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681" w:rsidRPr="003F0D64" w:rsidRDefault="00597681" w:rsidP="003F0D64">
      <w:pPr>
        <w:widowControl w:val="0"/>
        <w:autoSpaceDE w:val="0"/>
        <w:autoSpaceDN w:val="0"/>
        <w:adjustRightInd w:val="0"/>
        <w:ind w:left="5103"/>
        <w:jc w:val="center"/>
        <w:rPr>
          <w:sz w:val="28"/>
          <w:szCs w:val="28"/>
        </w:rPr>
      </w:pPr>
      <w:r w:rsidRPr="003F0D64">
        <w:rPr>
          <w:sz w:val="28"/>
          <w:szCs w:val="28"/>
        </w:rPr>
        <w:t>Приложение</w:t>
      </w:r>
    </w:p>
    <w:p w:rsidR="00503F2E" w:rsidRPr="003F0D64" w:rsidRDefault="00597681" w:rsidP="003F0D64">
      <w:pPr>
        <w:widowControl w:val="0"/>
        <w:autoSpaceDE w:val="0"/>
        <w:autoSpaceDN w:val="0"/>
        <w:adjustRightInd w:val="0"/>
        <w:ind w:left="5103"/>
        <w:jc w:val="center"/>
        <w:rPr>
          <w:sz w:val="28"/>
          <w:szCs w:val="28"/>
        </w:rPr>
      </w:pPr>
      <w:r w:rsidRPr="003F0D64">
        <w:rPr>
          <w:sz w:val="28"/>
          <w:szCs w:val="28"/>
        </w:rPr>
        <w:t xml:space="preserve">к </w:t>
      </w:r>
      <w:r w:rsidR="00503F2E" w:rsidRPr="003F0D64">
        <w:rPr>
          <w:sz w:val="28"/>
          <w:szCs w:val="28"/>
        </w:rPr>
        <w:t>постановлению администрации</w:t>
      </w:r>
    </w:p>
    <w:p w:rsidR="003F0D64" w:rsidRPr="003F0D64" w:rsidRDefault="00597681" w:rsidP="003F0D64">
      <w:pPr>
        <w:widowControl w:val="0"/>
        <w:autoSpaceDE w:val="0"/>
        <w:autoSpaceDN w:val="0"/>
        <w:adjustRightInd w:val="0"/>
        <w:ind w:left="5103"/>
        <w:jc w:val="center"/>
        <w:rPr>
          <w:sz w:val="28"/>
          <w:szCs w:val="28"/>
        </w:rPr>
      </w:pPr>
      <w:r w:rsidRPr="003F0D64">
        <w:rPr>
          <w:sz w:val="28"/>
          <w:szCs w:val="28"/>
        </w:rPr>
        <w:t>муниципального района</w:t>
      </w:r>
    </w:p>
    <w:p w:rsidR="00597681" w:rsidRPr="003F0D64" w:rsidRDefault="00597681" w:rsidP="003F0D64">
      <w:pPr>
        <w:widowControl w:val="0"/>
        <w:autoSpaceDE w:val="0"/>
        <w:autoSpaceDN w:val="0"/>
        <w:adjustRightInd w:val="0"/>
        <w:ind w:left="5103"/>
        <w:jc w:val="center"/>
        <w:rPr>
          <w:sz w:val="28"/>
          <w:szCs w:val="28"/>
        </w:rPr>
      </w:pPr>
      <w:r w:rsidRPr="003F0D64">
        <w:rPr>
          <w:sz w:val="28"/>
          <w:szCs w:val="28"/>
        </w:rPr>
        <w:t>«Корткеросский»</w:t>
      </w:r>
    </w:p>
    <w:p w:rsidR="00597681" w:rsidRPr="003F0D64" w:rsidRDefault="003F0D64" w:rsidP="003F0D64">
      <w:pPr>
        <w:widowControl w:val="0"/>
        <w:autoSpaceDE w:val="0"/>
        <w:autoSpaceDN w:val="0"/>
        <w:adjustRightInd w:val="0"/>
        <w:ind w:left="5103"/>
        <w:jc w:val="center"/>
        <w:rPr>
          <w:sz w:val="28"/>
          <w:szCs w:val="28"/>
        </w:rPr>
      </w:pPr>
      <w:r w:rsidRPr="003F0D64">
        <w:rPr>
          <w:sz w:val="28"/>
          <w:szCs w:val="28"/>
        </w:rPr>
        <w:t>31.03.2021 № 491</w:t>
      </w: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Pr="00B5136B" w:rsidRDefault="00B5136B" w:rsidP="00B5136B">
      <w:pPr>
        <w:autoSpaceDE w:val="0"/>
        <w:spacing w:line="360" w:lineRule="auto"/>
        <w:ind w:left="14"/>
        <w:jc w:val="center"/>
        <w:rPr>
          <w:b/>
          <w:sz w:val="28"/>
          <w:szCs w:val="28"/>
        </w:rPr>
      </w:pPr>
      <w:r w:rsidRPr="00342695">
        <w:rPr>
          <w:b/>
          <w:sz w:val="28"/>
          <w:szCs w:val="28"/>
        </w:rPr>
        <w:t xml:space="preserve">МЕСТНЫЕ НОРМАТИВЫ </w:t>
      </w:r>
    </w:p>
    <w:p w:rsidR="00B5136B" w:rsidRPr="00B5136B" w:rsidRDefault="00B5136B" w:rsidP="00B5136B">
      <w:pPr>
        <w:autoSpaceDE w:val="0"/>
        <w:spacing w:line="360" w:lineRule="auto"/>
        <w:ind w:left="14"/>
        <w:jc w:val="center"/>
        <w:rPr>
          <w:b/>
          <w:sz w:val="28"/>
          <w:szCs w:val="28"/>
        </w:rPr>
      </w:pPr>
      <w:r w:rsidRPr="00342695">
        <w:rPr>
          <w:b/>
          <w:sz w:val="28"/>
          <w:szCs w:val="28"/>
        </w:rPr>
        <w:t>ГРАДОСТРОИТЕЛЬНОГО ПРОЕКТИРОВАНИЯ</w:t>
      </w:r>
    </w:p>
    <w:p w:rsidR="00B5136B" w:rsidRDefault="00B5136B" w:rsidP="00B5136B">
      <w:pPr>
        <w:autoSpaceDE w:val="0"/>
        <w:spacing w:line="360" w:lineRule="auto"/>
        <w:ind w:left="14"/>
        <w:jc w:val="center"/>
        <w:rPr>
          <w:b/>
          <w:sz w:val="28"/>
          <w:szCs w:val="28"/>
        </w:rPr>
      </w:pPr>
      <w:r w:rsidRPr="00342695">
        <w:rPr>
          <w:b/>
          <w:sz w:val="28"/>
          <w:szCs w:val="28"/>
        </w:rPr>
        <w:t xml:space="preserve"> </w:t>
      </w:r>
      <w:r w:rsidR="008363F1">
        <w:rPr>
          <w:b/>
          <w:sz w:val="28"/>
          <w:szCs w:val="28"/>
        </w:rPr>
        <w:t>СЕЛЬСКИХ ПОСЕЛЕНИЙ</w:t>
      </w:r>
    </w:p>
    <w:p w:rsidR="00B5136B" w:rsidRDefault="00B5136B" w:rsidP="00B5136B">
      <w:pPr>
        <w:autoSpaceDE w:val="0"/>
        <w:spacing w:line="360" w:lineRule="auto"/>
        <w:ind w:left="14"/>
        <w:jc w:val="center"/>
        <w:rPr>
          <w:b/>
          <w:sz w:val="28"/>
          <w:szCs w:val="28"/>
        </w:rPr>
      </w:pPr>
      <w:r>
        <w:rPr>
          <w:b/>
          <w:sz w:val="28"/>
          <w:szCs w:val="28"/>
        </w:rPr>
        <w:t xml:space="preserve"> МУНИЦИПАЛЬНОГО РАЙОНА «КОРТКЕРОССКИЙ» </w:t>
      </w:r>
    </w:p>
    <w:p w:rsidR="00B5136B" w:rsidRPr="0026717F" w:rsidRDefault="00B5136B" w:rsidP="00B5136B">
      <w:pPr>
        <w:autoSpaceDE w:val="0"/>
        <w:spacing w:line="360" w:lineRule="auto"/>
        <w:ind w:left="14"/>
        <w:jc w:val="center"/>
        <w:rPr>
          <w:b/>
          <w:sz w:val="28"/>
          <w:szCs w:val="28"/>
        </w:rPr>
      </w:pPr>
      <w:r w:rsidRPr="0026717F">
        <w:rPr>
          <w:b/>
          <w:sz w:val="28"/>
          <w:szCs w:val="28"/>
        </w:rPr>
        <w:t>РЕСПУБЛИКИ КОМИ</w:t>
      </w:r>
    </w:p>
    <w:p w:rsidR="00B5136B" w:rsidRDefault="00B5136B" w:rsidP="00B5136B">
      <w:pPr>
        <w:pStyle w:val="S5"/>
      </w:pPr>
    </w:p>
    <w:p w:rsidR="00B5136B" w:rsidRDefault="00B5136B" w:rsidP="00B5136B">
      <w:pPr>
        <w:pStyle w:val="S5"/>
      </w:pPr>
    </w:p>
    <w:p w:rsidR="00B5136B" w:rsidRDefault="00B5136B" w:rsidP="00B5136B">
      <w:pPr>
        <w:pStyle w:val="S5"/>
      </w:pPr>
    </w:p>
    <w:p w:rsidR="00B5136B" w:rsidRDefault="00B5136B">
      <w:pPr>
        <w:spacing w:after="200" w:line="276" w:lineRule="auto"/>
        <w:rPr>
          <w:b/>
          <w:sz w:val="28"/>
          <w:szCs w:val="28"/>
        </w:rPr>
      </w:pPr>
      <w:r>
        <w:rPr>
          <w:b/>
          <w:sz w:val="28"/>
          <w:szCs w:val="28"/>
        </w:rPr>
        <w:br w:type="page"/>
      </w:r>
    </w:p>
    <w:p w:rsidR="00FC5F70" w:rsidRPr="00B5136B" w:rsidRDefault="00B5136B" w:rsidP="00FC5F70">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B5136B" w:rsidRDefault="00B5136B">
      <w:pPr>
        <w:pStyle w:val="11"/>
        <w:tabs>
          <w:tab w:val="right" w:leader="dot" w:pos="9911"/>
        </w:tabs>
      </w:pPr>
    </w:p>
    <w:p w:rsidR="00257BB7" w:rsidRDefault="001D442D" w:rsidP="003F0D64">
      <w:pPr>
        <w:pStyle w:val="11"/>
        <w:tabs>
          <w:tab w:val="right" w:leader="dot" w:pos="9736"/>
        </w:tabs>
        <w:rPr>
          <w:rFonts w:asciiTheme="minorHAnsi" w:eastAsiaTheme="minorEastAsia" w:hAnsiTheme="minorHAnsi" w:cstheme="minorBidi"/>
          <w:noProof/>
          <w:kern w:val="0"/>
          <w:sz w:val="22"/>
          <w:szCs w:val="22"/>
          <w:lang w:eastAsia="ru-RU"/>
        </w:rPr>
      </w:pPr>
      <w:r w:rsidRPr="00DF64FA">
        <w:fldChar w:fldCharType="begin"/>
      </w:r>
      <w:r w:rsidR="00FC5F70" w:rsidRPr="00DF64FA">
        <w:instrText xml:space="preserve"> TOC \o "1-3" \h \z \u </w:instrText>
      </w:r>
      <w:r w:rsidRPr="00DF64FA">
        <w:fldChar w:fldCharType="separate"/>
      </w:r>
      <w:hyperlink w:anchor="_Toc501217673" w:history="1">
        <w:r w:rsidR="00257BB7" w:rsidRPr="008B191C">
          <w:rPr>
            <w:rStyle w:val="a4"/>
            <w:noProof/>
          </w:rPr>
          <w:t>ОБЩИЕ ПОЛОЖЕНИЯ</w:t>
        </w:r>
        <w:r w:rsidR="00257BB7">
          <w:rPr>
            <w:noProof/>
            <w:webHidden/>
          </w:rPr>
          <w:tab/>
        </w:r>
        <w:r>
          <w:rPr>
            <w:noProof/>
            <w:webHidden/>
          </w:rPr>
          <w:fldChar w:fldCharType="begin"/>
        </w:r>
        <w:r w:rsidR="00257BB7">
          <w:rPr>
            <w:noProof/>
            <w:webHidden/>
          </w:rPr>
          <w:instrText xml:space="preserve"> PAGEREF _Toc501217673 \h </w:instrText>
        </w:r>
        <w:r>
          <w:rPr>
            <w:noProof/>
            <w:webHidden/>
          </w:rPr>
        </w:r>
        <w:r>
          <w:rPr>
            <w:noProof/>
            <w:webHidden/>
          </w:rPr>
          <w:fldChar w:fldCharType="separate"/>
        </w:r>
        <w:r w:rsidR="0028702E">
          <w:rPr>
            <w:noProof/>
            <w:webHidden/>
          </w:rPr>
          <w:t>4</w:t>
        </w:r>
        <w:r>
          <w:rPr>
            <w:noProof/>
            <w:webHidden/>
          </w:rPr>
          <w:fldChar w:fldCharType="end"/>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74" w:history="1">
        <w:r w:rsidR="00257BB7" w:rsidRPr="008B191C">
          <w:rPr>
            <w:rStyle w:val="a4"/>
            <w:noProof/>
          </w:rPr>
          <w:t>СОСТАВ НОРМАТИВОВ И ПОРЯДОК ИХ УТВЕРЖДЕНИЯ</w:t>
        </w:r>
        <w:r w:rsidR="00257BB7">
          <w:rPr>
            <w:noProof/>
            <w:webHidden/>
          </w:rPr>
          <w:tab/>
        </w:r>
        <w:r w:rsidR="001D442D">
          <w:rPr>
            <w:noProof/>
            <w:webHidden/>
          </w:rPr>
          <w:fldChar w:fldCharType="begin"/>
        </w:r>
        <w:r w:rsidR="00257BB7">
          <w:rPr>
            <w:noProof/>
            <w:webHidden/>
          </w:rPr>
          <w:instrText xml:space="preserve"> PAGEREF _Toc501217674 \h </w:instrText>
        </w:r>
        <w:r w:rsidR="001D442D">
          <w:rPr>
            <w:noProof/>
            <w:webHidden/>
          </w:rPr>
        </w:r>
        <w:r w:rsidR="001D442D">
          <w:rPr>
            <w:noProof/>
            <w:webHidden/>
          </w:rPr>
          <w:fldChar w:fldCharType="separate"/>
        </w:r>
        <w:r w:rsidR="0028702E">
          <w:rPr>
            <w:noProof/>
            <w:webHidden/>
          </w:rPr>
          <w:t>5</w:t>
        </w:r>
        <w:r w:rsidR="001D442D">
          <w:rPr>
            <w:noProof/>
            <w:webHidden/>
          </w:rPr>
          <w:fldChar w:fldCharType="end"/>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75" w:history="1">
        <w:r w:rsidR="00257BB7" w:rsidRPr="008B191C">
          <w:rPr>
            <w:rStyle w:val="a4"/>
            <w:noProof/>
          </w:rPr>
          <w:t>НОРМАТИВНЫЕ ССЫЛКИ</w:t>
        </w:r>
        <w:r w:rsidR="00257BB7">
          <w:rPr>
            <w:noProof/>
            <w:webHidden/>
          </w:rPr>
          <w:tab/>
        </w:r>
        <w:r w:rsidR="001D442D">
          <w:rPr>
            <w:noProof/>
            <w:webHidden/>
          </w:rPr>
          <w:fldChar w:fldCharType="begin"/>
        </w:r>
        <w:r w:rsidR="00257BB7">
          <w:rPr>
            <w:noProof/>
            <w:webHidden/>
          </w:rPr>
          <w:instrText xml:space="preserve"> PAGEREF _Toc501217675 \h </w:instrText>
        </w:r>
        <w:r w:rsidR="001D442D">
          <w:rPr>
            <w:noProof/>
            <w:webHidden/>
          </w:rPr>
        </w:r>
        <w:r w:rsidR="001D442D">
          <w:rPr>
            <w:noProof/>
            <w:webHidden/>
          </w:rPr>
          <w:fldChar w:fldCharType="separate"/>
        </w:r>
        <w:r w:rsidR="0028702E">
          <w:rPr>
            <w:noProof/>
            <w:webHidden/>
          </w:rPr>
          <w:t>6</w:t>
        </w:r>
        <w:r w:rsidR="001D442D">
          <w:rPr>
            <w:noProof/>
            <w:webHidden/>
          </w:rPr>
          <w:fldChar w:fldCharType="end"/>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76" w:history="1">
        <w:r w:rsidR="00257BB7" w:rsidRPr="008B191C">
          <w:rPr>
            <w:rStyle w:val="a4"/>
            <w:noProof/>
          </w:rPr>
          <w:t>ТЕРМИНЫ И ОПРЕДЕЛЕНИЯ</w:t>
        </w:r>
        <w:r w:rsidR="00257BB7">
          <w:rPr>
            <w:noProof/>
            <w:webHidden/>
          </w:rPr>
          <w:tab/>
        </w:r>
        <w:r w:rsidR="001D442D">
          <w:rPr>
            <w:noProof/>
            <w:webHidden/>
          </w:rPr>
          <w:fldChar w:fldCharType="begin"/>
        </w:r>
        <w:r w:rsidR="00257BB7">
          <w:rPr>
            <w:noProof/>
            <w:webHidden/>
          </w:rPr>
          <w:instrText xml:space="preserve"> PAGEREF _Toc501217676 \h </w:instrText>
        </w:r>
        <w:r w:rsidR="001D442D">
          <w:rPr>
            <w:noProof/>
            <w:webHidden/>
          </w:rPr>
        </w:r>
        <w:r w:rsidR="001D442D">
          <w:rPr>
            <w:noProof/>
            <w:webHidden/>
          </w:rPr>
          <w:fldChar w:fldCharType="separate"/>
        </w:r>
        <w:r w:rsidR="0028702E">
          <w:rPr>
            <w:noProof/>
            <w:webHidden/>
          </w:rPr>
          <w:t>6</w:t>
        </w:r>
        <w:r w:rsidR="001D442D">
          <w:rPr>
            <w:noProof/>
            <w:webHidden/>
          </w:rPr>
          <w:fldChar w:fldCharType="end"/>
        </w:r>
      </w:hyperlink>
    </w:p>
    <w:p w:rsidR="00257BB7" w:rsidRDefault="00257BB7" w:rsidP="003F0D64">
      <w:pPr>
        <w:pStyle w:val="11"/>
        <w:tabs>
          <w:tab w:val="right" w:leader="dot" w:pos="9736"/>
        </w:tabs>
        <w:rPr>
          <w:rStyle w:val="a4"/>
          <w:noProof/>
        </w:rPr>
      </w:pPr>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77" w:history="1">
        <w:r w:rsidR="00257BB7" w:rsidRPr="008B191C">
          <w:rPr>
            <w:rStyle w:val="a4"/>
            <w:noProof/>
          </w:rPr>
          <w:t xml:space="preserve">ЧАСТЬ </w:t>
        </w:r>
        <w:r w:rsidR="00257BB7" w:rsidRPr="008B191C">
          <w:rPr>
            <w:rStyle w:val="a4"/>
            <w:noProof/>
            <w:lang w:val="en-US"/>
          </w:rPr>
          <w:t>I</w:t>
        </w:r>
        <w:r w:rsidR="00257BB7">
          <w:rPr>
            <w:noProof/>
            <w:webHidden/>
          </w:rPr>
          <w:tab/>
        </w:r>
        <w:r w:rsidR="001D442D">
          <w:rPr>
            <w:noProof/>
            <w:webHidden/>
          </w:rPr>
          <w:fldChar w:fldCharType="begin"/>
        </w:r>
        <w:r w:rsidR="00257BB7">
          <w:rPr>
            <w:noProof/>
            <w:webHidden/>
          </w:rPr>
          <w:instrText xml:space="preserve"> PAGEREF _Toc501217677 \h </w:instrText>
        </w:r>
        <w:r w:rsidR="001D442D">
          <w:rPr>
            <w:noProof/>
            <w:webHidden/>
          </w:rPr>
        </w:r>
        <w:r w:rsidR="001D442D">
          <w:rPr>
            <w:noProof/>
            <w:webHidden/>
          </w:rPr>
          <w:fldChar w:fldCharType="separate"/>
        </w:r>
        <w:r w:rsidR="0028702E">
          <w:rPr>
            <w:noProof/>
            <w:webHidden/>
          </w:rPr>
          <w:t>7</w:t>
        </w:r>
        <w:r w:rsidR="001D442D">
          <w:rPr>
            <w:noProof/>
            <w:webHidden/>
          </w:rPr>
          <w:fldChar w:fldCharType="end"/>
        </w:r>
      </w:hyperlink>
    </w:p>
    <w:p w:rsidR="00257BB7" w:rsidRDefault="003F0D64" w:rsidP="003F0D64">
      <w:pPr>
        <w:pStyle w:val="11"/>
        <w:tabs>
          <w:tab w:val="left" w:pos="480"/>
          <w:tab w:val="right" w:leader="dot" w:pos="9736"/>
        </w:tabs>
        <w:rPr>
          <w:rFonts w:asciiTheme="minorHAnsi" w:eastAsiaTheme="minorEastAsia" w:hAnsiTheme="minorHAnsi" w:cstheme="minorBidi"/>
          <w:noProof/>
          <w:kern w:val="0"/>
          <w:sz w:val="22"/>
          <w:szCs w:val="22"/>
          <w:lang w:eastAsia="ru-RU"/>
        </w:rPr>
      </w:pPr>
      <w:hyperlink w:anchor="_Toc501217678" w:history="1">
        <w:r w:rsidR="00257BB7" w:rsidRPr="008B191C">
          <w:rPr>
            <w:rStyle w:val="a4"/>
            <w:noProof/>
          </w:rPr>
          <w:t>1.</w:t>
        </w:r>
        <w:r w:rsidR="00257BB7">
          <w:rPr>
            <w:rFonts w:asciiTheme="minorHAnsi" w:eastAsiaTheme="minorEastAsia" w:hAnsiTheme="minorHAnsi" w:cstheme="minorBidi"/>
            <w:noProof/>
            <w:kern w:val="0"/>
            <w:sz w:val="22"/>
            <w:szCs w:val="22"/>
            <w:lang w:eastAsia="ru-RU"/>
          </w:rPr>
          <w:tab/>
        </w:r>
        <w:r w:rsidR="00257BB7" w:rsidRPr="008B191C">
          <w:rPr>
            <w:rStyle w:val="a4"/>
            <w:noProof/>
          </w:rPr>
          <w:t>ОСНОВНЫЕ РАСЧЕТНЫЕ ПОКАЗАТЕЛИ</w:t>
        </w:r>
        <w:r w:rsidR="00257BB7">
          <w:rPr>
            <w:noProof/>
            <w:webHidden/>
          </w:rPr>
          <w:tab/>
        </w:r>
        <w:r w:rsidR="001D442D">
          <w:rPr>
            <w:noProof/>
            <w:webHidden/>
          </w:rPr>
          <w:fldChar w:fldCharType="begin"/>
        </w:r>
        <w:r w:rsidR="00257BB7">
          <w:rPr>
            <w:noProof/>
            <w:webHidden/>
          </w:rPr>
          <w:instrText xml:space="preserve"> PAGEREF _Toc501217678 \h </w:instrText>
        </w:r>
        <w:r w:rsidR="001D442D">
          <w:rPr>
            <w:noProof/>
            <w:webHidden/>
          </w:rPr>
        </w:r>
        <w:r w:rsidR="001D442D">
          <w:rPr>
            <w:noProof/>
            <w:webHidden/>
          </w:rPr>
          <w:fldChar w:fldCharType="separate"/>
        </w:r>
        <w:r w:rsidR="0028702E">
          <w:rPr>
            <w:noProof/>
            <w:webHidden/>
          </w:rPr>
          <w:t>7</w:t>
        </w:r>
        <w:r w:rsidR="001D442D">
          <w:rPr>
            <w:noProof/>
            <w:webHidden/>
          </w:rPr>
          <w:fldChar w:fldCharType="end"/>
        </w:r>
      </w:hyperlink>
    </w:p>
    <w:p w:rsidR="00257BB7" w:rsidRDefault="003F0D64" w:rsidP="003F0D64">
      <w:pPr>
        <w:pStyle w:val="11"/>
        <w:tabs>
          <w:tab w:val="left" w:pos="660"/>
          <w:tab w:val="right" w:leader="dot" w:pos="9736"/>
        </w:tabs>
        <w:rPr>
          <w:rFonts w:asciiTheme="minorHAnsi" w:eastAsiaTheme="minorEastAsia" w:hAnsiTheme="minorHAnsi" w:cstheme="minorBidi"/>
          <w:noProof/>
          <w:kern w:val="0"/>
          <w:sz w:val="22"/>
          <w:szCs w:val="22"/>
          <w:lang w:eastAsia="ru-RU"/>
        </w:rPr>
      </w:pPr>
      <w:hyperlink w:anchor="_Toc501217679" w:history="1">
        <w:r w:rsidR="00257BB7" w:rsidRPr="008B191C">
          <w:rPr>
            <w:rStyle w:val="a4"/>
            <w:noProof/>
          </w:rPr>
          <w:t>1.1</w:t>
        </w:r>
        <w:r w:rsidR="00257BB7">
          <w:rPr>
            <w:rFonts w:asciiTheme="minorHAnsi" w:eastAsiaTheme="minorEastAsia" w:hAnsiTheme="minorHAnsi" w:cstheme="minorBidi"/>
            <w:noProof/>
            <w:kern w:val="0"/>
            <w:sz w:val="22"/>
            <w:szCs w:val="22"/>
            <w:lang w:eastAsia="ru-RU"/>
          </w:rPr>
          <w:tab/>
        </w:r>
        <w:r w:rsidR="00257BB7" w:rsidRPr="008B191C">
          <w:rPr>
            <w:rStyle w:val="a4"/>
            <w:noProof/>
          </w:rPr>
          <w:t>Расчетные показатели, устанавливаемые для объектов местного значения в области жилищного строительства</w:t>
        </w:r>
        <w:r w:rsidR="00257BB7">
          <w:rPr>
            <w:noProof/>
            <w:webHidden/>
          </w:rPr>
          <w:tab/>
        </w:r>
        <w:r w:rsidR="001D442D">
          <w:rPr>
            <w:noProof/>
            <w:webHidden/>
          </w:rPr>
          <w:fldChar w:fldCharType="begin"/>
        </w:r>
        <w:r w:rsidR="00257BB7">
          <w:rPr>
            <w:noProof/>
            <w:webHidden/>
          </w:rPr>
          <w:instrText xml:space="preserve"> PAGEREF _Toc501217679 \h </w:instrText>
        </w:r>
        <w:r w:rsidR="001D442D">
          <w:rPr>
            <w:noProof/>
            <w:webHidden/>
          </w:rPr>
        </w:r>
        <w:r w:rsidR="001D442D">
          <w:rPr>
            <w:noProof/>
            <w:webHidden/>
          </w:rPr>
          <w:fldChar w:fldCharType="separate"/>
        </w:r>
        <w:r w:rsidR="0028702E">
          <w:rPr>
            <w:noProof/>
            <w:webHidden/>
          </w:rPr>
          <w:t>7</w:t>
        </w:r>
        <w:r w:rsidR="001D442D">
          <w:rPr>
            <w:noProof/>
            <w:webHidden/>
          </w:rPr>
          <w:fldChar w:fldCharType="end"/>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80" w:history="1">
        <w:r w:rsidR="00257BB7" w:rsidRPr="008B191C">
          <w:rPr>
            <w:rStyle w:val="a4"/>
            <w:noProof/>
          </w:rPr>
          <w:t>1.2* Расчетные показатели, устанавливаемые для объектов местного значения в области образования (справочные)</w:t>
        </w:r>
        <w:r w:rsidR="00257BB7">
          <w:rPr>
            <w:noProof/>
            <w:webHidden/>
          </w:rPr>
          <w:tab/>
        </w:r>
        <w:r w:rsidR="001D442D">
          <w:rPr>
            <w:noProof/>
            <w:webHidden/>
          </w:rPr>
          <w:fldChar w:fldCharType="begin"/>
        </w:r>
        <w:r w:rsidR="00257BB7">
          <w:rPr>
            <w:noProof/>
            <w:webHidden/>
          </w:rPr>
          <w:instrText xml:space="preserve"> PAGEREF _Toc501217680 \h </w:instrText>
        </w:r>
        <w:r w:rsidR="001D442D">
          <w:rPr>
            <w:noProof/>
            <w:webHidden/>
          </w:rPr>
        </w:r>
        <w:r w:rsidR="001D442D">
          <w:rPr>
            <w:noProof/>
            <w:webHidden/>
          </w:rPr>
          <w:fldChar w:fldCharType="separate"/>
        </w:r>
        <w:r w:rsidR="0028702E">
          <w:rPr>
            <w:noProof/>
            <w:webHidden/>
          </w:rPr>
          <w:t>11</w:t>
        </w:r>
        <w:r w:rsidR="001D442D">
          <w:rPr>
            <w:noProof/>
            <w:webHidden/>
          </w:rPr>
          <w:fldChar w:fldCharType="end"/>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81" w:history="1">
        <w:r w:rsidR="00257BB7" w:rsidRPr="008B191C">
          <w:rPr>
            <w:rStyle w:val="a4"/>
            <w:noProof/>
          </w:rPr>
          <w:t>1.3* Расчетные показатели, устанавливаемые для объектов местного значения в области здравоохранения (справочные)</w:t>
        </w:r>
        <w:r w:rsidR="00257BB7">
          <w:rPr>
            <w:noProof/>
            <w:webHidden/>
          </w:rPr>
          <w:tab/>
        </w:r>
        <w:r w:rsidR="001D442D">
          <w:rPr>
            <w:noProof/>
            <w:webHidden/>
          </w:rPr>
          <w:fldChar w:fldCharType="begin"/>
        </w:r>
        <w:r w:rsidR="00257BB7">
          <w:rPr>
            <w:noProof/>
            <w:webHidden/>
          </w:rPr>
          <w:instrText xml:space="preserve"> PAGEREF _Toc501217681 \h </w:instrText>
        </w:r>
        <w:r w:rsidR="001D442D">
          <w:rPr>
            <w:noProof/>
            <w:webHidden/>
          </w:rPr>
          <w:fldChar w:fldCharType="separate"/>
        </w:r>
        <w:r w:rsidR="0028702E">
          <w:rPr>
            <w:b/>
            <w:bCs/>
            <w:noProof/>
            <w:webHidden/>
          </w:rPr>
          <w:t>Ошибка! Закладка не определена.</w:t>
        </w:r>
        <w:r w:rsidR="001D442D">
          <w:rPr>
            <w:noProof/>
            <w:webHidden/>
          </w:rPr>
          <w:fldChar w:fldCharType="end"/>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82" w:history="1">
        <w:r w:rsidR="00257BB7" w:rsidRPr="008B191C">
          <w:rPr>
            <w:rStyle w:val="a4"/>
            <w:noProof/>
          </w:rPr>
          <w:t>1.4 Расчетные показатели, устанавливаемые для объектов местного значения в области физической культуры и спорта</w:t>
        </w:r>
        <w:r w:rsidR="00257BB7">
          <w:rPr>
            <w:noProof/>
            <w:webHidden/>
          </w:rPr>
          <w:tab/>
        </w:r>
        <w:r w:rsidR="001D442D">
          <w:rPr>
            <w:noProof/>
            <w:webHidden/>
          </w:rPr>
          <w:fldChar w:fldCharType="begin"/>
        </w:r>
        <w:r w:rsidR="00257BB7">
          <w:rPr>
            <w:noProof/>
            <w:webHidden/>
          </w:rPr>
          <w:instrText xml:space="preserve"> PAGEREF _Toc501217682 \h </w:instrText>
        </w:r>
        <w:r w:rsidR="001D442D">
          <w:rPr>
            <w:noProof/>
            <w:webHidden/>
          </w:rPr>
        </w:r>
        <w:r w:rsidR="001D442D">
          <w:rPr>
            <w:noProof/>
            <w:webHidden/>
          </w:rPr>
          <w:fldChar w:fldCharType="separate"/>
        </w:r>
        <w:r w:rsidR="0028702E">
          <w:rPr>
            <w:noProof/>
            <w:webHidden/>
          </w:rPr>
          <w:t>17</w:t>
        </w:r>
        <w:r w:rsidR="001D442D">
          <w:rPr>
            <w:noProof/>
            <w:webHidden/>
          </w:rPr>
          <w:fldChar w:fldCharType="end"/>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83" w:history="1">
        <w:r w:rsidR="00257BB7" w:rsidRPr="008B191C">
          <w:rPr>
            <w:rStyle w:val="a4"/>
            <w:noProof/>
          </w:rPr>
          <w:t>1.5 Расчетные показатели, устанавливаемые для объектов местного значения в области культуры и социального обеспечения</w:t>
        </w:r>
        <w:r w:rsidR="00257BB7">
          <w:rPr>
            <w:noProof/>
            <w:webHidden/>
          </w:rPr>
          <w:tab/>
        </w:r>
        <w:r w:rsidR="001D442D">
          <w:rPr>
            <w:noProof/>
            <w:webHidden/>
          </w:rPr>
          <w:fldChar w:fldCharType="begin"/>
        </w:r>
        <w:r w:rsidR="00257BB7">
          <w:rPr>
            <w:noProof/>
            <w:webHidden/>
          </w:rPr>
          <w:instrText xml:space="preserve"> PAGEREF _Toc501217683 \h </w:instrText>
        </w:r>
        <w:r w:rsidR="001D442D">
          <w:rPr>
            <w:noProof/>
            <w:webHidden/>
          </w:rPr>
        </w:r>
        <w:r w:rsidR="001D442D">
          <w:rPr>
            <w:noProof/>
            <w:webHidden/>
          </w:rPr>
          <w:fldChar w:fldCharType="separate"/>
        </w:r>
        <w:r w:rsidR="0028702E">
          <w:rPr>
            <w:noProof/>
            <w:webHidden/>
          </w:rPr>
          <w:t>17</w:t>
        </w:r>
        <w:r w:rsidR="001D442D">
          <w:rPr>
            <w:noProof/>
            <w:webHidden/>
          </w:rPr>
          <w:fldChar w:fldCharType="end"/>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84" w:history="1">
        <w:r w:rsidR="00257BB7" w:rsidRPr="008B191C">
          <w:rPr>
            <w:rStyle w:val="a4"/>
            <w:noProof/>
          </w:rPr>
          <w:t>1.6 Расчетные показатели, устанавливаемые для объектов местного значения в области рекреации и туризма</w:t>
        </w:r>
        <w:r w:rsidR="00257BB7">
          <w:rPr>
            <w:noProof/>
            <w:webHidden/>
          </w:rPr>
          <w:tab/>
        </w:r>
        <w:r w:rsidR="001D442D">
          <w:rPr>
            <w:noProof/>
            <w:webHidden/>
          </w:rPr>
          <w:fldChar w:fldCharType="begin"/>
        </w:r>
        <w:r w:rsidR="00257BB7">
          <w:rPr>
            <w:noProof/>
            <w:webHidden/>
          </w:rPr>
          <w:instrText xml:space="preserve"> PAGEREF _Toc501217684 \h </w:instrText>
        </w:r>
        <w:r w:rsidR="001D442D">
          <w:rPr>
            <w:noProof/>
            <w:webHidden/>
          </w:rPr>
        </w:r>
        <w:r w:rsidR="001D442D">
          <w:rPr>
            <w:noProof/>
            <w:webHidden/>
          </w:rPr>
          <w:fldChar w:fldCharType="separate"/>
        </w:r>
        <w:r w:rsidR="0028702E">
          <w:rPr>
            <w:noProof/>
            <w:webHidden/>
          </w:rPr>
          <w:t>20</w:t>
        </w:r>
        <w:r w:rsidR="001D442D">
          <w:rPr>
            <w:noProof/>
            <w:webHidden/>
          </w:rPr>
          <w:fldChar w:fldCharType="end"/>
        </w:r>
      </w:hyperlink>
    </w:p>
    <w:p w:rsidR="00257BB7" w:rsidRDefault="003F0D64" w:rsidP="003F0D64">
      <w:pPr>
        <w:pStyle w:val="11"/>
        <w:tabs>
          <w:tab w:val="right" w:leader="dot" w:pos="9736"/>
        </w:tabs>
        <w:rPr>
          <w:noProof/>
        </w:rPr>
      </w:pPr>
      <w:hyperlink w:anchor="_Toc501217685" w:history="1">
        <w:r w:rsidR="00257BB7" w:rsidRPr="008B191C">
          <w:rPr>
            <w:rStyle w:val="a4"/>
            <w:noProof/>
          </w:rPr>
          <w:t>1.7* Расчетные показатели, устанавливаемые для объектов местного значения в области энергетики и инженерной инфраструктуры</w:t>
        </w:r>
        <w:r w:rsidR="00257BB7">
          <w:rPr>
            <w:noProof/>
            <w:webHidden/>
          </w:rPr>
          <w:tab/>
        </w:r>
        <w:r w:rsidR="001D442D">
          <w:rPr>
            <w:noProof/>
            <w:webHidden/>
          </w:rPr>
          <w:fldChar w:fldCharType="begin"/>
        </w:r>
        <w:r w:rsidR="00257BB7">
          <w:rPr>
            <w:noProof/>
            <w:webHidden/>
          </w:rPr>
          <w:instrText xml:space="preserve"> PAGEREF _Toc501217685 \h </w:instrText>
        </w:r>
        <w:r w:rsidR="001D442D">
          <w:rPr>
            <w:noProof/>
            <w:webHidden/>
          </w:rPr>
        </w:r>
        <w:r w:rsidR="001D442D">
          <w:rPr>
            <w:noProof/>
            <w:webHidden/>
          </w:rPr>
          <w:fldChar w:fldCharType="separate"/>
        </w:r>
        <w:r w:rsidR="0028702E">
          <w:rPr>
            <w:noProof/>
            <w:webHidden/>
          </w:rPr>
          <w:t>22</w:t>
        </w:r>
        <w:r w:rsidR="001D442D">
          <w:rPr>
            <w:noProof/>
            <w:webHidden/>
          </w:rPr>
          <w:fldChar w:fldCharType="end"/>
        </w:r>
      </w:hyperlink>
    </w:p>
    <w:p w:rsidR="008412B6" w:rsidRDefault="008412B6" w:rsidP="003F0D64">
      <w:pPr>
        <w:tabs>
          <w:tab w:val="right" w:leader="dot" w:pos="9736"/>
        </w:tabs>
        <w:rPr>
          <w:rFonts w:eastAsiaTheme="minorEastAsia"/>
          <w:lang w:eastAsia="ar-SA"/>
        </w:rPr>
      </w:pPr>
      <w:r w:rsidRPr="003F0D64">
        <w:rPr>
          <w:rFonts w:eastAsiaTheme="minorEastAsia"/>
          <w:lang w:eastAsia="ar-SA"/>
        </w:rPr>
        <w:t>1.8 Расчетные показатели, устанавливаемые для объектов местного значения в области транспорта</w:t>
      </w:r>
      <w:r w:rsidR="001D184E" w:rsidRPr="003F0D64">
        <w:rPr>
          <w:rFonts w:eastAsiaTheme="minorEastAsia"/>
          <w:lang w:eastAsia="ar-SA"/>
        </w:rPr>
        <w:t xml:space="preserve"> (в том числе показатели по велосипедным дорожкам и </w:t>
      </w:r>
      <w:r w:rsidR="00851DC8" w:rsidRPr="003F0D64">
        <w:rPr>
          <w:rFonts w:eastAsiaTheme="minorEastAsia"/>
          <w:lang w:eastAsia="ar-SA"/>
        </w:rPr>
        <w:t>парковкам</w:t>
      </w:r>
      <w:r w:rsidR="001D184E" w:rsidRPr="003F0D64">
        <w:rPr>
          <w:rFonts w:eastAsiaTheme="minorEastAsia"/>
          <w:lang w:eastAsia="ar-SA"/>
        </w:rPr>
        <w:t>)</w:t>
      </w:r>
      <w:r w:rsidR="00851DC8" w:rsidRPr="003F0D64">
        <w:rPr>
          <w:rFonts w:eastAsiaTheme="minorEastAsia"/>
          <w:lang w:eastAsia="ar-SA"/>
        </w:rPr>
        <w:t>….</w:t>
      </w:r>
      <w:r w:rsidRPr="003F0D64">
        <w:rPr>
          <w:rFonts w:eastAsiaTheme="minorEastAsia"/>
          <w:lang w:eastAsia="ar-SA"/>
        </w:rPr>
        <w:t>………..</w:t>
      </w:r>
      <w:r w:rsidR="001D184E" w:rsidRPr="003F0D64">
        <w:rPr>
          <w:rFonts w:eastAsiaTheme="minorEastAsia"/>
          <w:lang w:eastAsia="ar-SA"/>
        </w:rPr>
        <w:t>...</w:t>
      </w:r>
      <w:r w:rsidR="003F0D64">
        <w:rPr>
          <w:rFonts w:eastAsiaTheme="minorEastAsia"/>
          <w:lang w:eastAsia="ar-SA"/>
        </w:rPr>
        <w:t xml:space="preserve"> </w:t>
      </w:r>
      <w:r w:rsidRPr="003F0D64">
        <w:rPr>
          <w:rFonts w:eastAsiaTheme="minorEastAsia"/>
          <w:lang w:eastAsia="ar-SA"/>
        </w:rPr>
        <w:t>.2</w:t>
      </w:r>
      <w:r w:rsidR="001D184E" w:rsidRPr="003F0D64">
        <w:rPr>
          <w:rFonts w:eastAsiaTheme="minorEastAsia"/>
          <w:lang w:eastAsia="ar-SA"/>
        </w:rPr>
        <w:t>6</w:t>
      </w:r>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86" w:history="1">
        <w:r w:rsidR="00257BB7" w:rsidRPr="008B191C">
          <w:rPr>
            <w:rStyle w:val="a4"/>
            <w:noProof/>
          </w:rPr>
          <w:t>1.9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r w:rsidR="00257BB7">
          <w:rPr>
            <w:noProof/>
            <w:webHidden/>
          </w:rPr>
          <w:tab/>
        </w:r>
        <w:r w:rsidR="0073222D">
          <w:rPr>
            <w:noProof/>
            <w:webHidden/>
          </w:rPr>
          <w:t>41</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87" w:history="1">
        <w:r w:rsidR="00257BB7" w:rsidRPr="008B191C">
          <w:rPr>
            <w:rStyle w:val="a4"/>
            <w:noProof/>
          </w:rPr>
          <w:t>1.10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 (справочные)</w:t>
        </w:r>
        <w:r w:rsidR="00257BB7">
          <w:rPr>
            <w:noProof/>
            <w:webHidden/>
          </w:rPr>
          <w:tab/>
        </w:r>
        <w:r w:rsidR="0073222D">
          <w:rPr>
            <w:noProof/>
            <w:webHidden/>
          </w:rPr>
          <w:t>46</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88" w:history="1">
        <w:r w:rsidR="00257BB7" w:rsidRPr="008B191C">
          <w:rPr>
            <w:rStyle w:val="a4"/>
            <w:noProof/>
          </w:rPr>
          <w:t>1.11 Расчетные показатели, устанавливаемые для объектов местного значения в области утилизации и переработки бытовых и промышленных отходов</w:t>
        </w:r>
        <w:r w:rsidR="00257BB7">
          <w:rPr>
            <w:noProof/>
            <w:webHidden/>
          </w:rPr>
          <w:tab/>
        </w:r>
        <w:r w:rsidR="001D442D">
          <w:rPr>
            <w:noProof/>
            <w:webHidden/>
          </w:rPr>
          <w:fldChar w:fldCharType="begin"/>
        </w:r>
        <w:r w:rsidR="00257BB7">
          <w:rPr>
            <w:noProof/>
            <w:webHidden/>
          </w:rPr>
          <w:instrText xml:space="preserve"> PAGEREF _Toc501217688 \h </w:instrText>
        </w:r>
        <w:r w:rsidR="001D442D">
          <w:rPr>
            <w:noProof/>
            <w:webHidden/>
          </w:rPr>
        </w:r>
        <w:r w:rsidR="001D442D">
          <w:rPr>
            <w:noProof/>
            <w:webHidden/>
          </w:rPr>
          <w:fldChar w:fldCharType="separate"/>
        </w:r>
        <w:r w:rsidR="0028702E">
          <w:rPr>
            <w:noProof/>
            <w:webHidden/>
          </w:rPr>
          <w:t>46</w:t>
        </w:r>
        <w:r w:rsidR="001D442D">
          <w:rPr>
            <w:noProof/>
            <w:webHidden/>
          </w:rPr>
          <w:fldChar w:fldCharType="end"/>
        </w:r>
      </w:hyperlink>
    </w:p>
    <w:p w:rsidR="00257BB7" w:rsidRDefault="003F0D64" w:rsidP="003F0D64">
      <w:pPr>
        <w:pStyle w:val="11"/>
        <w:tabs>
          <w:tab w:val="right" w:leader="dot" w:pos="9736"/>
        </w:tabs>
        <w:rPr>
          <w:noProof/>
        </w:rPr>
      </w:pPr>
      <w:hyperlink w:anchor="_Toc501217689" w:history="1">
        <w:r w:rsidR="00257BB7" w:rsidRPr="008B191C">
          <w:rPr>
            <w:rStyle w:val="a4"/>
            <w:noProof/>
          </w:rPr>
          <w:t>1.12 Расчетные показатели, устанавливаемые для объектов местного значения в области захоронений</w:t>
        </w:r>
        <w:r w:rsidR="00257BB7">
          <w:rPr>
            <w:noProof/>
            <w:webHidden/>
          </w:rPr>
          <w:tab/>
        </w:r>
        <w:r w:rsidR="001D442D">
          <w:rPr>
            <w:noProof/>
            <w:webHidden/>
          </w:rPr>
          <w:fldChar w:fldCharType="begin"/>
        </w:r>
        <w:r w:rsidR="00257BB7">
          <w:rPr>
            <w:noProof/>
            <w:webHidden/>
          </w:rPr>
          <w:instrText xml:space="preserve"> PAGEREF _Toc501217689 \h </w:instrText>
        </w:r>
        <w:r w:rsidR="001D442D">
          <w:rPr>
            <w:noProof/>
            <w:webHidden/>
          </w:rPr>
        </w:r>
        <w:r w:rsidR="001D442D">
          <w:rPr>
            <w:noProof/>
            <w:webHidden/>
          </w:rPr>
          <w:fldChar w:fldCharType="separate"/>
        </w:r>
        <w:r w:rsidR="0028702E">
          <w:rPr>
            <w:noProof/>
            <w:webHidden/>
          </w:rPr>
          <w:t>47</w:t>
        </w:r>
        <w:r w:rsidR="001D442D">
          <w:rPr>
            <w:noProof/>
            <w:webHidden/>
          </w:rPr>
          <w:fldChar w:fldCharType="end"/>
        </w:r>
      </w:hyperlink>
    </w:p>
    <w:p w:rsidR="0073222D" w:rsidRPr="0073222D" w:rsidRDefault="0073222D" w:rsidP="003F0D64">
      <w:pPr>
        <w:tabs>
          <w:tab w:val="right" w:leader="dot" w:pos="9736"/>
        </w:tabs>
        <w:rPr>
          <w:rFonts w:eastAsiaTheme="minorEastAsia"/>
          <w:lang w:eastAsia="ar-SA"/>
        </w:rPr>
      </w:pPr>
      <w:r w:rsidRPr="0073222D">
        <w:rPr>
          <w:rFonts w:eastAsiaTheme="minorEastAsia"/>
          <w:lang w:eastAsia="ar-SA"/>
        </w:rPr>
        <w:t xml:space="preserve">1.13. Расчетные показатели, устанавливаемые для участковых уполномоченных полиции, помещениями для работы на обслуживаемом административном участке ……………..      </w:t>
      </w:r>
      <w:r w:rsidR="003F0D64">
        <w:rPr>
          <w:rFonts w:eastAsiaTheme="minorEastAsia"/>
          <w:lang w:eastAsia="ar-SA"/>
        </w:rPr>
        <w:t xml:space="preserve">  </w:t>
      </w:r>
      <w:r w:rsidRPr="0073222D">
        <w:rPr>
          <w:rFonts w:eastAsiaTheme="minorEastAsia"/>
          <w:lang w:eastAsia="ar-SA"/>
        </w:rPr>
        <w:t xml:space="preserve">  4</w:t>
      </w:r>
      <w:r>
        <w:rPr>
          <w:rFonts w:eastAsiaTheme="minorEastAsia"/>
          <w:lang w:eastAsia="ar-SA"/>
        </w:rPr>
        <w:t>7</w:t>
      </w:r>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90" w:history="1">
        <w:r w:rsidR="00257BB7" w:rsidRPr="008B191C">
          <w:rPr>
            <w:rStyle w:val="a4"/>
            <w:noProof/>
          </w:rPr>
          <w:t>1.1</w:t>
        </w:r>
        <w:r w:rsidR="0073222D">
          <w:rPr>
            <w:rStyle w:val="a4"/>
            <w:noProof/>
          </w:rPr>
          <w:t>4</w:t>
        </w:r>
        <w:r w:rsidR="00257BB7" w:rsidRPr="008B191C">
          <w:rPr>
            <w:rStyle w:val="a4"/>
            <w:noProof/>
          </w:rPr>
          <w:t xml:space="preserve"> Иные расчетные показатели, необходимые для подготовки документов территориального планирования, документации по планировке территорий - область  обеспечения  благоприятных условий жизнедеятельности населения, категории маломобильных, инвалидов и пожилых людей</w:t>
        </w:r>
        <w:r w:rsidR="00257BB7">
          <w:rPr>
            <w:noProof/>
            <w:webHidden/>
          </w:rPr>
          <w:tab/>
        </w:r>
        <w:r w:rsidR="001D442D">
          <w:rPr>
            <w:noProof/>
            <w:webHidden/>
          </w:rPr>
          <w:fldChar w:fldCharType="begin"/>
        </w:r>
        <w:r w:rsidR="00257BB7">
          <w:rPr>
            <w:noProof/>
            <w:webHidden/>
          </w:rPr>
          <w:instrText xml:space="preserve"> PAGEREF _Toc501217690 \h </w:instrText>
        </w:r>
        <w:r w:rsidR="001D442D">
          <w:rPr>
            <w:noProof/>
            <w:webHidden/>
          </w:rPr>
        </w:r>
        <w:r w:rsidR="001D442D">
          <w:rPr>
            <w:noProof/>
            <w:webHidden/>
          </w:rPr>
          <w:fldChar w:fldCharType="separate"/>
        </w:r>
        <w:r w:rsidR="0028702E">
          <w:rPr>
            <w:noProof/>
            <w:webHidden/>
          </w:rPr>
          <w:t>47</w:t>
        </w:r>
        <w:r w:rsidR="001D442D">
          <w:rPr>
            <w:noProof/>
            <w:webHidden/>
          </w:rPr>
          <w:fldChar w:fldCharType="end"/>
        </w:r>
      </w:hyperlink>
    </w:p>
    <w:p w:rsidR="00257BB7" w:rsidRDefault="00257BB7" w:rsidP="003F0D64">
      <w:pPr>
        <w:pStyle w:val="11"/>
        <w:tabs>
          <w:tab w:val="right" w:leader="dot" w:pos="9736"/>
        </w:tabs>
        <w:rPr>
          <w:rStyle w:val="a4"/>
          <w:noProof/>
        </w:rPr>
      </w:pPr>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91" w:history="1">
        <w:r w:rsidR="00257BB7" w:rsidRPr="008B191C">
          <w:rPr>
            <w:rStyle w:val="a4"/>
            <w:noProof/>
          </w:rPr>
          <w:t xml:space="preserve">ЧАСТЬ </w:t>
        </w:r>
        <w:r w:rsidR="00257BB7" w:rsidRPr="008B191C">
          <w:rPr>
            <w:rStyle w:val="a4"/>
            <w:noProof/>
            <w:lang w:val="en-US"/>
          </w:rPr>
          <w:t>II</w:t>
        </w:r>
        <w:r w:rsidR="00257BB7">
          <w:rPr>
            <w:noProof/>
            <w:webHidden/>
          </w:rPr>
          <w:tab/>
        </w:r>
        <w:r w:rsidR="00D32CBC">
          <w:rPr>
            <w:noProof/>
            <w:webHidden/>
          </w:rPr>
          <w:t>54</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92" w:history="1">
        <w:r w:rsidR="00257BB7" w:rsidRPr="008B191C">
          <w:rPr>
            <w:rStyle w:val="a4"/>
            <w:noProof/>
          </w:rPr>
          <w:t>ОСНОВНЫЕ РАСЧЕТНЫЕ ПОКАЗАТЕЛИ</w:t>
        </w:r>
        <w:r w:rsidR="00257BB7">
          <w:rPr>
            <w:noProof/>
            <w:webHidden/>
          </w:rPr>
          <w:tab/>
        </w:r>
        <w:r w:rsidR="00D32CBC">
          <w:rPr>
            <w:noProof/>
            <w:webHidden/>
          </w:rPr>
          <w:t>54</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93" w:history="1">
        <w:r w:rsidR="00257BB7" w:rsidRPr="008B191C">
          <w:rPr>
            <w:rStyle w:val="a4"/>
            <w:noProof/>
          </w:rPr>
          <w:t>1 Анализ административно- территориального устройства, природно-климатических и социально-экономических условий развития МО МР «Корткеросский» Республики Коми</w:t>
        </w:r>
        <w:r w:rsidR="00257BB7">
          <w:rPr>
            <w:noProof/>
            <w:webHidden/>
          </w:rPr>
          <w:tab/>
        </w:r>
        <w:r w:rsidR="00D32CBC">
          <w:rPr>
            <w:noProof/>
            <w:webHidden/>
          </w:rPr>
          <w:t>54</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94" w:history="1">
        <w:r w:rsidR="00257BB7" w:rsidRPr="008B191C">
          <w:rPr>
            <w:rStyle w:val="a4"/>
            <w:noProof/>
          </w:rPr>
          <w:t>1.1 Характеристика территории  МО МР «Корткеросский»</w:t>
        </w:r>
        <w:r w:rsidR="00257BB7">
          <w:rPr>
            <w:noProof/>
            <w:webHidden/>
          </w:rPr>
          <w:tab/>
        </w:r>
        <w:r w:rsidR="00D32CBC">
          <w:rPr>
            <w:noProof/>
            <w:webHidden/>
          </w:rPr>
          <w:t>54</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95" w:history="1">
        <w:r w:rsidR="00257BB7" w:rsidRPr="008B191C">
          <w:rPr>
            <w:rStyle w:val="a4"/>
            <w:noProof/>
          </w:rPr>
          <w:t>1.2  Природно-климатические условия</w:t>
        </w:r>
        <w:r w:rsidR="00257BB7">
          <w:rPr>
            <w:noProof/>
            <w:webHidden/>
          </w:rPr>
          <w:tab/>
        </w:r>
        <w:r w:rsidR="00D32CBC">
          <w:rPr>
            <w:noProof/>
            <w:webHidden/>
          </w:rPr>
          <w:t>55</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96" w:history="1">
        <w:r w:rsidR="00257BB7" w:rsidRPr="008B191C">
          <w:rPr>
            <w:rStyle w:val="a4"/>
            <w:noProof/>
          </w:rPr>
          <w:t>1.3. Экономический потенциал</w:t>
        </w:r>
        <w:r w:rsidR="00257BB7">
          <w:rPr>
            <w:noProof/>
            <w:webHidden/>
          </w:rPr>
          <w:tab/>
        </w:r>
        <w:r w:rsidR="00D32CBC">
          <w:rPr>
            <w:noProof/>
            <w:webHidden/>
          </w:rPr>
          <w:t>55</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97" w:history="1">
        <w:r w:rsidR="00257BB7" w:rsidRPr="008B191C">
          <w:rPr>
            <w:rStyle w:val="a4"/>
            <w:noProof/>
          </w:rPr>
          <w:t>1.4 Транспортное обеспечение</w:t>
        </w:r>
        <w:r w:rsidR="00257BB7">
          <w:rPr>
            <w:noProof/>
            <w:webHidden/>
          </w:rPr>
          <w:tab/>
        </w:r>
        <w:r w:rsidR="00D32CBC">
          <w:rPr>
            <w:noProof/>
            <w:webHidden/>
          </w:rPr>
          <w:t>61</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98" w:history="1">
        <w:r w:rsidR="00257BB7" w:rsidRPr="008B191C">
          <w:rPr>
            <w:rStyle w:val="a4"/>
            <w:noProof/>
          </w:rPr>
          <w:t>1.5  Население</w:t>
        </w:r>
        <w:r w:rsidR="00257BB7">
          <w:rPr>
            <w:noProof/>
            <w:webHidden/>
          </w:rPr>
          <w:tab/>
        </w:r>
        <w:r w:rsidR="00D32CBC">
          <w:rPr>
            <w:noProof/>
            <w:webHidden/>
          </w:rPr>
          <w:t>61</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699" w:history="1">
        <w:r w:rsidR="00257BB7" w:rsidRPr="008B191C">
          <w:rPr>
            <w:rStyle w:val="a4"/>
            <w:noProof/>
          </w:rPr>
          <w:t>1.6 Жилищный фонд</w:t>
        </w:r>
        <w:r w:rsidR="00257BB7">
          <w:rPr>
            <w:noProof/>
            <w:webHidden/>
          </w:rPr>
          <w:tab/>
        </w:r>
        <w:r w:rsidR="001D442D">
          <w:rPr>
            <w:noProof/>
            <w:webHidden/>
          </w:rPr>
          <w:fldChar w:fldCharType="begin"/>
        </w:r>
        <w:r w:rsidR="00257BB7">
          <w:rPr>
            <w:noProof/>
            <w:webHidden/>
          </w:rPr>
          <w:instrText xml:space="preserve"> PAGEREF _Toc501217699 \h </w:instrText>
        </w:r>
        <w:r w:rsidR="001D442D">
          <w:rPr>
            <w:noProof/>
            <w:webHidden/>
          </w:rPr>
          <w:fldChar w:fldCharType="separate"/>
        </w:r>
        <w:r w:rsidR="0028702E">
          <w:rPr>
            <w:b/>
            <w:bCs/>
            <w:noProof/>
            <w:webHidden/>
          </w:rPr>
          <w:t>Ошибка! Закладка не определена.</w:t>
        </w:r>
        <w:r w:rsidR="001D442D">
          <w:rPr>
            <w:noProof/>
            <w:webHidden/>
          </w:rPr>
          <w:fldChar w:fldCharType="end"/>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700" w:history="1">
        <w:r w:rsidR="00257BB7" w:rsidRPr="008B191C">
          <w:rPr>
            <w:rStyle w:val="a4"/>
            <w:noProof/>
          </w:rPr>
          <w:t>1.7 Культурно-бытовое обслуживание населения</w:t>
        </w:r>
        <w:r w:rsidR="00257BB7">
          <w:rPr>
            <w:noProof/>
            <w:webHidden/>
          </w:rPr>
          <w:tab/>
        </w:r>
        <w:r w:rsidR="00D32CBC">
          <w:rPr>
            <w:noProof/>
            <w:webHidden/>
          </w:rPr>
          <w:t>62</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701" w:history="1">
        <w:r w:rsidR="00257BB7" w:rsidRPr="008B191C">
          <w:rPr>
            <w:rStyle w:val="a4"/>
            <w:noProof/>
          </w:rPr>
          <w:t>1.</w:t>
        </w:r>
        <w:r w:rsidR="00257BB7" w:rsidRPr="008B191C">
          <w:rPr>
            <w:rStyle w:val="a4"/>
            <w:noProof/>
            <w:lang w:val="en-US"/>
          </w:rPr>
          <w:t xml:space="preserve">8 </w:t>
        </w:r>
        <w:r w:rsidR="00257BB7" w:rsidRPr="008B191C">
          <w:rPr>
            <w:rStyle w:val="a4"/>
            <w:noProof/>
          </w:rPr>
          <w:t xml:space="preserve"> Инженерное обеспечение</w:t>
        </w:r>
        <w:r w:rsidR="00257BB7">
          <w:rPr>
            <w:noProof/>
            <w:webHidden/>
          </w:rPr>
          <w:tab/>
        </w:r>
        <w:r w:rsidR="00D32CBC">
          <w:rPr>
            <w:noProof/>
            <w:webHidden/>
          </w:rPr>
          <w:t>64</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702" w:history="1">
        <w:r w:rsidR="00257BB7" w:rsidRPr="008B191C">
          <w:rPr>
            <w:rStyle w:val="a4"/>
            <w:noProof/>
          </w:rPr>
          <w:t>2. Обоснование расчетных показателей, содержащихся в основной части нормативов градостроительного проектирования</w:t>
        </w:r>
        <w:r w:rsidR="00257BB7">
          <w:rPr>
            <w:noProof/>
            <w:webHidden/>
          </w:rPr>
          <w:tab/>
        </w:r>
        <w:r w:rsidR="00D32CBC">
          <w:rPr>
            <w:noProof/>
            <w:webHidden/>
          </w:rPr>
          <w:t>66</w:t>
        </w:r>
      </w:hyperlink>
    </w:p>
    <w:p w:rsidR="00257BB7" w:rsidRDefault="00257BB7" w:rsidP="003F0D64">
      <w:pPr>
        <w:pStyle w:val="11"/>
        <w:tabs>
          <w:tab w:val="right" w:leader="dot" w:pos="9736"/>
        </w:tabs>
        <w:rPr>
          <w:rStyle w:val="a4"/>
          <w:noProof/>
        </w:rPr>
      </w:pPr>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703" w:history="1">
        <w:r w:rsidR="00257BB7" w:rsidRPr="008B191C">
          <w:rPr>
            <w:rStyle w:val="a4"/>
            <w:noProof/>
          </w:rPr>
          <w:t xml:space="preserve">ЧАСТЬ </w:t>
        </w:r>
        <w:r w:rsidR="00257BB7" w:rsidRPr="008B191C">
          <w:rPr>
            <w:rStyle w:val="a4"/>
            <w:noProof/>
            <w:lang w:val="en-US"/>
          </w:rPr>
          <w:t>III</w:t>
        </w:r>
        <w:r w:rsidR="00257BB7">
          <w:rPr>
            <w:noProof/>
            <w:webHidden/>
          </w:rPr>
          <w:tab/>
        </w:r>
        <w:r w:rsidR="001D442D">
          <w:rPr>
            <w:noProof/>
            <w:webHidden/>
          </w:rPr>
          <w:fldChar w:fldCharType="begin"/>
        </w:r>
        <w:r w:rsidR="00257BB7">
          <w:rPr>
            <w:noProof/>
            <w:webHidden/>
          </w:rPr>
          <w:instrText xml:space="preserve"> PAGEREF _Toc501217703 \h </w:instrText>
        </w:r>
        <w:r w:rsidR="001D442D">
          <w:rPr>
            <w:noProof/>
            <w:webHidden/>
          </w:rPr>
        </w:r>
        <w:r w:rsidR="001D442D">
          <w:rPr>
            <w:noProof/>
            <w:webHidden/>
          </w:rPr>
          <w:fldChar w:fldCharType="separate"/>
        </w:r>
        <w:r w:rsidR="0028702E">
          <w:rPr>
            <w:noProof/>
            <w:webHidden/>
          </w:rPr>
          <w:t>69</w:t>
        </w:r>
        <w:r w:rsidR="001D442D">
          <w:rPr>
            <w:noProof/>
            <w:webHidden/>
          </w:rPr>
          <w:fldChar w:fldCharType="end"/>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704" w:history="1">
        <w:r w:rsidR="00257BB7" w:rsidRPr="008B191C">
          <w:rPr>
            <w:rStyle w:val="a4"/>
            <w:noProof/>
          </w:rPr>
          <w:t>ПРАВИЛА И ОБЛАСТЬ ПРИМЕНЕНИЯ РАСЧЕТНЫХ ПОКАЗАТЕЛЕЙ, СОДЕРЖАЩИХСЯ В ОСНОВНОЙ ЧАСТИ МЕСТНЫХ НОРМАТИВОВ ГРАДОСТРОИТЕЛЬНОГО ПРОЕКТИРОВАНИЯ</w:t>
        </w:r>
        <w:r w:rsidR="00257BB7">
          <w:rPr>
            <w:noProof/>
            <w:webHidden/>
          </w:rPr>
          <w:tab/>
        </w:r>
        <w:r w:rsidR="001D442D">
          <w:rPr>
            <w:noProof/>
            <w:webHidden/>
          </w:rPr>
          <w:fldChar w:fldCharType="begin"/>
        </w:r>
        <w:r w:rsidR="00257BB7">
          <w:rPr>
            <w:noProof/>
            <w:webHidden/>
          </w:rPr>
          <w:instrText xml:space="preserve"> PAGEREF _Toc501217704 \h </w:instrText>
        </w:r>
        <w:r w:rsidR="001D442D">
          <w:rPr>
            <w:noProof/>
            <w:webHidden/>
          </w:rPr>
        </w:r>
        <w:r w:rsidR="001D442D">
          <w:rPr>
            <w:noProof/>
            <w:webHidden/>
          </w:rPr>
          <w:fldChar w:fldCharType="separate"/>
        </w:r>
        <w:r w:rsidR="0028702E">
          <w:rPr>
            <w:noProof/>
            <w:webHidden/>
          </w:rPr>
          <w:t>69</w:t>
        </w:r>
        <w:r w:rsidR="001D442D">
          <w:rPr>
            <w:noProof/>
            <w:webHidden/>
          </w:rPr>
          <w:fldChar w:fldCharType="end"/>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705" w:history="1">
        <w:r w:rsidR="00257BB7" w:rsidRPr="008B191C">
          <w:rPr>
            <w:rStyle w:val="a4"/>
            <w:noProof/>
          </w:rPr>
          <w:t>Приложение А</w:t>
        </w:r>
        <w:r w:rsidR="00257BB7">
          <w:rPr>
            <w:noProof/>
            <w:webHidden/>
          </w:rPr>
          <w:tab/>
        </w:r>
        <w:r w:rsidR="00D32CBC">
          <w:rPr>
            <w:noProof/>
            <w:webHidden/>
          </w:rPr>
          <w:t>70</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706" w:history="1">
        <w:r w:rsidR="00257BB7" w:rsidRPr="008B191C">
          <w:rPr>
            <w:rStyle w:val="a4"/>
            <w:noProof/>
          </w:rPr>
          <w:t>НОРМАТИВНЫЕ ССЫЛКИ</w:t>
        </w:r>
        <w:r w:rsidR="00257BB7">
          <w:rPr>
            <w:noProof/>
            <w:webHidden/>
          </w:rPr>
          <w:tab/>
        </w:r>
        <w:r w:rsidR="00D32CBC">
          <w:rPr>
            <w:noProof/>
            <w:webHidden/>
          </w:rPr>
          <w:t>70</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707" w:history="1">
        <w:r w:rsidR="00257BB7" w:rsidRPr="008B191C">
          <w:rPr>
            <w:rStyle w:val="a4"/>
            <w:noProof/>
          </w:rPr>
          <w:t>Приложение Б</w:t>
        </w:r>
        <w:r w:rsidR="00257BB7">
          <w:rPr>
            <w:noProof/>
            <w:webHidden/>
          </w:rPr>
          <w:tab/>
        </w:r>
        <w:r w:rsidR="00D32CBC">
          <w:rPr>
            <w:noProof/>
            <w:webHidden/>
          </w:rPr>
          <w:t>79</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708" w:history="1">
        <w:r w:rsidR="00257BB7" w:rsidRPr="008B191C">
          <w:rPr>
            <w:rStyle w:val="a4"/>
            <w:noProof/>
          </w:rPr>
          <w:t>ТЕРМИНЫ И ОПРЕДЕЛЕНИЯ</w:t>
        </w:r>
        <w:r w:rsidR="00257BB7">
          <w:rPr>
            <w:noProof/>
            <w:webHidden/>
          </w:rPr>
          <w:tab/>
        </w:r>
        <w:r w:rsidR="00D32CBC">
          <w:rPr>
            <w:noProof/>
            <w:webHidden/>
          </w:rPr>
          <w:t>79</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709" w:history="1">
        <w:r w:rsidR="00257BB7" w:rsidRPr="008B191C">
          <w:rPr>
            <w:rStyle w:val="a4"/>
            <w:noProof/>
          </w:rPr>
          <w:t>Приложение В</w:t>
        </w:r>
        <w:r w:rsidR="00257BB7">
          <w:rPr>
            <w:noProof/>
            <w:webHidden/>
          </w:rPr>
          <w:tab/>
        </w:r>
        <w:r w:rsidR="00D32CBC">
          <w:rPr>
            <w:noProof/>
            <w:webHidden/>
          </w:rPr>
          <w:t>82</w:t>
        </w:r>
      </w:hyperlink>
    </w:p>
    <w:p w:rsidR="00257BB7" w:rsidRDefault="003F0D64" w:rsidP="003F0D64">
      <w:pPr>
        <w:pStyle w:val="11"/>
        <w:tabs>
          <w:tab w:val="right" w:leader="dot" w:pos="9736"/>
        </w:tabs>
        <w:rPr>
          <w:rFonts w:asciiTheme="minorHAnsi" w:eastAsiaTheme="minorEastAsia" w:hAnsiTheme="minorHAnsi" w:cstheme="minorBidi"/>
          <w:noProof/>
          <w:kern w:val="0"/>
          <w:sz w:val="22"/>
          <w:szCs w:val="22"/>
          <w:lang w:eastAsia="ru-RU"/>
        </w:rPr>
      </w:pPr>
      <w:hyperlink w:anchor="_Toc501217710" w:history="1">
        <w:r w:rsidR="00257BB7" w:rsidRPr="008B191C">
          <w:rPr>
            <w:rStyle w:val="a4"/>
            <w:noProof/>
          </w:rPr>
          <w:t>НОРМЫ РАСЧЕТА СТОЯНОК ДЛЯ ВРЕМЕННОГО ХРАНЕНИЯ ЛЕГКОВЫХ АВТОМОБИЛЕЙ</w:t>
        </w:r>
        <w:r w:rsidR="00257BB7">
          <w:rPr>
            <w:noProof/>
            <w:webHidden/>
          </w:rPr>
          <w:tab/>
        </w:r>
        <w:r>
          <w:rPr>
            <w:noProof/>
            <w:webHidden/>
          </w:rPr>
          <w:t xml:space="preserve">       </w:t>
        </w:r>
        <w:r w:rsidR="00D32CBC">
          <w:rPr>
            <w:noProof/>
            <w:webHidden/>
          </w:rPr>
          <w:t>82</w:t>
        </w:r>
      </w:hyperlink>
    </w:p>
    <w:p w:rsidR="00FC5F70" w:rsidRDefault="001D442D" w:rsidP="003F0D64">
      <w:pPr>
        <w:tabs>
          <w:tab w:val="right" w:leader="dot" w:pos="9736"/>
        </w:tabs>
        <w:spacing w:after="120" w:line="276" w:lineRule="auto"/>
      </w:pPr>
      <w:r w:rsidRPr="00DF64FA">
        <w:fldChar w:fldCharType="end"/>
      </w:r>
    </w:p>
    <w:p w:rsidR="005C33CD" w:rsidRDefault="005C33CD">
      <w:pPr>
        <w:spacing w:after="200" w:line="276" w:lineRule="auto"/>
        <w:rPr>
          <w:rFonts w:eastAsiaTheme="majorEastAsia" w:cstheme="majorBidi"/>
          <w:b/>
          <w:bCs/>
          <w:color w:val="000000"/>
          <w:sz w:val="28"/>
          <w:szCs w:val="28"/>
        </w:rPr>
      </w:pPr>
      <w:r>
        <w:rPr>
          <w:color w:val="000000"/>
        </w:rPr>
        <w:br w:type="page"/>
      </w:r>
    </w:p>
    <w:p w:rsidR="00FC5F70" w:rsidRPr="00973483" w:rsidRDefault="00FC5F70" w:rsidP="00D24664">
      <w:pPr>
        <w:pStyle w:val="1"/>
      </w:pPr>
      <w:bookmarkStart w:id="0" w:name="_Toc501217673"/>
      <w:r w:rsidRPr="00973483">
        <w:lastRenderedPageBreak/>
        <w:t>ОБЩИЕ ПОЛОЖЕНИЯ</w:t>
      </w:r>
      <w:bookmarkEnd w:id="0"/>
    </w:p>
    <w:p w:rsidR="00FC5F70" w:rsidRPr="003F7B6A" w:rsidRDefault="00FC5F70" w:rsidP="00FC5F70">
      <w:pPr>
        <w:pStyle w:val="ConsPlusNormal"/>
        <w:widowControl/>
        <w:ind w:firstLine="709"/>
        <w:jc w:val="both"/>
        <w:rPr>
          <w:rFonts w:ascii="Times New Roman" w:hAnsi="Times New Roman" w:cs="Times New Roman"/>
          <w:sz w:val="24"/>
          <w:szCs w:val="24"/>
        </w:rPr>
      </w:pPr>
      <w:r>
        <w:rPr>
          <w:rFonts w:ascii="Times New Roman" w:hAnsi="Times New Roman" w:cs="Times New Roman"/>
          <w:sz w:val="28"/>
          <w:szCs w:val="28"/>
        </w:rPr>
        <w:t xml:space="preserve">1. </w:t>
      </w:r>
      <w:r w:rsidRPr="003F7B6A">
        <w:rPr>
          <w:rFonts w:ascii="Times New Roman" w:hAnsi="Times New Roman" w:cs="Times New Roman"/>
          <w:sz w:val="24"/>
          <w:szCs w:val="24"/>
        </w:rPr>
        <w:t xml:space="preserve">Местные нормативы градостроительного проектирования </w:t>
      </w:r>
      <w:r w:rsidR="00FB4F50">
        <w:rPr>
          <w:rFonts w:ascii="Times New Roman" w:hAnsi="Times New Roman" w:cs="Times New Roman"/>
          <w:sz w:val="24"/>
          <w:szCs w:val="24"/>
        </w:rPr>
        <w:t>сельских поселений м</w:t>
      </w:r>
      <w:r w:rsidR="00876EFE" w:rsidRPr="00876EFE">
        <w:rPr>
          <w:rFonts w:ascii="Times New Roman" w:hAnsi="Times New Roman" w:cs="Times New Roman"/>
          <w:sz w:val="24"/>
          <w:szCs w:val="24"/>
        </w:rPr>
        <w:t xml:space="preserve">униципального </w:t>
      </w:r>
      <w:r w:rsidR="00BE2AC3">
        <w:rPr>
          <w:rFonts w:ascii="Times New Roman" w:hAnsi="Times New Roman" w:cs="Times New Roman"/>
          <w:sz w:val="24"/>
          <w:szCs w:val="24"/>
        </w:rPr>
        <w:t>р</w:t>
      </w:r>
      <w:r w:rsidR="00876EFE" w:rsidRPr="00876EFE">
        <w:rPr>
          <w:rFonts w:ascii="Times New Roman" w:hAnsi="Times New Roman" w:cs="Times New Roman"/>
          <w:sz w:val="24"/>
          <w:szCs w:val="24"/>
        </w:rPr>
        <w:t>айона «</w:t>
      </w:r>
      <w:r w:rsidR="0026717F">
        <w:rPr>
          <w:rFonts w:ascii="Times New Roman" w:hAnsi="Times New Roman" w:cs="Times New Roman"/>
          <w:sz w:val="24"/>
          <w:szCs w:val="24"/>
        </w:rPr>
        <w:t>Корткеросский</w:t>
      </w:r>
      <w:r w:rsidR="00876EFE" w:rsidRPr="00876EFE">
        <w:rPr>
          <w:rFonts w:ascii="Times New Roman" w:hAnsi="Times New Roman" w:cs="Times New Roman"/>
          <w:sz w:val="24"/>
          <w:szCs w:val="24"/>
        </w:rPr>
        <w:t>»</w:t>
      </w:r>
      <w:r>
        <w:rPr>
          <w:rFonts w:ascii="Times New Roman" w:hAnsi="Times New Roman" w:cs="Times New Roman"/>
          <w:sz w:val="24"/>
          <w:szCs w:val="24"/>
        </w:rPr>
        <w:t xml:space="preserve"> Республики Коми</w:t>
      </w:r>
      <w:r w:rsidRPr="003F7B6A">
        <w:rPr>
          <w:rFonts w:ascii="Times New Roman" w:hAnsi="Times New Roman" w:cs="Times New Roman"/>
          <w:sz w:val="24"/>
          <w:szCs w:val="24"/>
        </w:rPr>
        <w:t xml:space="preserve"> (далее – нормативы градостроительного проектирования) разработаны на основании Градостроительного Кодекса Российской Федерации, в соответствии с </w:t>
      </w:r>
      <w:r w:rsidRPr="003F7B6A">
        <w:rPr>
          <w:rFonts w:ascii="Times New Roman" w:hAnsi="Times New Roman" w:cs="Times New Roman"/>
          <w:color w:val="000000"/>
          <w:sz w:val="24"/>
          <w:szCs w:val="24"/>
        </w:rPr>
        <w:t xml:space="preserve">законодательством Российской Федерации. </w:t>
      </w:r>
    </w:p>
    <w:p w:rsidR="00FC5F70" w:rsidRPr="003F7B6A" w:rsidRDefault="00FC5F70" w:rsidP="00FC5F70">
      <w:pPr>
        <w:pStyle w:val="ConsNormal"/>
        <w:ind w:right="0" w:firstLine="709"/>
        <w:jc w:val="both"/>
        <w:rPr>
          <w:rFonts w:ascii="Times New Roman" w:hAnsi="Times New Roman" w:cs="Times New Roman"/>
          <w:sz w:val="24"/>
          <w:szCs w:val="24"/>
        </w:rPr>
      </w:pPr>
      <w:r w:rsidRPr="003F7B6A">
        <w:rPr>
          <w:rFonts w:ascii="Times New Roman" w:hAnsi="Times New Roman" w:cs="Times New Roman"/>
          <w:sz w:val="24"/>
          <w:szCs w:val="24"/>
        </w:rPr>
        <w:t xml:space="preserve">2. </w:t>
      </w:r>
      <w:r w:rsidRPr="003F7B6A">
        <w:rPr>
          <w:rFonts w:ascii="Times New Roman" w:hAnsi="Times New Roman" w:cs="Times New Roman"/>
          <w:color w:val="000000"/>
          <w:sz w:val="24"/>
          <w:szCs w:val="24"/>
        </w:rPr>
        <w:t>Настоящие нормативы градостроительного проектирования распространяются на территори</w:t>
      </w:r>
      <w:r w:rsidR="00FB4F50">
        <w:rPr>
          <w:rFonts w:ascii="Times New Roman" w:hAnsi="Times New Roman" w:cs="Times New Roman"/>
          <w:color w:val="000000"/>
          <w:sz w:val="24"/>
          <w:szCs w:val="24"/>
        </w:rPr>
        <w:t>и</w:t>
      </w:r>
      <w:r w:rsidRPr="003F7B6A">
        <w:rPr>
          <w:rFonts w:ascii="Times New Roman" w:hAnsi="Times New Roman" w:cs="Times New Roman"/>
          <w:color w:val="000000"/>
          <w:sz w:val="24"/>
          <w:szCs w:val="24"/>
        </w:rPr>
        <w:t xml:space="preserve"> </w:t>
      </w:r>
      <w:r w:rsidR="00FB4F50">
        <w:rPr>
          <w:rFonts w:ascii="Times New Roman" w:hAnsi="Times New Roman" w:cs="Times New Roman"/>
          <w:sz w:val="24"/>
          <w:szCs w:val="24"/>
        </w:rPr>
        <w:t xml:space="preserve">сельских поселений </w:t>
      </w:r>
      <w:r w:rsidR="00BE2AC3">
        <w:rPr>
          <w:rFonts w:ascii="Times New Roman" w:hAnsi="Times New Roman" w:cs="Times New Roman"/>
          <w:sz w:val="24"/>
          <w:szCs w:val="24"/>
        </w:rPr>
        <w:t>м</w:t>
      </w:r>
      <w:r w:rsidR="00876EFE" w:rsidRPr="00876EFE">
        <w:rPr>
          <w:rFonts w:ascii="Times New Roman" w:hAnsi="Times New Roman" w:cs="Times New Roman"/>
          <w:sz w:val="24"/>
          <w:szCs w:val="24"/>
        </w:rPr>
        <w:t xml:space="preserve">униципального </w:t>
      </w:r>
      <w:r w:rsidR="000D4A04">
        <w:rPr>
          <w:rFonts w:ascii="Times New Roman" w:hAnsi="Times New Roman" w:cs="Times New Roman"/>
          <w:sz w:val="24"/>
          <w:szCs w:val="24"/>
        </w:rPr>
        <w:t>р</w:t>
      </w:r>
      <w:r w:rsidR="00876EFE" w:rsidRPr="00876EFE">
        <w:rPr>
          <w:rFonts w:ascii="Times New Roman" w:hAnsi="Times New Roman" w:cs="Times New Roman"/>
          <w:sz w:val="24"/>
          <w:szCs w:val="24"/>
        </w:rPr>
        <w:t>айона «</w:t>
      </w:r>
      <w:r w:rsidR="0026717F">
        <w:rPr>
          <w:rFonts w:ascii="Times New Roman" w:hAnsi="Times New Roman" w:cs="Times New Roman"/>
          <w:sz w:val="24"/>
          <w:szCs w:val="24"/>
        </w:rPr>
        <w:t>Корткеросский</w:t>
      </w:r>
      <w:r w:rsidR="00876EFE" w:rsidRPr="00876EFE">
        <w:rPr>
          <w:rFonts w:ascii="Times New Roman" w:hAnsi="Times New Roman" w:cs="Times New Roman"/>
          <w:sz w:val="24"/>
          <w:szCs w:val="24"/>
        </w:rPr>
        <w:t>»</w:t>
      </w:r>
      <w:r w:rsidR="00876EFE">
        <w:rPr>
          <w:rFonts w:ascii="Times New Roman" w:hAnsi="Times New Roman" w:cs="Times New Roman"/>
          <w:sz w:val="24"/>
          <w:szCs w:val="24"/>
        </w:rPr>
        <w:t xml:space="preserve"> </w:t>
      </w:r>
      <w:r>
        <w:rPr>
          <w:rFonts w:ascii="Times New Roman" w:hAnsi="Times New Roman" w:cs="Times New Roman"/>
          <w:sz w:val="24"/>
          <w:szCs w:val="24"/>
        </w:rPr>
        <w:t>Республики Коми</w:t>
      </w:r>
      <w:r w:rsidRPr="003F7B6A">
        <w:rPr>
          <w:rFonts w:ascii="Times New Roman" w:hAnsi="Times New Roman" w:cs="Times New Roman"/>
          <w:sz w:val="24"/>
          <w:szCs w:val="24"/>
        </w:rPr>
        <w:t xml:space="preserve"> (далее – </w:t>
      </w:r>
      <w:r w:rsidR="00876EFE">
        <w:rPr>
          <w:rFonts w:ascii="Times New Roman" w:hAnsi="Times New Roman" w:cs="Times New Roman"/>
          <w:sz w:val="24"/>
          <w:szCs w:val="24"/>
        </w:rPr>
        <w:t>МО</w:t>
      </w:r>
      <w:r w:rsidR="00876EFE" w:rsidRPr="00876EFE">
        <w:rPr>
          <w:rFonts w:ascii="Times New Roman" w:hAnsi="Times New Roman" w:cs="Times New Roman"/>
          <w:sz w:val="24"/>
          <w:szCs w:val="24"/>
        </w:rPr>
        <w:t xml:space="preserve"> </w:t>
      </w:r>
      <w:r w:rsidR="00876EFE">
        <w:rPr>
          <w:rFonts w:ascii="Times New Roman" w:hAnsi="Times New Roman" w:cs="Times New Roman"/>
          <w:sz w:val="24"/>
          <w:szCs w:val="24"/>
        </w:rPr>
        <w:t>МР</w:t>
      </w:r>
      <w:r w:rsidR="00876EFE" w:rsidRPr="00876EFE">
        <w:rPr>
          <w:rFonts w:ascii="Times New Roman" w:hAnsi="Times New Roman" w:cs="Times New Roman"/>
          <w:sz w:val="24"/>
          <w:szCs w:val="24"/>
        </w:rPr>
        <w:t xml:space="preserve"> «</w:t>
      </w:r>
      <w:r w:rsidR="0026717F">
        <w:rPr>
          <w:rFonts w:ascii="Times New Roman" w:hAnsi="Times New Roman" w:cs="Times New Roman"/>
          <w:sz w:val="24"/>
          <w:szCs w:val="24"/>
        </w:rPr>
        <w:t>Корткеросский</w:t>
      </w:r>
      <w:r w:rsidR="00876EFE" w:rsidRPr="00876EFE">
        <w:rPr>
          <w:rFonts w:ascii="Times New Roman" w:hAnsi="Times New Roman" w:cs="Times New Roman"/>
          <w:sz w:val="24"/>
          <w:szCs w:val="24"/>
        </w:rPr>
        <w:t>»</w:t>
      </w:r>
      <w:r>
        <w:rPr>
          <w:rFonts w:ascii="Times New Roman" w:hAnsi="Times New Roman" w:cs="Times New Roman"/>
          <w:sz w:val="24"/>
          <w:szCs w:val="24"/>
        </w:rPr>
        <w:t>)</w:t>
      </w:r>
      <w:r w:rsidRPr="003F7B6A">
        <w:rPr>
          <w:rFonts w:ascii="Times New Roman" w:hAnsi="Times New Roman" w:cs="Times New Roman"/>
          <w:color w:val="000000"/>
          <w:sz w:val="24"/>
          <w:szCs w:val="24"/>
        </w:rPr>
        <w:t xml:space="preserve"> в пределах </w:t>
      </w:r>
      <w:r w:rsidRPr="003F7B6A">
        <w:rPr>
          <w:rFonts w:ascii="Times New Roman" w:hAnsi="Times New Roman" w:cs="Times New Roman"/>
          <w:sz w:val="24"/>
          <w:szCs w:val="24"/>
        </w:rPr>
        <w:t xml:space="preserve">границ </w:t>
      </w:r>
      <w:r w:rsidR="00FB4F50">
        <w:rPr>
          <w:rFonts w:ascii="Times New Roman" w:hAnsi="Times New Roman" w:cs="Times New Roman"/>
          <w:sz w:val="24"/>
          <w:szCs w:val="24"/>
        </w:rPr>
        <w:t xml:space="preserve">поселений </w:t>
      </w:r>
      <w:r w:rsidRPr="003F7B6A">
        <w:rPr>
          <w:rFonts w:ascii="Times New Roman" w:hAnsi="Times New Roman" w:cs="Times New Roman"/>
          <w:sz w:val="24"/>
          <w:szCs w:val="24"/>
        </w:rPr>
        <w:t>в части разработки</w:t>
      </w:r>
      <w:r w:rsidR="00876EFE">
        <w:rPr>
          <w:rFonts w:ascii="Times New Roman" w:hAnsi="Times New Roman" w:cs="Times New Roman"/>
          <w:sz w:val="24"/>
          <w:szCs w:val="24"/>
        </w:rPr>
        <w:t xml:space="preserve"> </w:t>
      </w:r>
      <w:r w:rsidRPr="003F7B6A">
        <w:rPr>
          <w:rFonts w:ascii="Times New Roman" w:hAnsi="Times New Roman" w:cs="Times New Roman"/>
          <w:sz w:val="24"/>
          <w:szCs w:val="24"/>
        </w:rPr>
        <w:t>генеральн</w:t>
      </w:r>
      <w:r w:rsidR="00876EFE">
        <w:rPr>
          <w:rFonts w:ascii="Times New Roman" w:hAnsi="Times New Roman" w:cs="Times New Roman"/>
          <w:sz w:val="24"/>
          <w:szCs w:val="24"/>
        </w:rPr>
        <w:t>ых</w:t>
      </w:r>
      <w:r w:rsidRPr="003F7B6A">
        <w:rPr>
          <w:rFonts w:ascii="Times New Roman" w:hAnsi="Times New Roman" w:cs="Times New Roman"/>
          <w:sz w:val="24"/>
          <w:szCs w:val="24"/>
        </w:rPr>
        <w:t xml:space="preserve"> план</w:t>
      </w:r>
      <w:r w:rsidR="00876EFE">
        <w:rPr>
          <w:rFonts w:ascii="Times New Roman" w:hAnsi="Times New Roman" w:cs="Times New Roman"/>
          <w:sz w:val="24"/>
          <w:szCs w:val="24"/>
        </w:rPr>
        <w:t>ов</w:t>
      </w:r>
      <w:r w:rsidRPr="003F7B6A">
        <w:rPr>
          <w:rFonts w:ascii="Times New Roman" w:hAnsi="Times New Roman" w:cs="Times New Roman"/>
          <w:sz w:val="24"/>
          <w:szCs w:val="24"/>
        </w:rPr>
        <w:t xml:space="preserve"> сельск</w:t>
      </w:r>
      <w:r w:rsidR="00876EFE">
        <w:rPr>
          <w:rFonts w:ascii="Times New Roman" w:hAnsi="Times New Roman" w:cs="Times New Roman"/>
          <w:sz w:val="24"/>
          <w:szCs w:val="24"/>
        </w:rPr>
        <w:t>их</w:t>
      </w:r>
      <w:r>
        <w:rPr>
          <w:rFonts w:ascii="Times New Roman" w:hAnsi="Times New Roman" w:cs="Times New Roman"/>
          <w:sz w:val="24"/>
          <w:szCs w:val="24"/>
        </w:rPr>
        <w:t xml:space="preserve"> </w:t>
      </w:r>
      <w:r w:rsidRPr="003F7B6A">
        <w:rPr>
          <w:rFonts w:ascii="Times New Roman" w:hAnsi="Times New Roman" w:cs="Times New Roman"/>
          <w:sz w:val="24"/>
          <w:szCs w:val="24"/>
        </w:rPr>
        <w:t>поселени</w:t>
      </w:r>
      <w:r w:rsidR="00876EFE">
        <w:rPr>
          <w:rFonts w:ascii="Times New Roman" w:hAnsi="Times New Roman" w:cs="Times New Roman"/>
          <w:sz w:val="24"/>
          <w:szCs w:val="24"/>
        </w:rPr>
        <w:t>й, входящих в состав района</w:t>
      </w:r>
      <w:r w:rsidRPr="003F7B6A">
        <w:rPr>
          <w:rFonts w:ascii="Times New Roman" w:hAnsi="Times New Roman" w:cs="Times New Roman"/>
          <w:sz w:val="24"/>
          <w:szCs w:val="24"/>
        </w:rPr>
        <w:t>, документации по планировке территории, правил землепользования и застройки.</w:t>
      </w:r>
    </w:p>
    <w:p w:rsidR="00FC5F70" w:rsidRPr="003F7B6A" w:rsidRDefault="00FC5F70" w:rsidP="00FC5F70">
      <w:pPr>
        <w:pStyle w:val="ConsNormal"/>
        <w:ind w:right="0" w:firstLine="709"/>
        <w:jc w:val="both"/>
        <w:rPr>
          <w:rFonts w:ascii="Times New Roman" w:hAnsi="Times New Roman" w:cs="Times New Roman"/>
          <w:sz w:val="24"/>
          <w:szCs w:val="24"/>
        </w:rPr>
      </w:pPr>
      <w:r w:rsidRPr="003F7B6A">
        <w:rPr>
          <w:rFonts w:ascii="Times New Roman" w:hAnsi="Times New Roman" w:cs="Times New Roman"/>
          <w:color w:val="000000"/>
          <w:sz w:val="24"/>
          <w:szCs w:val="24"/>
        </w:rPr>
        <w:t xml:space="preserve">3. Настоящие нормативы разработаны для обеспечения </w:t>
      </w:r>
      <w:r w:rsidRPr="003F7B6A">
        <w:rPr>
          <w:rFonts w:ascii="Times New Roman" w:hAnsi="Times New Roman" w:cs="Times New Roman"/>
          <w:sz w:val="24"/>
          <w:szCs w:val="24"/>
        </w:rPr>
        <w:t xml:space="preserve">градостроительной деятельности на территории </w:t>
      </w:r>
      <w:r w:rsidR="00FB4F50">
        <w:rPr>
          <w:rFonts w:ascii="Times New Roman" w:hAnsi="Times New Roman" w:cs="Times New Roman"/>
          <w:sz w:val="24"/>
          <w:szCs w:val="24"/>
        </w:rPr>
        <w:t xml:space="preserve">сельских поселений </w:t>
      </w:r>
      <w:r w:rsidR="00876EFE">
        <w:rPr>
          <w:rFonts w:ascii="Times New Roman" w:hAnsi="Times New Roman" w:cs="Times New Roman"/>
          <w:sz w:val="24"/>
          <w:szCs w:val="24"/>
        </w:rPr>
        <w:t>МО</w:t>
      </w:r>
      <w:r w:rsidR="00876EFE" w:rsidRPr="00876EFE">
        <w:rPr>
          <w:rFonts w:ascii="Times New Roman" w:hAnsi="Times New Roman" w:cs="Times New Roman"/>
          <w:sz w:val="24"/>
          <w:szCs w:val="24"/>
        </w:rPr>
        <w:t xml:space="preserve"> </w:t>
      </w:r>
      <w:r w:rsidR="00876EFE">
        <w:rPr>
          <w:rFonts w:ascii="Times New Roman" w:hAnsi="Times New Roman" w:cs="Times New Roman"/>
          <w:sz w:val="24"/>
          <w:szCs w:val="24"/>
        </w:rPr>
        <w:t>МР</w:t>
      </w:r>
      <w:r w:rsidR="00876EFE" w:rsidRPr="00876EFE">
        <w:rPr>
          <w:rFonts w:ascii="Times New Roman" w:hAnsi="Times New Roman" w:cs="Times New Roman"/>
          <w:sz w:val="24"/>
          <w:szCs w:val="24"/>
        </w:rPr>
        <w:t xml:space="preserve"> «</w:t>
      </w:r>
      <w:r w:rsidR="0026717F">
        <w:rPr>
          <w:rFonts w:ascii="Times New Roman" w:hAnsi="Times New Roman" w:cs="Times New Roman"/>
          <w:sz w:val="24"/>
          <w:szCs w:val="24"/>
        </w:rPr>
        <w:t>Корткеросский</w:t>
      </w:r>
      <w:r w:rsidR="00876EFE" w:rsidRPr="00876EFE">
        <w:rPr>
          <w:rFonts w:ascii="Times New Roman" w:hAnsi="Times New Roman" w:cs="Times New Roman"/>
          <w:sz w:val="24"/>
          <w:szCs w:val="24"/>
        </w:rPr>
        <w:t>»</w:t>
      </w:r>
      <w:r w:rsidRPr="003F7B6A">
        <w:rPr>
          <w:rFonts w:ascii="Times New Roman" w:hAnsi="Times New Roman" w:cs="Times New Roman"/>
          <w:sz w:val="24"/>
          <w:szCs w:val="24"/>
        </w:rPr>
        <w:t xml:space="preserve"> с учетом особенностей застройки, климатических условий, с целью:</w:t>
      </w:r>
    </w:p>
    <w:p w:rsidR="00FC5F70" w:rsidRPr="003F7B6A" w:rsidRDefault="00FC5F70" w:rsidP="004A4096">
      <w:pPr>
        <w:pStyle w:val="ConsNormal"/>
        <w:numPr>
          <w:ilvl w:val="0"/>
          <w:numId w:val="1"/>
        </w:numPr>
        <w:ind w:left="993" w:right="0"/>
        <w:jc w:val="both"/>
        <w:rPr>
          <w:rFonts w:ascii="Times New Roman" w:hAnsi="Times New Roman" w:cs="Times New Roman"/>
          <w:sz w:val="24"/>
          <w:szCs w:val="24"/>
        </w:rPr>
      </w:pPr>
      <w:r w:rsidRPr="003F7B6A">
        <w:rPr>
          <w:rFonts w:ascii="Times New Roman" w:hAnsi="Times New Roman" w:cs="Times New Roman"/>
          <w:sz w:val="24"/>
          <w:szCs w:val="24"/>
        </w:rPr>
        <w:t>обеспечения благоприятных условий жизнедеятельности населения (включая людей с инвалидностью) при реализации решений, содержащихся в документах градостроительного зонирования, планировки территорий,</w:t>
      </w:r>
    </w:p>
    <w:p w:rsidR="00FC5F70" w:rsidRPr="003F7B6A" w:rsidRDefault="00FC5F70" w:rsidP="004A4096">
      <w:pPr>
        <w:pStyle w:val="ConsNormal"/>
        <w:numPr>
          <w:ilvl w:val="0"/>
          <w:numId w:val="1"/>
        </w:numPr>
        <w:ind w:left="993" w:right="0"/>
        <w:jc w:val="both"/>
        <w:rPr>
          <w:rFonts w:ascii="Times New Roman" w:hAnsi="Times New Roman" w:cs="Times New Roman"/>
          <w:sz w:val="24"/>
          <w:szCs w:val="24"/>
        </w:rPr>
      </w:pPr>
      <w:r w:rsidRPr="003F7B6A">
        <w:rPr>
          <w:rFonts w:ascii="Times New Roman" w:hAnsi="Times New Roman" w:cs="Times New Roman"/>
          <w:sz w:val="24"/>
          <w:szCs w:val="24"/>
        </w:rPr>
        <w:t>архитектурно-строительного проектирования,</w:t>
      </w:r>
    </w:p>
    <w:p w:rsidR="00FC5F70" w:rsidRPr="003F7B6A" w:rsidRDefault="00FC5F70" w:rsidP="004A4096">
      <w:pPr>
        <w:pStyle w:val="ConsNormal"/>
        <w:numPr>
          <w:ilvl w:val="0"/>
          <w:numId w:val="1"/>
        </w:numPr>
        <w:ind w:left="993" w:right="0"/>
        <w:jc w:val="both"/>
        <w:rPr>
          <w:rFonts w:ascii="Times New Roman" w:hAnsi="Times New Roman" w:cs="Times New Roman"/>
          <w:sz w:val="24"/>
          <w:szCs w:val="24"/>
        </w:rPr>
      </w:pPr>
      <w:r w:rsidRPr="003F7B6A">
        <w:rPr>
          <w:rFonts w:ascii="Times New Roman" w:hAnsi="Times New Roman" w:cs="Times New Roman"/>
          <w:sz w:val="24"/>
          <w:szCs w:val="24"/>
        </w:rPr>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FC5F70" w:rsidRPr="003F7B6A" w:rsidRDefault="00FC5F70" w:rsidP="004A4096">
      <w:pPr>
        <w:pStyle w:val="ConsNormal"/>
        <w:numPr>
          <w:ilvl w:val="0"/>
          <w:numId w:val="1"/>
        </w:numPr>
        <w:ind w:left="993" w:right="0"/>
        <w:jc w:val="both"/>
        <w:rPr>
          <w:rFonts w:ascii="Times New Roman" w:hAnsi="Times New Roman" w:cs="Times New Roman"/>
          <w:sz w:val="24"/>
          <w:szCs w:val="24"/>
        </w:rPr>
      </w:pPr>
      <w:r w:rsidRPr="003F7B6A">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FC5F70" w:rsidRDefault="00FC5F70" w:rsidP="00FC5F70">
      <w:pPr>
        <w:pStyle w:val="ConsNormal"/>
        <w:widowControl w:val="0"/>
        <w:ind w:right="0" w:firstLine="709"/>
        <w:jc w:val="both"/>
        <w:rPr>
          <w:rFonts w:ascii="Times New Roman" w:hAnsi="Times New Roman" w:cs="Times New Roman"/>
          <w:sz w:val="24"/>
          <w:szCs w:val="24"/>
        </w:rPr>
      </w:pPr>
      <w:r w:rsidRPr="003F7B6A">
        <w:rPr>
          <w:rFonts w:ascii="Times New Roman" w:hAnsi="Times New Roman" w:cs="Times New Roman"/>
          <w:sz w:val="24"/>
          <w:szCs w:val="24"/>
        </w:rPr>
        <w:t xml:space="preserve">4. Местные нормативы градостроительного проектирования </w:t>
      </w:r>
      <w:r w:rsidR="00FB4F50">
        <w:rPr>
          <w:rFonts w:ascii="Times New Roman" w:hAnsi="Times New Roman" w:cs="Times New Roman"/>
          <w:sz w:val="24"/>
          <w:szCs w:val="24"/>
        </w:rPr>
        <w:t xml:space="preserve">сельских поселений </w:t>
      </w:r>
      <w:r w:rsidR="00876EFE">
        <w:rPr>
          <w:rFonts w:ascii="Times New Roman" w:hAnsi="Times New Roman" w:cs="Times New Roman"/>
          <w:sz w:val="24"/>
          <w:szCs w:val="24"/>
        </w:rPr>
        <w:t>МО</w:t>
      </w:r>
      <w:r w:rsidR="00876EFE" w:rsidRPr="00876EFE">
        <w:rPr>
          <w:rFonts w:ascii="Times New Roman" w:hAnsi="Times New Roman" w:cs="Times New Roman"/>
          <w:sz w:val="24"/>
          <w:szCs w:val="24"/>
        </w:rPr>
        <w:t xml:space="preserve"> </w:t>
      </w:r>
      <w:r w:rsidR="00876EFE">
        <w:rPr>
          <w:rFonts w:ascii="Times New Roman" w:hAnsi="Times New Roman" w:cs="Times New Roman"/>
          <w:sz w:val="24"/>
          <w:szCs w:val="24"/>
        </w:rPr>
        <w:t>МР</w:t>
      </w:r>
      <w:r w:rsidR="00876EFE" w:rsidRPr="00876EFE">
        <w:rPr>
          <w:rFonts w:ascii="Times New Roman" w:hAnsi="Times New Roman" w:cs="Times New Roman"/>
          <w:sz w:val="24"/>
          <w:szCs w:val="24"/>
        </w:rPr>
        <w:t xml:space="preserve"> «</w:t>
      </w:r>
      <w:r w:rsidR="0026717F">
        <w:rPr>
          <w:rFonts w:ascii="Times New Roman" w:hAnsi="Times New Roman" w:cs="Times New Roman"/>
          <w:sz w:val="24"/>
          <w:szCs w:val="24"/>
        </w:rPr>
        <w:t>Корткеросский</w:t>
      </w:r>
      <w:r w:rsidR="00876EFE" w:rsidRPr="00876EFE">
        <w:rPr>
          <w:rFonts w:ascii="Times New Roman" w:hAnsi="Times New Roman" w:cs="Times New Roman"/>
          <w:sz w:val="24"/>
          <w:szCs w:val="24"/>
        </w:rPr>
        <w:t>»</w:t>
      </w:r>
      <w:r w:rsidR="00876EFE">
        <w:rPr>
          <w:rFonts w:ascii="Times New Roman" w:hAnsi="Times New Roman" w:cs="Times New Roman"/>
          <w:sz w:val="24"/>
          <w:szCs w:val="24"/>
        </w:rPr>
        <w:t xml:space="preserve"> </w:t>
      </w:r>
      <w:r w:rsidRPr="003F7B6A">
        <w:rPr>
          <w:rFonts w:ascii="Times New Roman" w:hAnsi="Times New Roman" w:cs="Times New Roman"/>
          <w:sz w:val="24"/>
          <w:szCs w:val="24"/>
        </w:rPr>
        <w:t>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rsidR="00FC5F70" w:rsidRPr="003F7B6A" w:rsidRDefault="00FC5F70" w:rsidP="00FC5F70">
      <w:pPr>
        <w:pStyle w:val="ConsNormal"/>
        <w:widowControl w:val="0"/>
        <w:ind w:right="0" w:firstLine="709"/>
        <w:jc w:val="both"/>
        <w:rPr>
          <w:rFonts w:ascii="Times New Roman" w:hAnsi="Times New Roman" w:cs="Times New Roman"/>
          <w:sz w:val="24"/>
          <w:szCs w:val="24"/>
        </w:rPr>
      </w:pPr>
    </w:p>
    <w:p w:rsidR="00FC5F70" w:rsidRPr="003F7B6A" w:rsidRDefault="00FC5F70" w:rsidP="00876EFE">
      <w:pPr>
        <w:pStyle w:val="ConsPlusNormal"/>
        <w:widowControl/>
        <w:ind w:firstLine="709"/>
        <w:jc w:val="both"/>
        <w:rPr>
          <w:rFonts w:ascii="Times New Roman" w:hAnsi="Times New Roman" w:cs="Times New Roman"/>
          <w:sz w:val="24"/>
          <w:szCs w:val="24"/>
        </w:rPr>
      </w:pPr>
      <w:r w:rsidRPr="003F7B6A">
        <w:rPr>
          <w:rFonts w:ascii="Times New Roman" w:hAnsi="Times New Roman" w:cs="Times New Roman"/>
          <w:sz w:val="24"/>
          <w:szCs w:val="24"/>
        </w:rPr>
        <w:t>5. Нормативы градостроительного проектирования включают в себя:</w:t>
      </w:r>
    </w:p>
    <w:p w:rsidR="00FC5F70" w:rsidRPr="003F7B6A" w:rsidRDefault="00FC5F70" w:rsidP="004A4096">
      <w:pPr>
        <w:numPr>
          <w:ilvl w:val="0"/>
          <w:numId w:val="2"/>
        </w:numPr>
        <w:suppressAutoHyphens/>
        <w:ind w:left="1276" w:right="12" w:hanging="283"/>
        <w:jc w:val="both"/>
      </w:pPr>
      <w:r w:rsidRPr="00A45DB6">
        <w:rPr>
          <w:b/>
        </w:rPr>
        <w:t>Основную часть</w:t>
      </w:r>
      <w:r w:rsidRPr="003F7B6A">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rsidR="00FC5F70" w:rsidRDefault="00FC5F70" w:rsidP="004A4096">
      <w:pPr>
        <w:pStyle w:val="ConsPlusNormal"/>
        <w:widowControl/>
        <w:numPr>
          <w:ilvl w:val="0"/>
          <w:numId w:val="2"/>
        </w:numPr>
        <w:suppressAutoHyphens/>
        <w:autoSpaceDN/>
        <w:adjustRightInd/>
        <w:ind w:left="1276" w:hanging="283"/>
        <w:jc w:val="both"/>
        <w:rPr>
          <w:rFonts w:ascii="Times New Roman" w:hAnsi="Times New Roman" w:cs="Times New Roman"/>
          <w:sz w:val="24"/>
          <w:szCs w:val="24"/>
        </w:rPr>
      </w:pPr>
      <w:r w:rsidRPr="00A45DB6">
        <w:rPr>
          <w:rFonts w:ascii="Times New Roman" w:hAnsi="Times New Roman" w:cs="Times New Roman"/>
          <w:b/>
          <w:sz w:val="24"/>
          <w:szCs w:val="24"/>
        </w:rPr>
        <w:t>Материалы по обоснованию</w:t>
      </w:r>
      <w:r w:rsidRPr="003F7B6A">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rsidR="00EF7199" w:rsidRPr="006C275B" w:rsidRDefault="00FC5F70" w:rsidP="004A4096">
      <w:pPr>
        <w:pStyle w:val="ConsPlusNormal"/>
        <w:widowControl/>
        <w:numPr>
          <w:ilvl w:val="0"/>
          <w:numId w:val="2"/>
        </w:numPr>
        <w:suppressAutoHyphens/>
        <w:autoSpaceDN/>
        <w:adjustRightInd/>
        <w:ind w:left="1276" w:hanging="283"/>
        <w:jc w:val="both"/>
        <w:rPr>
          <w:rFonts w:ascii="Times New Roman" w:hAnsi="Times New Roman" w:cs="Times New Roman"/>
          <w:sz w:val="24"/>
          <w:szCs w:val="24"/>
        </w:rPr>
      </w:pPr>
      <w:r w:rsidRPr="00A45DB6">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rsidR="00D24664" w:rsidRDefault="00D24664">
      <w:pPr>
        <w:spacing w:after="200" w:line="276" w:lineRule="auto"/>
        <w:rPr>
          <w:rFonts w:eastAsiaTheme="majorEastAsia"/>
          <w:b/>
          <w:bCs/>
        </w:rPr>
      </w:pPr>
      <w:r>
        <w:br w:type="page"/>
      </w:r>
    </w:p>
    <w:p w:rsidR="00EF7199" w:rsidRDefault="00EF7199" w:rsidP="00D24664">
      <w:pPr>
        <w:pStyle w:val="1"/>
      </w:pPr>
      <w:bookmarkStart w:id="1" w:name="_Toc501217674"/>
      <w:r w:rsidRPr="00EF7199">
        <w:lastRenderedPageBreak/>
        <w:t>СОСТАВ</w:t>
      </w:r>
      <w:r w:rsidRPr="003B07B8">
        <w:t xml:space="preserve"> НОРМАТИВОВ И ПОРЯДОК ИХ УТВЕРЖДЕНИЯ</w:t>
      </w:r>
      <w:bookmarkEnd w:id="1"/>
    </w:p>
    <w:p w:rsidR="00EF7199" w:rsidRPr="00A158B6" w:rsidRDefault="00EF7199" w:rsidP="00EF7199">
      <w:pPr>
        <w:pStyle w:val="ConsNormal"/>
        <w:ind w:right="0" w:firstLine="709"/>
        <w:jc w:val="both"/>
        <w:rPr>
          <w:rFonts w:ascii="Times New Roman" w:hAnsi="Times New Roman" w:cs="Times New Roman"/>
          <w:sz w:val="24"/>
          <w:szCs w:val="24"/>
        </w:rPr>
      </w:pPr>
      <w:bookmarkStart w:id="2" w:name="sub_10011"/>
      <w:r w:rsidRPr="00A158B6">
        <w:rPr>
          <w:rFonts w:ascii="Times New Roman" w:hAnsi="Times New Roman" w:cs="Times New Roman"/>
          <w:sz w:val="24"/>
          <w:szCs w:val="24"/>
        </w:rPr>
        <w:t>1. 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w:t>
      </w:r>
      <w:r w:rsidRPr="00A158B6">
        <w:rPr>
          <w:rFonts w:ascii="Times New Roman" w:hAnsi="Times New Roman" w:cs="Times New Roman"/>
          <w:color w:val="FF0000"/>
          <w:sz w:val="24"/>
          <w:szCs w:val="24"/>
        </w:rPr>
        <w:t xml:space="preserve"> </w:t>
      </w:r>
      <w:r w:rsidRPr="00A158B6">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876EFE">
        <w:rPr>
          <w:rFonts w:ascii="Times New Roman" w:hAnsi="Times New Roman" w:cs="Times New Roman"/>
          <w:sz w:val="24"/>
          <w:szCs w:val="24"/>
        </w:rPr>
        <w:t>района</w:t>
      </w:r>
      <w:r w:rsidRPr="00A158B6">
        <w:rPr>
          <w:rFonts w:ascii="Times New Roman" w:hAnsi="Times New Roman" w:cs="Times New Roman"/>
          <w:sz w:val="24"/>
          <w:szCs w:val="24"/>
        </w:rPr>
        <w:t>.</w:t>
      </w:r>
    </w:p>
    <w:p w:rsidR="00EF7199" w:rsidRPr="00A158B6" w:rsidRDefault="00EF7199" w:rsidP="00EF7199">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2. В состав местных нормативов градостроительного проектирования </w:t>
      </w:r>
      <w:r w:rsidR="00FB4F50" w:rsidRPr="00A158B6">
        <w:rPr>
          <w:rFonts w:ascii="Times New Roman" w:hAnsi="Times New Roman" w:cs="Times New Roman"/>
          <w:sz w:val="24"/>
          <w:szCs w:val="24"/>
        </w:rPr>
        <w:t>территории</w:t>
      </w:r>
      <w:r w:rsidR="00FB4F50">
        <w:rPr>
          <w:rFonts w:ascii="Times New Roman" w:hAnsi="Times New Roman" w:cs="Times New Roman"/>
          <w:sz w:val="24"/>
          <w:szCs w:val="24"/>
        </w:rPr>
        <w:t xml:space="preserve"> сельских поселений </w:t>
      </w:r>
      <w:r w:rsidR="00876EFE">
        <w:rPr>
          <w:rFonts w:ascii="Times New Roman" w:hAnsi="Times New Roman" w:cs="Times New Roman"/>
          <w:sz w:val="24"/>
          <w:szCs w:val="24"/>
        </w:rPr>
        <w:t>МО</w:t>
      </w:r>
      <w:r w:rsidR="00876EFE" w:rsidRPr="00876EFE">
        <w:rPr>
          <w:rFonts w:ascii="Times New Roman" w:hAnsi="Times New Roman" w:cs="Times New Roman"/>
          <w:sz w:val="24"/>
          <w:szCs w:val="24"/>
        </w:rPr>
        <w:t xml:space="preserve"> </w:t>
      </w:r>
      <w:r w:rsidR="00876EFE">
        <w:rPr>
          <w:rFonts w:ascii="Times New Roman" w:hAnsi="Times New Roman" w:cs="Times New Roman"/>
          <w:sz w:val="24"/>
          <w:szCs w:val="24"/>
        </w:rPr>
        <w:t>МР</w:t>
      </w:r>
      <w:r w:rsidR="00876EFE" w:rsidRPr="00876EFE">
        <w:rPr>
          <w:rFonts w:ascii="Times New Roman" w:hAnsi="Times New Roman" w:cs="Times New Roman"/>
          <w:sz w:val="24"/>
          <w:szCs w:val="24"/>
        </w:rPr>
        <w:t xml:space="preserve"> «</w:t>
      </w:r>
      <w:r w:rsidR="0026717F">
        <w:rPr>
          <w:rFonts w:ascii="Times New Roman" w:hAnsi="Times New Roman" w:cs="Times New Roman"/>
          <w:sz w:val="24"/>
          <w:szCs w:val="24"/>
        </w:rPr>
        <w:t>Корткеросский</w:t>
      </w:r>
      <w:r w:rsidR="00876EFE" w:rsidRPr="00876EFE">
        <w:rPr>
          <w:rFonts w:ascii="Times New Roman" w:hAnsi="Times New Roman" w:cs="Times New Roman"/>
          <w:sz w:val="24"/>
          <w:szCs w:val="24"/>
        </w:rPr>
        <w:t>»</w:t>
      </w:r>
      <w:r w:rsidRPr="00A158B6">
        <w:rPr>
          <w:rFonts w:ascii="Times New Roman" w:hAnsi="Times New Roman" w:cs="Times New Roman"/>
          <w:sz w:val="24"/>
          <w:szCs w:val="24"/>
        </w:rPr>
        <w:t xml:space="preserve"> включаются: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образования;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рекреации;</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захоронений;</w:t>
      </w:r>
    </w:p>
    <w:p w:rsidR="00EF7199" w:rsidRPr="00EF7199" w:rsidRDefault="00EF7199" w:rsidP="004A4096">
      <w:pPr>
        <w:pStyle w:val="ConsNormal"/>
        <w:numPr>
          <w:ilvl w:val="0"/>
          <w:numId w:val="3"/>
        </w:numPr>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 xml:space="preserve"> -</w:t>
      </w:r>
      <w:r w:rsidRPr="00987ABC">
        <w:rPr>
          <w:rFonts w:ascii="Times New Roman" w:hAnsi="Times New Roman"/>
        </w:rPr>
        <w:t xml:space="preserve"> </w:t>
      </w:r>
      <w:r w:rsidRPr="00987ABC">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rsidR="00EF7199" w:rsidRPr="00A158B6" w:rsidRDefault="00EF7199" w:rsidP="00EF7199">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3. Проект местных</w:t>
      </w:r>
      <w:r w:rsidRPr="00A158B6">
        <w:rPr>
          <w:rFonts w:ascii="Times New Roman" w:hAnsi="Times New Roman" w:cs="Times New Roman"/>
          <w:color w:val="FF0000"/>
          <w:sz w:val="24"/>
          <w:szCs w:val="24"/>
        </w:rPr>
        <w:t xml:space="preserve"> </w:t>
      </w:r>
      <w:r w:rsidRPr="00A158B6">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7937B9">
        <w:rPr>
          <w:rFonts w:ascii="Times New Roman" w:hAnsi="Times New Roman" w:cs="Times New Roman"/>
          <w:sz w:val="24"/>
          <w:szCs w:val="24"/>
        </w:rPr>
        <w:t>МО</w:t>
      </w:r>
      <w:r w:rsidR="007937B9" w:rsidRPr="00876EFE">
        <w:rPr>
          <w:rFonts w:ascii="Times New Roman" w:hAnsi="Times New Roman" w:cs="Times New Roman"/>
          <w:sz w:val="24"/>
          <w:szCs w:val="24"/>
        </w:rPr>
        <w:t xml:space="preserve"> </w:t>
      </w:r>
      <w:r w:rsidR="007937B9">
        <w:rPr>
          <w:rFonts w:ascii="Times New Roman" w:hAnsi="Times New Roman" w:cs="Times New Roman"/>
          <w:sz w:val="24"/>
          <w:szCs w:val="24"/>
        </w:rPr>
        <w:t>МР</w:t>
      </w:r>
      <w:r w:rsidR="007937B9" w:rsidRPr="00876EFE">
        <w:rPr>
          <w:rFonts w:ascii="Times New Roman" w:hAnsi="Times New Roman" w:cs="Times New Roman"/>
          <w:sz w:val="24"/>
          <w:szCs w:val="24"/>
        </w:rPr>
        <w:t xml:space="preserve"> «</w:t>
      </w:r>
      <w:r w:rsidR="0026717F">
        <w:rPr>
          <w:rFonts w:ascii="Times New Roman" w:hAnsi="Times New Roman" w:cs="Times New Roman"/>
          <w:sz w:val="24"/>
          <w:szCs w:val="24"/>
        </w:rPr>
        <w:t>Корткеросский</w:t>
      </w:r>
      <w:r w:rsidR="007937B9" w:rsidRPr="00876EFE">
        <w:rPr>
          <w:rFonts w:ascii="Times New Roman" w:hAnsi="Times New Roman" w:cs="Times New Roman"/>
          <w:sz w:val="24"/>
          <w:szCs w:val="24"/>
        </w:rPr>
        <w:t>»</w:t>
      </w:r>
      <w:r w:rsidR="007937B9">
        <w:rPr>
          <w:rFonts w:ascii="Times New Roman" w:hAnsi="Times New Roman" w:cs="Times New Roman"/>
          <w:sz w:val="24"/>
          <w:szCs w:val="24"/>
        </w:rPr>
        <w:t>.</w:t>
      </w:r>
    </w:p>
    <w:p w:rsidR="00DF07E3" w:rsidRPr="006C275B" w:rsidRDefault="00EF7199" w:rsidP="00EF7199">
      <w:pPr>
        <w:pStyle w:val="ConsNormal"/>
        <w:ind w:right="0" w:firstLine="709"/>
        <w:jc w:val="both"/>
        <w:rPr>
          <w:rFonts w:ascii="Times New Roman" w:hAnsi="Times New Roman" w:cs="Times New Roman"/>
          <w:bCs/>
          <w:sz w:val="24"/>
          <w:szCs w:val="24"/>
        </w:rPr>
      </w:pPr>
      <w:r w:rsidRPr="00A158B6">
        <w:rPr>
          <w:rFonts w:ascii="Times New Roman" w:hAnsi="Times New Roman" w:cs="Times New Roman"/>
          <w:sz w:val="24"/>
          <w:szCs w:val="24"/>
        </w:rPr>
        <w:t xml:space="preserve">4. 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 </w:t>
      </w:r>
      <w:r w:rsidR="007937B9">
        <w:rPr>
          <w:rFonts w:ascii="Times New Roman" w:hAnsi="Times New Roman" w:cs="Times New Roman"/>
          <w:sz w:val="24"/>
          <w:szCs w:val="24"/>
        </w:rPr>
        <w:t>МО</w:t>
      </w:r>
      <w:r w:rsidR="007937B9" w:rsidRPr="00876EFE">
        <w:rPr>
          <w:rFonts w:ascii="Times New Roman" w:hAnsi="Times New Roman" w:cs="Times New Roman"/>
          <w:sz w:val="24"/>
          <w:szCs w:val="24"/>
        </w:rPr>
        <w:t xml:space="preserve"> </w:t>
      </w:r>
      <w:r w:rsidR="007937B9">
        <w:rPr>
          <w:rFonts w:ascii="Times New Roman" w:hAnsi="Times New Roman" w:cs="Times New Roman"/>
          <w:sz w:val="24"/>
          <w:szCs w:val="24"/>
        </w:rPr>
        <w:t>МР</w:t>
      </w:r>
      <w:r w:rsidR="007937B9" w:rsidRPr="00876EFE">
        <w:rPr>
          <w:rFonts w:ascii="Times New Roman" w:hAnsi="Times New Roman" w:cs="Times New Roman"/>
          <w:sz w:val="24"/>
          <w:szCs w:val="24"/>
        </w:rPr>
        <w:t xml:space="preserve"> «</w:t>
      </w:r>
      <w:r w:rsidR="0026717F">
        <w:rPr>
          <w:rFonts w:ascii="Times New Roman" w:hAnsi="Times New Roman" w:cs="Times New Roman"/>
          <w:sz w:val="24"/>
          <w:szCs w:val="24"/>
        </w:rPr>
        <w:t>Корткеросский</w:t>
      </w:r>
      <w:r w:rsidR="007937B9" w:rsidRPr="00876EFE">
        <w:rPr>
          <w:rFonts w:ascii="Times New Roman" w:hAnsi="Times New Roman" w:cs="Times New Roman"/>
          <w:sz w:val="24"/>
          <w:szCs w:val="24"/>
        </w:rPr>
        <w:t>»</w:t>
      </w:r>
      <w:r w:rsidR="00FB4F50">
        <w:rPr>
          <w:rFonts w:ascii="Times New Roman" w:hAnsi="Times New Roman" w:cs="Times New Roman"/>
          <w:sz w:val="24"/>
          <w:szCs w:val="24"/>
        </w:rPr>
        <w:t xml:space="preserve"> и администрации каждого сельского поселения.</w:t>
      </w:r>
    </w:p>
    <w:p w:rsidR="00D24664" w:rsidRDefault="00D24664">
      <w:pPr>
        <w:spacing w:after="200" w:line="276" w:lineRule="auto"/>
        <w:rPr>
          <w:rFonts w:eastAsiaTheme="majorEastAsia"/>
          <w:b/>
          <w:bCs/>
        </w:rPr>
      </w:pPr>
      <w:bookmarkStart w:id="3" w:name="_Toc290536927"/>
      <w:r>
        <w:br w:type="page"/>
      </w:r>
    </w:p>
    <w:p w:rsidR="00DF07E3" w:rsidRDefault="00DF07E3" w:rsidP="00D24664">
      <w:pPr>
        <w:pStyle w:val="1"/>
      </w:pPr>
      <w:bookmarkStart w:id="4" w:name="_Toc501217675"/>
      <w:r>
        <w:lastRenderedPageBreak/>
        <w:t>НОРМАТИВНЫЕ ССЫЛКИ</w:t>
      </w:r>
      <w:bookmarkEnd w:id="3"/>
      <w:bookmarkEnd w:id="4"/>
    </w:p>
    <w:p w:rsidR="00DF07E3" w:rsidRPr="00D24664" w:rsidRDefault="00DF07E3" w:rsidP="004F46A1">
      <w:pPr>
        <w:ind w:firstLine="709"/>
        <w:jc w:val="both"/>
      </w:pPr>
      <w:r w:rsidRPr="00D24664">
        <w:t>В настоящ</w:t>
      </w:r>
      <w:r w:rsidR="004F46A1" w:rsidRPr="00D24664">
        <w:t>их</w:t>
      </w:r>
      <w:r w:rsidRPr="00D24664">
        <w:t xml:space="preserve"> </w:t>
      </w:r>
      <w:r w:rsidR="004F46A1" w:rsidRPr="00D24664">
        <w:t>местных</w:t>
      </w:r>
      <w:r w:rsidR="004F46A1" w:rsidRPr="00D24664">
        <w:rPr>
          <w:color w:val="FF0000"/>
        </w:rPr>
        <w:t xml:space="preserve"> </w:t>
      </w:r>
      <w:r w:rsidR="004F46A1" w:rsidRPr="00D24664">
        <w:t xml:space="preserve">нормативах  градостроительного проектирования </w:t>
      </w:r>
      <w:r w:rsidRPr="00D24664">
        <w:t xml:space="preserve">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 </w:t>
      </w:r>
      <w:hyperlink r:id="rId8" w:anchor="прА" w:tooltip="Приложение А" w:history="1">
        <w:r w:rsidR="004F46A1" w:rsidRPr="00D24664">
          <w:rPr>
            <w:rStyle w:val="a4"/>
          </w:rPr>
          <w:t>А</w:t>
        </w:r>
      </w:hyperlink>
      <w:r w:rsidRPr="00D24664">
        <w:t>.</w:t>
      </w:r>
    </w:p>
    <w:p w:rsidR="00EF7199" w:rsidRDefault="00DF07E3" w:rsidP="006C275B">
      <w:pPr>
        <w:ind w:firstLine="709"/>
        <w:jc w:val="both"/>
      </w:pPr>
      <w:r w:rsidRPr="00D24664">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D24664" w:rsidRDefault="00D24664" w:rsidP="006C275B">
      <w:pPr>
        <w:ind w:firstLine="709"/>
        <w:jc w:val="both"/>
      </w:pPr>
    </w:p>
    <w:p w:rsidR="00D24664" w:rsidRPr="00D24664" w:rsidRDefault="00D24664" w:rsidP="006C275B">
      <w:pPr>
        <w:ind w:firstLine="709"/>
        <w:jc w:val="both"/>
      </w:pPr>
    </w:p>
    <w:p w:rsidR="00EF7199" w:rsidRPr="00EF7199" w:rsidRDefault="00EF7199" w:rsidP="00D24664">
      <w:pPr>
        <w:pStyle w:val="1"/>
      </w:pPr>
      <w:bookmarkStart w:id="5" w:name="_Toc429053747"/>
      <w:bookmarkStart w:id="6" w:name="_Toc501217676"/>
      <w:bookmarkEnd w:id="2"/>
      <w:r w:rsidRPr="00EF7199">
        <w:t>ТЕРМИНЫ И ОПРЕДЕЛЕНИЯ</w:t>
      </w:r>
      <w:bookmarkEnd w:id="5"/>
      <w:bookmarkEnd w:id="6"/>
    </w:p>
    <w:p w:rsidR="006C275B" w:rsidRDefault="00EF7199" w:rsidP="00EF7199">
      <w:pPr>
        <w:ind w:firstLine="709"/>
        <w:jc w:val="both"/>
      </w:pPr>
      <w:r w:rsidRPr="00B926A4">
        <w:t>В настоящих нормативах применены следующие термины:</w:t>
      </w:r>
      <w:r>
        <w:t xml:space="preserve"> приложение </w:t>
      </w:r>
      <w:r w:rsidR="004F46A1">
        <w:t>Б.</w:t>
      </w:r>
    </w:p>
    <w:p w:rsidR="00D24664" w:rsidRDefault="00D24664">
      <w:pPr>
        <w:spacing w:after="200" w:line="276" w:lineRule="auto"/>
        <w:rPr>
          <w:rFonts w:eastAsiaTheme="majorEastAsia"/>
          <w:b/>
          <w:bCs/>
        </w:rPr>
      </w:pPr>
      <w:r>
        <w:br w:type="page"/>
      </w:r>
    </w:p>
    <w:p w:rsidR="003B3880" w:rsidRDefault="003B3880" w:rsidP="00D24664">
      <w:pPr>
        <w:pStyle w:val="1"/>
      </w:pPr>
      <w:bookmarkStart w:id="7" w:name="_Toc501217677"/>
      <w:r>
        <w:lastRenderedPageBreak/>
        <w:t xml:space="preserve">ЧАСТЬ </w:t>
      </w:r>
      <w:r>
        <w:rPr>
          <w:lang w:val="en-US"/>
        </w:rPr>
        <w:t>I</w:t>
      </w:r>
      <w:bookmarkEnd w:id="7"/>
    </w:p>
    <w:p w:rsidR="00D24664" w:rsidRPr="00D24664" w:rsidRDefault="00D24664" w:rsidP="00D24664"/>
    <w:p w:rsidR="00EF7199" w:rsidRDefault="00EF7199" w:rsidP="00D24664">
      <w:pPr>
        <w:pStyle w:val="1"/>
        <w:numPr>
          <w:ilvl w:val="0"/>
          <w:numId w:val="17"/>
        </w:numPr>
      </w:pPr>
      <w:bookmarkStart w:id="8" w:name="_Toc501217678"/>
      <w:r w:rsidRPr="00B50506">
        <w:t>ОСНОВНЫЕ РАСЧЕТНЫЕ ПОКАЗАТЕЛИ</w:t>
      </w:r>
      <w:bookmarkEnd w:id="8"/>
    </w:p>
    <w:p w:rsidR="00D24664" w:rsidRPr="00D24664" w:rsidRDefault="00D24664" w:rsidP="00D24664"/>
    <w:p w:rsidR="00826605" w:rsidRDefault="00B54231" w:rsidP="00826605">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FB4F50">
        <w:t xml:space="preserve">сельских поселений </w:t>
      </w:r>
      <w:r w:rsidR="007937B9">
        <w:t>МО</w:t>
      </w:r>
      <w:r w:rsidR="007937B9" w:rsidRPr="00876EFE">
        <w:t xml:space="preserve"> </w:t>
      </w:r>
      <w:r w:rsidR="007937B9">
        <w:t>МР</w:t>
      </w:r>
      <w:r w:rsidR="007937B9" w:rsidRPr="00876EFE">
        <w:t xml:space="preserve"> «</w:t>
      </w:r>
      <w:r w:rsidR="0026717F">
        <w:t>Корткеросский</w:t>
      </w:r>
      <w:r w:rsidR="007937B9" w:rsidRPr="00876EFE">
        <w:t>»</w:t>
      </w:r>
      <w:r w:rsidR="00EF7199">
        <w:rPr>
          <w:bCs/>
          <w:color w:val="000000"/>
        </w:rPr>
        <w:t xml:space="preserve"> Республики Коми</w:t>
      </w:r>
      <w:r w:rsidRPr="00F43A49">
        <w:rPr>
          <w:bCs/>
          <w:color w:val="000000"/>
        </w:rPr>
        <w:t xml:space="preserve">.    </w:t>
      </w:r>
    </w:p>
    <w:p w:rsidR="00826605" w:rsidRDefault="00826605" w:rsidP="00826605">
      <w:pPr>
        <w:ind w:firstLine="567"/>
        <w:contextualSpacing/>
        <w:jc w:val="both"/>
        <w:rPr>
          <w:bCs/>
          <w:color w:val="000000"/>
        </w:rPr>
      </w:pPr>
      <w:r w:rsidRPr="00D92117">
        <w:rPr>
          <w:bCs/>
          <w:color w:val="000000"/>
        </w:rPr>
        <w:t>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w:t>
      </w:r>
      <w:r w:rsidR="00DA7315">
        <w:rPr>
          <w:bCs/>
          <w:color w:val="000000"/>
        </w:rPr>
        <w:t xml:space="preserve"> и </w:t>
      </w:r>
      <w:r w:rsidR="00DA7315" w:rsidRPr="00A158B6">
        <w:t>предупреждения чрезвычайных ситуаций, стихийных бедствий, эпидемий и ликвидации их последствий</w:t>
      </w:r>
      <w:r w:rsidR="00DA7315" w:rsidRPr="00D92117">
        <w:rPr>
          <w:bCs/>
          <w:color w:val="000000"/>
        </w:rPr>
        <w:t xml:space="preserve"> </w:t>
      </w:r>
      <w:r w:rsidRPr="00D92117">
        <w:rPr>
          <w:bCs/>
          <w:color w:val="000000"/>
        </w:rPr>
        <w:t xml:space="preserve">устанавливаются для объектов регионального значения. Пункты </w:t>
      </w:r>
      <w:r w:rsidR="00DA7315">
        <w:rPr>
          <w:bCs/>
          <w:color w:val="000000"/>
        </w:rPr>
        <w:t>1.2*;</w:t>
      </w:r>
      <w:r w:rsidRPr="00D92117">
        <w:rPr>
          <w:bCs/>
          <w:color w:val="000000"/>
        </w:rPr>
        <w:t xml:space="preserve"> </w:t>
      </w:r>
      <w:r w:rsidR="00DA7315">
        <w:rPr>
          <w:bCs/>
          <w:color w:val="000000"/>
        </w:rPr>
        <w:t>1.</w:t>
      </w:r>
      <w:r w:rsidRPr="00D92117">
        <w:rPr>
          <w:bCs/>
          <w:color w:val="000000"/>
        </w:rPr>
        <w:t>3*</w:t>
      </w:r>
      <w:r w:rsidR="00DA7315">
        <w:rPr>
          <w:bCs/>
          <w:color w:val="000000"/>
        </w:rPr>
        <w:t>;</w:t>
      </w:r>
      <w:r w:rsidRPr="00D92117">
        <w:rPr>
          <w:bCs/>
          <w:color w:val="000000"/>
        </w:rPr>
        <w:t xml:space="preserve"> </w:t>
      </w:r>
      <w:r w:rsidR="00DA7315">
        <w:rPr>
          <w:bCs/>
          <w:color w:val="000000"/>
        </w:rPr>
        <w:t>1.</w:t>
      </w:r>
      <w:r w:rsidRPr="00D92117">
        <w:rPr>
          <w:bCs/>
          <w:color w:val="000000"/>
        </w:rPr>
        <w:t>7*</w:t>
      </w:r>
      <w:r w:rsidR="00DA7315">
        <w:rPr>
          <w:bCs/>
          <w:color w:val="000000"/>
        </w:rPr>
        <w:t>;1.</w:t>
      </w:r>
      <w:r>
        <w:rPr>
          <w:bCs/>
          <w:color w:val="000000"/>
        </w:rPr>
        <w:t>10*</w:t>
      </w:r>
      <w:r w:rsidRPr="00D92117">
        <w:rPr>
          <w:bCs/>
          <w:color w:val="000000"/>
        </w:rPr>
        <w:t xml:space="preserve"> имеют ознакомительный характер. </w:t>
      </w:r>
    </w:p>
    <w:p w:rsidR="00B54231" w:rsidRDefault="00B54231" w:rsidP="00B54231">
      <w:pPr>
        <w:ind w:firstLine="567"/>
        <w:contextualSpacing/>
        <w:jc w:val="both"/>
        <w:rPr>
          <w:bCs/>
          <w:color w:val="000000"/>
        </w:rPr>
      </w:pPr>
    </w:p>
    <w:p w:rsidR="00E217E6" w:rsidRDefault="00E217E6" w:rsidP="00D24664">
      <w:pPr>
        <w:pStyle w:val="1"/>
      </w:pPr>
    </w:p>
    <w:p w:rsidR="00320505" w:rsidRPr="00320505" w:rsidRDefault="00320505" w:rsidP="00320505"/>
    <w:p w:rsidR="00EF7199" w:rsidRDefault="00EF7199" w:rsidP="00320505">
      <w:pPr>
        <w:pStyle w:val="1"/>
        <w:numPr>
          <w:ilvl w:val="1"/>
          <w:numId w:val="17"/>
        </w:numPr>
      </w:pPr>
      <w:bookmarkStart w:id="9" w:name="_Toc501217679"/>
      <w:r w:rsidRPr="00A158B6">
        <w:t xml:space="preserve">Расчетные показатели, устанавливаемые для объектов местного значения в </w:t>
      </w:r>
      <w:r>
        <w:t>области жилищного строительства</w:t>
      </w:r>
      <w:bookmarkEnd w:id="9"/>
    </w:p>
    <w:p w:rsidR="00320505" w:rsidRPr="00320505" w:rsidRDefault="00320505" w:rsidP="00320505">
      <w:pPr>
        <w:pStyle w:val="a5"/>
        <w:ind w:left="1069"/>
      </w:pPr>
    </w:p>
    <w:p w:rsidR="00724D52" w:rsidRPr="00973483" w:rsidRDefault="00724D52" w:rsidP="00724D52">
      <w:r w:rsidRPr="00724D52">
        <w:rPr>
          <w:b/>
        </w:rPr>
        <w:t>1</w:t>
      </w:r>
      <w:r>
        <w:rPr>
          <w:b/>
        </w:rPr>
        <w:t xml:space="preserve">.1.1 </w:t>
      </w:r>
      <w:r w:rsidRPr="00987ABC">
        <w:rPr>
          <w:b/>
        </w:rPr>
        <w:t>Показатели минимального уровня жилищной обеспеченности (метров квадратных на 1 человека)</w:t>
      </w:r>
    </w:p>
    <w:p w:rsidR="00724D52" w:rsidRPr="007B2D84" w:rsidRDefault="00724D52" w:rsidP="00724D52">
      <w:pPr>
        <w:ind w:firstLine="709"/>
        <w:jc w:val="both"/>
      </w:pPr>
      <w:r w:rsidRPr="007B2D84">
        <w:t>Показатели жилищной обеспеченности принимаются в соответствии с таблицей 1.</w:t>
      </w:r>
    </w:p>
    <w:p w:rsidR="00724D52" w:rsidRPr="007B2D84" w:rsidRDefault="00724D52" w:rsidP="00724D52">
      <w:pPr>
        <w:ind w:firstLine="709"/>
        <w:jc w:val="both"/>
      </w:pPr>
    </w:p>
    <w:p w:rsidR="00724D52" w:rsidRPr="007B2D84" w:rsidRDefault="00724D52" w:rsidP="00724D52">
      <w:pPr>
        <w:ind w:firstLine="709"/>
        <w:jc w:val="right"/>
      </w:pPr>
      <w:r w:rsidRPr="007B2D84">
        <w:t>Таблица 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6"/>
        <w:gridCol w:w="1558"/>
        <w:gridCol w:w="1522"/>
        <w:gridCol w:w="1556"/>
      </w:tblGrid>
      <w:tr w:rsidR="00724D52" w:rsidRPr="000D4A04" w:rsidTr="00130442">
        <w:trPr>
          <w:jc w:val="center"/>
        </w:trPr>
        <w:tc>
          <w:tcPr>
            <w:tcW w:w="2672" w:type="pct"/>
            <w:tcBorders>
              <w:top w:val="single" w:sz="4" w:space="0" w:color="000000"/>
              <w:left w:val="single" w:sz="4" w:space="0" w:color="000000"/>
              <w:bottom w:val="single" w:sz="4" w:space="0" w:color="000000"/>
              <w:right w:val="single" w:sz="4" w:space="0" w:color="000000"/>
            </w:tcBorders>
            <w:vAlign w:val="center"/>
          </w:tcPr>
          <w:p w:rsidR="00724D52" w:rsidRPr="000D4A04" w:rsidRDefault="00724D52" w:rsidP="00724D52">
            <w:pPr>
              <w:ind w:left="-86" w:right="115"/>
            </w:pPr>
            <w:r w:rsidRPr="000D4A04">
              <w:t>Наименование показателя</w:t>
            </w:r>
          </w:p>
        </w:tc>
        <w:tc>
          <w:tcPr>
            <w:tcW w:w="782" w:type="pct"/>
            <w:tcBorders>
              <w:top w:val="single" w:sz="4" w:space="0" w:color="000000"/>
              <w:left w:val="single" w:sz="4" w:space="0" w:color="000000"/>
              <w:bottom w:val="single" w:sz="4" w:space="0" w:color="000000"/>
              <w:right w:val="single" w:sz="4" w:space="0" w:color="000000"/>
            </w:tcBorders>
            <w:vAlign w:val="center"/>
          </w:tcPr>
          <w:p w:rsidR="00724D52" w:rsidRPr="000D4A04" w:rsidRDefault="00D24664" w:rsidP="00724D52">
            <w:pPr>
              <w:spacing w:line="100" w:lineRule="atLeast"/>
              <w:ind w:left="-86" w:right="-38"/>
              <w:jc w:val="center"/>
              <w:rPr>
                <w:color w:val="000000"/>
              </w:rPr>
            </w:pPr>
            <w:r>
              <w:rPr>
                <w:color w:val="000000"/>
              </w:rPr>
              <w:t>2017</w:t>
            </w:r>
            <w:r w:rsidR="00724D52" w:rsidRPr="000D4A04">
              <w:rPr>
                <w:color w:val="000000"/>
              </w:rPr>
              <w:t xml:space="preserve"> год</w:t>
            </w:r>
          </w:p>
        </w:tc>
        <w:tc>
          <w:tcPr>
            <w:tcW w:w="764" w:type="pct"/>
            <w:tcBorders>
              <w:top w:val="single" w:sz="4" w:space="0" w:color="000000"/>
              <w:left w:val="single" w:sz="4" w:space="0" w:color="000000"/>
              <w:bottom w:val="single" w:sz="4" w:space="0" w:color="000000"/>
              <w:right w:val="single" w:sz="4" w:space="0" w:color="000000"/>
            </w:tcBorders>
            <w:vAlign w:val="center"/>
          </w:tcPr>
          <w:p w:rsidR="00724D52" w:rsidRPr="000D4A04" w:rsidRDefault="00724D52" w:rsidP="00724D52">
            <w:pPr>
              <w:spacing w:line="100" w:lineRule="atLeast"/>
              <w:ind w:left="-86"/>
              <w:jc w:val="center"/>
              <w:rPr>
                <w:color w:val="000000"/>
              </w:rPr>
            </w:pPr>
            <w:r w:rsidRPr="000D4A04">
              <w:rPr>
                <w:color w:val="000000"/>
              </w:rPr>
              <w:t>2020 год</w:t>
            </w:r>
          </w:p>
        </w:tc>
        <w:tc>
          <w:tcPr>
            <w:tcW w:w="781" w:type="pct"/>
            <w:tcBorders>
              <w:top w:val="single" w:sz="4" w:space="0" w:color="000000"/>
              <w:left w:val="single" w:sz="4" w:space="0" w:color="000000"/>
              <w:bottom w:val="single" w:sz="4" w:space="0" w:color="000000"/>
              <w:right w:val="single" w:sz="4" w:space="0" w:color="000000"/>
            </w:tcBorders>
            <w:vAlign w:val="center"/>
          </w:tcPr>
          <w:p w:rsidR="00724D52" w:rsidRPr="000D4A04" w:rsidRDefault="00724D52" w:rsidP="00724D52">
            <w:pPr>
              <w:spacing w:line="100" w:lineRule="atLeast"/>
              <w:ind w:left="-86"/>
              <w:jc w:val="center"/>
              <w:rPr>
                <w:color w:val="000000"/>
              </w:rPr>
            </w:pPr>
            <w:r w:rsidRPr="000D4A04">
              <w:rPr>
                <w:color w:val="000000"/>
              </w:rPr>
              <w:t>2030 год</w:t>
            </w:r>
          </w:p>
        </w:tc>
      </w:tr>
      <w:tr w:rsidR="00724D52" w:rsidRPr="007B2D84" w:rsidTr="00130442">
        <w:trPr>
          <w:jc w:val="center"/>
        </w:trPr>
        <w:tc>
          <w:tcPr>
            <w:tcW w:w="2672" w:type="pct"/>
            <w:vAlign w:val="center"/>
          </w:tcPr>
          <w:p w:rsidR="00724D52" w:rsidRPr="000D4A04" w:rsidRDefault="00724D52" w:rsidP="00724D52">
            <w:pPr>
              <w:ind w:left="-86" w:right="115"/>
              <w:jc w:val="both"/>
            </w:pPr>
            <w:r w:rsidRPr="000D4A04">
              <w:t>Общая площадь жилых помещений, приходящаяся в среднем на одного жителя, кв. м на человек</w:t>
            </w:r>
          </w:p>
        </w:tc>
        <w:tc>
          <w:tcPr>
            <w:tcW w:w="782" w:type="pct"/>
            <w:vAlign w:val="center"/>
          </w:tcPr>
          <w:p w:rsidR="00724D52" w:rsidRPr="00E14CFE" w:rsidRDefault="00724D52" w:rsidP="00724D52">
            <w:pPr>
              <w:ind w:left="-86" w:right="-38"/>
              <w:jc w:val="center"/>
            </w:pPr>
          </w:p>
          <w:p w:rsidR="00724D52" w:rsidRPr="00E14CFE" w:rsidRDefault="000D4A04" w:rsidP="00724D52">
            <w:pPr>
              <w:ind w:left="-86" w:right="-38"/>
              <w:jc w:val="center"/>
            </w:pPr>
            <w:r w:rsidRPr="00E14CFE">
              <w:t>32,</w:t>
            </w:r>
            <w:r w:rsidR="00E217E6" w:rsidRPr="00E14CFE">
              <w:t>0</w:t>
            </w:r>
          </w:p>
        </w:tc>
        <w:tc>
          <w:tcPr>
            <w:tcW w:w="764" w:type="pct"/>
            <w:vAlign w:val="center"/>
          </w:tcPr>
          <w:p w:rsidR="00724D52" w:rsidRPr="00E14CFE" w:rsidRDefault="00724D52" w:rsidP="00724D52">
            <w:pPr>
              <w:ind w:left="-86"/>
              <w:jc w:val="center"/>
            </w:pPr>
          </w:p>
          <w:p w:rsidR="00724D52" w:rsidRPr="00E14CFE" w:rsidRDefault="000D4A04" w:rsidP="00E217E6">
            <w:pPr>
              <w:ind w:left="-86"/>
              <w:jc w:val="center"/>
            </w:pPr>
            <w:r w:rsidRPr="00E14CFE">
              <w:t>32,</w:t>
            </w:r>
            <w:r w:rsidR="00E217E6" w:rsidRPr="00E14CFE">
              <w:t>5</w:t>
            </w:r>
          </w:p>
        </w:tc>
        <w:tc>
          <w:tcPr>
            <w:tcW w:w="781" w:type="pct"/>
            <w:vAlign w:val="center"/>
          </w:tcPr>
          <w:p w:rsidR="00724D52" w:rsidRPr="00E14CFE" w:rsidRDefault="00724D52" w:rsidP="00724D52">
            <w:pPr>
              <w:ind w:left="-86"/>
              <w:jc w:val="center"/>
            </w:pPr>
          </w:p>
          <w:p w:rsidR="00724D52" w:rsidRPr="00E14CFE" w:rsidRDefault="000D4A04" w:rsidP="00D24664">
            <w:pPr>
              <w:ind w:left="-86"/>
              <w:jc w:val="center"/>
            </w:pPr>
            <w:r w:rsidRPr="00E14CFE">
              <w:t>3</w:t>
            </w:r>
            <w:r w:rsidR="00D24664" w:rsidRPr="00E14CFE">
              <w:t>5</w:t>
            </w:r>
          </w:p>
        </w:tc>
      </w:tr>
    </w:tbl>
    <w:p w:rsidR="00724D52" w:rsidRPr="007B2D84" w:rsidRDefault="00724D52" w:rsidP="00724D52">
      <w:pPr>
        <w:ind w:right="282" w:firstLine="709"/>
        <w:jc w:val="both"/>
      </w:pPr>
    </w:p>
    <w:p w:rsidR="00724D52" w:rsidRPr="007B2D84" w:rsidRDefault="00404122" w:rsidP="00404122">
      <w:pPr>
        <w:ind w:right="282" w:firstLine="709"/>
        <w:jc w:val="both"/>
        <w:rPr>
          <w:i/>
          <w:iCs/>
        </w:rPr>
      </w:pPr>
      <w:r>
        <w:rPr>
          <w:b/>
          <w:iCs/>
        </w:rPr>
        <w:t>1</w:t>
      </w:r>
      <w:r w:rsidR="00724D52" w:rsidRPr="00724D52">
        <w:rPr>
          <w:b/>
          <w:iCs/>
        </w:rPr>
        <w:t>.1.2</w:t>
      </w:r>
      <w:r w:rsidR="00724D52" w:rsidRPr="00987ABC">
        <w:rPr>
          <w:iCs/>
        </w:rPr>
        <w:t xml:space="preserve"> </w:t>
      </w:r>
      <w:r w:rsidR="00724D52"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724D52" w:rsidRDefault="00724D52" w:rsidP="00404122">
      <w:pPr>
        <w:ind w:right="282" w:firstLine="709"/>
        <w:jc w:val="both"/>
        <w:rPr>
          <w:iCs/>
        </w:rPr>
      </w:pPr>
      <w:r w:rsidRPr="007B2D84">
        <w:rPr>
          <w:iCs/>
        </w:rPr>
        <w:t>Не устанавливается.</w:t>
      </w:r>
    </w:p>
    <w:p w:rsidR="00320505" w:rsidRPr="007B2D84" w:rsidRDefault="00320505" w:rsidP="00404122">
      <w:pPr>
        <w:ind w:right="282" w:firstLine="709"/>
        <w:jc w:val="both"/>
        <w:rPr>
          <w:iCs/>
        </w:rPr>
      </w:pPr>
    </w:p>
    <w:p w:rsidR="00EE2B4B" w:rsidRPr="00D92117" w:rsidRDefault="00404122" w:rsidP="00320505">
      <w:pPr>
        <w:widowControl w:val="0"/>
        <w:autoSpaceDE w:val="0"/>
        <w:autoSpaceDN w:val="0"/>
        <w:adjustRightInd w:val="0"/>
        <w:ind w:firstLine="709"/>
        <w:jc w:val="both"/>
        <w:rPr>
          <w:rFonts w:cs="Arial"/>
        </w:rPr>
      </w:pPr>
      <w:r>
        <w:rPr>
          <w:b/>
        </w:rPr>
        <w:t>1</w:t>
      </w:r>
      <w:r w:rsidR="00724D52" w:rsidRPr="00724D52">
        <w:rPr>
          <w:b/>
        </w:rPr>
        <w:t xml:space="preserve">.1.3 </w:t>
      </w:r>
      <w:r w:rsidR="00EE2B4B" w:rsidRPr="00D92117">
        <w:rPr>
          <w:rFonts w:cs="Arial"/>
        </w:rPr>
        <w:t>Для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кв.м/чел. общей площади, га:</w:t>
      </w:r>
    </w:p>
    <w:p w:rsidR="00EE2B4B" w:rsidRPr="00D92117" w:rsidRDefault="00EE2B4B" w:rsidP="00EE2B4B">
      <w:pPr>
        <w:ind w:firstLine="567"/>
        <w:jc w:val="right"/>
      </w:pPr>
      <w:r w:rsidRPr="00D92117">
        <w:t>Таблица 1а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3309"/>
        <w:gridCol w:w="3317"/>
      </w:tblGrid>
      <w:tr w:rsidR="00EE2B4B" w:rsidRPr="00D92117" w:rsidTr="00EE2B4B">
        <w:tc>
          <w:tcPr>
            <w:tcW w:w="3379" w:type="dxa"/>
          </w:tcPr>
          <w:p w:rsidR="00EE2B4B" w:rsidRPr="00D92117" w:rsidRDefault="00EE2B4B" w:rsidP="00EE2B4B">
            <w:pPr>
              <w:widowControl w:val="0"/>
              <w:autoSpaceDE w:val="0"/>
              <w:autoSpaceDN w:val="0"/>
              <w:adjustRightInd w:val="0"/>
              <w:rPr>
                <w:rFonts w:cs="Arial"/>
              </w:rPr>
            </w:pPr>
            <w:r w:rsidRPr="00D92117">
              <w:rPr>
                <w:rFonts w:cs="Arial"/>
              </w:rPr>
              <w:t>Тип застройки</w:t>
            </w:r>
          </w:p>
        </w:tc>
        <w:tc>
          <w:tcPr>
            <w:tcW w:w="3379" w:type="dxa"/>
          </w:tcPr>
          <w:p w:rsidR="00EE2B4B" w:rsidRPr="00D92117" w:rsidRDefault="00EE2B4B" w:rsidP="00EE2B4B">
            <w:pPr>
              <w:widowControl w:val="0"/>
              <w:autoSpaceDE w:val="0"/>
              <w:autoSpaceDN w:val="0"/>
              <w:adjustRightInd w:val="0"/>
              <w:rPr>
                <w:rFonts w:cs="Arial"/>
              </w:rPr>
            </w:pPr>
            <w:r w:rsidRPr="00D92117">
              <w:rPr>
                <w:rFonts w:cs="Arial"/>
              </w:rPr>
              <w:t>этажность</w:t>
            </w:r>
          </w:p>
        </w:tc>
        <w:tc>
          <w:tcPr>
            <w:tcW w:w="3380" w:type="dxa"/>
          </w:tcPr>
          <w:p w:rsidR="00EE2B4B" w:rsidRPr="00D92117" w:rsidRDefault="00EE2B4B" w:rsidP="00EE2B4B">
            <w:pPr>
              <w:widowControl w:val="0"/>
              <w:autoSpaceDE w:val="0"/>
              <w:autoSpaceDN w:val="0"/>
              <w:adjustRightInd w:val="0"/>
              <w:jc w:val="center"/>
              <w:rPr>
                <w:rFonts w:cs="Arial"/>
              </w:rPr>
            </w:pPr>
            <w:r w:rsidRPr="00D92117">
              <w:rPr>
                <w:rFonts w:cs="Arial"/>
              </w:rPr>
              <w:t>Территория, га</w:t>
            </w:r>
          </w:p>
        </w:tc>
      </w:tr>
      <w:tr w:rsidR="00EE2B4B" w:rsidRPr="00D92117" w:rsidTr="00EE2B4B">
        <w:tc>
          <w:tcPr>
            <w:tcW w:w="3379" w:type="dxa"/>
            <w:vMerge w:val="restart"/>
          </w:tcPr>
          <w:p w:rsidR="00EE2B4B" w:rsidRPr="00D92117" w:rsidRDefault="00EE2B4B" w:rsidP="00EE2B4B">
            <w:pPr>
              <w:widowControl w:val="0"/>
              <w:autoSpaceDE w:val="0"/>
              <w:autoSpaceDN w:val="0"/>
              <w:adjustRightInd w:val="0"/>
              <w:rPr>
                <w:rFonts w:cs="Arial"/>
              </w:rPr>
            </w:pPr>
            <w:r w:rsidRPr="00D92117">
              <w:rPr>
                <w:rFonts w:cs="Arial"/>
              </w:rPr>
              <w:t>Многоквартирной застройки</w:t>
            </w:r>
          </w:p>
        </w:tc>
        <w:tc>
          <w:tcPr>
            <w:tcW w:w="3379" w:type="dxa"/>
          </w:tcPr>
          <w:p w:rsidR="00EE2B4B" w:rsidRPr="00D92117" w:rsidRDefault="00EE2B4B" w:rsidP="00EE2B4B">
            <w:pPr>
              <w:widowControl w:val="0"/>
              <w:autoSpaceDE w:val="0"/>
              <w:autoSpaceDN w:val="0"/>
              <w:adjustRightInd w:val="0"/>
              <w:rPr>
                <w:rFonts w:cs="Arial"/>
              </w:rPr>
            </w:pPr>
            <w:r w:rsidRPr="00D92117">
              <w:rPr>
                <w:rFonts w:cs="Arial"/>
              </w:rPr>
              <w:t>2 - 3-этажной</w:t>
            </w:r>
          </w:p>
        </w:tc>
        <w:tc>
          <w:tcPr>
            <w:tcW w:w="3380" w:type="dxa"/>
          </w:tcPr>
          <w:p w:rsidR="00EE2B4B" w:rsidRPr="00D92117" w:rsidRDefault="00EE2B4B" w:rsidP="00EE2B4B">
            <w:pPr>
              <w:widowControl w:val="0"/>
              <w:autoSpaceDE w:val="0"/>
              <w:autoSpaceDN w:val="0"/>
              <w:adjustRightInd w:val="0"/>
              <w:jc w:val="center"/>
              <w:rPr>
                <w:rFonts w:cs="Arial"/>
              </w:rPr>
            </w:pPr>
            <w:r w:rsidRPr="00D92117">
              <w:rPr>
                <w:rFonts w:cs="Arial"/>
              </w:rPr>
              <w:t>10</w:t>
            </w:r>
          </w:p>
        </w:tc>
      </w:tr>
      <w:tr w:rsidR="00EE2B4B" w:rsidRPr="00D92117" w:rsidTr="00EE2B4B">
        <w:tc>
          <w:tcPr>
            <w:tcW w:w="3379" w:type="dxa"/>
            <w:vMerge/>
          </w:tcPr>
          <w:p w:rsidR="00EE2B4B" w:rsidRPr="00D92117" w:rsidRDefault="00EE2B4B" w:rsidP="00EE2B4B">
            <w:pPr>
              <w:widowControl w:val="0"/>
              <w:autoSpaceDE w:val="0"/>
              <w:autoSpaceDN w:val="0"/>
              <w:adjustRightInd w:val="0"/>
              <w:rPr>
                <w:rFonts w:cs="Arial"/>
              </w:rPr>
            </w:pPr>
          </w:p>
        </w:tc>
        <w:tc>
          <w:tcPr>
            <w:tcW w:w="3379" w:type="dxa"/>
          </w:tcPr>
          <w:p w:rsidR="00EE2B4B" w:rsidRPr="00D92117" w:rsidRDefault="00EE2B4B" w:rsidP="00EE2B4B">
            <w:pPr>
              <w:widowControl w:val="0"/>
              <w:autoSpaceDE w:val="0"/>
              <w:autoSpaceDN w:val="0"/>
              <w:adjustRightInd w:val="0"/>
              <w:rPr>
                <w:rFonts w:cs="Arial"/>
              </w:rPr>
            </w:pPr>
            <w:r w:rsidRPr="00D92117">
              <w:rPr>
                <w:rFonts w:cs="Arial"/>
              </w:rPr>
              <w:t>4 - 5-этажной</w:t>
            </w:r>
          </w:p>
        </w:tc>
        <w:tc>
          <w:tcPr>
            <w:tcW w:w="3380" w:type="dxa"/>
          </w:tcPr>
          <w:p w:rsidR="00EE2B4B" w:rsidRPr="00D92117" w:rsidRDefault="00EE2B4B" w:rsidP="00EE2B4B">
            <w:pPr>
              <w:widowControl w:val="0"/>
              <w:autoSpaceDE w:val="0"/>
              <w:autoSpaceDN w:val="0"/>
              <w:adjustRightInd w:val="0"/>
              <w:jc w:val="center"/>
              <w:rPr>
                <w:rFonts w:cs="Arial"/>
              </w:rPr>
            </w:pPr>
            <w:r w:rsidRPr="00D92117">
              <w:rPr>
                <w:rFonts w:cs="Arial"/>
              </w:rPr>
              <w:t>8</w:t>
            </w:r>
          </w:p>
        </w:tc>
      </w:tr>
      <w:tr w:rsidR="00EE2B4B" w:rsidRPr="00D92117" w:rsidTr="00EE2B4B">
        <w:tc>
          <w:tcPr>
            <w:tcW w:w="3379" w:type="dxa"/>
          </w:tcPr>
          <w:p w:rsidR="00EE2B4B" w:rsidRPr="00D92117" w:rsidRDefault="00EE2B4B" w:rsidP="00EE2B4B">
            <w:pPr>
              <w:widowControl w:val="0"/>
              <w:autoSpaceDE w:val="0"/>
              <w:autoSpaceDN w:val="0"/>
              <w:adjustRightInd w:val="0"/>
              <w:jc w:val="both"/>
              <w:rPr>
                <w:rFonts w:cs="Arial"/>
              </w:rPr>
            </w:pPr>
            <w:r w:rsidRPr="00D92117">
              <w:rPr>
                <w:rFonts w:cs="Arial"/>
              </w:rPr>
              <w:t xml:space="preserve">Блокированной </w:t>
            </w:r>
          </w:p>
        </w:tc>
        <w:tc>
          <w:tcPr>
            <w:tcW w:w="3379" w:type="dxa"/>
          </w:tcPr>
          <w:p w:rsidR="00EE2B4B" w:rsidRPr="00D92117" w:rsidRDefault="00EE2B4B" w:rsidP="00EE2B4B">
            <w:pPr>
              <w:widowControl w:val="0"/>
              <w:autoSpaceDE w:val="0"/>
              <w:autoSpaceDN w:val="0"/>
              <w:adjustRightInd w:val="0"/>
              <w:ind w:firstLine="23"/>
              <w:rPr>
                <w:rFonts w:cs="Arial"/>
              </w:rPr>
            </w:pPr>
            <w:r w:rsidRPr="00D92117">
              <w:rPr>
                <w:rFonts w:cs="Arial"/>
              </w:rPr>
              <w:t>1 - 3-этажной застройки</w:t>
            </w:r>
          </w:p>
        </w:tc>
        <w:tc>
          <w:tcPr>
            <w:tcW w:w="3380" w:type="dxa"/>
          </w:tcPr>
          <w:p w:rsidR="00EE2B4B" w:rsidRPr="00D92117" w:rsidRDefault="00EE2B4B" w:rsidP="00EE2B4B">
            <w:pPr>
              <w:widowControl w:val="0"/>
              <w:autoSpaceDE w:val="0"/>
              <w:autoSpaceDN w:val="0"/>
              <w:adjustRightInd w:val="0"/>
              <w:jc w:val="center"/>
              <w:rPr>
                <w:rFonts w:cs="Arial"/>
              </w:rPr>
            </w:pPr>
            <w:r w:rsidRPr="00D92117">
              <w:rPr>
                <w:rFonts w:cs="Arial"/>
              </w:rPr>
              <w:t>8</w:t>
            </w:r>
          </w:p>
        </w:tc>
      </w:tr>
      <w:tr w:rsidR="00EE2B4B" w:rsidRPr="00D92117" w:rsidTr="00EE2B4B">
        <w:tc>
          <w:tcPr>
            <w:tcW w:w="3379" w:type="dxa"/>
          </w:tcPr>
          <w:p w:rsidR="00EE2B4B" w:rsidRPr="00D92117" w:rsidRDefault="00EE2B4B" w:rsidP="00EE2B4B">
            <w:pPr>
              <w:widowControl w:val="0"/>
              <w:autoSpaceDE w:val="0"/>
              <w:autoSpaceDN w:val="0"/>
              <w:adjustRightInd w:val="0"/>
              <w:rPr>
                <w:rFonts w:cs="Arial"/>
              </w:rPr>
            </w:pPr>
            <w:r w:rsidRPr="00D92117">
              <w:rPr>
                <w:rFonts w:cs="Arial"/>
              </w:rPr>
              <w:t>Усадебной и коттеджной застройки</w:t>
            </w:r>
          </w:p>
        </w:tc>
        <w:tc>
          <w:tcPr>
            <w:tcW w:w="3379" w:type="dxa"/>
          </w:tcPr>
          <w:p w:rsidR="00EE2B4B" w:rsidRPr="00D92117" w:rsidRDefault="00EE2B4B" w:rsidP="00EE2B4B">
            <w:pPr>
              <w:widowControl w:val="0"/>
              <w:autoSpaceDE w:val="0"/>
              <w:autoSpaceDN w:val="0"/>
              <w:adjustRightInd w:val="0"/>
              <w:rPr>
                <w:rFonts w:cs="Arial"/>
              </w:rPr>
            </w:pPr>
          </w:p>
        </w:tc>
        <w:tc>
          <w:tcPr>
            <w:tcW w:w="3380" w:type="dxa"/>
          </w:tcPr>
          <w:p w:rsidR="00EE2B4B" w:rsidRPr="00D92117" w:rsidRDefault="00EE2B4B" w:rsidP="00EE2B4B">
            <w:pPr>
              <w:widowControl w:val="0"/>
              <w:autoSpaceDE w:val="0"/>
              <w:autoSpaceDN w:val="0"/>
              <w:adjustRightInd w:val="0"/>
              <w:jc w:val="center"/>
              <w:rPr>
                <w:rFonts w:cs="Arial"/>
              </w:rPr>
            </w:pPr>
            <w:r w:rsidRPr="00D92117">
              <w:rPr>
                <w:rFonts w:cs="Arial"/>
              </w:rPr>
              <w:t>40 - 50</w:t>
            </w:r>
          </w:p>
        </w:tc>
      </w:tr>
    </w:tbl>
    <w:p w:rsidR="00EE2B4B" w:rsidRPr="00D92117" w:rsidRDefault="00EE2B4B" w:rsidP="00EE2B4B">
      <w:pPr>
        <w:widowControl w:val="0"/>
        <w:autoSpaceDE w:val="0"/>
        <w:autoSpaceDN w:val="0"/>
        <w:adjustRightInd w:val="0"/>
        <w:ind w:firstLine="540"/>
        <w:jc w:val="both"/>
        <w:rPr>
          <w:rFonts w:cs="Arial"/>
        </w:rPr>
      </w:pPr>
    </w:p>
    <w:p w:rsidR="00EE2B4B" w:rsidRPr="00D92117" w:rsidRDefault="003F0D64" w:rsidP="00EE2B4B">
      <w:pPr>
        <w:widowControl w:val="0"/>
        <w:autoSpaceDE w:val="0"/>
        <w:autoSpaceDN w:val="0"/>
        <w:adjustRightInd w:val="0"/>
        <w:ind w:firstLine="540"/>
        <w:jc w:val="both"/>
        <w:rPr>
          <w:rFonts w:cs="Arial"/>
        </w:rPr>
      </w:pPr>
      <w:hyperlink w:anchor="P2676" w:history="1">
        <w:r w:rsidR="00EE2B4B" w:rsidRPr="00D92117">
          <w:rPr>
            <w:rFonts w:cs="Arial"/>
          </w:rPr>
          <w:t>Показатели</w:t>
        </w:r>
      </w:hyperlink>
      <w:r w:rsidR="00EE2B4B" w:rsidRPr="00D92117">
        <w:rPr>
          <w:rFonts w:cs="Arial"/>
        </w:rPr>
        <w:t xml:space="preserve"> плотности для жилой застройки различных типов следует принимать не более приведенных в таблице 1б.</w:t>
      </w:r>
    </w:p>
    <w:p w:rsidR="00EE2B4B" w:rsidRPr="00D92117" w:rsidRDefault="00EE2B4B" w:rsidP="00EE2B4B">
      <w:pPr>
        <w:widowControl w:val="0"/>
        <w:autoSpaceDE w:val="0"/>
        <w:autoSpaceDN w:val="0"/>
        <w:adjustRightInd w:val="0"/>
        <w:ind w:firstLine="720"/>
        <w:rPr>
          <w:rFonts w:cs="Arial"/>
        </w:rPr>
      </w:pPr>
    </w:p>
    <w:p w:rsidR="00320505" w:rsidRDefault="00320505">
      <w:pPr>
        <w:spacing w:after="200" w:line="276" w:lineRule="auto"/>
        <w:rPr>
          <w:rFonts w:cs="Arial"/>
        </w:rPr>
      </w:pPr>
      <w:r>
        <w:rPr>
          <w:rFonts w:cs="Arial"/>
        </w:rPr>
        <w:br w:type="page"/>
      </w:r>
    </w:p>
    <w:p w:rsidR="00EE2B4B" w:rsidRPr="00D92117" w:rsidRDefault="00EE2B4B" w:rsidP="00EE2B4B">
      <w:pPr>
        <w:widowControl w:val="0"/>
        <w:autoSpaceDE w:val="0"/>
        <w:autoSpaceDN w:val="0"/>
        <w:adjustRightInd w:val="0"/>
        <w:ind w:firstLine="720"/>
        <w:jc w:val="right"/>
        <w:rPr>
          <w:rFonts w:cs="Arial"/>
        </w:rPr>
      </w:pPr>
      <w:r w:rsidRPr="00D92117">
        <w:rPr>
          <w:rFonts w:cs="Arial"/>
        </w:rPr>
        <w:lastRenderedPageBreak/>
        <w:t>Таблица 1б</w:t>
      </w:r>
    </w:p>
    <w:p w:rsidR="00EE2B4B" w:rsidRPr="00D92117" w:rsidRDefault="00EE2B4B" w:rsidP="00EE2B4B">
      <w:pPr>
        <w:widowControl w:val="0"/>
        <w:autoSpaceDE w:val="0"/>
        <w:autoSpaceDN w:val="0"/>
        <w:adjustRightInd w:val="0"/>
        <w:ind w:firstLine="720"/>
        <w:jc w:val="center"/>
        <w:rPr>
          <w:rFonts w:cs="Arial"/>
          <w:b/>
        </w:rPr>
      </w:pPr>
      <w:bookmarkStart w:id="10" w:name="P2676"/>
      <w:bookmarkEnd w:id="10"/>
      <w:r w:rsidRPr="00D92117">
        <w:rPr>
          <w:rFonts w:cs="Arial"/>
          <w:b/>
        </w:rPr>
        <w:t>Показатели плотности для жилой застройки различных типов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3"/>
        <w:gridCol w:w="1077"/>
        <w:gridCol w:w="1077"/>
        <w:gridCol w:w="1474"/>
      </w:tblGrid>
      <w:tr w:rsidR="00EE2B4B" w:rsidRPr="00D92117" w:rsidTr="00EE2B4B">
        <w:tc>
          <w:tcPr>
            <w:tcW w:w="5953" w:type="dxa"/>
            <w:vMerge w:val="restart"/>
          </w:tcPr>
          <w:p w:rsidR="00EE2B4B" w:rsidRPr="00D92117" w:rsidRDefault="00EE2B4B" w:rsidP="00EE2B4B">
            <w:pPr>
              <w:widowControl w:val="0"/>
              <w:autoSpaceDE w:val="0"/>
              <w:autoSpaceDN w:val="0"/>
              <w:adjustRightInd w:val="0"/>
              <w:ind w:firstLine="720"/>
              <w:jc w:val="center"/>
              <w:rPr>
                <w:rFonts w:cs="Arial"/>
              </w:rPr>
            </w:pPr>
            <w:r w:rsidRPr="00D92117">
              <w:rPr>
                <w:rFonts w:cs="Arial"/>
              </w:rPr>
              <w:t>Тип застройки</w:t>
            </w:r>
          </w:p>
        </w:tc>
        <w:tc>
          <w:tcPr>
            <w:tcW w:w="2154" w:type="dxa"/>
            <w:gridSpan w:val="2"/>
          </w:tcPr>
          <w:p w:rsidR="00EE2B4B" w:rsidRPr="00D92117" w:rsidRDefault="00EE2B4B" w:rsidP="00EE2B4B">
            <w:pPr>
              <w:widowControl w:val="0"/>
              <w:autoSpaceDE w:val="0"/>
              <w:autoSpaceDN w:val="0"/>
              <w:adjustRightInd w:val="0"/>
              <w:jc w:val="center"/>
              <w:rPr>
                <w:rFonts w:cs="Arial"/>
              </w:rPr>
            </w:pPr>
            <w:r w:rsidRPr="00D92117">
              <w:rPr>
                <w:rFonts w:cs="Arial"/>
              </w:rPr>
              <w:t>Плотность застройки, кв.м/га</w:t>
            </w:r>
          </w:p>
        </w:tc>
        <w:tc>
          <w:tcPr>
            <w:tcW w:w="1474" w:type="dxa"/>
            <w:vMerge w:val="restart"/>
          </w:tcPr>
          <w:p w:rsidR="00EE2B4B" w:rsidRPr="00D92117" w:rsidRDefault="00EE2B4B" w:rsidP="00EE2B4B">
            <w:pPr>
              <w:widowControl w:val="0"/>
              <w:autoSpaceDE w:val="0"/>
              <w:autoSpaceDN w:val="0"/>
              <w:adjustRightInd w:val="0"/>
              <w:ind w:firstLine="53"/>
              <w:rPr>
                <w:rFonts w:cs="Arial"/>
              </w:rPr>
            </w:pPr>
            <w:r w:rsidRPr="00D92117">
              <w:rPr>
                <w:rFonts w:cs="Arial"/>
              </w:rPr>
              <w:t>Коэффициент застройки квартала</w:t>
            </w:r>
          </w:p>
        </w:tc>
      </w:tr>
      <w:tr w:rsidR="00EE2B4B" w:rsidRPr="00D92117" w:rsidTr="00EE2B4B">
        <w:tc>
          <w:tcPr>
            <w:tcW w:w="5953" w:type="dxa"/>
            <w:vMerge/>
          </w:tcPr>
          <w:p w:rsidR="00EE2B4B" w:rsidRPr="00D92117" w:rsidRDefault="00EE2B4B" w:rsidP="00EE2B4B"/>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"брутто"</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"нетто"</w:t>
            </w:r>
          </w:p>
        </w:tc>
        <w:tc>
          <w:tcPr>
            <w:tcW w:w="1474" w:type="dxa"/>
            <w:vMerge/>
          </w:tcPr>
          <w:p w:rsidR="00EE2B4B" w:rsidRPr="00D92117" w:rsidRDefault="00EE2B4B" w:rsidP="00EE2B4B"/>
        </w:tc>
      </w:tr>
      <w:tr w:rsidR="00EE2B4B" w:rsidRPr="00D92117" w:rsidTr="00EE2B4B">
        <w:tc>
          <w:tcPr>
            <w:tcW w:w="5953" w:type="dxa"/>
          </w:tcPr>
          <w:p w:rsidR="00EE2B4B" w:rsidRPr="00D92117" w:rsidRDefault="00EE2B4B" w:rsidP="0073222D">
            <w:pPr>
              <w:widowControl w:val="0"/>
              <w:autoSpaceDE w:val="0"/>
              <w:autoSpaceDN w:val="0"/>
              <w:adjustRightInd w:val="0"/>
              <w:jc w:val="both"/>
              <w:rPr>
                <w:rFonts w:cs="Arial"/>
              </w:rPr>
            </w:pPr>
            <w:r w:rsidRPr="00D92117">
              <w:rPr>
                <w:rFonts w:cs="Arial"/>
              </w:rPr>
              <w:t>Многоквартирная среднеэтажная застройка (4 - 5 этажей)</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7000</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7500</w:t>
            </w:r>
          </w:p>
        </w:tc>
        <w:tc>
          <w:tcPr>
            <w:tcW w:w="1474" w:type="dxa"/>
          </w:tcPr>
          <w:p w:rsidR="00EE2B4B" w:rsidRPr="00D92117" w:rsidRDefault="00EE2B4B" w:rsidP="00EE2B4B">
            <w:pPr>
              <w:widowControl w:val="0"/>
              <w:autoSpaceDE w:val="0"/>
              <w:autoSpaceDN w:val="0"/>
              <w:adjustRightInd w:val="0"/>
              <w:jc w:val="center"/>
              <w:rPr>
                <w:rFonts w:cs="Arial"/>
              </w:rPr>
            </w:pPr>
            <w:r w:rsidRPr="00D92117">
              <w:rPr>
                <w:rFonts w:cs="Arial"/>
              </w:rPr>
              <w:t>0,25</w:t>
            </w:r>
          </w:p>
        </w:tc>
      </w:tr>
      <w:tr w:rsidR="00EE2B4B" w:rsidRPr="00D92117" w:rsidTr="00EE2B4B">
        <w:tc>
          <w:tcPr>
            <w:tcW w:w="5953" w:type="dxa"/>
          </w:tcPr>
          <w:p w:rsidR="00EE2B4B" w:rsidRPr="00D92117" w:rsidRDefault="00EE2B4B" w:rsidP="0073222D">
            <w:pPr>
              <w:widowControl w:val="0"/>
              <w:autoSpaceDE w:val="0"/>
              <w:autoSpaceDN w:val="0"/>
              <w:adjustRightInd w:val="0"/>
              <w:jc w:val="both"/>
              <w:rPr>
                <w:rFonts w:cs="Arial"/>
              </w:rPr>
            </w:pPr>
            <w:r w:rsidRPr="00D92117">
              <w:rPr>
                <w:rFonts w:cs="Arial"/>
              </w:rPr>
              <w:t>Многоквартирная малоэтажная застройка (2 - 3 этажа)</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4000</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4500</w:t>
            </w:r>
          </w:p>
        </w:tc>
        <w:tc>
          <w:tcPr>
            <w:tcW w:w="1474" w:type="dxa"/>
          </w:tcPr>
          <w:p w:rsidR="00EE2B4B" w:rsidRPr="00D92117" w:rsidRDefault="00EE2B4B" w:rsidP="00EE2B4B">
            <w:pPr>
              <w:widowControl w:val="0"/>
              <w:autoSpaceDE w:val="0"/>
              <w:autoSpaceDN w:val="0"/>
              <w:adjustRightInd w:val="0"/>
              <w:jc w:val="center"/>
              <w:rPr>
                <w:rFonts w:cs="Arial"/>
              </w:rPr>
            </w:pPr>
            <w:r w:rsidRPr="00D92117">
              <w:rPr>
                <w:rFonts w:cs="Arial"/>
              </w:rPr>
              <w:t>0,25</w:t>
            </w:r>
          </w:p>
        </w:tc>
      </w:tr>
      <w:tr w:rsidR="00EE2B4B" w:rsidRPr="00D92117" w:rsidTr="00EE2B4B">
        <w:tc>
          <w:tcPr>
            <w:tcW w:w="5953" w:type="dxa"/>
          </w:tcPr>
          <w:p w:rsidR="00EE2B4B" w:rsidRPr="00D92117" w:rsidRDefault="00EE2B4B" w:rsidP="0073222D">
            <w:pPr>
              <w:widowControl w:val="0"/>
              <w:autoSpaceDE w:val="0"/>
              <w:autoSpaceDN w:val="0"/>
              <w:adjustRightInd w:val="0"/>
              <w:jc w:val="both"/>
              <w:rPr>
                <w:rFonts w:cs="Arial"/>
              </w:rPr>
            </w:pPr>
            <w:r w:rsidRPr="00D92117">
              <w:rPr>
                <w:rFonts w:cs="Arial"/>
              </w:rPr>
              <w:t>Малоэтажная блокированная застройка (1 - 2 этажа)</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5000</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6000</w:t>
            </w:r>
          </w:p>
        </w:tc>
        <w:tc>
          <w:tcPr>
            <w:tcW w:w="1474" w:type="dxa"/>
          </w:tcPr>
          <w:p w:rsidR="00EE2B4B" w:rsidRPr="00D92117" w:rsidRDefault="00EE2B4B" w:rsidP="00EE2B4B">
            <w:pPr>
              <w:widowControl w:val="0"/>
              <w:autoSpaceDE w:val="0"/>
              <w:autoSpaceDN w:val="0"/>
              <w:adjustRightInd w:val="0"/>
              <w:jc w:val="center"/>
              <w:rPr>
                <w:rFonts w:cs="Arial"/>
              </w:rPr>
            </w:pPr>
            <w:r w:rsidRPr="00D92117">
              <w:rPr>
                <w:rFonts w:cs="Arial"/>
              </w:rPr>
              <w:t>0,35</w:t>
            </w:r>
          </w:p>
        </w:tc>
      </w:tr>
      <w:tr w:rsidR="00EE2B4B" w:rsidRPr="00D92117" w:rsidTr="00EE2B4B">
        <w:tc>
          <w:tcPr>
            <w:tcW w:w="5953" w:type="dxa"/>
          </w:tcPr>
          <w:p w:rsidR="00EE2B4B" w:rsidRPr="00D92117" w:rsidRDefault="00EE2B4B" w:rsidP="0073222D">
            <w:pPr>
              <w:widowControl w:val="0"/>
              <w:autoSpaceDE w:val="0"/>
              <w:autoSpaceDN w:val="0"/>
              <w:adjustRightInd w:val="0"/>
              <w:jc w:val="both"/>
              <w:rPr>
                <w:rFonts w:cs="Arial"/>
              </w:rPr>
            </w:pPr>
            <w:r w:rsidRPr="00D92117">
              <w:rPr>
                <w:rFonts w:cs="Arial"/>
              </w:rPr>
              <w:t>Застройка одно- и двухквартирными домами с приусадебными участками</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1500</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2000</w:t>
            </w:r>
          </w:p>
        </w:tc>
        <w:tc>
          <w:tcPr>
            <w:tcW w:w="1474" w:type="dxa"/>
          </w:tcPr>
          <w:p w:rsidR="00EE2B4B" w:rsidRPr="00D92117" w:rsidRDefault="00EE2B4B" w:rsidP="00EE2B4B">
            <w:pPr>
              <w:widowControl w:val="0"/>
              <w:autoSpaceDE w:val="0"/>
              <w:autoSpaceDN w:val="0"/>
              <w:adjustRightInd w:val="0"/>
              <w:jc w:val="center"/>
              <w:rPr>
                <w:rFonts w:cs="Arial"/>
              </w:rPr>
            </w:pPr>
            <w:r w:rsidRPr="00D92117">
              <w:rPr>
                <w:rFonts w:cs="Arial"/>
              </w:rPr>
              <w:t>0,1 - 0,2</w:t>
            </w:r>
          </w:p>
        </w:tc>
      </w:tr>
    </w:tbl>
    <w:p w:rsidR="00EE2B4B" w:rsidRPr="00D92117" w:rsidRDefault="00EE2B4B" w:rsidP="00EE2B4B">
      <w:pPr>
        <w:widowControl w:val="0"/>
        <w:autoSpaceDE w:val="0"/>
        <w:autoSpaceDN w:val="0"/>
        <w:adjustRightInd w:val="0"/>
        <w:ind w:firstLine="720"/>
        <w:rPr>
          <w:rFonts w:cs="Arial"/>
        </w:rPr>
      </w:pPr>
    </w:p>
    <w:p w:rsidR="00EE2B4B" w:rsidRPr="00D92117" w:rsidRDefault="00EE2B4B" w:rsidP="00EE2B4B">
      <w:pPr>
        <w:widowControl w:val="0"/>
        <w:autoSpaceDE w:val="0"/>
        <w:autoSpaceDN w:val="0"/>
        <w:adjustRightInd w:val="0"/>
        <w:ind w:firstLine="540"/>
        <w:jc w:val="both"/>
        <w:rPr>
          <w:rFonts w:cs="Arial"/>
        </w:rPr>
      </w:pPr>
      <w:r w:rsidRPr="00D92117">
        <w:rPr>
          <w:rFonts w:cs="Arial"/>
        </w:rPr>
        <w:t>Примечания.</w:t>
      </w:r>
    </w:p>
    <w:p w:rsidR="00EE2B4B" w:rsidRPr="00D92117" w:rsidRDefault="00EE2B4B" w:rsidP="00EE2B4B">
      <w:pPr>
        <w:widowControl w:val="0"/>
        <w:autoSpaceDE w:val="0"/>
        <w:autoSpaceDN w:val="0"/>
        <w:adjustRightInd w:val="0"/>
        <w:ind w:firstLine="540"/>
        <w:jc w:val="both"/>
        <w:rPr>
          <w:rFonts w:cs="Arial"/>
        </w:rPr>
      </w:pPr>
      <w:r w:rsidRPr="00D92117">
        <w:rPr>
          <w:rFonts w:cs="Arial"/>
        </w:rPr>
        <w:t xml:space="preserve">1. Указанные показатели являются максимально допустимыми для застройки в строительно-климатическом подрайоне IВ. </w:t>
      </w:r>
    </w:p>
    <w:p w:rsidR="00EE2B4B" w:rsidRPr="00D92117" w:rsidRDefault="00EE2B4B" w:rsidP="00EE2B4B">
      <w:pPr>
        <w:widowControl w:val="0"/>
        <w:autoSpaceDE w:val="0"/>
        <w:autoSpaceDN w:val="0"/>
        <w:adjustRightInd w:val="0"/>
        <w:ind w:firstLine="540"/>
        <w:jc w:val="both"/>
        <w:rPr>
          <w:rFonts w:cs="Arial"/>
        </w:rPr>
      </w:pPr>
      <w:r w:rsidRPr="00D92117">
        <w:rPr>
          <w:rFonts w:cs="Arial"/>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rsidR="00EE2B4B" w:rsidRPr="00D92117" w:rsidRDefault="00EE2B4B" w:rsidP="00EE2B4B">
      <w:pPr>
        <w:widowControl w:val="0"/>
        <w:autoSpaceDE w:val="0"/>
        <w:autoSpaceDN w:val="0"/>
        <w:adjustRightInd w:val="0"/>
        <w:ind w:firstLine="540"/>
        <w:jc w:val="both"/>
        <w:rPr>
          <w:rFonts w:cs="Arial"/>
        </w:rPr>
      </w:pPr>
      <w:r w:rsidRPr="00D92117">
        <w:rPr>
          <w:rFonts w:cs="Arial"/>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rsidR="00EE2B4B" w:rsidRPr="00D92117" w:rsidRDefault="00EE2B4B" w:rsidP="00EE2B4B">
      <w:pPr>
        <w:widowControl w:val="0"/>
        <w:autoSpaceDE w:val="0"/>
        <w:autoSpaceDN w:val="0"/>
        <w:adjustRightInd w:val="0"/>
        <w:ind w:firstLine="540"/>
        <w:jc w:val="both"/>
        <w:rPr>
          <w:rFonts w:cs="Arial"/>
        </w:rPr>
      </w:pPr>
      <w:r w:rsidRPr="00D92117">
        <w:rPr>
          <w:rFonts w:cs="Arial"/>
        </w:rPr>
        <w:t>3. Социальная норма площади жилья принята 20 кв.м общей площади на человека при условии обеспечения каждой семье отдельной квартиры или дома.</w:t>
      </w:r>
    </w:p>
    <w:p w:rsidR="00EE2B4B" w:rsidRPr="00D92117" w:rsidRDefault="00EE2B4B" w:rsidP="00EE2B4B">
      <w:pPr>
        <w:widowControl w:val="0"/>
        <w:autoSpaceDE w:val="0"/>
        <w:autoSpaceDN w:val="0"/>
        <w:adjustRightInd w:val="0"/>
        <w:ind w:firstLine="540"/>
        <w:jc w:val="both"/>
        <w:rPr>
          <w:rFonts w:cs="Arial"/>
        </w:rPr>
      </w:pPr>
      <w:r w:rsidRPr="00D92117">
        <w:rPr>
          <w:rFonts w:cs="Arial"/>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rsidR="00EE2B4B" w:rsidRPr="00D92117" w:rsidRDefault="00EE2B4B" w:rsidP="00EE2B4B">
      <w:pPr>
        <w:widowControl w:val="0"/>
        <w:autoSpaceDE w:val="0"/>
        <w:autoSpaceDN w:val="0"/>
        <w:adjustRightInd w:val="0"/>
        <w:ind w:firstLine="540"/>
        <w:jc w:val="both"/>
        <w:rPr>
          <w:rFonts w:cs="Arial"/>
        </w:rPr>
      </w:pPr>
      <w:r w:rsidRPr="00D92117">
        <w:rPr>
          <w:rFonts w:cs="Arial"/>
        </w:rPr>
        <w:t>5. Показатели в смешанной застройке определяются путем интерполяции.</w:t>
      </w:r>
    </w:p>
    <w:p w:rsidR="00EE2B4B" w:rsidRPr="00D92117" w:rsidRDefault="00EE2B4B" w:rsidP="00EE2B4B">
      <w:pPr>
        <w:widowControl w:val="0"/>
        <w:autoSpaceDE w:val="0"/>
        <w:autoSpaceDN w:val="0"/>
        <w:adjustRightInd w:val="0"/>
        <w:ind w:firstLine="540"/>
        <w:jc w:val="both"/>
        <w:rPr>
          <w:rFonts w:cs="Arial"/>
        </w:rPr>
      </w:pPr>
    </w:p>
    <w:p w:rsidR="00724D52" w:rsidRDefault="00320505" w:rsidP="00404122">
      <w:pPr>
        <w:ind w:right="282" w:firstLine="709"/>
        <w:jc w:val="both"/>
      </w:pPr>
      <w:r w:rsidRPr="00D014C6">
        <w:rPr>
          <w:b/>
          <w:bCs/>
        </w:rPr>
        <w:t xml:space="preserve">1.1.4 </w:t>
      </w:r>
      <w:r w:rsidR="00724D52" w:rsidRPr="00724D52">
        <w:rPr>
          <w:b/>
        </w:rPr>
        <w:t xml:space="preserve">Максимальная высота и этажность проектируемых жилых зданий </w:t>
      </w:r>
      <w:r w:rsidR="00724D52" w:rsidRPr="00724D52">
        <w:t>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320505" w:rsidRPr="00724D52" w:rsidRDefault="00320505" w:rsidP="00404122">
      <w:pPr>
        <w:ind w:right="282" w:firstLine="709"/>
        <w:jc w:val="both"/>
      </w:pPr>
    </w:p>
    <w:p w:rsidR="00724D52" w:rsidRPr="00D014C6" w:rsidRDefault="00320505" w:rsidP="00404122">
      <w:pPr>
        <w:ind w:right="282" w:firstLine="709"/>
        <w:jc w:val="both"/>
      </w:pPr>
      <w:r>
        <w:rPr>
          <w:b/>
        </w:rPr>
        <w:t xml:space="preserve">1.1.5 </w:t>
      </w:r>
      <w:r w:rsidR="00724D52" w:rsidRPr="00D014C6">
        <w:rPr>
          <w:b/>
        </w:rPr>
        <w:t>Удельные размеры площадок различного функционального назначения</w:t>
      </w:r>
      <w:r w:rsidR="00724D52" w:rsidRPr="00D014C6">
        <w:t>, размещаемых на межмагистральной территории (в кварталах) многоквартирной застройки, следует принимать по таблице</w:t>
      </w:r>
      <w:r w:rsidR="00404122" w:rsidRPr="00D014C6">
        <w:t xml:space="preserve"> 2.</w:t>
      </w:r>
    </w:p>
    <w:p w:rsidR="00320505" w:rsidRDefault="00320505">
      <w:pPr>
        <w:spacing w:after="200" w:line="276" w:lineRule="auto"/>
        <w:rPr>
          <w:sz w:val="22"/>
          <w:szCs w:val="22"/>
        </w:rPr>
      </w:pPr>
      <w:r>
        <w:rPr>
          <w:sz w:val="22"/>
          <w:szCs w:val="22"/>
        </w:rPr>
        <w:br w:type="page"/>
      </w:r>
    </w:p>
    <w:p w:rsidR="00724D52" w:rsidRDefault="00724D52" w:rsidP="00724D52">
      <w:pPr>
        <w:ind w:firstLine="720"/>
        <w:jc w:val="right"/>
        <w:rPr>
          <w:sz w:val="22"/>
          <w:szCs w:val="22"/>
        </w:rPr>
      </w:pPr>
      <w:r w:rsidRPr="00724D52">
        <w:rPr>
          <w:sz w:val="22"/>
          <w:szCs w:val="22"/>
        </w:rPr>
        <w:lastRenderedPageBreak/>
        <w:t>Таблица</w:t>
      </w:r>
      <w:r w:rsidR="00404122">
        <w:rPr>
          <w:sz w:val="22"/>
          <w:szCs w:val="22"/>
        </w:rPr>
        <w:t xml:space="preserve"> </w:t>
      </w:r>
      <w:r w:rsidRPr="00724D52">
        <w:rPr>
          <w:sz w:val="22"/>
          <w:szCs w:val="22"/>
        </w:rPr>
        <w:t>2</w:t>
      </w:r>
    </w:p>
    <w:tbl>
      <w:tblPr>
        <w:tblW w:w="97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793"/>
        <w:gridCol w:w="1340"/>
        <w:gridCol w:w="1134"/>
        <w:gridCol w:w="1985"/>
        <w:gridCol w:w="1474"/>
      </w:tblGrid>
      <w:tr w:rsidR="00A02614" w:rsidRPr="00724D52" w:rsidTr="00EE2B4B">
        <w:trPr>
          <w:trHeight w:val="653"/>
          <w:tblHeader/>
          <w:jc w:val="center"/>
        </w:trPr>
        <w:tc>
          <w:tcPr>
            <w:tcW w:w="3793" w:type="dxa"/>
            <w:vMerge w:val="restart"/>
            <w:vAlign w:val="center"/>
          </w:tcPr>
          <w:p w:rsidR="00A02614" w:rsidRPr="00724D52" w:rsidRDefault="00A02614" w:rsidP="00EE2B4B">
            <w:pPr>
              <w:jc w:val="center"/>
            </w:pPr>
            <w:r w:rsidRPr="00724D52">
              <w:t>Площадки</w:t>
            </w:r>
          </w:p>
        </w:tc>
        <w:tc>
          <w:tcPr>
            <w:tcW w:w="2474" w:type="dxa"/>
            <w:gridSpan w:val="2"/>
            <w:vAlign w:val="center"/>
          </w:tcPr>
          <w:p w:rsidR="00A02614" w:rsidRPr="00724D52" w:rsidRDefault="00A02614" w:rsidP="00EE2B4B">
            <w:pPr>
              <w:jc w:val="center"/>
            </w:pPr>
            <w:r w:rsidRPr="00724D52">
              <w:t>Удельный размер</w:t>
            </w:r>
          </w:p>
          <w:p w:rsidR="00A02614" w:rsidRPr="00724D52" w:rsidRDefault="00A02614" w:rsidP="00EE2B4B">
            <w:pPr>
              <w:jc w:val="center"/>
            </w:pPr>
            <w:r w:rsidRPr="00724D52">
              <w:t>территории, м</w:t>
            </w:r>
            <w:r w:rsidRPr="00724D52">
              <w:rPr>
                <w:vertAlign w:val="superscript"/>
              </w:rPr>
              <w:t>2</w:t>
            </w:r>
            <w:r w:rsidRPr="00724D52">
              <w:t>/чел.</w:t>
            </w:r>
          </w:p>
          <w:p w:rsidR="00A02614" w:rsidRPr="00724D52" w:rsidRDefault="00A02614" w:rsidP="00EE2B4B">
            <w:pPr>
              <w:jc w:val="center"/>
            </w:pPr>
            <w:r w:rsidRPr="00724D52">
              <w:t>в подрайоне</w:t>
            </w:r>
            <w:r>
              <w:t xml:space="preserve"> </w:t>
            </w:r>
          </w:p>
        </w:tc>
        <w:tc>
          <w:tcPr>
            <w:tcW w:w="1985" w:type="dxa"/>
            <w:vMerge w:val="restart"/>
            <w:vAlign w:val="center"/>
          </w:tcPr>
          <w:p w:rsidR="00A02614" w:rsidRPr="00724D52" w:rsidRDefault="00A02614" w:rsidP="00EE2B4B">
            <w:pPr>
              <w:jc w:val="center"/>
            </w:pPr>
            <w:r w:rsidRPr="00724D52">
              <w:t>Средний</w:t>
            </w:r>
          </w:p>
          <w:p w:rsidR="00A02614" w:rsidRPr="00724D52" w:rsidRDefault="00A02614" w:rsidP="00EE2B4B">
            <w:pPr>
              <w:jc w:val="center"/>
            </w:pPr>
            <w:r w:rsidRPr="00724D52">
              <w:t>размер одной площадки, м</w:t>
            </w:r>
            <w:r w:rsidRPr="00724D52">
              <w:rPr>
                <w:vertAlign w:val="superscript"/>
              </w:rPr>
              <w:t>2</w:t>
            </w:r>
          </w:p>
        </w:tc>
        <w:tc>
          <w:tcPr>
            <w:tcW w:w="1474" w:type="dxa"/>
            <w:vMerge w:val="restart"/>
            <w:vAlign w:val="center"/>
          </w:tcPr>
          <w:p w:rsidR="00A02614" w:rsidRPr="00724D52" w:rsidRDefault="00A02614" w:rsidP="00EE2B4B">
            <w:pPr>
              <w:jc w:val="center"/>
            </w:pPr>
            <w:r w:rsidRPr="00724D52">
              <w:t>Расстояние до окон жилых и общественных зданий, м</w:t>
            </w:r>
          </w:p>
        </w:tc>
      </w:tr>
      <w:tr w:rsidR="00A02614" w:rsidRPr="00724D52" w:rsidTr="00EE2B4B">
        <w:trPr>
          <w:trHeight w:val="653"/>
          <w:tblHeader/>
          <w:jc w:val="center"/>
        </w:trPr>
        <w:tc>
          <w:tcPr>
            <w:tcW w:w="3793" w:type="dxa"/>
            <w:vMerge/>
            <w:vAlign w:val="center"/>
          </w:tcPr>
          <w:p w:rsidR="00A02614" w:rsidRPr="00724D52" w:rsidRDefault="00A02614" w:rsidP="00EE2B4B">
            <w:pPr>
              <w:jc w:val="center"/>
            </w:pPr>
          </w:p>
        </w:tc>
        <w:tc>
          <w:tcPr>
            <w:tcW w:w="1340" w:type="dxa"/>
            <w:vAlign w:val="center"/>
          </w:tcPr>
          <w:p w:rsidR="00A02614" w:rsidRPr="00724D52" w:rsidRDefault="00A02614" w:rsidP="00EE2B4B">
            <w:pPr>
              <w:jc w:val="center"/>
            </w:pPr>
            <w:r w:rsidRPr="00724D52">
              <w:t>1В</w:t>
            </w:r>
          </w:p>
        </w:tc>
        <w:tc>
          <w:tcPr>
            <w:tcW w:w="1134" w:type="dxa"/>
            <w:vAlign w:val="center"/>
          </w:tcPr>
          <w:p w:rsidR="00A02614" w:rsidRPr="00724D52" w:rsidRDefault="00A02614" w:rsidP="00EE2B4B">
            <w:pPr>
              <w:jc w:val="center"/>
            </w:pPr>
            <w:r>
              <w:t>1Д</w:t>
            </w:r>
          </w:p>
        </w:tc>
        <w:tc>
          <w:tcPr>
            <w:tcW w:w="1985" w:type="dxa"/>
            <w:vMerge/>
            <w:vAlign w:val="center"/>
          </w:tcPr>
          <w:p w:rsidR="00A02614" w:rsidRPr="00724D52" w:rsidRDefault="00A02614" w:rsidP="00EE2B4B">
            <w:pPr>
              <w:jc w:val="center"/>
            </w:pPr>
          </w:p>
        </w:tc>
        <w:tc>
          <w:tcPr>
            <w:tcW w:w="1474" w:type="dxa"/>
            <w:vMerge/>
            <w:vAlign w:val="center"/>
          </w:tcPr>
          <w:p w:rsidR="00A02614" w:rsidRPr="00724D52" w:rsidRDefault="00A02614" w:rsidP="00EE2B4B">
            <w:pPr>
              <w:jc w:val="center"/>
            </w:pPr>
          </w:p>
        </w:tc>
      </w:tr>
      <w:tr w:rsidR="00A02614" w:rsidRPr="00724D52" w:rsidTr="00EE2B4B">
        <w:trPr>
          <w:jc w:val="center"/>
        </w:trPr>
        <w:tc>
          <w:tcPr>
            <w:tcW w:w="3793" w:type="dxa"/>
            <w:vAlign w:val="center"/>
          </w:tcPr>
          <w:p w:rsidR="00A02614" w:rsidRDefault="00A02614" w:rsidP="00EE2B4B">
            <w:pPr>
              <w:jc w:val="center"/>
            </w:pPr>
            <w:r>
              <w:t>Для игр детей дошкольного и младшего школьного возраста (игровая площадка)</w:t>
            </w:r>
          </w:p>
        </w:tc>
        <w:tc>
          <w:tcPr>
            <w:tcW w:w="1340" w:type="dxa"/>
            <w:vAlign w:val="center"/>
          </w:tcPr>
          <w:p w:rsidR="00A02614" w:rsidRDefault="00A02614" w:rsidP="00EE2B4B">
            <w:pPr>
              <w:jc w:val="center"/>
            </w:pPr>
            <w:r>
              <w:t>0,7</w:t>
            </w:r>
          </w:p>
        </w:tc>
        <w:tc>
          <w:tcPr>
            <w:tcW w:w="1134" w:type="dxa"/>
          </w:tcPr>
          <w:p w:rsidR="00A02614" w:rsidRDefault="00A02614" w:rsidP="00EE2B4B">
            <w:pPr>
              <w:jc w:val="center"/>
            </w:pPr>
            <w:r>
              <w:t>0,5</w:t>
            </w:r>
          </w:p>
        </w:tc>
        <w:tc>
          <w:tcPr>
            <w:tcW w:w="1985" w:type="dxa"/>
            <w:vAlign w:val="center"/>
          </w:tcPr>
          <w:p w:rsidR="00A02614" w:rsidRDefault="00A02614" w:rsidP="00EE2B4B">
            <w:pPr>
              <w:jc w:val="center"/>
            </w:pPr>
            <w:r>
              <w:t xml:space="preserve">50 </w:t>
            </w:r>
            <w:hyperlink w:anchor="P2847" w:history="1">
              <w:r>
                <w:rPr>
                  <w:color w:val="0000FF"/>
                </w:rPr>
                <w:t>&lt;*&gt;</w:t>
              </w:r>
            </w:hyperlink>
          </w:p>
        </w:tc>
        <w:tc>
          <w:tcPr>
            <w:tcW w:w="1474" w:type="dxa"/>
            <w:vAlign w:val="center"/>
          </w:tcPr>
          <w:p w:rsidR="00A02614" w:rsidRDefault="00A02614" w:rsidP="00EE2B4B">
            <w:pPr>
              <w:jc w:val="center"/>
            </w:pPr>
            <w:r>
              <w:t>12</w:t>
            </w:r>
          </w:p>
        </w:tc>
      </w:tr>
      <w:tr w:rsidR="00A02614" w:rsidRPr="00724D52" w:rsidTr="00EE2B4B">
        <w:trPr>
          <w:jc w:val="center"/>
        </w:trPr>
        <w:tc>
          <w:tcPr>
            <w:tcW w:w="3793" w:type="dxa"/>
            <w:vAlign w:val="center"/>
          </w:tcPr>
          <w:p w:rsidR="00A02614" w:rsidRDefault="00A02614" w:rsidP="00EE2B4B">
            <w:pPr>
              <w:jc w:val="center"/>
            </w:pPr>
            <w:r>
              <w:t>Физкультурно-игровая площадка для детей 10 - 14 лет</w:t>
            </w:r>
          </w:p>
        </w:tc>
        <w:tc>
          <w:tcPr>
            <w:tcW w:w="1340" w:type="dxa"/>
            <w:vAlign w:val="center"/>
          </w:tcPr>
          <w:p w:rsidR="00A02614" w:rsidRDefault="00A02614" w:rsidP="00EE2B4B">
            <w:pPr>
              <w:jc w:val="center"/>
            </w:pPr>
            <w:r>
              <w:t>1,0</w:t>
            </w:r>
          </w:p>
        </w:tc>
        <w:tc>
          <w:tcPr>
            <w:tcW w:w="1134" w:type="dxa"/>
          </w:tcPr>
          <w:p w:rsidR="00A02614" w:rsidRDefault="00A02614" w:rsidP="00EE2B4B">
            <w:pPr>
              <w:jc w:val="center"/>
            </w:pPr>
            <w:r>
              <w:t>1,0</w:t>
            </w:r>
          </w:p>
        </w:tc>
        <w:tc>
          <w:tcPr>
            <w:tcW w:w="1985" w:type="dxa"/>
            <w:vAlign w:val="center"/>
          </w:tcPr>
          <w:p w:rsidR="00A02614" w:rsidRDefault="00A02614" w:rsidP="00EE2B4B">
            <w:pPr>
              <w:jc w:val="center"/>
            </w:pPr>
            <w:r>
              <w:t xml:space="preserve">100 </w:t>
            </w:r>
            <w:hyperlink w:anchor="P2847" w:history="1">
              <w:r>
                <w:rPr>
                  <w:color w:val="0000FF"/>
                </w:rPr>
                <w:t>&lt;*&gt;</w:t>
              </w:r>
            </w:hyperlink>
          </w:p>
        </w:tc>
        <w:tc>
          <w:tcPr>
            <w:tcW w:w="1474" w:type="dxa"/>
            <w:vAlign w:val="center"/>
          </w:tcPr>
          <w:p w:rsidR="00A02614" w:rsidRDefault="00A02614" w:rsidP="00EE2B4B">
            <w:pPr>
              <w:jc w:val="center"/>
            </w:pPr>
            <w:r>
              <w:t xml:space="preserve">10 - 40 </w:t>
            </w:r>
            <w:hyperlink w:anchor="P2848" w:history="1">
              <w:r>
                <w:rPr>
                  <w:color w:val="0000FF"/>
                </w:rPr>
                <w:t>&lt;**&gt;</w:t>
              </w:r>
            </w:hyperlink>
          </w:p>
        </w:tc>
      </w:tr>
      <w:tr w:rsidR="00A02614" w:rsidRPr="00724D52" w:rsidTr="00EE2B4B">
        <w:trPr>
          <w:jc w:val="center"/>
        </w:trPr>
        <w:tc>
          <w:tcPr>
            <w:tcW w:w="3793" w:type="dxa"/>
            <w:vAlign w:val="center"/>
          </w:tcPr>
          <w:p w:rsidR="00A02614" w:rsidRDefault="00A02614" w:rsidP="00EE2B4B">
            <w:pPr>
              <w:jc w:val="center"/>
            </w:pPr>
            <w:r>
              <w:t>Для занятий физкультурой (дети старше 14 лет и взрослые)</w:t>
            </w:r>
          </w:p>
        </w:tc>
        <w:tc>
          <w:tcPr>
            <w:tcW w:w="1340" w:type="dxa"/>
            <w:vAlign w:val="center"/>
          </w:tcPr>
          <w:p w:rsidR="00A02614" w:rsidRDefault="00A02614" w:rsidP="00EE2B4B">
            <w:pPr>
              <w:jc w:val="center"/>
            </w:pPr>
            <w:r>
              <w:t>1,0</w:t>
            </w:r>
          </w:p>
        </w:tc>
        <w:tc>
          <w:tcPr>
            <w:tcW w:w="1134" w:type="dxa"/>
          </w:tcPr>
          <w:p w:rsidR="00A02614" w:rsidRDefault="00A02614" w:rsidP="00EE2B4B">
            <w:pPr>
              <w:jc w:val="center"/>
            </w:pPr>
            <w:r>
              <w:t>1,0</w:t>
            </w:r>
          </w:p>
        </w:tc>
        <w:tc>
          <w:tcPr>
            <w:tcW w:w="1985" w:type="dxa"/>
            <w:vAlign w:val="center"/>
          </w:tcPr>
          <w:p w:rsidR="00A02614" w:rsidRDefault="00A02614" w:rsidP="00EE2B4B">
            <w:pPr>
              <w:jc w:val="center"/>
            </w:pPr>
            <w:r>
              <w:t xml:space="preserve">250 </w:t>
            </w:r>
            <w:hyperlink w:anchor="P2847" w:history="1">
              <w:r>
                <w:rPr>
                  <w:color w:val="0000FF"/>
                </w:rPr>
                <w:t>&lt;*&gt;</w:t>
              </w:r>
            </w:hyperlink>
          </w:p>
        </w:tc>
        <w:tc>
          <w:tcPr>
            <w:tcW w:w="1474" w:type="dxa"/>
            <w:vAlign w:val="center"/>
          </w:tcPr>
          <w:p w:rsidR="00A02614" w:rsidRDefault="00A02614" w:rsidP="00EE2B4B">
            <w:pPr>
              <w:jc w:val="center"/>
            </w:pPr>
            <w:r>
              <w:t xml:space="preserve">10 - 40 </w:t>
            </w:r>
            <w:hyperlink w:anchor="P2848" w:history="1">
              <w:r>
                <w:rPr>
                  <w:color w:val="0000FF"/>
                </w:rPr>
                <w:t>&lt;**&gt;</w:t>
              </w:r>
            </w:hyperlink>
          </w:p>
        </w:tc>
      </w:tr>
      <w:tr w:rsidR="00A02614" w:rsidRPr="00724D52" w:rsidTr="00EE2B4B">
        <w:trPr>
          <w:trHeight w:val="630"/>
          <w:jc w:val="center"/>
        </w:trPr>
        <w:tc>
          <w:tcPr>
            <w:tcW w:w="3793" w:type="dxa"/>
            <w:vAlign w:val="center"/>
          </w:tcPr>
          <w:p w:rsidR="00A02614" w:rsidRDefault="00A02614" w:rsidP="00EE2B4B">
            <w:pPr>
              <w:jc w:val="center"/>
            </w:pPr>
            <w:r>
              <w:t>Для отдыха взрослого населения</w:t>
            </w:r>
          </w:p>
        </w:tc>
        <w:tc>
          <w:tcPr>
            <w:tcW w:w="1340" w:type="dxa"/>
            <w:vAlign w:val="center"/>
          </w:tcPr>
          <w:p w:rsidR="00A02614" w:rsidRDefault="00A02614" w:rsidP="00EE2B4B">
            <w:pPr>
              <w:jc w:val="center"/>
            </w:pPr>
            <w:r>
              <w:t>0,1</w:t>
            </w:r>
          </w:p>
        </w:tc>
        <w:tc>
          <w:tcPr>
            <w:tcW w:w="1134" w:type="dxa"/>
          </w:tcPr>
          <w:p w:rsidR="00A02614" w:rsidRDefault="00A02614" w:rsidP="00EE2B4B">
            <w:pPr>
              <w:jc w:val="center"/>
            </w:pPr>
            <w:r>
              <w:t>0,1</w:t>
            </w:r>
          </w:p>
        </w:tc>
        <w:tc>
          <w:tcPr>
            <w:tcW w:w="1985" w:type="dxa"/>
            <w:vAlign w:val="center"/>
          </w:tcPr>
          <w:p w:rsidR="00A02614" w:rsidRDefault="00A02614" w:rsidP="00EE2B4B">
            <w:pPr>
              <w:jc w:val="center"/>
            </w:pPr>
            <w:r>
              <w:t>20</w:t>
            </w:r>
          </w:p>
        </w:tc>
        <w:tc>
          <w:tcPr>
            <w:tcW w:w="1474" w:type="dxa"/>
            <w:vAlign w:val="center"/>
          </w:tcPr>
          <w:p w:rsidR="00A02614" w:rsidRDefault="00A02614" w:rsidP="00EE2B4B">
            <w:pPr>
              <w:jc w:val="center"/>
            </w:pPr>
            <w:r>
              <w:t>10</w:t>
            </w:r>
          </w:p>
        </w:tc>
      </w:tr>
      <w:tr w:rsidR="00A02614" w:rsidRPr="00724D52" w:rsidTr="00EE2B4B">
        <w:trPr>
          <w:trHeight w:val="925"/>
          <w:jc w:val="center"/>
        </w:trPr>
        <w:tc>
          <w:tcPr>
            <w:tcW w:w="3793" w:type="dxa"/>
            <w:vAlign w:val="center"/>
          </w:tcPr>
          <w:p w:rsidR="00A02614" w:rsidRDefault="00A02614" w:rsidP="00EE2B4B">
            <w:pPr>
              <w:jc w:val="center"/>
            </w:pPr>
            <w:r>
              <w:t>Для хозяйственных целей и объектов инженерного оборудования (в т.ч. размещения мусоросборников, трансформаторных подстанций и т.п.)</w:t>
            </w:r>
          </w:p>
        </w:tc>
        <w:tc>
          <w:tcPr>
            <w:tcW w:w="1340" w:type="dxa"/>
            <w:vAlign w:val="center"/>
          </w:tcPr>
          <w:p w:rsidR="00A02614" w:rsidRDefault="00A02614" w:rsidP="00EE2B4B">
            <w:pPr>
              <w:jc w:val="center"/>
            </w:pPr>
            <w:r>
              <w:t>0,3</w:t>
            </w:r>
          </w:p>
        </w:tc>
        <w:tc>
          <w:tcPr>
            <w:tcW w:w="1134" w:type="dxa"/>
          </w:tcPr>
          <w:p w:rsidR="00A02614" w:rsidRDefault="00A02614" w:rsidP="00EE2B4B">
            <w:pPr>
              <w:jc w:val="center"/>
            </w:pPr>
            <w:r>
              <w:t>0,3</w:t>
            </w:r>
          </w:p>
        </w:tc>
        <w:tc>
          <w:tcPr>
            <w:tcW w:w="1985" w:type="dxa"/>
            <w:vAlign w:val="center"/>
          </w:tcPr>
          <w:p w:rsidR="00A02614" w:rsidRDefault="00A02614" w:rsidP="00EE2B4B">
            <w:pPr>
              <w:jc w:val="center"/>
            </w:pPr>
            <w:r>
              <w:t>в зависимости от состава объектов, но не менее 10 кв.м</w:t>
            </w:r>
          </w:p>
        </w:tc>
        <w:tc>
          <w:tcPr>
            <w:tcW w:w="1474" w:type="dxa"/>
            <w:vAlign w:val="center"/>
          </w:tcPr>
          <w:p w:rsidR="00A02614" w:rsidRDefault="00A02614" w:rsidP="00EE2B4B">
            <w:pPr>
              <w:jc w:val="center"/>
            </w:pPr>
            <w:r>
              <w:t>20</w:t>
            </w:r>
          </w:p>
        </w:tc>
      </w:tr>
      <w:tr w:rsidR="00A02614" w:rsidRPr="00724D52" w:rsidTr="00EE2B4B">
        <w:trPr>
          <w:trHeight w:val="627"/>
          <w:jc w:val="center"/>
        </w:trPr>
        <w:tc>
          <w:tcPr>
            <w:tcW w:w="3793" w:type="dxa"/>
            <w:vAlign w:val="center"/>
          </w:tcPr>
          <w:p w:rsidR="00A02614" w:rsidRDefault="00A02614" w:rsidP="00EE2B4B">
            <w:pPr>
              <w:jc w:val="center"/>
            </w:pPr>
            <w:r>
              <w:t xml:space="preserve">Для стоянки автомашин </w:t>
            </w:r>
            <w:hyperlink w:anchor="P2849" w:history="1">
              <w:r>
                <w:rPr>
                  <w:color w:val="0000FF"/>
                </w:rPr>
                <w:t>&lt;***&gt;</w:t>
              </w:r>
            </w:hyperlink>
          </w:p>
        </w:tc>
        <w:tc>
          <w:tcPr>
            <w:tcW w:w="1340" w:type="dxa"/>
            <w:vAlign w:val="center"/>
          </w:tcPr>
          <w:p w:rsidR="00A02614" w:rsidRDefault="00A02614" w:rsidP="00EE2B4B">
            <w:pPr>
              <w:jc w:val="center"/>
            </w:pPr>
          </w:p>
        </w:tc>
        <w:tc>
          <w:tcPr>
            <w:tcW w:w="1134" w:type="dxa"/>
          </w:tcPr>
          <w:p w:rsidR="00A02614" w:rsidRDefault="00A02614" w:rsidP="00EE2B4B">
            <w:pPr>
              <w:jc w:val="center"/>
            </w:pPr>
          </w:p>
        </w:tc>
        <w:tc>
          <w:tcPr>
            <w:tcW w:w="1985" w:type="dxa"/>
            <w:vMerge w:val="restart"/>
            <w:vAlign w:val="center"/>
          </w:tcPr>
          <w:p w:rsidR="00A02614" w:rsidRDefault="00A02614" w:rsidP="00EE2B4B">
            <w:pPr>
              <w:jc w:val="center"/>
            </w:pPr>
            <w:r>
              <w:t>-</w:t>
            </w:r>
          </w:p>
        </w:tc>
        <w:tc>
          <w:tcPr>
            <w:tcW w:w="1474" w:type="dxa"/>
            <w:vMerge w:val="restart"/>
            <w:vAlign w:val="center"/>
          </w:tcPr>
          <w:p w:rsidR="00A02614" w:rsidRDefault="00A02614" w:rsidP="00EE2B4B">
            <w:pPr>
              <w:jc w:val="center"/>
            </w:pPr>
            <w:r>
              <w:t xml:space="preserve">в соответствии с </w:t>
            </w:r>
            <w:hyperlink r:id="rId9" w:history="1">
              <w:r>
                <w:rPr>
                  <w:color w:val="0000FF"/>
                </w:rPr>
                <w:t>СанПиН 2.2.1/2.1.1.1200-03</w:t>
              </w:r>
            </w:hyperlink>
          </w:p>
        </w:tc>
      </w:tr>
      <w:tr w:rsidR="00A02614" w:rsidRPr="00724D52" w:rsidTr="00EE2B4B">
        <w:trPr>
          <w:trHeight w:val="925"/>
          <w:jc w:val="center"/>
        </w:trPr>
        <w:tc>
          <w:tcPr>
            <w:tcW w:w="3793" w:type="dxa"/>
            <w:vAlign w:val="center"/>
          </w:tcPr>
          <w:p w:rsidR="00A02614" w:rsidRDefault="00A02614" w:rsidP="00EE2B4B">
            <w:pPr>
              <w:jc w:val="center"/>
            </w:pPr>
            <w:r>
              <w:t>- при примыкании участков для стоянки к проезжей части улиц и проездов (по 18 кв.м на 1 автомашину)</w:t>
            </w:r>
          </w:p>
        </w:tc>
        <w:tc>
          <w:tcPr>
            <w:tcW w:w="1340" w:type="dxa"/>
            <w:vAlign w:val="center"/>
          </w:tcPr>
          <w:p w:rsidR="00A02614" w:rsidRDefault="00A02614" w:rsidP="00EE2B4B">
            <w:pPr>
              <w:jc w:val="center"/>
            </w:pPr>
            <w:r>
              <w:t>4,1 - 8,8</w:t>
            </w:r>
          </w:p>
        </w:tc>
        <w:tc>
          <w:tcPr>
            <w:tcW w:w="1134" w:type="dxa"/>
          </w:tcPr>
          <w:p w:rsidR="00A02614" w:rsidRDefault="00A02614" w:rsidP="00EE2B4B">
            <w:pPr>
              <w:jc w:val="center"/>
            </w:pPr>
            <w:r>
              <w:t>4,7 - 10,1</w:t>
            </w:r>
          </w:p>
        </w:tc>
        <w:tc>
          <w:tcPr>
            <w:tcW w:w="1985" w:type="dxa"/>
            <w:vMerge/>
            <w:vAlign w:val="center"/>
          </w:tcPr>
          <w:p w:rsidR="00A02614" w:rsidRDefault="00A02614" w:rsidP="00EE2B4B">
            <w:pPr>
              <w:jc w:val="center"/>
            </w:pPr>
          </w:p>
        </w:tc>
        <w:tc>
          <w:tcPr>
            <w:tcW w:w="1474" w:type="dxa"/>
            <w:vMerge/>
            <w:vAlign w:val="center"/>
          </w:tcPr>
          <w:p w:rsidR="00A02614" w:rsidRDefault="00A02614" w:rsidP="00EE2B4B">
            <w:pPr>
              <w:jc w:val="center"/>
            </w:pPr>
          </w:p>
        </w:tc>
      </w:tr>
      <w:tr w:rsidR="00A02614" w:rsidRPr="00724D52" w:rsidTr="00EE2B4B">
        <w:trPr>
          <w:trHeight w:val="925"/>
          <w:jc w:val="center"/>
        </w:trPr>
        <w:tc>
          <w:tcPr>
            <w:tcW w:w="3793" w:type="dxa"/>
            <w:vAlign w:val="center"/>
          </w:tcPr>
          <w:p w:rsidR="00A02614" w:rsidRDefault="00A02614" w:rsidP="00EE2B4B">
            <w:pPr>
              <w:jc w:val="center"/>
            </w:pPr>
            <w:r>
              <w:t>- при отдельном размещении стоянки (по 22,5 кв.м на 1 автомашину)</w:t>
            </w:r>
          </w:p>
        </w:tc>
        <w:tc>
          <w:tcPr>
            <w:tcW w:w="1340" w:type="dxa"/>
            <w:vAlign w:val="center"/>
          </w:tcPr>
          <w:p w:rsidR="00A02614" w:rsidRDefault="00A02614" w:rsidP="00EE2B4B">
            <w:pPr>
              <w:jc w:val="center"/>
            </w:pPr>
            <w:r>
              <w:t>5,1 - 10,9</w:t>
            </w:r>
          </w:p>
        </w:tc>
        <w:tc>
          <w:tcPr>
            <w:tcW w:w="1134" w:type="dxa"/>
          </w:tcPr>
          <w:p w:rsidR="00A02614" w:rsidRDefault="00A02614" w:rsidP="00EE2B4B">
            <w:pPr>
              <w:jc w:val="center"/>
            </w:pPr>
            <w:r>
              <w:t>5,9 - 12,7</w:t>
            </w:r>
          </w:p>
        </w:tc>
        <w:tc>
          <w:tcPr>
            <w:tcW w:w="1985" w:type="dxa"/>
            <w:vMerge/>
            <w:vAlign w:val="center"/>
          </w:tcPr>
          <w:p w:rsidR="00A02614" w:rsidRDefault="00A02614" w:rsidP="00EE2B4B">
            <w:pPr>
              <w:jc w:val="center"/>
            </w:pPr>
          </w:p>
        </w:tc>
        <w:tc>
          <w:tcPr>
            <w:tcW w:w="1474" w:type="dxa"/>
            <w:vMerge/>
            <w:vAlign w:val="center"/>
          </w:tcPr>
          <w:p w:rsidR="00A02614" w:rsidRDefault="00A02614" w:rsidP="00EE2B4B">
            <w:pPr>
              <w:jc w:val="center"/>
            </w:pPr>
          </w:p>
        </w:tc>
      </w:tr>
      <w:tr w:rsidR="00A02614" w:rsidRPr="00A0016E" w:rsidTr="00EE2B4B">
        <w:trPr>
          <w:jc w:val="center"/>
        </w:trPr>
        <w:tc>
          <w:tcPr>
            <w:tcW w:w="9726" w:type="dxa"/>
            <w:gridSpan w:val="5"/>
            <w:vAlign w:val="center"/>
          </w:tcPr>
          <w:p w:rsidR="00A02614" w:rsidRPr="00A0016E" w:rsidRDefault="00A02614" w:rsidP="00EE2B4B">
            <w:pPr>
              <w:jc w:val="both"/>
            </w:pPr>
            <w:r w:rsidRPr="00A0016E">
              <w:rPr>
                <w:sz w:val="22"/>
                <w:szCs w:val="22"/>
              </w:rPr>
              <w:t>&lt;*&gt; Минимальные стандартные размеры комплексных площадок без учета беговых дорожек.</w:t>
            </w:r>
          </w:p>
          <w:p w:rsidR="00A02614" w:rsidRPr="00A0016E" w:rsidRDefault="00A02614" w:rsidP="00EE2B4B">
            <w:pPr>
              <w:jc w:val="both"/>
            </w:pPr>
            <w:bookmarkStart w:id="11" w:name="P2848"/>
            <w:bookmarkEnd w:id="11"/>
            <w:r w:rsidRPr="00A0016E">
              <w:rPr>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rsidR="00A02614" w:rsidRPr="00A0016E" w:rsidRDefault="00A02614" w:rsidP="00EE2B4B">
            <w:pPr>
              <w:jc w:val="both"/>
            </w:pPr>
            <w:bookmarkStart w:id="12" w:name="P2849"/>
            <w:bookmarkEnd w:id="12"/>
            <w:r w:rsidRPr="00A0016E">
              <w:rPr>
                <w:sz w:val="22"/>
                <w:szCs w:val="22"/>
              </w:rPr>
              <w:t>&lt;***&gt;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При планировании новых жилых кварталов минимальный показатель рекомендуется принимать не ниже значения среднего арифметического из представленного в таблице диапазона значений.</w:t>
            </w:r>
          </w:p>
        </w:tc>
      </w:tr>
    </w:tbl>
    <w:p w:rsidR="00B94FB9" w:rsidRPr="00A0016E" w:rsidRDefault="00B94FB9" w:rsidP="00B94FB9">
      <w:pPr>
        <w:jc w:val="both"/>
        <w:rPr>
          <w:sz w:val="22"/>
          <w:szCs w:val="22"/>
        </w:rPr>
      </w:pPr>
      <w:r w:rsidRPr="00A0016E">
        <w:rPr>
          <w:sz w:val="22"/>
          <w:szCs w:val="22"/>
        </w:rPr>
        <w:t>Примечания:</w:t>
      </w:r>
    </w:p>
    <w:p w:rsidR="00B94FB9" w:rsidRPr="00A02614" w:rsidRDefault="00B94FB9" w:rsidP="00B94FB9">
      <w:pPr>
        <w:jc w:val="both"/>
      </w:pPr>
      <w:r w:rsidRPr="00A02614">
        <w:t>1</w:t>
      </w:r>
      <w:r w:rsidR="00DC5A1B">
        <w:t>.</w:t>
      </w:r>
      <w:r w:rsidRPr="00A02614">
        <w:t xml:space="preserve"> Приведенные показатели относятся ко всей межмагистральной территории (кварталу) в целом, включая территорию отдельных участков, выделяемых под объекты капитального строительства.</w:t>
      </w:r>
    </w:p>
    <w:p w:rsidR="00B94FB9" w:rsidRPr="00A02614" w:rsidRDefault="00B94FB9" w:rsidP="00B94FB9">
      <w:pPr>
        <w:jc w:val="both"/>
      </w:pPr>
      <w:r w:rsidRPr="00A02614">
        <w:t>2</w:t>
      </w:r>
      <w:r w:rsidR="00DC5A1B">
        <w:t>.</w:t>
      </w:r>
      <w:r w:rsidRPr="00A02614">
        <w:t xml:space="preserve">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rsidR="00B94FB9" w:rsidRPr="00A02614" w:rsidRDefault="00B94FB9" w:rsidP="00B94FB9">
      <w:pPr>
        <w:jc w:val="both"/>
      </w:pPr>
      <w:r w:rsidRPr="00A02614">
        <w:lastRenderedPageBreak/>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B94FB9" w:rsidRPr="00A02614" w:rsidRDefault="00B94FB9" w:rsidP="00B94FB9">
      <w:pPr>
        <w:jc w:val="both"/>
      </w:pPr>
      <w:r w:rsidRPr="00A02614">
        <w:t xml:space="preserve">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p w:rsidR="00B94FB9" w:rsidRPr="00A02614" w:rsidRDefault="00B94FB9" w:rsidP="00B94FB9">
      <w:pPr>
        <w:jc w:val="both"/>
      </w:pPr>
      <w:r w:rsidRPr="00A02614">
        <w:t xml:space="preserve">5 В кварталах застройки с приквартирными и приусадебными участками, в том числе в блокированной застройке, садово-дачной застройке, следует сокращать удельные </w:t>
      </w:r>
      <w:hyperlink w:anchor="P2791" w:history="1">
        <w:r w:rsidRPr="00A02614">
          <w:t>показатели</w:t>
        </w:r>
      </w:hyperlink>
      <w:r w:rsidRPr="00A02614">
        <w:t xml:space="preserve"> площадок относительно приведенных в таблице для игр детей - на 50% (размещая эти площадки в виде отдельного комплекса, например, при общественном центре); для стоянки автомашин на межмагистральной территории (за пределами индивидуального участка) - на 50% (размещая их в основном при общественном центре).</w:t>
      </w:r>
    </w:p>
    <w:p w:rsidR="00A02614" w:rsidRPr="00724D52" w:rsidRDefault="00A02614" w:rsidP="00724D52">
      <w:pPr>
        <w:ind w:firstLine="720"/>
        <w:jc w:val="right"/>
        <w:rPr>
          <w:sz w:val="22"/>
          <w:szCs w:val="22"/>
        </w:rPr>
      </w:pPr>
    </w:p>
    <w:p w:rsidR="00374188" w:rsidRDefault="007937B9" w:rsidP="00374188">
      <w:pPr>
        <w:ind w:firstLine="426"/>
        <w:jc w:val="both"/>
        <w:rPr>
          <w:b/>
        </w:rPr>
      </w:pPr>
      <w:r>
        <w:rPr>
          <w:b/>
        </w:rPr>
        <w:t>1.1.</w:t>
      </w:r>
      <w:r w:rsidR="00B94FB9">
        <w:rPr>
          <w:b/>
        </w:rPr>
        <w:t>6</w:t>
      </w:r>
      <w:r>
        <w:rPr>
          <w:b/>
        </w:rPr>
        <w:t xml:space="preserve"> </w:t>
      </w:r>
      <w:r w:rsidR="00374188" w:rsidRPr="007937B9">
        <w:rPr>
          <w:b/>
        </w:rPr>
        <w:t xml:space="preserve">Требования к </w:t>
      </w:r>
      <w:r w:rsidR="00374188" w:rsidRPr="007937B9">
        <w:rPr>
          <w:b/>
          <w:spacing w:val="-3"/>
        </w:rPr>
        <w:t xml:space="preserve">размерам земельных участков и </w:t>
      </w:r>
      <w:r w:rsidR="00374188" w:rsidRPr="007937B9">
        <w:rPr>
          <w:b/>
        </w:rPr>
        <w:t xml:space="preserve">параметрам разрешенного </w:t>
      </w:r>
      <w:r w:rsidR="00374188" w:rsidRPr="007937B9">
        <w:rPr>
          <w:b/>
          <w:spacing w:val="-2"/>
        </w:rPr>
        <w:t>строительства, реконструкции объектов капитального строительства в зоне жилой застройки усадебного типа</w:t>
      </w:r>
      <w:r w:rsidR="00374188" w:rsidRPr="007937B9">
        <w:rPr>
          <w:b/>
        </w:rPr>
        <w:t>.</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При размещении и планировочной организации территории малоэтажного жилищного строительства должны соблюдаться требования по:</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охране окружающей среды;</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защите территории от шума и выхлопных газов транспортных магистралей, электрических и электромагнитных излучений, от выделяемого из земли радона.</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3,5-часовую продолжительность.</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Требуемая нормативная продолжительность инсоляции должна быть обоснована расчетом лицензированной организацией на стадии проекта застройки и рабочего проекта.</w:t>
      </w:r>
    </w:p>
    <w:p w:rsidR="00407261" w:rsidRDefault="00407261" w:rsidP="004A4096">
      <w:pPr>
        <w:pStyle w:val="a5"/>
        <w:numPr>
          <w:ilvl w:val="0"/>
          <w:numId w:val="7"/>
        </w:numPr>
        <w:jc w:val="both"/>
      </w:pPr>
      <w:r>
        <w:t>Мусороудаление территорий малоэтажной жилой застройки, как правило,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но не более 100 м.</w:t>
      </w:r>
    </w:p>
    <w:p w:rsidR="00407261" w:rsidRDefault="00407261" w:rsidP="004A4096">
      <w:pPr>
        <w:pStyle w:val="a5"/>
        <w:numPr>
          <w:ilvl w:val="0"/>
          <w:numId w:val="7"/>
        </w:numPr>
        <w:jc w:val="both"/>
      </w:pPr>
      <w:r>
        <w:t>Для обеспечения пожаротушения отдельных зданий на территориях малоэтажного жилищного строительства следует предусматривать гидранты.</w:t>
      </w:r>
    </w:p>
    <w:p w:rsidR="00407261" w:rsidRDefault="00407261" w:rsidP="004A4096">
      <w:pPr>
        <w:pStyle w:val="a5"/>
        <w:numPr>
          <w:ilvl w:val="0"/>
          <w:numId w:val="7"/>
        </w:numPr>
        <w:jc w:val="both"/>
      </w:pPr>
      <w:r w:rsidRPr="00407261">
        <w:t>При невозможности или нецелесообразности обеспечения пожаротушения отдельных зданий от гидрантов допускается предусмотреть его из резервуаров или водоемов в соответствии с п.2 ст.1.10 настоящих Нормативов.</w:t>
      </w:r>
    </w:p>
    <w:p w:rsidR="00407261" w:rsidRDefault="00D5080B" w:rsidP="004A4096">
      <w:pPr>
        <w:pStyle w:val="a5"/>
        <w:numPr>
          <w:ilvl w:val="0"/>
          <w:numId w:val="7"/>
        </w:numPr>
        <w:jc w:val="both"/>
      </w:pPr>
      <w:r>
        <w:t xml:space="preserve">Минимальные противопожарные расстояния между зданиями (а также между крайними строениями и группами строений на приквартирных участках) принимать по табл. 19 </w:t>
      </w:r>
      <w:r w:rsidRPr="00407261">
        <w:t>п.</w:t>
      </w:r>
      <w:r>
        <w:t>4</w:t>
      </w:r>
      <w:r w:rsidRPr="00407261">
        <w:t xml:space="preserve"> ст.1.10 настоящих Нормативов</w:t>
      </w:r>
      <w:r>
        <w:t>.</w:t>
      </w:r>
    </w:p>
    <w:p w:rsidR="00374188" w:rsidRPr="00D5080B" w:rsidRDefault="00374188" w:rsidP="004A4096">
      <w:pPr>
        <w:pStyle w:val="a5"/>
        <w:numPr>
          <w:ilvl w:val="0"/>
          <w:numId w:val="7"/>
        </w:numPr>
        <w:jc w:val="both"/>
        <w:rPr>
          <w:spacing w:val="-4"/>
        </w:rPr>
      </w:pPr>
      <w:r w:rsidRPr="00D5080B">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D5080B">
          <w:rPr>
            <w:spacing w:val="-4"/>
          </w:rPr>
          <w:t>5 м</w:t>
        </w:r>
      </w:smartTag>
      <w:r w:rsidRPr="00D5080B">
        <w:rPr>
          <w:spacing w:val="-4"/>
        </w:rPr>
        <w:t xml:space="preserve">, от красной линии проездов — не менее чем на </w:t>
      </w:r>
      <w:smartTag w:uri="urn:schemas-microsoft-com:office:smarttags" w:element="metricconverter">
        <w:smartTagPr>
          <w:attr w:name="ProductID" w:val="3 м"/>
        </w:smartTagPr>
        <w:r w:rsidRPr="00D5080B">
          <w:rPr>
            <w:spacing w:val="-4"/>
          </w:rPr>
          <w:t>3 м</w:t>
        </w:r>
      </w:smartTag>
      <w:r w:rsidRPr="00D5080B">
        <w:rPr>
          <w:spacing w:val="-4"/>
        </w:rPr>
        <w:t>.</w:t>
      </w:r>
    </w:p>
    <w:p w:rsidR="00374188" w:rsidRPr="00D5080B" w:rsidRDefault="00374188" w:rsidP="004A4096">
      <w:pPr>
        <w:pStyle w:val="a5"/>
        <w:numPr>
          <w:ilvl w:val="0"/>
          <w:numId w:val="7"/>
        </w:numPr>
        <w:jc w:val="both"/>
        <w:rPr>
          <w:spacing w:val="-4"/>
        </w:rPr>
      </w:pPr>
      <w:r w:rsidRPr="00D5080B">
        <w:rPr>
          <w:spacing w:val="-4"/>
        </w:rPr>
        <w:t xml:space="preserve">До границы приквартирного участка расстояния по санитарно-бытовым условиям должны быть не менее: от одноквартирного жилого дома — </w:t>
      </w:r>
      <w:smartTag w:uri="urn:schemas-microsoft-com:office:smarttags" w:element="metricconverter">
        <w:smartTagPr>
          <w:attr w:name="ProductID" w:val="3 м"/>
        </w:smartTagPr>
        <w:r w:rsidRPr="00D5080B">
          <w:rPr>
            <w:spacing w:val="-4"/>
          </w:rPr>
          <w:t>3 м</w:t>
        </w:r>
      </w:smartTag>
      <w:r w:rsidRPr="00D5080B">
        <w:rPr>
          <w:spacing w:val="-4"/>
        </w:rPr>
        <w:t xml:space="preserve"> </w:t>
      </w:r>
      <w:r w:rsidRPr="007937B9">
        <w:t xml:space="preserve">с учетом требований п. 4.1.5 СП 30-102-99; </w:t>
      </w:r>
      <w:r w:rsidRPr="00D5080B">
        <w:rPr>
          <w:spacing w:val="-4"/>
        </w:rPr>
        <w:t xml:space="preserve">от построек для содержания скота и птицы — </w:t>
      </w:r>
      <w:smartTag w:uri="urn:schemas-microsoft-com:office:smarttags" w:element="metricconverter">
        <w:smartTagPr>
          <w:attr w:name="ProductID" w:val="4 м"/>
        </w:smartTagPr>
        <w:r w:rsidRPr="00D5080B">
          <w:rPr>
            <w:spacing w:val="-4"/>
          </w:rPr>
          <w:t>4 м</w:t>
        </w:r>
      </w:smartTag>
      <w:r w:rsidRPr="00D5080B">
        <w:rPr>
          <w:spacing w:val="-4"/>
        </w:rPr>
        <w:t xml:space="preserve">; от других построек (бани, гаража и др.) — </w:t>
      </w:r>
      <w:smartTag w:uri="urn:schemas-microsoft-com:office:smarttags" w:element="metricconverter">
        <w:smartTagPr>
          <w:attr w:name="ProductID" w:val="1 м"/>
        </w:smartTagPr>
        <w:r w:rsidRPr="00D5080B">
          <w:rPr>
            <w:spacing w:val="-4"/>
          </w:rPr>
          <w:t>1 м</w:t>
        </w:r>
      </w:smartTag>
      <w:r w:rsidRPr="00D5080B">
        <w:rPr>
          <w:spacing w:val="-4"/>
        </w:rPr>
        <w:t xml:space="preserve">; от стволов высокорослых деревьев — </w:t>
      </w:r>
      <w:smartTag w:uri="urn:schemas-microsoft-com:office:smarttags" w:element="metricconverter">
        <w:smartTagPr>
          <w:attr w:name="ProductID" w:val="4 м"/>
        </w:smartTagPr>
        <w:r w:rsidRPr="00D5080B">
          <w:rPr>
            <w:spacing w:val="-4"/>
          </w:rPr>
          <w:t>4 м</w:t>
        </w:r>
      </w:smartTag>
      <w:r w:rsidRPr="00D5080B">
        <w:rPr>
          <w:spacing w:val="-4"/>
        </w:rPr>
        <w:t xml:space="preserve">; среднерослых — </w:t>
      </w:r>
      <w:smartTag w:uri="urn:schemas-microsoft-com:office:smarttags" w:element="metricconverter">
        <w:smartTagPr>
          <w:attr w:name="ProductID" w:val="2 м"/>
        </w:smartTagPr>
        <w:r w:rsidRPr="00D5080B">
          <w:rPr>
            <w:spacing w:val="-4"/>
          </w:rPr>
          <w:t>2 м</w:t>
        </w:r>
      </w:smartTag>
      <w:r w:rsidRPr="00D5080B">
        <w:rPr>
          <w:spacing w:val="-4"/>
        </w:rPr>
        <w:t>; от кус</w:t>
      </w:r>
      <w:r w:rsidRPr="00D5080B">
        <w:rPr>
          <w:spacing w:val="-4"/>
        </w:rPr>
        <w:softHyphen/>
        <w:t xml:space="preserve">тарника — </w:t>
      </w:r>
      <w:smartTag w:uri="urn:schemas-microsoft-com:office:smarttags" w:element="metricconverter">
        <w:smartTagPr>
          <w:attr w:name="ProductID" w:val="1 м"/>
        </w:smartTagPr>
        <w:r w:rsidRPr="00D5080B">
          <w:rPr>
            <w:spacing w:val="-4"/>
          </w:rPr>
          <w:t>1 м</w:t>
        </w:r>
      </w:smartTag>
      <w:r w:rsidRPr="00D5080B">
        <w:rPr>
          <w:spacing w:val="-4"/>
        </w:rPr>
        <w:t>.</w:t>
      </w:r>
    </w:p>
    <w:p w:rsidR="00374188" w:rsidRPr="00D5080B" w:rsidRDefault="00374188" w:rsidP="004A4096">
      <w:pPr>
        <w:pStyle w:val="a5"/>
        <w:numPr>
          <w:ilvl w:val="0"/>
          <w:numId w:val="7"/>
        </w:numPr>
        <w:jc w:val="both"/>
        <w:rPr>
          <w:spacing w:val="-4"/>
        </w:rPr>
      </w:pPr>
      <w:r w:rsidRPr="00D5080B">
        <w:rPr>
          <w:spacing w:val="-4"/>
        </w:rPr>
        <w:t xml:space="preserve">Постройки для содержания скота и птицы </w:t>
      </w:r>
      <w:r w:rsidRPr="007937B9">
        <w:t xml:space="preserve">допускается пристраивать к жилым домам при изоляции их от жилых комнат не менее чем тремя подсобными помещениями; при </w:t>
      </w:r>
      <w:r w:rsidRPr="007937B9">
        <w:lastRenderedPageBreak/>
        <w:t xml:space="preserve">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7937B9">
          <w:t>7 м</w:t>
        </w:r>
      </w:smartTag>
      <w:r w:rsidRPr="007937B9">
        <w:t xml:space="preserve"> от входа в дом.</w:t>
      </w:r>
    </w:p>
    <w:p w:rsidR="00374188" w:rsidRPr="00D5080B" w:rsidRDefault="00374188" w:rsidP="004A4096">
      <w:pPr>
        <w:pStyle w:val="a5"/>
        <w:numPr>
          <w:ilvl w:val="0"/>
          <w:numId w:val="7"/>
        </w:numPr>
        <w:jc w:val="both"/>
        <w:rPr>
          <w:spacing w:val="-4"/>
        </w:rPr>
      </w:pPr>
      <w:r w:rsidRPr="00D5080B">
        <w:rPr>
          <w:spacing w:val="-4"/>
        </w:rPr>
        <w:t>Вспомогательные строения, за исключением гаражей, размещать со стороны улицы не допускается.</w:t>
      </w:r>
    </w:p>
    <w:p w:rsidR="00374188" w:rsidRPr="00D5080B" w:rsidRDefault="00374188" w:rsidP="004A4096">
      <w:pPr>
        <w:pStyle w:val="a5"/>
        <w:numPr>
          <w:ilvl w:val="0"/>
          <w:numId w:val="7"/>
        </w:numPr>
        <w:jc w:val="both"/>
        <w:rPr>
          <w:spacing w:val="-4"/>
        </w:rPr>
      </w:pPr>
      <w:r w:rsidRPr="00D5080B">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D5080B">
          <w:rPr>
            <w:spacing w:val="-4"/>
          </w:rPr>
          <w:t>6 м</w:t>
        </w:r>
      </w:smartTag>
      <w:r w:rsidRPr="00D5080B">
        <w:rPr>
          <w:spacing w:val="-4"/>
        </w:rPr>
        <w:t>.</w:t>
      </w:r>
    </w:p>
    <w:p w:rsidR="00374188" w:rsidRPr="00D5080B" w:rsidRDefault="00374188" w:rsidP="004A4096">
      <w:pPr>
        <w:pStyle w:val="a5"/>
        <w:numPr>
          <w:ilvl w:val="0"/>
          <w:numId w:val="7"/>
        </w:numPr>
        <w:jc w:val="both"/>
        <w:rPr>
          <w:spacing w:val="-4"/>
        </w:rPr>
      </w:pPr>
      <w:r w:rsidRPr="00D5080B">
        <w:rPr>
          <w:spacing w:val="-4"/>
        </w:rPr>
        <w:t>Расстояние</w:t>
      </w:r>
      <w:r w:rsidRPr="007937B9">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7937B9">
          <w:t>10 м</w:t>
        </w:r>
      </w:smartTag>
      <w:r w:rsidRPr="007937B9">
        <w:t>.</w:t>
      </w:r>
    </w:p>
    <w:p w:rsidR="00374188" w:rsidRDefault="00374188" w:rsidP="004A4096">
      <w:pPr>
        <w:pStyle w:val="a5"/>
        <w:numPr>
          <w:ilvl w:val="0"/>
          <w:numId w:val="7"/>
        </w:numPr>
        <w:jc w:val="both"/>
      </w:pPr>
      <w:r w:rsidRPr="007937B9">
        <w:t>При отсутствии централизованной канализации расстояние от туалета до стен соседнего дома необходимо принимать не менее 12 м</w:t>
      </w:r>
      <w:r w:rsidR="00407261">
        <w:t>.</w:t>
      </w:r>
    </w:p>
    <w:p w:rsidR="00D5080B" w:rsidRDefault="00D5080B" w:rsidP="004A4096">
      <w:pPr>
        <w:pStyle w:val="a5"/>
        <w:numPr>
          <w:ilvl w:val="0"/>
          <w:numId w:val="7"/>
        </w:numPr>
        <w:jc w:val="both"/>
      </w:pPr>
      <w:r>
        <w:t>При устройстве гаражей (в том числе пристроенных) в цокольном, подвальном этажах одно-двухэтажных усадебных, одноквартирных и блокированных домов (в усадебных, одно-двухквартирных домах и в первом этаже) допускается их проектирование без соблюдения нормативов на проектирование предприятий по обслуживанию автомобилей.</w:t>
      </w:r>
    </w:p>
    <w:p w:rsidR="00407261" w:rsidRPr="007937B9" w:rsidRDefault="00407261" w:rsidP="00374188">
      <w:pPr>
        <w:ind w:firstLine="426"/>
        <w:jc w:val="both"/>
      </w:pPr>
    </w:p>
    <w:p w:rsidR="00404122" w:rsidRDefault="00EF7199" w:rsidP="00D24664">
      <w:pPr>
        <w:pStyle w:val="1"/>
      </w:pPr>
      <w:bookmarkStart w:id="13" w:name="_Toc501217680"/>
      <w:r>
        <w:t>1.2</w:t>
      </w:r>
      <w:r w:rsidR="00EE2B4B">
        <w:t>*</w:t>
      </w:r>
      <w:r>
        <w:t xml:space="preserve"> </w:t>
      </w:r>
      <w:r w:rsidRPr="00A158B6">
        <w:t>Расчетные показатели, устанавливаемые для объектов местного</w:t>
      </w:r>
      <w:r>
        <w:t xml:space="preserve"> значения в области образования</w:t>
      </w:r>
      <w:r w:rsidR="00EE2B4B">
        <w:t xml:space="preserve"> (справочные)</w:t>
      </w:r>
      <w:bookmarkEnd w:id="13"/>
    </w:p>
    <w:p w:rsidR="00404122" w:rsidRPr="007329D6" w:rsidRDefault="00404122" w:rsidP="007329D6">
      <w:pPr>
        <w:pStyle w:val="4"/>
      </w:pPr>
      <w:r w:rsidRPr="007329D6">
        <w:t>1.2.1 Дошкольное образование</w:t>
      </w:r>
      <w:r w:rsidR="00A42860" w:rsidRPr="007329D6">
        <w:t xml:space="preserve"> </w:t>
      </w:r>
    </w:p>
    <w:p w:rsidR="00A42860" w:rsidRPr="00404122" w:rsidRDefault="00A42860" w:rsidP="00404122">
      <w:pPr>
        <w:jc w:val="both"/>
        <w:rPr>
          <w:bCs/>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404122" w:rsidRPr="00404122">
        <w:rPr>
          <w:color w:val="000000"/>
        </w:rPr>
        <w:t>3</w:t>
      </w:r>
      <w:r w:rsidRPr="00404122">
        <w:rPr>
          <w:color w:val="000000"/>
        </w:rPr>
        <w:t>.</w:t>
      </w:r>
    </w:p>
    <w:p w:rsidR="00A42860" w:rsidRPr="00F43A49" w:rsidRDefault="00A42860" w:rsidP="00A42860">
      <w:pPr>
        <w:contextualSpacing/>
        <w:jc w:val="right"/>
        <w:rPr>
          <w:color w:val="000000"/>
        </w:rPr>
      </w:pPr>
      <w:r w:rsidRPr="00F43A49">
        <w:rPr>
          <w:color w:val="000000"/>
        </w:rPr>
        <w:t xml:space="preserve">Таблица </w:t>
      </w:r>
      <w:r w:rsidR="00404122">
        <w:rPr>
          <w:color w:val="000000"/>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2584"/>
        <w:gridCol w:w="1509"/>
        <w:gridCol w:w="2822"/>
        <w:gridCol w:w="1292"/>
        <w:gridCol w:w="1215"/>
      </w:tblGrid>
      <w:tr w:rsidR="00A42860" w:rsidRPr="00F43A49" w:rsidTr="00130442">
        <w:trPr>
          <w:trHeight w:val="778"/>
        </w:trPr>
        <w:tc>
          <w:tcPr>
            <w:tcW w:w="270" w:type="pct"/>
            <w:vMerge w:val="restart"/>
            <w:vAlign w:val="center"/>
          </w:tcPr>
          <w:p w:rsidR="00A42860" w:rsidRPr="00F43A49" w:rsidRDefault="00A42860" w:rsidP="00A42860">
            <w:pPr>
              <w:jc w:val="center"/>
              <w:rPr>
                <w:color w:val="000000"/>
              </w:rPr>
            </w:pPr>
            <w:r w:rsidRPr="00F43A49">
              <w:rPr>
                <w:color w:val="000000"/>
              </w:rPr>
              <w:t>№ п/п</w:t>
            </w:r>
          </w:p>
        </w:tc>
        <w:tc>
          <w:tcPr>
            <w:tcW w:w="1351"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2280" w:type="pct"/>
            <w:gridSpan w:val="2"/>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098"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130442">
        <w:trPr>
          <w:trHeight w:val="470"/>
        </w:trPr>
        <w:tc>
          <w:tcPr>
            <w:tcW w:w="270" w:type="pct"/>
            <w:vMerge/>
            <w:vAlign w:val="center"/>
          </w:tcPr>
          <w:p w:rsidR="00A42860" w:rsidRPr="00F43A49" w:rsidRDefault="00A42860" w:rsidP="00A42860">
            <w:pPr>
              <w:jc w:val="center"/>
              <w:rPr>
                <w:b/>
                <w:color w:val="000000"/>
              </w:rPr>
            </w:pPr>
          </w:p>
        </w:tc>
        <w:tc>
          <w:tcPr>
            <w:tcW w:w="1351" w:type="pct"/>
            <w:vMerge/>
            <w:vAlign w:val="center"/>
          </w:tcPr>
          <w:p w:rsidR="00A42860" w:rsidRPr="00F43A49" w:rsidRDefault="00A42860" w:rsidP="00A42860">
            <w:pPr>
              <w:jc w:val="center"/>
              <w:rPr>
                <w:b/>
                <w:color w:val="000000"/>
              </w:rPr>
            </w:pPr>
          </w:p>
        </w:tc>
        <w:tc>
          <w:tcPr>
            <w:tcW w:w="811" w:type="pct"/>
            <w:vAlign w:val="center"/>
          </w:tcPr>
          <w:p w:rsidR="00A42860" w:rsidRPr="00F43A49" w:rsidRDefault="00A42860" w:rsidP="00A42860">
            <w:pPr>
              <w:jc w:val="center"/>
              <w:rPr>
                <w:color w:val="000000"/>
              </w:rPr>
            </w:pPr>
            <w:r w:rsidRPr="00F43A49">
              <w:rPr>
                <w:color w:val="000000"/>
              </w:rPr>
              <w:t>Единица измерения</w:t>
            </w:r>
          </w:p>
        </w:tc>
        <w:tc>
          <w:tcPr>
            <w:tcW w:w="1470" w:type="pct"/>
            <w:vAlign w:val="center"/>
          </w:tcPr>
          <w:p w:rsidR="00A42860" w:rsidRPr="00F43A49" w:rsidRDefault="00A42860" w:rsidP="00A42860">
            <w:pPr>
              <w:jc w:val="center"/>
              <w:rPr>
                <w:color w:val="000000"/>
              </w:rPr>
            </w:pPr>
            <w:r w:rsidRPr="00F43A49">
              <w:rPr>
                <w:color w:val="000000"/>
              </w:rPr>
              <w:t>Величина</w:t>
            </w:r>
          </w:p>
        </w:tc>
        <w:tc>
          <w:tcPr>
            <w:tcW w:w="602" w:type="pct"/>
            <w:vAlign w:val="center"/>
          </w:tcPr>
          <w:p w:rsidR="00A42860" w:rsidRPr="00F43A49" w:rsidRDefault="00A42860" w:rsidP="00A42860">
            <w:pPr>
              <w:jc w:val="center"/>
              <w:rPr>
                <w:color w:val="000000"/>
              </w:rPr>
            </w:pPr>
            <w:r w:rsidRPr="00F43A49">
              <w:rPr>
                <w:color w:val="000000"/>
              </w:rPr>
              <w:t>Единица измерения</w:t>
            </w:r>
          </w:p>
        </w:tc>
        <w:tc>
          <w:tcPr>
            <w:tcW w:w="496" w:type="pct"/>
            <w:vAlign w:val="center"/>
          </w:tcPr>
          <w:p w:rsidR="00A42860" w:rsidRPr="00F43A49" w:rsidRDefault="00A42860" w:rsidP="00A42860">
            <w:pPr>
              <w:jc w:val="center"/>
              <w:rPr>
                <w:color w:val="000000"/>
              </w:rPr>
            </w:pPr>
            <w:r w:rsidRPr="00F43A49">
              <w:rPr>
                <w:color w:val="000000"/>
              </w:rPr>
              <w:t>Величина</w:t>
            </w:r>
          </w:p>
        </w:tc>
      </w:tr>
      <w:tr w:rsidR="00A42860" w:rsidRPr="00F43A49" w:rsidTr="00130442">
        <w:trPr>
          <w:trHeight w:val="532"/>
        </w:trPr>
        <w:tc>
          <w:tcPr>
            <w:tcW w:w="270" w:type="pct"/>
            <w:vAlign w:val="center"/>
          </w:tcPr>
          <w:p w:rsidR="00A42860" w:rsidRPr="00F43A49" w:rsidRDefault="00A42860" w:rsidP="00A42860">
            <w:pPr>
              <w:jc w:val="center"/>
              <w:rPr>
                <w:color w:val="000000"/>
                <w:lang w:val="en-US"/>
              </w:rPr>
            </w:pPr>
            <w:r w:rsidRPr="00F43A49">
              <w:rPr>
                <w:color w:val="000000"/>
                <w:lang w:val="en-US"/>
              </w:rPr>
              <w:t>1.</w:t>
            </w:r>
          </w:p>
        </w:tc>
        <w:tc>
          <w:tcPr>
            <w:tcW w:w="1351" w:type="pct"/>
            <w:vAlign w:val="center"/>
          </w:tcPr>
          <w:p w:rsidR="00A42860" w:rsidRPr="00F43A49" w:rsidRDefault="00A42860" w:rsidP="00A42860">
            <w:pPr>
              <w:rPr>
                <w:color w:val="000000"/>
              </w:rPr>
            </w:pPr>
            <w:r w:rsidRPr="00F43A49">
              <w:rPr>
                <w:rFonts w:cs="Calibri"/>
                <w:color w:val="000000"/>
              </w:rPr>
              <w:t>Дошкольная образовательная организация</w:t>
            </w:r>
          </w:p>
        </w:tc>
        <w:tc>
          <w:tcPr>
            <w:tcW w:w="811" w:type="pct"/>
            <w:vAlign w:val="center"/>
          </w:tcPr>
          <w:p w:rsidR="00A42860" w:rsidRPr="00F43A49" w:rsidRDefault="00A42860" w:rsidP="00A42860">
            <w:pPr>
              <w:jc w:val="center"/>
              <w:rPr>
                <w:color w:val="000000"/>
              </w:rPr>
            </w:pPr>
            <w:r w:rsidRPr="00F43A49">
              <w:rPr>
                <w:color w:val="000000"/>
              </w:rPr>
              <w:t xml:space="preserve">мест на </w:t>
            </w:r>
          </w:p>
          <w:p w:rsidR="00A42860" w:rsidRPr="00F43A49" w:rsidRDefault="00A42860" w:rsidP="00A42860">
            <w:pPr>
              <w:jc w:val="center"/>
              <w:rPr>
                <w:color w:val="000000"/>
              </w:rPr>
            </w:pPr>
            <w:r w:rsidRPr="00F43A49">
              <w:rPr>
                <w:color w:val="000000"/>
              </w:rPr>
              <w:t>1000 жителей</w:t>
            </w:r>
          </w:p>
        </w:tc>
        <w:tc>
          <w:tcPr>
            <w:tcW w:w="1470" w:type="pct"/>
            <w:vAlign w:val="center"/>
          </w:tcPr>
          <w:p w:rsidR="00A42860" w:rsidRPr="00F43A49" w:rsidRDefault="00A42860" w:rsidP="00A0016E">
            <w:pPr>
              <w:jc w:val="center"/>
              <w:rPr>
                <w:color w:val="000000"/>
              </w:rPr>
            </w:pPr>
            <w:r w:rsidRPr="00F43A49">
              <w:rPr>
                <w:rFonts w:cs="Calibri"/>
                <w:color w:val="000000"/>
              </w:rPr>
              <w:t>Расчет по демографии* с учетом уровня обеспеченности детей дошкольными</w:t>
            </w:r>
            <w:r w:rsidR="00791EAB">
              <w:rPr>
                <w:rFonts w:cs="Calibri"/>
                <w:color w:val="000000"/>
              </w:rPr>
              <w:t xml:space="preserve"> образовательными организациями, </w:t>
            </w:r>
            <w:r w:rsidR="00791EAB">
              <w:rPr>
                <w:bCs/>
                <w:color w:val="000000"/>
              </w:rPr>
              <w:t>но не менее 66</w:t>
            </w:r>
          </w:p>
        </w:tc>
        <w:tc>
          <w:tcPr>
            <w:tcW w:w="602" w:type="pct"/>
            <w:vAlign w:val="center"/>
          </w:tcPr>
          <w:p w:rsidR="00A42860" w:rsidRPr="00F43A49" w:rsidRDefault="00A42860" w:rsidP="00A42860">
            <w:pPr>
              <w:jc w:val="center"/>
              <w:rPr>
                <w:color w:val="000000"/>
              </w:rPr>
            </w:pPr>
            <w:r w:rsidRPr="00F43A49">
              <w:rPr>
                <w:color w:val="000000"/>
              </w:rPr>
              <w:t>м</w:t>
            </w:r>
          </w:p>
        </w:tc>
        <w:tc>
          <w:tcPr>
            <w:tcW w:w="496" w:type="pct"/>
            <w:vAlign w:val="center"/>
          </w:tcPr>
          <w:p w:rsidR="00A42860" w:rsidRPr="00F43A49" w:rsidRDefault="0078264E" w:rsidP="00A42860">
            <w:pPr>
              <w:jc w:val="center"/>
              <w:rPr>
                <w:color w:val="000000"/>
              </w:rPr>
            </w:pPr>
            <w:r>
              <w:rPr>
                <w:color w:val="000000"/>
              </w:rPr>
              <w:t>500</w:t>
            </w:r>
            <w:r w:rsidR="00791EAB">
              <w:rPr>
                <w:color w:val="000000"/>
              </w:rPr>
              <w:t>**</w:t>
            </w:r>
            <w:r w:rsidR="00A42860" w:rsidRPr="00F43A49">
              <w:rPr>
                <w:color w:val="000000"/>
              </w:rPr>
              <w:t xml:space="preserve"> </w:t>
            </w:r>
          </w:p>
        </w:tc>
      </w:tr>
    </w:tbl>
    <w:p w:rsidR="00A42860" w:rsidRPr="00F43A49" w:rsidRDefault="00A42860" w:rsidP="00A42860">
      <w:pPr>
        <w:ind w:firstLine="680"/>
        <w:contextualSpacing/>
        <w:jc w:val="both"/>
        <w:rPr>
          <w:color w:val="000000"/>
          <w:u w:val="single"/>
        </w:rPr>
      </w:pPr>
      <w:r w:rsidRPr="00F43A49">
        <w:rPr>
          <w:color w:val="000000"/>
          <w:u w:val="single"/>
        </w:rPr>
        <w:t>Примечания:</w:t>
      </w:r>
    </w:p>
    <w:p w:rsidR="00A42860" w:rsidRPr="00283BEE" w:rsidRDefault="00A42860" w:rsidP="00A42860">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sidR="00A02614" w:rsidRPr="00A02614">
        <w:rPr>
          <w:bCs/>
        </w:rPr>
        <w:t>75</w:t>
      </w:r>
      <w:r w:rsidRPr="00A02614">
        <w:rPr>
          <w:bCs/>
        </w:rPr>
        <w:t>%</w:t>
      </w:r>
      <w:r w:rsidRPr="00F43A49">
        <w:rPr>
          <w:bCs/>
          <w:color w:val="000000"/>
        </w:rPr>
        <w:t xml:space="preserve"> численности детей дошкольного возраста</w:t>
      </w:r>
      <w:r w:rsidR="00283BEE">
        <w:rPr>
          <w:bCs/>
          <w:color w:val="000000"/>
        </w:rPr>
        <w:t xml:space="preserve">, </w:t>
      </w:r>
      <w:r w:rsidR="00283BEE" w:rsidRPr="00283BEE">
        <w:t>не менее одной дошкольно</w:t>
      </w:r>
      <w:r w:rsidR="00E2755F">
        <w:t>й образовательной организации</w:t>
      </w:r>
      <w:r w:rsidR="00E2755F" w:rsidRPr="00283BEE">
        <w:t xml:space="preserve"> </w:t>
      </w:r>
      <w:r w:rsidR="00283BEE" w:rsidRPr="00283BEE">
        <w:t>на 62 воспитанника.</w:t>
      </w:r>
      <w:r w:rsidR="00E2755F" w:rsidRPr="00E2755F">
        <w:t xml:space="preserve"> </w:t>
      </w:r>
    </w:p>
    <w:p w:rsidR="00A42860" w:rsidRDefault="00A42860" w:rsidP="00A42860">
      <w:pPr>
        <w:ind w:firstLine="680"/>
        <w:contextualSpacing/>
        <w:jc w:val="both"/>
      </w:pPr>
      <w:r w:rsidRPr="00F43A49">
        <w:rPr>
          <w:color w:val="000000"/>
        </w:rPr>
        <w:t xml:space="preserve"> б) (**)</w:t>
      </w:r>
      <w:r w:rsidR="009C286B">
        <w:t>возможна</w:t>
      </w:r>
      <w:r w:rsidR="00791EAB" w:rsidRPr="00C01592">
        <w:t xml:space="preserve"> подвозка автобусами специального назначения «дошкольные» – не более 30 минут в одну сторону.</w:t>
      </w:r>
    </w:p>
    <w:p w:rsidR="00EE2B4B" w:rsidRPr="00D92117" w:rsidRDefault="00EE2B4B" w:rsidP="00EE2B4B">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EE2B4B" w:rsidRPr="00D92117" w:rsidRDefault="00EE2B4B" w:rsidP="00EE2B4B">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EE2B4B" w:rsidRPr="00D92117" w:rsidRDefault="00EE2B4B" w:rsidP="00EE2B4B">
      <w:pPr>
        <w:widowControl w:val="0"/>
        <w:autoSpaceDE w:val="0"/>
        <w:autoSpaceDN w:val="0"/>
        <w:adjustRightInd w:val="0"/>
        <w:ind w:firstLine="720"/>
        <w:rPr>
          <w:rFonts w:cs="Arial"/>
        </w:rPr>
      </w:pPr>
      <w:r w:rsidRPr="00D92117">
        <w:rPr>
          <w:rFonts w:cs="Arial"/>
        </w:rPr>
        <w:t>до 50 мест - 40 кв.м,</w:t>
      </w:r>
    </w:p>
    <w:p w:rsidR="00EE2B4B" w:rsidRPr="00D92117" w:rsidRDefault="00EE2B4B" w:rsidP="00EE2B4B">
      <w:pPr>
        <w:widowControl w:val="0"/>
        <w:autoSpaceDE w:val="0"/>
        <w:autoSpaceDN w:val="0"/>
        <w:adjustRightInd w:val="0"/>
        <w:ind w:firstLine="720"/>
        <w:rPr>
          <w:rFonts w:cs="Arial"/>
        </w:rPr>
      </w:pPr>
      <w:r w:rsidRPr="00D92117">
        <w:rPr>
          <w:rFonts w:cs="Arial"/>
        </w:rPr>
        <w:t>от 50 до 90 - 30 кв.м,</w:t>
      </w:r>
    </w:p>
    <w:p w:rsidR="00EE2B4B" w:rsidRPr="00D92117" w:rsidRDefault="00EE2B4B" w:rsidP="00EE2B4B">
      <w:pPr>
        <w:widowControl w:val="0"/>
        <w:autoSpaceDE w:val="0"/>
        <w:autoSpaceDN w:val="0"/>
        <w:adjustRightInd w:val="0"/>
        <w:ind w:firstLine="720"/>
        <w:rPr>
          <w:rFonts w:cs="Arial"/>
        </w:rPr>
      </w:pPr>
      <w:r w:rsidRPr="00D92117">
        <w:rPr>
          <w:rFonts w:cs="Arial"/>
        </w:rPr>
        <w:t>от 90 до 140 - 26 кв.м,</w:t>
      </w:r>
    </w:p>
    <w:p w:rsidR="00EE2B4B" w:rsidRPr="00D92117" w:rsidRDefault="00EE2B4B" w:rsidP="00EE2B4B">
      <w:pPr>
        <w:widowControl w:val="0"/>
        <w:autoSpaceDE w:val="0"/>
        <w:autoSpaceDN w:val="0"/>
        <w:adjustRightInd w:val="0"/>
        <w:ind w:firstLine="720"/>
        <w:rPr>
          <w:rFonts w:cs="Arial"/>
        </w:rPr>
      </w:pPr>
      <w:r w:rsidRPr="00D92117">
        <w:rPr>
          <w:rFonts w:cs="Arial"/>
        </w:rPr>
        <w:lastRenderedPageBreak/>
        <w:t xml:space="preserve">более 140 - 23 кв.м при условии соблюдения требований </w:t>
      </w:r>
      <w:hyperlink r:id="rId10" w:history="1">
        <w:r w:rsidRPr="00D92117">
          <w:rPr>
            <w:rFonts w:cs="Arial"/>
          </w:rPr>
          <w:t>СанПиН 2.4.1.3049-13</w:t>
        </w:r>
      </w:hyperlink>
      <w:r w:rsidRPr="00D92117">
        <w:rPr>
          <w:rFonts w:cs="Arial"/>
        </w:rPr>
        <w:t>.</w:t>
      </w:r>
    </w:p>
    <w:p w:rsidR="00EE2B4B" w:rsidRDefault="00EE2B4B" w:rsidP="00EE2B4B">
      <w:pPr>
        <w:ind w:firstLine="680"/>
        <w:contextualSpacing/>
        <w:jc w:val="both"/>
        <w:rPr>
          <w:color w:val="000000"/>
        </w:rPr>
      </w:pPr>
      <w:r w:rsidRPr="00D92117">
        <w:rPr>
          <w:rFonts w:cs="Arial"/>
        </w:rPr>
        <w:t>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w:t>
      </w:r>
    </w:p>
    <w:p w:rsidR="00404122" w:rsidRPr="00404122" w:rsidRDefault="00404122" w:rsidP="007329D6">
      <w:pPr>
        <w:pStyle w:val="4"/>
        <w:rPr>
          <w:color w:val="000000"/>
        </w:rPr>
      </w:pPr>
      <w:r>
        <w:t>1.2.2 Ш</w:t>
      </w:r>
      <w:r w:rsidRPr="00404122">
        <w:t xml:space="preserve">кольное образование </w:t>
      </w:r>
    </w:p>
    <w:p w:rsidR="00A42860" w:rsidRPr="00F43A49" w:rsidRDefault="00A42860" w:rsidP="00404122">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404122">
        <w:t>4</w:t>
      </w:r>
      <w:r w:rsidRPr="00F43A49">
        <w:t>.</w:t>
      </w:r>
    </w:p>
    <w:p w:rsidR="00A42860" w:rsidRPr="00F43A49" w:rsidRDefault="00A42860" w:rsidP="00A42860">
      <w:pPr>
        <w:ind w:firstLine="680"/>
        <w:contextualSpacing/>
        <w:jc w:val="right"/>
        <w:rPr>
          <w:color w:val="000000"/>
        </w:rPr>
      </w:pPr>
      <w:r w:rsidRPr="00F43A49">
        <w:rPr>
          <w:color w:val="000000"/>
        </w:rPr>
        <w:t xml:space="preserve">Таблица </w:t>
      </w:r>
      <w:r w:rsidR="00404122">
        <w:rPr>
          <w:color w:val="000000"/>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4"/>
        <w:gridCol w:w="3126"/>
        <w:gridCol w:w="2536"/>
        <w:gridCol w:w="1096"/>
        <w:gridCol w:w="1313"/>
        <w:gridCol w:w="1347"/>
      </w:tblGrid>
      <w:tr w:rsidR="00A42860" w:rsidRPr="00F43A49" w:rsidTr="00A0016E">
        <w:trPr>
          <w:trHeight w:val="778"/>
        </w:trPr>
        <w:tc>
          <w:tcPr>
            <w:tcW w:w="273" w:type="pct"/>
            <w:vMerge w:val="restart"/>
            <w:vAlign w:val="center"/>
          </w:tcPr>
          <w:p w:rsidR="00A42860" w:rsidRPr="00F43A49" w:rsidRDefault="00A42860" w:rsidP="00A42860">
            <w:pPr>
              <w:jc w:val="center"/>
              <w:rPr>
                <w:color w:val="000000"/>
              </w:rPr>
            </w:pPr>
            <w:r w:rsidRPr="00F43A49">
              <w:rPr>
                <w:color w:val="000000"/>
              </w:rPr>
              <w:t>№ п/п</w:t>
            </w:r>
          </w:p>
        </w:tc>
        <w:tc>
          <w:tcPr>
            <w:tcW w:w="1569"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1823" w:type="pct"/>
            <w:gridSpan w:val="2"/>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336"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A0016E">
        <w:trPr>
          <w:trHeight w:val="776"/>
        </w:trPr>
        <w:tc>
          <w:tcPr>
            <w:tcW w:w="273" w:type="pct"/>
            <w:vMerge/>
            <w:vAlign w:val="center"/>
          </w:tcPr>
          <w:p w:rsidR="00A42860" w:rsidRPr="00F43A49" w:rsidRDefault="00A42860" w:rsidP="00A42860">
            <w:pPr>
              <w:jc w:val="center"/>
              <w:rPr>
                <w:b/>
                <w:color w:val="000000"/>
              </w:rPr>
            </w:pPr>
          </w:p>
        </w:tc>
        <w:tc>
          <w:tcPr>
            <w:tcW w:w="1569" w:type="pct"/>
            <w:vMerge/>
            <w:vAlign w:val="center"/>
          </w:tcPr>
          <w:p w:rsidR="00A42860" w:rsidRPr="00F43A49" w:rsidRDefault="00A42860" w:rsidP="00A42860">
            <w:pPr>
              <w:jc w:val="center"/>
              <w:rPr>
                <w:b/>
                <w:color w:val="000000"/>
              </w:rPr>
            </w:pPr>
          </w:p>
        </w:tc>
        <w:tc>
          <w:tcPr>
            <w:tcW w:w="1273" w:type="pct"/>
            <w:vAlign w:val="center"/>
          </w:tcPr>
          <w:p w:rsidR="00A42860" w:rsidRPr="00F43A49" w:rsidRDefault="00A42860" w:rsidP="00A42860">
            <w:pPr>
              <w:jc w:val="center"/>
              <w:rPr>
                <w:color w:val="000000"/>
              </w:rPr>
            </w:pPr>
            <w:r w:rsidRPr="00F43A49">
              <w:rPr>
                <w:color w:val="000000"/>
              </w:rPr>
              <w:t>Единица измерения</w:t>
            </w:r>
          </w:p>
        </w:tc>
        <w:tc>
          <w:tcPr>
            <w:tcW w:w="550" w:type="pct"/>
            <w:vAlign w:val="center"/>
          </w:tcPr>
          <w:p w:rsidR="00A42860" w:rsidRPr="00F43A49" w:rsidRDefault="00A42860" w:rsidP="00A42860">
            <w:pPr>
              <w:jc w:val="center"/>
              <w:rPr>
                <w:color w:val="000000"/>
              </w:rPr>
            </w:pPr>
            <w:r w:rsidRPr="00F43A49">
              <w:rPr>
                <w:color w:val="000000"/>
              </w:rPr>
              <w:t>Величина</w:t>
            </w:r>
          </w:p>
        </w:tc>
        <w:tc>
          <w:tcPr>
            <w:tcW w:w="659" w:type="pct"/>
            <w:vAlign w:val="center"/>
          </w:tcPr>
          <w:p w:rsidR="00A42860" w:rsidRPr="00F43A49" w:rsidRDefault="00A42860" w:rsidP="00A42860">
            <w:pPr>
              <w:jc w:val="center"/>
              <w:rPr>
                <w:color w:val="000000"/>
              </w:rPr>
            </w:pPr>
            <w:r w:rsidRPr="00F43A49">
              <w:rPr>
                <w:color w:val="000000"/>
              </w:rPr>
              <w:t>Единица измерения</w:t>
            </w:r>
          </w:p>
        </w:tc>
        <w:tc>
          <w:tcPr>
            <w:tcW w:w="677" w:type="pct"/>
            <w:vAlign w:val="center"/>
          </w:tcPr>
          <w:p w:rsidR="00A42860" w:rsidRPr="00F43A49" w:rsidRDefault="00A42860" w:rsidP="00A42860">
            <w:pPr>
              <w:jc w:val="center"/>
              <w:rPr>
                <w:color w:val="000000"/>
              </w:rPr>
            </w:pPr>
            <w:r w:rsidRPr="00F43A49">
              <w:rPr>
                <w:color w:val="000000"/>
              </w:rPr>
              <w:t>Величина</w:t>
            </w:r>
          </w:p>
        </w:tc>
      </w:tr>
      <w:tr w:rsidR="00A42860" w:rsidRPr="00F43A49" w:rsidTr="00A0016E">
        <w:trPr>
          <w:trHeight w:val="684"/>
        </w:trPr>
        <w:tc>
          <w:tcPr>
            <w:tcW w:w="273" w:type="pct"/>
            <w:vAlign w:val="center"/>
          </w:tcPr>
          <w:p w:rsidR="00A42860" w:rsidRPr="009C286B" w:rsidRDefault="009C286B" w:rsidP="00A42860">
            <w:pPr>
              <w:jc w:val="center"/>
              <w:rPr>
                <w:color w:val="000000"/>
              </w:rPr>
            </w:pPr>
            <w:r>
              <w:rPr>
                <w:color w:val="000000"/>
              </w:rPr>
              <w:t>1</w:t>
            </w:r>
          </w:p>
        </w:tc>
        <w:tc>
          <w:tcPr>
            <w:tcW w:w="1569" w:type="pct"/>
            <w:vAlign w:val="center"/>
          </w:tcPr>
          <w:p w:rsidR="00A42860" w:rsidRPr="00F43A49" w:rsidRDefault="00A42860" w:rsidP="00A42860">
            <w:pPr>
              <w:rPr>
                <w:color w:val="000000"/>
              </w:rPr>
            </w:pPr>
            <w:r w:rsidRPr="00F43A49">
              <w:rPr>
                <w:rFonts w:cs="Calibri"/>
                <w:color w:val="000000"/>
              </w:rPr>
              <w:t>Общеобразовательная организация</w:t>
            </w:r>
          </w:p>
        </w:tc>
        <w:tc>
          <w:tcPr>
            <w:tcW w:w="1273" w:type="pct"/>
            <w:vAlign w:val="center"/>
          </w:tcPr>
          <w:p w:rsidR="00A42860" w:rsidRPr="00F43A49" w:rsidRDefault="00A42860" w:rsidP="00A42860">
            <w:pPr>
              <w:jc w:val="center"/>
              <w:rPr>
                <w:color w:val="000000"/>
              </w:rPr>
            </w:pPr>
            <w:r w:rsidRPr="00F43A49">
              <w:rPr>
                <w:color w:val="000000"/>
              </w:rPr>
              <w:t xml:space="preserve">учащихся  </w:t>
            </w:r>
          </w:p>
          <w:p w:rsidR="00A42860" w:rsidRPr="00F43A49" w:rsidRDefault="00A42860" w:rsidP="00A42860">
            <w:pPr>
              <w:jc w:val="center"/>
              <w:rPr>
                <w:color w:val="000000"/>
              </w:rPr>
            </w:pPr>
            <w:r w:rsidRPr="00F43A49">
              <w:rPr>
                <w:color w:val="000000"/>
              </w:rPr>
              <w:t>на 1000 жителей</w:t>
            </w:r>
          </w:p>
        </w:tc>
        <w:tc>
          <w:tcPr>
            <w:tcW w:w="550" w:type="pct"/>
            <w:vAlign w:val="center"/>
          </w:tcPr>
          <w:p w:rsidR="00A42860" w:rsidRPr="00F43A49" w:rsidRDefault="009C286B" w:rsidP="00A42860">
            <w:pPr>
              <w:jc w:val="center"/>
            </w:pPr>
            <w:r>
              <w:t>123</w:t>
            </w:r>
            <w:r w:rsidR="00283BEE">
              <w:t>*</w:t>
            </w:r>
            <w:r w:rsidR="00A42860" w:rsidRPr="00F43A49">
              <w:t xml:space="preserve"> </w:t>
            </w:r>
          </w:p>
          <w:p w:rsidR="00A42860" w:rsidRPr="00F43A49" w:rsidRDefault="00A42860" w:rsidP="00A42860">
            <w:pPr>
              <w:jc w:val="center"/>
              <w:rPr>
                <w:color w:val="000000"/>
              </w:rPr>
            </w:pPr>
          </w:p>
        </w:tc>
        <w:tc>
          <w:tcPr>
            <w:tcW w:w="659" w:type="pct"/>
            <w:vAlign w:val="center"/>
          </w:tcPr>
          <w:p w:rsidR="00A42860" w:rsidRPr="00F43A49" w:rsidRDefault="00A42860" w:rsidP="00A42860">
            <w:pPr>
              <w:jc w:val="center"/>
              <w:rPr>
                <w:color w:val="000000"/>
              </w:rPr>
            </w:pPr>
            <w:r w:rsidRPr="00F43A49">
              <w:rPr>
                <w:color w:val="000000"/>
              </w:rPr>
              <w:t>м</w:t>
            </w:r>
          </w:p>
        </w:tc>
        <w:tc>
          <w:tcPr>
            <w:tcW w:w="677" w:type="pct"/>
            <w:vAlign w:val="center"/>
          </w:tcPr>
          <w:p w:rsidR="00A42860" w:rsidRPr="00F43A49" w:rsidRDefault="0078264E" w:rsidP="009C286B">
            <w:pPr>
              <w:jc w:val="center"/>
              <w:rPr>
                <w:color w:val="000000"/>
                <w:lang w:val="en-US"/>
              </w:rPr>
            </w:pPr>
            <w:r>
              <w:rPr>
                <w:color w:val="000000"/>
              </w:rPr>
              <w:t>1000</w:t>
            </w:r>
            <w:r w:rsidR="00283BEE">
              <w:rPr>
                <w:color w:val="000000"/>
              </w:rPr>
              <w:t>*</w:t>
            </w:r>
            <w:r w:rsidR="00A42860" w:rsidRPr="00F43A49">
              <w:rPr>
                <w:color w:val="000000"/>
                <w:lang w:val="en-US"/>
              </w:rPr>
              <w:t>*</w:t>
            </w:r>
          </w:p>
        </w:tc>
      </w:tr>
      <w:tr w:rsidR="00A42860" w:rsidRPr="00F43A49" w:rsidTr="00A0016E">
        <w:trPr>
          <w:trHeight w:val="702"/>
        </w:trPr>
        <w:tc>
          <w:tcPr>
            <w:tcW w:w="273" w:type="pct"/>
            <w:vAlign w:val="center"/>
          </w:tcPr>
          <w:p w:rsidR="00A42860" w:rsidRPr="00F43A49" w:rsidRDefault="009C286B" w:rsidP="00A42860">
            <w:pPr>
              <w:jc w:val="center"/>
              <w:rPr>
                <w:color w:val="000000"/>
              </w:rPr>
            </w:pPr>
            <w:r>
              <w:rPr>
                <w:color w:val="000000"/>
              </w:rPr>
              <w:t>2</w:t>
            </w:r>
          </w:p>
        </w:tc>
        <w:tc>
          <w:tcPr>
            <w:tcW w:w="1569" w:type="pct"/>
            <w:vAlign w:val="center"/>
          </w:tcPr>
          <w:p w:rsidR="00A42860" w:rsidRPr="00F43A49" w:rsidRDefault="00A42860" w:rsidP="00A42860">
            <w:pPr>
              <w:rPr>
                <w:color w:val="000000"/>
              </w:rPr>
            </w:pPr>
            <w:r w:rsidRPr="00F43A49">
              <w:rPr>
                <w:rFonts w:cs="Calibri"/>
                <w:color w:val="000000"/>
              </w:rPr>
              <w:t>Общеобразовательные орга-низации, имеющие интернат</w:t>
            </w:r>
          </w:p>
        </w:tc>
        <w:tc>
          <w:tcPr>
            <w:tcW w:w="1273" w:type="pct"/>
            <w:vAlign w:val="center"/>
          </w:tcPr>
          <w:p w:rsidR="00A42860" w:rsidRPr="00F43A49" w:rsidRDefault="00A42860" w:rsidP="00A42860">
            <w:pPr>
              <w:jc w:val="center"/>
              <w:rPr>
                <w:color w:val="000000"/>
              </w:rPr>
            </w:pPr>
            <w:r w:rsidRPr="00F43A49">
              <w:rPr>
                <w:color w:val="000000"/>
              </w:rPr>
              <w:t>По заданию на проектирование</w:t>
            </w:r>
          </w:p>
        </w:tc>
        <w:tc>
          <w:tcPr>
            <w:tcW w:w="550" w:type="pct"/>
            <w:vAlign w:val="center"/>
          </w:tcPr>
          <w:p w:rsidR="00A42860" w:rsidRPr="00F43A49" w:rsidRDefault="00A42860" w:rsidP="00A42860">
            <w:pPr>
              <w:jc w:val="center"/>
              <w:rPr>
                <w:color w:val="000000"/>
              </w:rPr>
            </w:pPr>
          </w:p>
        </w:tc>
        <w:tc>
          <w:tcPr>
            <w:tcW w:w="1336" w:type="pct"/>
            <w:gridSpan w:val="2"/>
            <w:vAlign w:val="center"/>
          </w:tcPr>
          <w:p w:rsidR="00A42860" w:rsidRPr="00F43A49" w:rsidRDefault="00A42860" w:rsidP="00A42860">
            <w:pPr>
              <w:jc w:val="center"/>
              <w:rPr>
                <w:color w:val="000000"/>
              </w:rPr>
            </w:pPr>
          </w:p>
          <w:p w:rsidR="00A42860" w:rsidRPr="00F43A49" w:rsidRDefault="00A42860" w:rsidP="00A42860">
            <w:pPr>
              <w:jc w:val="center"/>
              <w:rPr>
                <w:color w:val="000000"/>
              </w:rPr>
            </w:pPr>
            <w:r w:rsidRPr="00F43A49">
              <w:rPr>
                <w:color w:val="000000"/>
              </w:rPr>
              <w:t>Не нормируется</w:t>
            </w:r>
          </w:p>
        </w:tc>
      </w:tr>
      <w:tr w:rsidR="00A42860" w:rsidRPr="00F43A49" w:rsidTr="00A0016E">
        <w:trPr>
          <w:trHeight w:val="836"/>
        </w:trPr>
        <w:tc>
          <w:tcPr>
            <w:tcW w:w="273" w:type="pct"/>
            <w:vAlign w:val="center"/>
          </w:tcPr>
          <w:p w:rsidR="00A42860" w:rsidRPr="00F43A49" w:rsidRDefault="009C286B" w:rsidP="009C286B">
            <w:pPr>
              <w:jc w:val="center"/>
              <w:rPr>
                <w:color w:val="000000"/>
              </w:rPr>
            </w:pPr>
            <w:r>
              <w:rPr>
                <w:color w:val="000000"/>
              </w:rPr>
              <w:t>3</w:t>
            </w:r>
          </w:p>
        </w:tc>
        <w:tc>
          <w:tcPr>
            <w:tcW w:w="1569" w:type="pct"/>
            <w:vAlign w:val="center"/>
          </w:tcPr>
          <w:p w:rsidR="00A42860" w:rsidRPr="00F43A49" w:rsidRDefault="00A42860" w:rsidP="00A42860">
            <w:pPr>
              <w:rPr>
                <w:color w:val="000000"/>
              </w:rPr>
            </w:pPr>
            <w:r w:rsidRPr="00F43A49">
              <w:rPr>
                <w:rFonts w:cs="Calibri"/>
                <w:color w:val="000000"/>
              </w:rPr>
              <w:t>Профессиональные образова-тельные организации, реали-зующие программы подго-товки квалифицированных рабочих (служащих)</w:t>
            </w:r>
          </w:p>
        </w:tc>
        <w:tc>
          <w:tcPr>
            <w:tcW w:w="1273" w:type="pct"/>
            <w:vAlign w:val="center"/>
          </w:tcPr>
          <w:p w:rsidR="00A42860" w:rsidRPr="00F43A49" w:rsidRDefault="00A42860" w:rsidP="00A42860">
            <w:pPr>
              <w:jc w:val="center"/>
              <w:rPr>
                <w:color w:val="000000"/>
              </w:rPr>
            </w:pPr>
            <w:r w:rsidRPr="00F43A49">
              <w:rPr>
                <w:color w:val="000000"/>
              </w:rPr>
              <w:t>По заданию на проектирование</w:t>
            </w:r>
          </w:p>
        </w:tc>
        <w:tc>
          <w:tcPr>
            <w:tcW w:w="550" w:type="pct"/>
            <w:vAlign w:val="center"/>
          </w:tcPr>
          <w:p w:rsidR="00A42860" w:rsidRPr="00F43A49" w:rsidRDefault="00A42860" w:rsidP="00A42860">
            <w:pPr>
              <w:jc w:val="center"/>
              <w:rPr>
                <w:color w:val="000000"/>
              </w:rPr>
            </w:pPr>
          </w:p>
        </w:tc>
        <w:tc>
          <w:tcPr>
            <w:tcW w:w="1336" w:type="pct"/>
            <w:gridSpan w:val="2"/>
            <w:vAlign w:val="center"/>
          </w:tcPr>
          <w:p w:rsidR="00A42860" w:rsidRPr="00F43A49" w:rsidRDefault="00A278D9" w:rsidP="00A42860">
            <w:pPr>
              <w:jc w:val="center"/>
              <w:rPr>
                <w:color w:val="000000"/>
              </w:rPr>
            </w:pPr>
            <w:r w:rsidRPr="00F43A49">
              <w:rPr>
                <w:color w:val="000000"/>
              </w:rPr>
              <w:t>Не нормируется</w:t>
            </w:r>
          </w:p>
        </w:tc>
      </w:tr>
      <w:tr w:rsidR="00A42860" w:rsidRPr="00F43A49" w:rsidTr="00A0016E">
        <w:trPr>
          <w:trHeight w:val="836"/>
        </w:trPr>
        <w:tc>
          <w:tcPr>
            <w:tcW w:w="273" w:type="pct"/>
            <w:vAlign w:val="center"/>
          </w:tcPr>
          <w:p w:rsidR="00A42860" w:rsidRPr="00F43A49" w:rsidRDefault="009C286B" w:rsidP="00A42860">
            <w:pPr>
              <w:jc w:val="center"/>
              <w:rPr>
                <w:color w:val="000000"/>
              </w:rPr>
            </w:pPr>
            <w:r>
              <w:rPr>
                <w:color w:val="000000"/>
              </w:rPr>
              <w:t>4</w:t>
            </w:r>
          </w:p>
        </w:tc>
        <w:tc>
          <w:tcPr>
            <w:tcW w:w="1569" w:type="pct"/>
            <w:vAlign w:val="center"/>
          </w:tcPr>
          <w:p w:rsidR="00A42860" w:rsidRPr="00F43A49" w:rsidRDefault="00A42860" w:rsidP="00A42860">
            <w:pPr>
              <w:rPr>
                <w:color w:val="000000"/>
              </w:rPr>
            </w:pPr>
            <w:r w:rsidRPr="00F43A49">
              <w:rPr>
                <w:rFonts w:cs="Calibri"/>
                <w:color w:val="000000"/>
              </w:rPr>
              <w:t>Профессиональные образова-тельные организации, реали-зующие программы подго-товки специалистов среднего звена</w:t>
            </w:r>
          </w:p>
        </w:tc>
        <w:tc>
          <w:tcPr>
            <w:tcW w:w="1273" w:type="pct"/>
            <w:vAlign w:val="center"/>
          </w:tcPr>
          <w:p w:rsidR="00A42860" w:rsidRPr="00F43A49" w:rsidRDefault="00A42860" w:rsidP="00A42860">
            <w:pPr>
              <w:jc w:val="center"/>
              <w:rPr>
                <w:color w:val="000000"/>
              </w:rPr>
            </w:pPr>
            <w:r w:rsidRPr="00F43A49">
              <w:rPr>
                <w:color w:val="000000"/>
              </w:rPr>
              <w:t>По заданию на проектирование</w:t>
            </w:r>
          </w:p>
        </w:tc>
        <w:tc>
          <w:tcPr>
            <w:tcW w:w="550" w:type="pct"/>
            <w:vAlign w:val="center"/>
          </w:tcPr>
          <w:p w:rsidR="00A42860" w:rsidRPr="00F43A49" w:rsidRDefault="00A42860" w:rsidP="00A42860">
            <w:pPr>
              <w:jc w:val="center"/>
              <w:rPr>
                <w:color w:val="000000"/>
              </w:rPr>
            </w:pPr>
          </w:p>
        </w:tc>
        <w:tc>
          <w:tcPr>
            <w:tcW w:w="1336" w:type="pct"/>
            <w:gridSpan w:val="2"/>
            <w:vAlign w:val="center"/>
          </w:tcPr>
          <w:p w:rsidR="00A42860" w:rsidRPr="00F43A49" w:rsidRDefault="00A278D9" w:rsidP="00A42860">
            <w:pPr>
              <w:jc w:val="center"/>
              <w:rPr>
                <w:color w:val="000000"/>
              </w:rPr>
            </w:pPr>
            <w:r w:rsidRPr="00F43A49">
              <w:rPr>
                <w:color w:val="000000"/>
              </w:rPr>
              <w:t>Не нормируется</w:t>
            </w:r>
          </w:p>
        </w:tc>
      </w:tr>
      <w:tr w:rsidR="00A42860" w:rsidRPr="00F43A49" w:rsidTr="00A0016E">
        <w:trPr>
          <w:trHeight w:val="276"/>
        </w:trPr>
        <w:tc>
          <w:tcPr>
            <w:tcW w:w="273" w:type="pct"/>
            <w:vAlign w:val="center"/>
          </w:tcPr>
          <w:p w:rsidR="00A42860" w:rsidRPr="00F43A49" w:rsidRDefault="00A278D9" w:rsidP="00A42860">
            <w:pPr>
              <w:jc w:val="center"/>
              <w:rPr>
                <w:color w:val="000000"/>
              </w:rPr>
            </w:pPr>
            <w:r>
              <w:rPr>
                <w:color w:val="000000"/>
              </w:rPr>
              <w:t>5</w:t>
            </w:r>
            <w:r w:rsidR="00A42860" w:rsidRPr="00F43A49">
              <w:rPr>
                <w:color w:val="000000"/>
              </w:rPr>
              <w:t>.</w:t>
            </w:r>
          </w:p>
        </w:tc>
        <w:tc>
          <w:tcPr>
            <w:tcW w:w="1569" w:type="pct"/>
            <w:vAlign w:val="center"/>
          </w:tcPr>
          <w:p w:rsidR="00A42860" w:rsidRPr="00F43A49" w:rsidRDefault="00A42860" w:rsidP="00A42860">
            <w:pPr>
              <w:rPr>
                <w:rFonts w:cs="Calibri"/>
                <w:color w:val="000000"/>
              </w:rPr>
            </w:pPr>
            <w:r w:rsidRPr="00F43A49">
              <w:rPr>
                <w:rFonts w:cs="Calibri"/>
                <w:color w:val="000000"/>
              </w:rPr>
              <w:t>Организации дополнительного образования</w:t>
            </w:r>
          </w:p>
        </w:tc>
        <w:tc>
          <w:tcPr>
            <w:tcW w:w="1273" w:type="pct"/>
            <w:vAlign w:val="center"/>
          </w:tcPr>
          <w:p w:rsidR="009C286B" w:rsidRPr="0026717F" w:rsidRDefault="009C286B" w:rsidP="009C286B">
            <w:pPr>
              <w:jc w:val="both"/>
            </w:pPr>
            <w:r w:rsidRPr="0026717F">
              <w:t xml:space="preserve">Исходя из охвата детей и молодежи в возрасте 5 - 18 лет: всего - </w:t>
            </w:r>
            <w:r w:rsidR="00C65391" w:rsidRPr="0026717F">
              <w:t>92</w:t>
            </w:r>
            <w:r w:rsidRPr="0026717F">
              <w:t xml:space="preserve">%, в т.ч. охват детскими и юношескими спортивными школами (ДЮСШ) - </w:t>
            </w:r>
            <w:r w:rsidR="00C65391" w:rsidRPr="0026717F">
              <w:t>32</w:t>
            </w:r>
            <w:r w:rsidRPr="0026717F">
              <w:t>%.</w:t>
            </w:r>
          </w:p>
          <w:p w:rsidR="00A42860" w:rsidRPr="00F43A49" w:rsidRDefault="009C286B" w:rsidP="00C65391">
            <w:pPr>
              <w:jc w:val="both"/>
              <w:rPr>
                <w:rFonts w:cs="Calibri"/>
                <w:color w:val="000000"/>
              </w:rPr>
            </w:pPr>
            <w:r w:rsidRPr="0026717F">
              <w:t xml:space="preserve">Детские школы искусств, школы эстетического образования - </w:t>
            </w:r>
            <w:r w:rsidR="00C65391" w:rsidRPr="0026717F">
              <w:t>10</w:t>
            </w:r>
            <w:r w:rsidRPr="0026717F">
              <w:t>% детей в возрасте 5 - 18 лет</w:t>
            </w:r>
            <w:r w:rsidR="00283BEE" w:rsidRPr="0026717F">
              <w:t>***</w:t>
            </w:r>
          </w:p>
        </w:tc>
        <w:tc>
          <w:tcPr>
            <w:tcW w:w="550" w:type="pct"/>
            <w:vAlign w:val="center"/>
          </w:tcPr>
          <w:p w:rsidR="00A42860" w:rsidRPr="00F43A49" w:rsidRDefault="00A42860" w:rsidP="00A42860">
            <w:pPr>
              <w:jc w:val="center"/>
              <w:rPr>
                <w:color w:val="000000"/>
              </w:rPr>
            </w:pPr>
          </w:p>
        </w:tc>
        <w:tc>
          <w:tcPr>
            <w:tcW w:w="1336" w:type="pct"/>
            <w:gridSpan w:val="2"/>
            <w:vAlign w:val="center"/>
          </w:tcPr>
          <w:p w:rsidR="00A42860" w:rsidRPr="00F43A49" w:rsidRDefault="00A278D9" w:rsidP="00A42860">
            <w:pPr>
              <w:jc w:val="center"/>
              <w:rPr>
                <w:color w:val="000000"/>
              </w:rPr>
            </w:pPr>
            <w:r>
              <w:t>Для сельской местности расчетный показатель не устанавливается</w:t>
            </w:r>
          </w:p>
        </w:tc>
      </w:tr>
    </w:tbl>
    <w:p w:rsidR="00DC5A1B" w:rsidRDefault="00DC5A1B" w:rsidP="00A42860">
      <w:pPr>
        <w:ind w:firstLine="680"/>
        <w:contextualSpacing/>
        <w:jc w:val="both"/>
        <w:rPr>
          <w:color w:val="000000"/>
        </w:rPr>
      </w:pPr>
    </w:p>
    <w:p w:rsidR="00A42860" w:rsidRPr="00EF37E8" w:rsidRDefault="00A42860" w:rsidP="00A42860">
      <w:pPr>
        <w:ind w:firstLine="680"/>
        <w:contextualSpacing/>
        <w:jc w:val="both"/>
        <w:rPr>
          <w:color w:val="000000"/>
        </w:rPr>
      </w:pPr>
      <w:r w:rsidRPr="00EF37E8">
        <w:rPr>
          <w:color w:val="000000"/>
        </w:rPr>
        <w:lastRenderedPageBreak/>
        <w:t>Примечания:</w:t>
      </w:r>
    </w:p>
    <w:p w:rsidR="00283BEE" w:rsidRDefault="009C286B" w:rsidP="000A638D">
      <w:pPr>
        <w:ind w:firstLine="701"/>
        <w:jc w:val="both"/>
        <w:rPr>
          <w:color w:val="000000"/>
        </w:rPr>
      </w:pPr>
      <w:r>
        <w:rPr>
          <w:color w:val="000000"/>
        </w:rPr>
        <w:t>а) (</w:t>
      </w:r>
      <w:r w:rsidR="00A42860" w:rsidRPr="00F43A49">
        <w:rPr>
          <w:color w:val="000000"/>
        </w:rPr>
        <w:t>*)</w:t>
      </w:r>
      <w:r w:rsidR="00283BEE">
        <w:rPr>
          <w:color w:val="000000"/>
        </w:rPr>
        <w:t xml:space="preserve"> </w:t>
      </w:r>
      <w:r w:rsidR="00283BEE" w:rsidRPr="00283BEE">
        <w:t>но не менее одной дневн</w:t>
      </w:r>
      <w:r w:rsidR="00283BEE">
        <w:t xml:space="preserve">ой общеобразовательной школы </w:t>
      </w:r>
      <w:r w:rsidR="00283BEE" w:rsidRPr="00283BEE">
        <w:t>в сельской местности - на 201 человек.</w:t>
      </w:r>
    </w:p>
    <w:p w:rsidR="00A42860" w:rsidRDefault="00283BEE" w:rsidP="000A638D">
      <w:pPr>
        <w:ind w:firstLine="701"/>
        <w:jc w:val="both"/>
      </w:pPr>
      <w:r>
        <w:rPr>
          <w:color w:val="000000"/>
        </w:rPr>
        <w:t xml:space="preserve">б) (**) </w:t>
      </w:r>
      <w:r w:rsidR="00A42860" w:rsidRPr="00F43A49">
        <w:rPr>
          <w:color w:val="000000"/>
        </w:rPr>
        <w:t>для общеобразовательных организаций</w:t>
      </w:r>
      <w:r w:rsidR="009C286B">
        <w:rPr>
          <w:rFonts w:cs="Calibri"/>
          <w:color w:val="000000"/>
        </w:rPr>
        <w:t xml:space="preserve"> при малоэтажной застройке </w:t>
      </w:r>
      <w:r w:rsidR="009C286B" w:rsidRPr="007B2D84">
        <w:t>транспортная доступность – подвозка автобусами специального назначения «школьные» – не более 30 минут в одну сторону.</w:t>
      </w:r>
    </w:p>
    <w:p w:rsidR="00283BEE" w:rsidRDefault="00283BEE" w:rsidP="00283BEE">
      <w:pPr>
        <w:ind w:firstLine="701"/>
        <w:jc w:val="both"/>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sidR="002F10BC">
        <w:rPr>
          <w:color w:val="000000"/>
        </w:rPr>
        <w:t xml:space="preserve"> в расчете на  100 обучающихся в общеобразовательных организациях -10</w:t>
      </w:r>
      <w:r w:rsidR="00A278D9">
        <w:rPr>
          <w:color w:val="000000"/>
        </w:rPr>
        <w:t xml:space="preserve">. </w:t>
      </w:r>
      <w:r w:rsidR="00A278D9">
        <w:t xml:space="preserve">Организации дополнительного образования размещаются в населенных пунктах с числом жителей более </w:t>
      </w:r>
      <w:r w:rsidR="00CA4328" w:rsidRPr="00CA4328">
        <w:t>3</w:t>
      </w:r>
      <w:r w:rsidR="00A278D9">
        <w:t xml:space="preserve"> тыс. человек</w:t>
      </w:r>
    </w:p>
    <w:p w:rsidR="007329D6" w:rsidRDefault="007329D6" w:rsidP="00541968">
      <w:pPr>
        <w:autoSpaceDE w:val="0"/>
        <w:autoSpaceDN w:val="0"/>
        <w:adjustRightInd w:val="0"/>
        <w:ind w:firstLine="709"/>
        <w:jc w:val="both"/>
        <w:rPr>
          <w:rFonts w:cs="Arial"/>
          <w:b/>
        </w:rPr>
      </w:pPr>
    </w:p>
    <w:p w:rsidR="00541968" w:rsidRPr="00D92117" w:rsidRDefault="00541968" w:rsidP="00541968">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541968" w:rsidRPr="00D92117" w:rsidRDefault="00541968" w:rsidP="00541968">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541968" w:rsidRPr="00D92117" w:rsidRDefault="00541968" w:rsidP="00541968">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541968" w:rsidRPr="00D92117" w:rsidRDefault="00541968" w:rsidP="00541968">
      <w:pPr>
        <w:widowControl w:val="0"/>
        <w:autoSpaceDE w:val="0"/>
        <w:autoSpaceDN w:val="0"/>
        <w:adjustRightInd w:val="0"/>
        <w:ind w:firstLine="720"/>
        <w:rPr>
          <w:rFonts w:cs="Arial"/>
        </w:rPr>
      </w:pPr>
      <w:r w:rsidRPr="00D92117">
        <w:rPr>
          <w:rFonts w:cs="Arial"/>
        </w:rPr>
        <w:t>от 40 до 400 учащихся - 50 кв.м на 1 учащегося,</w:t>
      </w:r>
    </w:p>
    <w:p w:rsidR="00541968" w:rsidRPr="00D92117" w:rsidRDefault="00541968" w:rsidP="00541968">
      <w:pPr>
        <w:widowControl w:val="0"/>
        <w:autoSpaceDE w:val="0"/>
        <w:autoSpaceDN w:val="0"/>
        <w:adjustRightInd w:val="0"/>
        <w:ind w:firstLine="720"/>
        <w:rPr>
          <w:rFonts w:cs="Arial"/>
        </w:rPr>
      </w:pPr>
      <w:r w:rsidRPr="00D92117">
        <w:rPr>
          <w:rFonts w:cs="Arial"/>
        </w:rPr>
        <w:t>от 400 до 500 учащихся - 60 кв.м на 1 учащегося,</w:t>
      </w:r>
    </w:p>
    <w:p w:rsidR="00541968" w:rsidRPr="00D92117" w:rsidRDefault="00541968" w:rsidP="00541968">
      <w:pPr>
        <w:widowControl w:val="0"/>
        <w:autoSpaceDE w:val="0"/>
        <w:autoSpaceDN w:val="0"/>
        <w:adjustRightInd w:val="0"/>
        <w:ind w:firstLine="720"/>
        <w:rPr>
          <w:rFonts w:cs="Arial"/>
        </w:rPr>
      </w:pPr>
      <w:r w:rsidRPr="00D92117">
        <w:rPr>
          <w:rFonts w:cs="Arial"/>
        </w:rPr>
        <w:t>от 500 до 600 учащихся - 50 кв.м на 1 учащегося,</w:t>
      </w:r>
    </w:p>
    <w:p w:rsidR="00541968" w:rsidRPr="00D92117" w:rsidRDefault="00541968" w:rsidP="00541968">
      <w:pPr>
        <w:widowControl w:val="0"/>
        <w:autoSpaceDE w:val="0"/>
        <w:autoSpaceDN w:val="0"/>
        <w:adjustRightInd w:val="0"/>
        <w:ind w:firstLine="720"/>
        <w:rPr>
          <w:rFonts w:cs="Arial"/>
        </w:rPr>
      </w:pPr>
      <w:r w:rsidRPr="00D92117">
        <w:rPr>
          <w:rFonts w:cs="Arial"/>
        </w:rPr>
        <w:t>от 600 до 800 учащихся - 40 кв.м на 1 учащегося,</w:t>
      </w:r>
    </w:p>
    <w:p w:rsidR="00541968" w:rsidRPr="00D92117" w:rsidRDefault="00541968" w:rsidP="00541968">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541968" w:rsidRDefault="00541968" w:rsidP="00283BEE">
      <w:pPr>
        <w:ind w:firstLine="701"/>
        <w:jc w:val="both"/>
      </w:pPr>
    </w:p>
    <w:p w:rsidR="00EF37E8" w:rsidRPr="00283BEE" w:rsidRDefault="00EF37E8" w:rsidP="00283BEE">
      <w:pPr>
        <w:ind w:firstLine="701"/>
        <w:jc w:val="both"/>
        <w:rPr>
          <w:color w:val="000000"/>
        </w:rPr>
      </w:pPr>
    </w:p>
    <w:p w:rsidR="0073222D" w:rsidRPr="00DC5A1B" w:rsidRDefault="0073222D" w:rsidP="0073222D">
      <w:pPr>
        <w:pStyle w:val="1"/>
      </w:pPr>
      <w:bookmarkStart w:id="14" w:name="_Toc501217719"/>
      <w:r w:rsidRPr="00DC5A1B">
        <w:t>1.3 Расчетные показатели, устанавливаемые для объектов местного значения в области здравоохранения</w:t>
      </w:r>
      <w:bookmarkEnd w:id="14"/>
    </w:p>
    <w:p w:rsidR="0073222D" w:rsidRPr="00DC5A1B" w:rsidRDefault="0073222D" w:rsidP="0073222D">
      <w:pPr>
        <w:pStyle w:val="ac"/>
        <w:ind w:firstLine="567"/>
        <w:jc w:val="both"/>
        <w:rPr>
          <w:rFonts w:ascii="Times New Roman" w:hAnsi="Times New Roman"/>
          <w:color w:val="000000"/>
          <w:sz w:val="24"/>
          <w:szCs w:val="24"/>
        </w:rPr>
      </w:pPr>
      <w:r w:rsidRPr="00DC5A1B">
        <w:rPr>
          <w:rFonts w:ascii="Times New Roman" w:hAnsi="Times New Roman"/>
          <w:color w:val="000000"/>
          <w:sz w:val="24"/>
          <w:szCs w:val="24"/>
        </w:rPr>
        <w:t xml:space="preserve">При проектировании объектов здравоохранения необходимо руководствоваться расчетными показателями таблицы 5. </w:t>
      </w:r>
    </w:p>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Расчетные показатели минимально допустимого уровня обеспеченности населения объектами.</w:t>
      </w:r>
    </w:p>
    <w:p w:rsidR="0073222D" w:rsidRPr="00DC5A1B" w:rsidRDefault="0073222D" w:rsidP="0073222D">
      <w:pPr>
        <w:autoSpaceDE w:val="0"/>
        <w:autoSpaceDN w:val="0"/>
        <w:adjustRightInd w:val="0"/>
        <w:outlineLvl w:val="0"/>
        <w:rPr>
          <w:rFonts w:eastAsiaTheme="minorHAnsi"/>
          <w:lang w:eastAsia="en-US"/>
        </w:rPr>
      </w:pPr>
    </w:p>
    <w:p w:rsidR="0073222D" w:rsidRPr="00DC5A1B" w:rsidRDefault="0073222D" w:rsidP="0073222D">
      <w:pPr>
        <w:autoSpaceDE w:val="0"/>
        <w:autoSpaceDN w:val="0"/>
        <w:adjustRightInd w:val="0"/>
        <w:outlineLvl w:val="0"/>
        <w:rPr>
          <w:rFonts w:eastAsiaTheme="minorHAnsi"/>
          <w:lang w:eastAsia="en-US"/>
        </w:rPr>
      </w:pPr>
    </w:p>
    <w:p w:rsidR="0073222D" w:rsidRPr="00DC5A1B" w:rsidRDefault="0073222D" w:rsidP="0073222D">
      <w:pPr>
        <w:autoSpaceDE w:val="0"/>
        <w:autoSpaceDN w:val="0"/>
        <w:adjustRightInd w:val="0"/>
        <w:jc w:val="right"/>
        <w:outlineLvl w:val="0"/>
        <w:rPr>
          <w:rFonts w:eastAsiaTheme="minorHAnsi"/>
          <w:lang w:eastAsia="en-US"/>
        </w:rPr>
      </w:pPr>
      <w:r w:rsidRPr="00DC5A1B">
        <w:rPr>
          <w:rFonts w:eastAsiaTheme="minorHAnsi"/>
          <w:lang w:eastAsia="en-US"/>
        </w:rPr>
        <w:t>Таблица 5</w:t>
      </w: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Основная часть (расчетные показатели)</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Правила и область применения расчетных показателей</w:t>
            </w: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а) Площадь земельного участка для размещения больничного стационара (в том числе полустационары, дома сестринского ухода, хосписы)</w:t>
            </w:r>
          </w:p>
        </w:tc>
      </w:tr>
      <w:tr w:rsidR="0073222D" w:rsidRPr="00B74571"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Для строительно-климатического подрайона IВ при мощности стационаров, кв.м на 1 койку (без учета площади автостоянок):</w:t>
            </w:r>
          </w:p>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до 60 коек - 300,</w:t>
            </w:r>
          </w:p>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61 - 200 коек - 200,</w:t>
            </w:r>
          </w:p>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201 - 500 коек - 150,</w:t>
            </w:r>
          </w:p>
          <w:p w:rsidR="0073222D" w:rsidRPr="00DC5A1B" w:rsidRDefault="0073222D" w:rsidP="0073222D">
            <w:pPr>
              <w:autoSpaceDE w:val="0"/>
              <w:autoSpaceDN w:val="0"/>
              <w:adjustRightInd w:val="0"/>
              <w:jc w:val="both"/>
              <w:rPr>
                <w:rFonts w:eastAsiaTheme="minorHAnsi"/>
                <w:lang w:eastAsia="en-US"/>
              </w:rPr>
            </w:pP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В детских стационарах норму участка следует увеличивать на 50%.</w:t>
            </w:r>
          </w:p>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При размещении на одном участке двух и более стационаров его общая площадь принимается по суммарной вместимости.</w:t>
            </w:r>
          </w:p>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Площадь земельного участка родильных домов принимается по норме стационаров с коэффициентом 0,7.</w:t>
            </w:r>
          </w:p>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Размеры земельного участка стационара и поликлиники, объединенных в одну медицинскую организацию, определяются раздельно по соответствующим нормам, а затем суммируются</w:t>
            </w: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lastRenderedPageBreak/>
              <w:t>б) Мощность амбулаторно-поликлинических медицинских организаций, посещений в смену на 1 тыс. жителей</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Принимается в соответствии с заданием на проектирование в размере, определенном Министерством здравоохранения Республики Коми, либо на уровне 18,15 посещений в смену на 1 тыс. жителей</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Расчетный показатель может быть откорректирован по инициативе Министерства здравоохранения Республики Коми в случае существенного пересмотра нормативов объемов медицинской помощи, оказываемой в амбулаторных условиях</w:t>
            </w: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в) Площадь земельного участка для размещения поликлиники</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0,1 га на 100 посещений в смену, но не менее 0,5 га</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Размеры земельного участка стационара и поликлиники, объединенных в одну организацию, определяются раздельно по соответствующим нормам, а затем суммируются</w:t>
            </w: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г) Количество фельдшерско-акушерских пунктов и фельдшерских здравпунктов</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организаций</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Фельдшерско-акушерские пункты не размещаются ближе 2 км от других медицинских организаций.</w:t>
            </w:r>
          </w:p>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w:t>
            </w:r>
          </w:p>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д) Площадь земельного участка для размещения фельдшерско-акушерского пункта, фельдшерского здравпункта</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0,2 га на 1 объект</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Допускается размещение во встроенных помещениях в жилых, административных и общественных зданиях при условии наличия отдельного входа для посетителей фельдшерско-акушерского пункта, фельдшерского здравпункта</w:t>
            </w: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е) Количество станции скорой медицинской помощи, отделения скорой медицинской помощи поликлиники (больницы, больницы скорой медицинской помощи)</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1 станция на 10 - 20 тыс. жителей в пределах зоны 20-минутной доступности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Станции скорой медицинской помощи обязательно предусматриваются при стационарах, поликлиниках, фельдшерско-акушерских пунктах и должны иметь не менее 2 автомобилей</w:t>
            </w: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ж) Площадь земельного участка для размещения станции скорой медицинской помощи</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lastRenderedPageBreak/>
              <w:t>0,05 га на 1 автомобиль, но не менее 0,2 га</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При не стесненном застройкой размещении рекомендуется выделять земельные участки не менее 0,4 га.</w:t>
            </w:r>
          </w:p>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Для размещения транспорта предусматривается отапливаемая стоянка из расчета 36 кв.м на 1 машино-место</w:t>
            </w: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з) Количество выдвижных пунктов скорой медицинской помощи</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1 пункт на 5 - 10 тыс. человек сельского населения в пределах зоны 30-минутной доступности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Для территорий с низкой плотностью населения. На каждом выдвижном пункте необходимо иметь не менее 2 автомобилей</w:t>
            </w: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и) Площадь земельного участка для размещения выдвижного пункта скорой медицинской помощи</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0,05 га на 1 автомобиль, но не менее 0,2 га</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rPr>
                <w:rFonts w:eastAsiaTheme="minorHAnsi"/>
                <w:lang w:eastAsia="en-US"/>
              </w:rPr>
            </w:pP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к) Производственные мощности молочных кухонь</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4 порции на 1 ребенка до года в сутки</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Численность детей в возрасте до года определяется в зависимости от демографической структуры населения населенного пункта или группы населенных пунктов, расположенных в зоне обслуживания объекта</w:t>
            </w: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л) Площадь земельного участка для размещения молочной кухни</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0,015 га на 1000 порций в сутки, но не менее 0,15 га</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Показатель "производственные мощности молочных кухонь" и правила его определения приведены выше</w:t>
            </w: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м) Площадь помещений раздаточных пунктов молочных кухонь</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0,3 кв.м общей площади на одного ребенка (до 1 года)</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Численность детей в возрасте до года определяется в зависимости от демографической структуры населения населенного пункта или группы населенных пунктов, расположенных в зоне обслуживания объекта</w:t>
            </w: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н) Количество аптечных организаций</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В сельской местности - 1 объект на 6,2 тыс. жителей.</w:t>
            </w:r>
          </w:p>
          <w:p w:rsidR="0073222D" w:rsidRPr="00DC5A1B" w:rsidRDefault="0073222D" w:rsidP="0073222D">
            <w:pPr>
              <w:autoSpaceDE w:val="0"/>
              <w:autoSpaceDN w:val="0"/>
              <w:adjustRightInd w:val="0"/>
              <w:jc w:val="both"/>
              <w:rPr>
                <w:rFonts w:eastAsiaTheme="minorHAnsi"/>
                <w:lang w:eastAsia="en-US"/>
              </w:rPr>
            </w:pP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rPr>
                <w:rFonts w:eastAsiaTheme="minorHAnsi"/>
                <w:lang w:eastAsia="en-US"/>
              </w:rPr>
            </w:pPr>
            <w:r w:rsidRPr="00DC5A1B">
              <w:rPr>
                <w:rFonts w:eastAsiaTheme="minorHAnsi"/>
                <w:lang w:eastAsia="en-US"/>
              </w:rPr>
              <w:t>В сельских населенных пунктах с численностью населения до 6,2 тыс. человек предусматривается 1 аптечный киоск при фельдшерско-акушерском пункте.</w:t>
            </w:r>
          </w:p>
          <w:p w:rsidR="0073222D" w:rsidRPr="00DC5A1B" w:rsidRDefault="0073222D" w:rsidP="0073222D">
            <w:pPr>
              <w:autoSpaceDE w:val="0"/>
              <w:autoSpaceDN w:val="0"/>
              <w:adjustRightInd w:val="0"/>
              <w:rPr>
                <w:rFonts w:eastAsiaTheme="minorHAnsi"/>
                <w:lang w:eastAsia="en-US"/>
              </w:rPr>
            </w:pPr>
          </w:p>
        </w:tc>
      </w:tr>
    </w:tbl>
    <w:p w:rsidR="0073222D" w:rsidRPr="00DC5A1B" w:rsidRDefault="0073222D" w:rsidP="0073222D">
      <w:pPr>
        <w:autoSpaceDE w:val="0"/>
        <w:autoSpaceDN w:val="0"/>
        <w:adjustRightInd w:val="0"/>
        <w:rPr>
          <w:rFonts w:eastAsiaTheme="minorHAnsi"/>
          <w:lang w:eastAsia="en-US"/>
        </w:rPr>
      </w:pPr>
    </w:p>
    <w:p w:rsidR="0073222D" w:rsidRPr="00DC5A1B" w:rsidRDefault="0073222D" w:rsidP="0073222D">
      <w:pPr>
        <w:autoSpaceDE w:val="0"/>
        <w:autoSpaceDN w:val="0"/>
        <w:adjustRightInd w:val="0"/>
        <w:ind w:firstLine="540"/>
        <w:jc w:val="both"/>
        <w:rPr>
          <w:rFonts w:eastAsiaTheme="minorHAnsi"/>
          <w:lang w:eastAsia="en-US"/>
        </w:rPr>
      </w:pPr>
      <w:r w:rsidRPr="00DC5A1B">
        <w:rPr>
          <w:rFonts w:eastAsiaTheme="minorHAnsi"/>
          <w:lang w:eastAsia="en-US"/>
        </w:rPr>
        <w:t>2. Расчетные показатели максимально допустимого уровня территориальной доступности указанных объектов.</w:t>
      </w:r>
    </w:p>
    <w:p w:rsidR="0073222D" w:rsidRPr="00DC5A1B" w:rsidRDefault="0073222D" w:rsidP="0073222D">
      <w:pPr>
        <w:autoSpaceDE w:val="0"/>
        <w:autoSpaceDN w:val="0"/>
        <w:adjustRightInd w:val="0"/>
        <w:rPr>
          <w:rFonts w:eastAsiaTheme="minorHAnsi"/>
          <w:lang w:eastAsia="en-US"/>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Основная часть (расчетные показатели)</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Правила и область применения расчетных показателей</w:t>
            </w: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а) Уровень территориальной доступности ближайшей медицинской организации</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lastRenderedPageBreak/>
              <w:t>Предельное расстояние между медицинскими организациями - 15 км.</w:t>
            </w:r>
          </w:p>
          <w:p w:rsidR="0073222D" w:rsidRPr="00DC5A1B" w:rsidRDefault="0073222D" w:rsidP="0073222D">
            <w:pPr>
              <w:autoSpaceDE w:val="0"/>
              <w:autoSpaceDN w:val="0"/>
              <w:adjustRightInd w:val="0"/>
              <w:jc w:val="both"/>
              <w:rPr>
                <w:rFonts w:eastAsiaTheme="minorHAnsi"/>
                <w:lang w:eastAsia="en-US"/>
              </w:rPr>
            </w:pP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w:t>
            </w: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б) 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15 минут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В рамках организации оказания скорой медицинской помощи населению рекомендуется обеспечить выполнение нормативов территориальной и транспортной доступности станций и подстанций скорой медицинской помощи:</w:t>
            </w:r>
          </w:p>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30-минутная транспортная доступность в сельской местности</w:t>
            </w: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в) Уровень территориальной доступности выдвижного пункта скорой медицинской помощи</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30 минут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В рамках организации оказания скорой медицинской помощи населению рекомендуется обеспечить выполнение нормативов территориальной и транспортной доступности станций и подстанций скорой медицинской помощи:</w:t>
            </w:r>
          </w:p>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30-минутная транспортная доступность в сельской местности</w:t>
            </w:r>
          </w:p>
        </w:tc>
      </w:tr>
      <w:tr w:rsidR="0073222D" w:rsidRPr="00DC5A1B" w:rsidTr="0073222D">
        <w:tc>
          <w:tcPr>
            <w:tcW w:w="9985" w:type="dxa"/>
            <w:gridSpan w:val="2"/>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rPr>
                <w:rFonts w:eastAsiaTheme="minorHAnsi"/>
                <w:lang w:eastAsia="en-US"/>
              </w:rPr>
            </w:pPr>
            <w:r w:rsidRPr="00DC5A1B">
              <w:rPr>
                <w:rFonts w:eastAsiaTheme="minorHAnsi"/>
                <w:lang w:eastAsia="en-US"/>
              </w:rPr>
              <w:t>г) Уровень территориальной доступности аптек</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Для сельской местности допускается размещение в пределах 30 минут пешеходной или транспортной (общественным транспортом) доступности между аптекой и населенными пунктами в зоне обслуживания.</w:t>
            </w:r>
          </w:p>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 xml:space="preserve">Значения максимально </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rPr>
                <w:rFonts w:eastAsiaTheme="minorHAnsi"/>
                <w:lang w:eastAsia="en-US"/>
              </w:rPr>
            </w:pPr>
            <w:r w:rsidRPr="00DC5A1B">
              <w:rPr>
                <w:rFonts w:eastAsiaTheme="minorHAnsi"/>
                <w:lang w:eastAsia="en-US"/>
              </w:rPr>
              <w:t>-</w:t>
            </w:r>
          </w:p>
        </w:tc>
      </w:tr>
    </w:tbl>
    <w:p w:rsidR="0073222D" w:rsidRPr="00DC5A1B" w:rsidRDefault="0073222D" w:rsidP="0073222D">
      <w:pPr>
        <w:jc w:val="both"/>
      </w:pPr>
      <w:r w:rsidRPr="00DC5A1B">
        <w:t xml:space="preserve"> Примечание </w:t>
      </w:r>
    </w:p>
    <w:p w:rsidR="0073222D" w:rsidRPr="00DC5A1B" w:rsidRDefault="0073222D" w:rsidP="0073222D">
      <w:pPr>
        <w:ind w:firstLine="567"/>
        <w:jc w:val="both"/>
      </w:pPr>
      <w:r w:rsidRPr="00DC5A1B">
        <w:t>а.(*): при невозможности соблюсти предельный норматив по расстоянию (6 км)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73222D" w:rsidRPr="00DC5A1B" w:rsidRDefault="0073222D" w:rsidP="0073222D">
      <w:pPr>
        <w:ind w:firstLine="567"/>
        <w:jc w:val="both"/>
      </w:pPr>
      <w:r w:rsidRPr="00DC5A1B">
        <w:t>б.(**) 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2 км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p w:rsidR="0073222D" w:rsidRPr="00DC5A1B" w:rsidRDefault="0073222D" w:rsidP="0073222D">
      <w:pPr>
        <w:jc w:val="both"/>
      </w:pPr>
    </w:p>
    <w:p w:rsidR="0073222D" w:rsidRPr="002309B3" w:rsidRDefault="0073222D" w:rsidP="0073222D">
      <w:pPr>
        <w:jc w:val="both"/>
      </w:pPr>
      <w:r w:rsidRPr="00DC5A1B">
        <w:t>Нормы расчета стоянок для временного хранения легковых автомобилей см. Приложение В.</w:t>
      </w:r>
    </w:p>
    <w:p w:rsidR="00EF7199" w:rsidRDefault="00EF7199" w:rsidP="00D24664">
      <w:pPr>
        <w:pStyle w:val="1"/>
      </w:pPr>
      <w:bookmarkStart w:id="15" w:name="_Toc501217682"/>
      <w:r>
        <w:lastRenderedPageBreak/>
        <w:t xml:space="preserve">1.4 </w:t>
      </w:r>
      <w:r w:rsidRPr="00A158B6">
        <w:t>Расчетные показатели, устанавливаемые для объектов местного значения в облас</w:t>
      </w:r>
      <w:r>
        <w:t>ти физической культуры и спорта</w:t>
      </w:r>
      <w:bookmarkEnd w:id="15"/>
    </w:p>
    <w:p w:rsidR="00A42860" w:rsidRPr="00F43A49" w:rsidRDefault="00A42860" w:rsidP="0039056A">
      <w:pPr>
        <w:ind w:firstLine="567"/>
        <w:rPr>
          <w:u w:val="single"/>
        </w:rPr>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6. </w:t>
      </w:r>
    </w:p>
    <w:p w:rsidR="00A42860" w:rsidRPr="00F43A49" w:rsidRDefault="00A42860" w:rsidP="00A42860">
      <w:pPr>
        <w:ind w:firstLine="709"/>
        <w:jc w:val="right"/>
        <w:rPr>
          <w:color w:val="000000"/>
        </w:rPr>
      </w:pPr>
    </w:p>
    <w:p w:rsidR="00A42860" w:rsidRPr="00F43A49" w:rsidRDefault="00A42860" w:rsidP="00A42860">
      <w:pPr>
        <w:ind w:firstLine="709"/>
        <w:jc w:val="right"/>
        <w:rPr>
          <w:color w:val="000000"/>
        </w:rPr>
      </w:pPr>
      <w:r w:rsidRPr="00F43A49">
        <w:rPr>
          <w:color w:val="000000"/>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2"/>
        <w:gridCol w:w="2939"/>
        <w:gridCol w:w="2128"/>
        <w:gridCol w:w="1134"/>
        <w:gridCol w:w="1976"/>
        <w:gridCol w:w="1213"/>
      </w:tblGrid>
      <w:tr w:rsidR="00A42860" w:rsidRPr="00F43A49" w:rsidTr="00A0016E">
        <w:trPr>
          <w:trHeight w:val="778"/>
        </w:trPr>
        <w:tc>
          <w:tcPr>
            <w:tcW w:w="287" w:type="pct"/>
            <w:vMerge w:val="restart"/>
            <w:vAlign w:val="center"/>
          </w:tcPr>
          <w:p w:rsidR="00A42860" w:rsidRPr="00F43A49" w:rsidRDefault="00A42860" w:rsidP="00A42860">
            <w:pPr>
              <w:jc w:val="center"/>
              <w:rPr>
                <w:color w:val="000000"/>
              </w:rPr>
            </w:pPr>
            <w:r w:rsidRPr="00F43A49">
              <w:rPr>
                <w:color w:val="000000"/>
              </w:rPr>
              <w:t>№</w:t>
            </w:r>
          </w:p>
          <w:p w:rsidR="00A42860" w:rsidRPr="00F43A49" w:rsidRDefault="00A42860" w:rsidP="00A42860">
            <w:pPr>
              <w:jc w:val="center"/>
              <w:rPr>
                <w:color w:val="000000"/>
              </w:rPr>
            </w:pPr>
            <w:r w:rsidRPr="00F43A49">
              <w:rPr>
                <w:color w:val="000000"/>
              </w:rPr>
              <w:t>п/п</w:t>
            </w:r>
          </w:p>
        </w:tc>
        <w:tc>
          <w:tcPr>
            <w:tcW w:w="1475"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1637" w:type="pct"/>
            <w:gridSpan w:val="2"/>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602"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A0016E">
        <w:trPr>
          <w:trHeight w:val="619"/>
        </w:trPr>
        <w:tc>
          <w:tcPr>
            <w:tcW w:w="287" w:type="pct"/>
            <w:vMerge/>
          </w:tcPr>
          <w:p w:rsidR="00A42860" w:rsidRPr="00F43A49" w:rsidRDefault="00A42860" w:rsidP="00A42860">
            <w:pPr>
              <w:jc w:val="center"/>
              <w:rPr>
                <w:b/>
                <w:color w:val="000000"/>
              </w:rPr>
            </w:pPr>
          </w:p>
        </w:tc>
        <w:tc>
          <w:tcPr>
            <w:tcW w:w="1475" w:type="pct"/>
            <w:vMerge/>
            <w:vAlign w:val="center"/>
          </w:tcPr>
          <w:p w:rsidR="00A42860" w:rsidRPr="00F43A49" w:rsidRDefault="00A42860" w:rsidP="00A42860">
            <w:pPr>
              <w:jc w:val="center"/>
              <w:rPr>
                <w:b/>
                <w:color w:val="000000"/>
              </w:rPr>
            </w:pPr>
          </w:p>
        </w:tc>
        <w:tc>
          <w:tcPr>
            <w:tcW w:w="1068" w:type="pct"/>
            <w:vAlign w:val="center"/>
          </w:tcPr>
          <w:p w:rsidR="00A42860" w:rsidRPr="00F43A49" w:rsidRDefault="00A42860" w:rsidP="00A42860">
            <w:pPr>
              <w:jc w:val="center"/>
              <w:rPr>
                <w:color w:val="000000"/>
              </w:rPr>
            </w:pPr>
            <w:r w:rsidRPr="00F43A49">
              <w:rPr>
                <w:color w:val="000000"/>
              </w:rPr>
              <w:t>Единица измерения</w:t>
            </w:r>
          </w:p>
        </w:tc>
        <w:tc>
          <w:tcPr>
            <w:tcW w:w="569" w:type="pct"/>
            <w:vAlign w:val="center"/>
          </w:tcPr>
          <w:p w:rsidR="00A42860" w:rsidRPr="00F43A49" w:rsidRDefault="00A42860" w:rsidP="00A42860">
            <w:pPr>
              <w:jc w:val="center"/>
              <w:rPr>
                <w:color w:val="000000"/>
              </w:rPr>
            </w:pPr>
            <w:r w:rsidRPr="00F43A49">
              <w:rPr>
                <w:color w:val="000000"/>
              </w:rPr>
              <w:t>Величина</w:t>
            </w:r>
          </w:p>
        </w:tc>
        <w:tc>
          <w:tcPr>
            <w:tcW w:w="992" w:type="pct"/>
            <w:vAlign w:val="center"/>
          </w:tcPr>
          <w:p w:rsidR="00A42860" w:rsidRPr="00F43A49" w:rsidRDefault="00A42860" w:rsidP="00A42860">
            <w:pPr>
              <w:jc w:val="center"/>
              <w:rPr>
                <w:color w:val="000000"/>
              </w:rPr>
            </w:pPr>
            <w:r w:rsidRPr="00F43A49">
              <w:rPr>
                <w:color w:val="000000"/>
              </w:rPr>
              <w:t>Единица измерения</w:t>
            </w:r>
          </w:p>
        </w:tc>
        <w:tc>
          <w:tcPr>
            <w:tcW w:w="610" w:type="pct"/>
            <w:vAlign w:val="center"/>
          </w:tcPr>
          <w:p w:rsidR="00A42860" w:rsidRPr="00F43A49" w:rsidRDefault="00A42860" w:rsidP="00A42860">
            <w:pPr>
              <w:jc w:val="center"/>
              <w:rPr>
                <w:color w:val="000000"/>
              </w:rPr>
            </w:pPr>
            <w:r w:rsidRPr="00F43A49">
              <w:rPr>
                <w:color w:val="000000"/>
              </w:rPr>
              <w:t>Величина</w:t>
            </w:r>
          </w:p>
        </w:tc>
      </w:tr>
      <w:tr w:rsidR="00301136" w:rsidRPr="00F43A49" w:rsidTr="00A0016E">
        <w:trPr>
          <w:trHeight w:val="836"/>
        </w:trPr>
        <w:tc>
          <w:tcPr>
            <w:tcW w:w="287" w:type="pct"/>
            <w:vMerge w:val="restart"/>
            <w:vAlign w:val="center"/>
          </w:tcPr>
          <w:p w:rsidR="00301136" w:rsidRPr="00F43A49" w:rsidRDefault="00301136" w:rsidP="00A42860">
            <w:pPr>
              <w:jc w:val="center"/>
              <w:rPr>
                <w:color w:val="000000"/>
              </w:rPr>
            </w:pPr>
            <w:r w:rsidRPr="00F43A49">
              <w:rPr>
                <w:color w:val="000000"/>
              </w:rPr>
              <w:t>1.</w:t>
            </w:r>
          </w:p>
        </w:tc>
        <w:tc>
          <w:tcPr>
            <w:tcW w:w="1475" w:type="pct"/>
            <w:vMerge w:val="restart"/>
            <w:vAlign w:val="center"/>
          </w:tcPr>
          <w:p w:rsidR="00301136" w:rsidRPr="00F43A49" w:rsidRDefault="00301136" w:rsidP="00A42860">
            <w:pPr>
              <w:rPr>
                <w:color w:val="000000"/>
              </w:rPr>
            </w:pPr>
            <w:r w:rsidRPr="00F43A49">
              <w:rPr>
                <w:color w:val="000000"/>
              </w:rPr>
              <w:t xml:space="preserve">Спортивный зал общего пользова-ния в физкультурно-спортивном центре </w:t>
            </w:r>
          </w:p>
        </w:tc>
        <w:tc>
          <w:tcPr>
            <w:tcW w:w="1068" w:type="pct"/>
            <w:vMerge w:val="restart"/>
            <w:vAlign w:val="center"/>
          </w:tcPr>
          <w:p w:rsidR="00301136" w:rsidRPr="00F43A49" w:rsidRDefault="00301136" w:rsidP="00A42860">
            <w:pPr>
              <w:jc w:val="center"/>
              <w:rPr>
                <w:color w:val="000000"/>
              </w:rPr>
            </w:pPr>
            <w:r w:rsidRPr="00F43A49">
              <w:rPr>
                <w:color w:val="000000"/>
              </w:rPr>
              <w:t>м² площади пола на 1000 чел.</w:t>
            </w:r>
          </w:p>
        </w:tc>
        <w:tc>
          <w:tcPr>
            <w:tcW w:w="569" w:type="pct"/>
            <w:vMerge w:val="restart"/>
            <w:vAlign w:val="center"/>
          </w:tcPr>
          <w:p w:rsidR="00301136" w:rsidRPr="00F43A49" w:rsidRDefault="00301136" w:rsidP="00A42860">
            <w:pPr>
              <w:jc w:val="center"/>
              <w:rPr>
                <w:color w:val="000000"/>
              </w:rPr>
            </w:pPr>
            <w:r>
              <w:rPr>
                <w:color w:val="000000"/>
              </w:rPr>
              <w:t>350</w:t>
            </w:r>
          </w:p>
        </w:tc>
        <w:tc>
          <w:tcPr>
            <w:tcW w:w="992" w:type="pct"/>
            <w:vAlign w:val="center"/>
          </w:tcPr>
          <w:p w:rsidR="00301136" w:rsidRPr="00F43A49" w:rsidRDefault="00301136" w:rsidP="00A42860">
            <w:pPr>
              <w:jc w:val="center"/>
              <w:rPr>
                <w:color w:val="000000"/>
              </w:rPr>
            </w:pPr>
            <w:r w:rsidRPr="00F43A49">
              <w:rPr>
                <w:color w:val="000000"/>
              </w:rPr>
              <w:t>мин. транспортно-пешеходной доступности</w:t>
            </w:r>
          </w:p>
        </w:tc>
        <w:tc>
          <w:tcPr>
            <w:tcW w:w="610" w:type="pct"/>
            <w:vAlign w:val="center"/>
          </w:tcPr>
          <w:p w:rsidR="00301136" w:rsidRPr="00F43A49" w:rsidRDefault="00301136" w:rsidP="00A42860">
            <w:pPr>
              <w:jc w:val="center"/>
              <w:rPr>
                <w:color w:val="000000"/>
              </w:rPr>
            </w:pPr>
            <w:r w:rsidRPr="00F43A49">
              <w:rPr>
                <w:color w:val="000000"/>
              </w:rPr>
              <w:t>30</w:t>
            </w:r>
          </w:p>
        </w:tc>
      </w:tr>
      <w:tr w:rsidR="00301136" w:rsidRPr="00F43A49" w:rsidTr="00A0016E">
        <w:trPr>
          <w:trHeight w:val="221"/>
        </w:trPr>
        <w:tc>
          <w:tcPr>
            <w:tcW w:w="287" w:type="pct"/>
            <w:vMerge/>
            <w:vAlign w:val="center"/>
          </w:tcPr>
          <w:p w:rsidR="00301136" w:rsidRPr="00F43A49" w:rsidRDefault="00301136" w:rsidP="00A42860">
            <w:pPr>
              <w:jc w:val="center"/>
              <w:rPr>
                <w:color w:val="000000"/>
              </w:rPr>
            </w:pPr>
          </w:p>
        </w:tc>
        <w:tc>
          <w:tcPr>
            <w:tcW w:w="1475" w:type="pct"/>
            <w:vMerge/>
            <w:vAlign w:val="center"/>
          </w:tcPr>
          <w:p w:rsidR="00301136" w:rsidRPr="00F43A49" w:rsidRDefault="00301136" w:rsidP="00A42860">
            <w:pPr>
              <w:rPr>
                <w:color w:val="000000"/>
              </w:rPr>
            </w:pPr>
          </w:p>
        </w:tc>
        <w:tc>
          <w:tcPr>
            <w:tcW w:w="1068" w:type="pct"/>
            <w:vMerge/>
            <w:vAlign w:val="center"/>
          </w:tcPr>
          <w:p w:rsidR="00301136" w:rsidRPr="00F43A49" w:rsidRDefault="00301136" w:rsidP="00A42860">
            <w:pPr>
              <w:jc w:val="center"/>
              <w:rPr>
                <w:color w:val="000000"/>
              </w:rPr>
            </w:pPr>
          </w:p>
        </w:tc>
        <w:tc>
          <w:tcPr>
            <w:tcW w:w="569" w:type="pct"/>
            <w:vMerge/>
            <w:vAlign w:val="center"/>
          </w:tcPr>
          <w:p w:rsidR="00301136" w:rsidRPr="00F43A49" w:rsidRDefault="00301136" w:rsidP="00A42860">
            <w:pPr>
              <w:rPr>
                <w:color w:val="000000"/>
              </w:rPr>
            </w:pPr>
          </w:p>
        </w:tc>
        <w:tc>
          <w:tcPr>
            <w:tcW w:w="992" w:type="pct"/>
            <w:vAlign w:val="center"/>
          </w:tcPr>
          <w:p w:rsidR="00301136" w:rsidRPr="00F43A49" w:rsidRDefault="00301136" w:rsidP="00A42860">
            <w:pPr>
              <w:jc w:val="center"/>
              <w:rPr>
                <w:color w:val="000000"/>
              </w:rPr>
            </w:pPr>
            <w:r>
              <w:rPr>
                <w:color w:val="000000"/>
              </w:rPr>
              <w:t>м</w:t>
            </w:r>
          </w:p>
        </w:tc>
        <w:tc>
          <w:tcPr>
            <w:tcW w:w="610" w:type="pct"/>
            <w:vAlign w:val="center"/>
          </w:tcPr>
          <w:p w:rsidR="00301136" w:rsidRPr="00F43A49" w:rsidRDefault="00301136" w:rsidP="00A42860">
            <w:pPr>
              <w:jc w:val="center"/>
              <w:rPr>
                <w:color w:val="000000"/>
              </w:rPr>
            </w:pPr>
            <w:r>
              <w:rPr>
                <w:color w:val="000000"/>
              </w:rPr>
              <w:t>800</w:t>
            </w:r>
          </w:p>
        </w:tc>
      </w:tr>
      <w:tr w:rsidR="00005427" w:rsidRPr="00F43A49" w:rsidTr="00A0016E">
        <w:trPr>
          <w:trHeight w:val="413"/>
        </w:trPr>
        <w:tc>
          <w:tcPr>
            <w:tcW w:w="287" w:type="pct"/>
            <w:vMerge w:val="restart"/>
            <w:vAlign w:val="center"/>
          </w:tcPr>
          <w:p w:rsidR="00005427" w:rsidRPr="002309B3" w:rsidRDefault="00005427" w:rsidP="00A42860">
            <w:pPr>
              <w:jc w:val="center"/>
            </w:pPr>
            <w:r w:rsidRPr="002309B3">
              <w:t>2</w:t>
            </w:r>
          </w:p>
        </w:tc>
        <w:tc>
          <w:tcPr>
            <w:tcW w:w="1475" w:type="pct"/>
            <w:vMerge w:val="restart"/>
            <w:vAlign w:val="center"/>
          </w:tcPr>
          <w:p w:rsidR="00005427" w:rsidRPr="002309B3" w:rsidRDefault="00005427" w:rsidP="00005427">
            <w:r w:rsidRPr="002309B3">
              <w:t>Открытые плоскостные сооружения</w:t>
            </w:r>
          </w:p>
        </w:tc>
        <w:tc>
          <w:tcPr>
            <w:tcW w:w="1068" w:type="pct"/>
            <w:vMerge w:val="restart"/>
            <w:vAlign w:val="center"/>
          </w:tcPr>
          <w:p w:rsidR="00005427" w:rsidRPr="002309B3" w:rsidRDefault="00005427" w:rsidP="00A42860">
            <w:pPr>
              <w:jc w:val="center"/>
            </w:pPr>
            <w:r w:rsidRPr="002309B3">
              <w:t>м² площади пола на 1000 чел.</w:t>
            </w:r>
          </w:p>
        </w:tc>
        <w:tc>
          <w:tcPr>
            <w:tcW w:w="569" w:type="pct"/>
            <w:vMerge w:val="restart"/>
            <w:vAlign w:val="center"/>
          </w:tcPr>
          <w:p w:rsidR="00005427" w:rsidRPr="002309B3" w:rsidRDefault="005056F5" w:rsidP="00A42860">
            <w:r w:rsidRPr="002309B3">
              <w:t>1950</w:t>
            </w:r>
          </w:p>
        </w:tc>
        <w:tc>
          <w:tcPr>
            <w:tcW w:w="992" w:type="pct"/>
            <w:vAlign w:val="center"/>
          </w:tcPr>
          <w:p w:rsidR="00005427" w:rsidRPr="002309B3" w:rsidRDefault="00005427" w:rsidP="00005427">
            <w:pPr>
              <w:jc w:val="center"/>
            </w:pPr>
            <w:r w:rsidRPr="002309B3">
              <w:t>мин. транспортно-пешеходной доступности</w:t>
            </w:r>
          </w:p>
        </w:tc>
        <w:tc>
          <w:tcPr>
            <w:tcW w:w="610" w:type="pct"/>
            <w:vAlign w:val="center"/>
          </w:tcPr>
          <w:p w:rsidR="00005427" w:rsidRPr="002309B3" w:rsidRDefault="00005427" w:rsidP="00005427">
            <w:pPr>
              <w:jc w:val="center"/>
            </w:pPr>
            <w:r w:rsidRPr="002309B3">
              <w:t>30</w:t>
            </w:r>
          </w:p>
        </w:tc>
      </w:tr>
      <w:tr w:rsidR="00005427" w:rsidRPr="00F43A49" w:rsidTr="00A0016E">
        <w:trPr>
          <w:trHeight w:val="412"/>
        </w:trPr>
        <w:tc>
          <w:tcPr>
            <w:tcW w:w="287" w:type="pct"/>
            <w:vMerge/>
            <w:vAlign w:val="center"/>
          </w:tcPr>
          <w:p w:rsidR="00005427" w:rsidRPr="002309B3" w:rsidRDefault="00005427" w:rsidP="00A42860">
            <w:pPr>
              <w:jc w:val="center"/>
            </w:pPr>
          </w:p>
        </w:tc>
        <w:tc>
          <w:tcPr>
            <w:tcW w:w="1475" w:type="pct"/>
            <w:vMerge/>
            <w:vAlign w:val="center"/>
          </w:tcPr>
          <w:p w:rsidR="00005427" w:rsidRPr="002309B3" w:rsidRDefault="00005427" w:rsidP="00005427"/>
        </w:tc>
        <w:tc>
          <w:tcPr>
            <w:tcW w:w="1068" w:type="pct"/>
            <w:vMerge/>
            <w:vAlign w:val="center"/>
          </w:tcPr>
          <w:p w:rsidR="00005427" w:rsidRPr="002309B3" w:rsidRDefault="00005427" w:rsidP="00A42860">
            <w:pPr>
              <w:jc w:val="center"/>
            </w:pPr>
          </w:p>
        </w:tc>
        <w:tc>
          <w:tcPr>
            <w:tcW w:w="569" w:type="pct"/>
            <w:vMerge/>
            <w:vAlign w:val="center"/>
          </w:tcPr>
          <w:p w:rsidR="00005427" w:rsidRPr="002309B3" w:rsidRDefault="00005427" w:rsidP="00A42860"/>
        </w:tc>
        <w:tc>
          <w:tcPr>
            <w:tcW w:w="992" w:type="pct"/>
            <w:vAlign w:val="center"/>
          </w:tcPr>
          <w:p w:rsidR="00005427" w:rsidRPr="002309B3" w:rsidRDefault="00005427" w:rsidP="00005427">
            <w:pPr>
              <w:jc w:val="center"/>
            </w:pPr>
            <w:r w:rsidRPr="002309B3">
              <w:t>м</w:t>
            </w:r>
          </w:p>
        </w:tc>
        <w:tc>
          <w:tcPr>
            <w:tcW w:w="610" w:type="pct"/>
            <w:vAlign w:val="center"/>
          </w:tcPr>
          <w:p w:rsidR="00005427" w:rsidRPr="002309B3" w:rsidRDefault="00005427" w:rsidP="00005427">
            <w:pPr>
              <w:jc w:val="center"/>
            </w:pPr>
            <w:r w:rsidRPr="002309B3">
              <w:t>800</w:t>
            </w:r>
          </w:p>
        </w:tc>
      </w:tr>
    </w:tbl>
    <w:p w:rsidR="00A42860" w:rsidRPr="008E08C4" w:rsidRDefault="00A42860" w:rsidP="00A42860">
      <w:pPr>
        <w:ind w:firstLine="567"/>
        <w:contextualSpacing/>
        <w:jc w:val="both"/>
        <w:rPr>
          <w:color w:val="000000"/>
        </w:rPr>
      </w:pPr>
      <w:r w:rsidRPr="008E08C4">
        <w:rPr>
          <w:color w:val="000000"/>
        </w:rPr>
        <w:t>Примечания:</w:t>
      </w:r>
    </w:p>
    <w:p w:rsidR="00A42860" w:rsidRDefault="00A42860" w:rsidP="0047012A">
      <w:pPr>
        <w:ind w:firstLine="567"/>
        <w:contextualSpacing/>
        <w:jc w:val="both"/>
        <w:rPr>
          <w:color w:val="000000"/>
        </w:rPr>
      </w:pPr>
      <w:r w:rsidRPr="00F43A49">
        <w:rPr>
          <w:color w:val="000000"/>
        </w:rPr>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2D1056" w:rsidRPr="002309B3" w:rsidRDefault="002D1056" w:rsidP="002D1056">
      <w:pPr>
        <w:ind w:firstLine="567"/>
        <w:contextualSpacing/>
        <w:jc w:val="both"/>
      </w:pPr>
      <w:r w:rsidRPr="002309B3">
        <w:t>Нормы расчета стоянок для временного хранения легковых автомобилей см. Приложение В.</w:t>
      </w:r>
    </w:p>
    <w:p w:rsidR="002D1056" w:rsidRDefault="002D1056" w:rsidP="0047012A">
      <w:pPr>
        <w:ind w:firstLine="567"/>
        <w:contextualSpacing/>
        <w:jc w:val="both"/>
        <w:rPr>
          <w:color w:val="000000"/>
        </w:rPr>
      </w:pPr>
    </w:p>
    <w:p w:rsidR="00EF7199" w:rsidRDefault="00EF7199" w:rsidP="00D24664">
      <w:pPr>
        <w:pStyle w:val="1"/>
      </w:pPr>
      <w:bookmarkStart w:id="16" w:name="_Toc501217683"/>
      <w:r>
        <w:t xml:space="preserve">1.5 </w:t>
      </w:r>
      <w:r w:rsidRPr="00A158B6">
        <w:t>Расчетные показатели, устанавливаемые для объектов местного значения в области кул</w:t>
      </w:r>
      <w:r>
        <w:t>ьтуры и социального обеспечения</w:t>
      </w:r>
      <w:bookmarkEnd w:id="16"/>
    </w:p>
    <w:p w:rsidR="0047012A" w:rsidRPr="0047012A" w:rsidRDefault="0047012A" w:rsidP="007329D6">
      <w:pPr>
        <w:pStyle w:val="4"/>
      </w:pPr>
      <w:r w:rsidRPr="0047012A">
        <w:t>1.5.1 Объекты культуры</w:t>
      </w:r>
    </w:p>
    <w:p w:rsidR="000F34E9" w:rsidRDefault="000F34E9" w:rsidP="000F34E9">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47012A">
        <w:rPr>
          <w:color w:val="000000"/>
        </w:rPr>
        <w:t>7</w:t>
      </w:r>
      <w:r w:rsidRPr="00F43A49">
        <w:rPr>
          <w:color w:val="000000"/>
        </w:rPr>
        <w:t>.</w:t>
      </w:r>
      <w:r w:rsidR="0047012A">
        <w:rPr>
          <w:color w:val="000000"/>
        </w:rPr>
        <w:t xml:space="preserve"> </w:t>
      </w:r>
    </w:p>
    <w:p w:rsidR="0047012A" w:rsidRPr="00F43A49" w:rsidRDefault="0047012A" w:rsidP="0047012A">
      <w:pPr>
        <w:ind w:firstLine="709"/>
        <w:jc w:val="right"/>
        <w:rPr>
          <w:color w:val="000000"/>
        </w:rPr>
      </w:pPr>
      <w:r w:rsidRPr="00F43A49">
        <w:rPr>
          <w:color w:val="000000"/>
        </w:rPr>
        <w:t xml:space="preserve">Таблица </w:t>
      </w:r>
      <w:r>
        <w:rPr>
          <w:color w:val="000000"/>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6"/>
        <w:gridCol w:w="2989"/>
        <w:gridCol w:w="1835"/>
        <w:gridCol w:w="1281"/>
        <w:gridCol w:w="1793"/>
        <w:gridCol w:w="1478"/>
      </w:tblGrid>
      <w:tr w:rsidR="000F34E9" w:rsidRPr="00F43A49" w:rsidTr="00336A20">
        <w:trPr>
          <w:trHeight w:val="20"/>
          <w:tblHeader/>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rsidR="000F34E9" w:rsidRPr="00F43A49" w:rsidRDefault="00DC5A1B" w:rsidP="00DC5A1B">
            <w:pPr>
              <w:jc w:val="both"/>
            </w:pPr>
            <w:r>
              <w:t>№</w:t>
            </w:r>
          </w:p>
        </w:tc>
        <w:tc>
          <w:tcPr>
            <w:tcW w:w="1500" w:type="pct"/>
            <w:vMerge w:val="restar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Наименование объекта</w:t>
            </w:r>
          </w:p>
        </w:tc>
        <w:tc>
          <w:tcPr>
            <w:tcW w:w="1564" w:type="pct"/>
            <w:gridSpan w:val="2"/>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Минимально допустимый уровень обеспеченности</w:t>
            </w:r>
          </w:p>
        </w:tc>
        <w:tc>
          <w:tcPr>
            <w:tcW w:w="1642" w:type="pct"/>
            <w:gridSpan w:val="2"/>
            <w:tcBorders>
              <w:top w:val="single" w:sz="4" w:space="0" w:color="auto"/>
              <w:left w:val="single" w:sz="4" w:space="0" w:color="auto"/>
              <w:bottom w:val="single" w:sz="4" w:space="0" w:color="auto"/>
              <w:right w:val="single" w:sz="4" w:space="0" w:color="auto"/>
            </w:tcBorders>
            <w:hideMark/>
          </w:tcPr>
          <w:p w:rsidR="000F34E9" w:rsidRPr="00F43A49" w:rsidRDefault="000F34E9" w:rsidP="003B11E4">
            <w:pPr>
              <w:jc w:val="both"/>
            </w:pPr>
            <w:r w:rsidRPr="00F43A49">
              <w:t>Максимально допустимый уровень территориальной доступности</w:t>
            </w:r>
          </w:p>
        </w:tc>
      </w:tr>
      <w:tr w:rsidR="000F34E9" w:rsidRPr="00F43A49" w:rsidTr="00336A20">
        <w:trPr>
          <w:trHeight w:val="20"/>
          <w:tblHeader/>
        </w:trPr>
        <w:tc>
          <w:tcPr>
            <w:tcW w:w="294" w:type="pct"/>
            <w:vMerge/>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tc>
        <w:tc>
          <w:tcPr>
            <w:tcW w:w="1500" w:type="pct"/>
            <w:vMerge/>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tc>
        <w:tc>
          <w:tcPr>
            <w:tcW w:w="921" w:type="pc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Единица измерения</w:t>
            </w:r>
          </w:p>
        </w:tc>
        <w:tc>
          <w:tcPr>
            <w:tcW w:w="643" w:type="pc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Величина</w:t>
            </w:r>
          </w:p>
        </w:tc>
        <w:tc>
          <w:tcPr>
            <w:tcW w:w="900" w:type="pc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Единица измерения</w:t>
            </w:r>
          </w:p>
        </w:tc>
        <w:tc>
          <w:tcPr>
            <w:tcW w:w="742" w:type="pc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Величина</w:t>
            </w:r>
          </w:p>
        </w:tc>
      </w:tr>
      <w:tr w:rsidR="007254C7" w:rsidRPr="00F43A49" w:rsidTr="00130442">
        <w:trPr>
          <w:trHeight w:val="1161"/>
        </w:trPr>
        <w:tc>
          <w:tcPr>
            <w:tcW w:w="294" w:type="pc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t>1</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AD2572">
            <w:pPr>
              <w:jc w:val="both"/>
            </w:pPr>
            <w:r>
              <w:t>Районный дом культуры на 200 мест</w:t>
            </w:r>
          </w:p>
        </w:tc>
        <w:tc>
          <w:tcPr>
            <w:tcW w:w="921" w:type="pct"/>
            <w:tcBorders>
              <w:top w:val="single" w:sz="4" w:space="0" w:color="auto"/>
              <w:left w:val="single" w:sz="4" w:space="0" w:color="auto"/>
              <w:right w:val="single" w:sz="4" w:space="0" w:color="auto"/>
            </w:tcBorders>
            <w:vAlign w:val="center"/>
            <w:hideMark/>
          </w:tcPr>
          <w:p w:rsidR="007254C7" w:rsidRPr="00F43A49" w:rsidRDefault="007254C7" w:rsidP="00301136">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3B11E4">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7254C7" w:rsidRPr="007254C7" w:rsidRDefault="007254C7" w:rsidP="007254C7">
            <w:pPr>
              <w:jc w:val="both"/>
            </w:pPr>
            <w:r w:rsidRPr="007254C7">
              <w:t>не устанавливается</w:t>
            </w:r>
          </w:p>
        </w:tc>
      </w:tr>
      <w:tr w:rsidR="007254C7" w:rsidRPr="00F43A49" w:rsidTr="00130442">
        <w:trPr>
          <w:trHeight w:val="1268"/>
        </w:trPr>
        <w:tc>
          <w:tcPr>
            <w:tcW w:w="294" w:type="pc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t>2</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AD2572">
            <w:pPr>
              <w:jc w:val="both"/>
            </w:pPr>
            <w:r>
              <w:t>Районная (межпоселенческая) библиотека*</w:t>
            </w:r>
          </w:p>
        </w:tc>
        <w:tc>
          <w:tcPr>
            <w:tcW w:w="921" w:type="pct"/>
            <w:tcBorders>
              <w:top w:val="single" w:sz="4" w:space="0" w:color="auto"/>
              <w:left w:val="single" w:sz="4" w:space="0" w:color="auto"/>
              <w:right w:val="single" w:sz="4" w:space="0" w:color="auto"/>
            </w:tcBorders>
            <w:vAlign w:val="center"/>
            <w:hideMark/>
          </w:tcPr>
          <w:p w:rsidR="007254C7" w:rsidRPr="00F43A49" w:rsidRDefault="007254C7" w:rsidP="007254C7">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7254C7">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7254C7">
              <w:t>не устанавливается</w:t>
            </w:r>
          </w:p>
        </w:tc>
      </w:tr>
      <w:tr w:rsidR="007254C7" w:rsidRPr="00F43A49" w:rsidTr="00130442">
        <w:trPr>
          <w:trHeight w:val="1268"/>
        </w:trPr>
        <w:tc>
          <w:tcPr>
            <w:tcW w:w="294" w:type="pct"/>
            <w:tcBorders>
              <w:top w:val="single" w:sz="4" w:space="0" w:color="auto"/>
              <w:left w:val="single" w:sz="4" w:space="0" w:color="auto"/>
              <w:right w:val="single" w:sz="4" w:space="0" w:color="auto"/>
            </w:tcBorders>
            <w:vAlign w:val="center"/>
            <w:hideMark/>
          </w:tcPr>
          <w:p w:rsidR="007254C7" w:rsidRDefault="007254C7" w:rsidP="003B11E4">
            <w:pPr>
              <w:jc w:val="both"/>
            </w:pPr>
            <w:r>
              <w:lastRenderedPageBreak/>
              <w:t>3</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7254C7">
            <w:pPr>
              <w:jc w:val="both"/>
            </w:pPr>
            <w:r>
              <w:t>Районный музей</w:t>
            </w:r>
          </w:p>
        </w:tc>
        <w:tc>
          <w:tcPr>
            <w:tcW w:w="921" w:type="pct"/>
            <w:tcBorders>
              <w:top w:val="single" w:sz="4" w:space="0" w:color="auto"/>
              <w:left w:val="single" w:sz="4" w:space="0" w:color="auto"/>
              <w:right w:val="single" w:sz="4" w:space="0" w:color="auto"/>
            </w:tcBorders>
            <w:vAlign w:val="center"/>
            <w:hideMark/>
          </w:tcPr>
          <w:p w:rsidR="007254C7" w:rsidRPr="00F43A49" w:rsidRDefault="007254C7" w:rsidP="007254C7">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7254C7">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7254C7">
              <w:t>не устанавливается</w:t>
            </w:r>
          </w:p>
        </w:tc>
      </w:tr>
      <w:tr w:rsidR="007254C7" w:rsidRPr="00F43A49" w:rsidTr="00130442">
        <w:trPr>
          <w:trHeight w:val="1656"/>
        </w:trPr>
        <w:tc>
          <w:tcPr>
            <w:tcW w:w="294"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t>4</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Клубы и организации клубного типа в населенных пунктах</w:t>
            </w:r>
            <w:r w:rsidRPr="007512EF">
              <w:rPr>
                <w:bCs/>
              </w:rPr>
              <w:t xml:space="preserve"> </w:t>
            </w:r>
            <w:r w:rsidRPr="007512EF">
              <w:rPr>
                <w:rStyle w:val="12"/>
                <w:bCs/>
              </w:rPr>
              <w:t>с число жителей до 500</w:t>
            </w:r>
            <w:r>
              <w:rPr>
                <w:rStyle w:val="12"/>
                <w:bCs/>
              </w:rPr>
              <w:t xml:space="preserve"> </w:t>
            </w:r>
            <w:r w:rsidRPr="007512EF">
              <w:rPr>
                <w:rStyle w:val="12"/>
                <w:bCs/>
              </w:rPr>
              <w:t>человек</w:t>
            </w:r>
          </w:p>
        </w:tc>
        <w:tc>
          <w:tcPr>
            <w:tcW w:w="921" w:type="pct"/>
            <w:vMerge w:val="restart"/>
            <w:tcBorders>
              <w:top w:val="single" w:sz="4" w:space="0" w:color="auto"/>
              <w:left w:val="single" w:sz="4" w:space="0" w:color="auto"/>
              <w:right w:val="single" w:sz="4" w:space="0" w:color="auto"/>
            </w:tcBorders>
            <w:vAlign w:val="center"/>
            <w:hideMark/>
          </w:tcPr>
          <w:p w:rsidR="007254C7" w:rsidRPr="00F43A49" w:rsidRDefault="007254C7" w:rsidP="00301136">
            <w:pPr>
              <w:jc w:val="both"/>
            </w:pPr>
            <w:r w:rsidRPr="00F43A49">
              <w:t>мест на</w:t>
            </w:r>
          </w:p>
          <w:p w:rsidR="007254C7" w:rsidRPr="00F43A49" w:rsidRDefault="007254C7" w:rsidP="002309B3">
            <w:pPr>
              <w:jc w:val="both"/>
            </w:pPr>
            <w:r w:rsidRPr="00F43A49">
              <w:t>1000 чел.</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300</w:t>
            </w:r>
          </w:p>
        </w:tc>
        <w:tc>
          <w:tcPr>
            <w:tcW w:w="900"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 xml:space="preserve">Пешеходная доступность (минут) </w:t>
            </w:r>
          </w:p>
          <w:p w:rsidR="007254C7" w:rsidRPr="00F43A49" w:rsidRDefault="007254C7" w:rsidP="003B11E4">
            <w:pPr>
              <w:jc w:val="both"/>
            </w:pPr>
          </w:p>
        </w:tc>
        <w:tc>
          <w:tcPr>
            <w:tcW w:w="742"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30</w:t>
            </w:r>
          </w:p>
          <w:p w:rsidR="007254C7" w:rsidRPr="00F43A49" w:rsidRDefault="007254C7" w:rsidP="003B11E4">
            <w:pPr>
              <w:jc w:val="both"/>
            </w:pPr>
          </w:p>
        </w:tc>
      </w:tr>
      <w:tr w:rsidR="007254C7" w:rsidRPr="00F43A49" w:rsidTr="00130442">
        <w:trPr>
          <w:trHeight w:val="20"/>
        </w:trPr>
        <w:tc>
          <w:tcPr>
            <w:tcW w:w="294" w:type="pct"/>
            <w:vMerge/>
            <w:tcBorders>
              <w:left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01136">
            <w:pPr>
              <w:jc w:val="both"/>
            </w:pPr>
            <w:r>
              <w:t>Клубы и организации клубного типа в населенных пунктах</w:t>
            </w:r>
            <w:r w:rsidRPr="007512EF">
              <w:rPr>
                <w:bCs/>
              </w:rPr>
              <w:t xml:space="preserve"> </w:t>
            </w:r>
            <w:r w:rsidRPr="007512EF">
              <w:rPr>
                <w:rStyle w:val="12"/>
                <w:bCs/>
              </w:rPr>
              <w:t xml:space="preserve">с число жителей </w:t>
            </w:r>
            <w:r>
              <w:rPr>
                <w:rStyle w:val="12"/>
                <w:bCs/>
              </w:rPr>
              <w:t xml:space="preserve">500-1000 </w:t>
            </w:r>
            <w:r w:rsidRPr="007512EF">
              <w:rPr>
                <w:rStyle w:val="12"/>
                <w:bCs/>
              </w:rPr>
              <w:t>человек</w:t>
            </w:r>
          </w:p>
        </w:tc>
        <w:tc>
          <w:tcPr>
            <w:tcW w:w="921" w:type="pct"/>
            <w:vMerge/>
            <w:tcBorders>
              <w:left w:val="single" w:sz="4" w:space="0" w:color="auto"/>
              <w:right w:val="single" w:sz="4" w:space="0" w:color="auto"/>
            </w:tcBorders>
            <w:vAlign w:val="center"/>
            <w:hideMark/>
          </w:tcPr>
          <w:p w:rsidR="007254C7" w:rsidRPr="00F43A49" w:rsidRDefault="007254C7" w:rsidP="002309B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200</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996"/>
        </w:trPr>
        <w:tc>
          <w:tcPr>
            <w:tcW w:w="294" w:type="pct"/>
            <w:vMerge/>
            <w:tcBorders>
              <w:left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2309B3">
            <w:pPr>
              <w:jc w:val="both"/>
            </w:pPr>
            <w:r>
              <w:t>Клубы и организации клубного типа в населенных пунктах</w:t>
            </w:r>
            <w:r w:rsidRPr="007512EF">
              <w:rPr>
                <w:bCs/>
              </w:rPr>
              <w:t xml:space="preserve"> </w:t>
            </w:r>
            <w:r w:rsidRPr="007512EF">
              <w:rPr>
                <w:rStyle w:val="12"/>
                <w:bCs/>
              </w:rPr>
              <w:t xml:space="preserve">с число жителей </w:t>
            </w:r>
            <w:r>
              <w:rPr>
                <w:rStyle w:val="12"/>
                <w:bCs/>
              </w:rPr>
              <w:t xml:space="preserve">1000-2000 </w:t>
            </w:r>
            <w:r w:rsidRPr="007512EF">
              <w:rPr>
                <w:rStyle w:val="12"/>
                <w:bCs/>
              </w:rPr>
              <w:t>человек</w:t>
            </w:r>
          </w:p>
        </w:tc>
        <w:tc>
          <w:tcPr>
            <w:tcW w:w="921" w:type="pct"/>
            <w:vMerge/>
            <w:tcBorders>
              <w:left w:val="single" w:sz="4" w:space="0" w:color="auto"/>
              <w:right w:val="single" w:sz="4" w:space="0" w:color="auto"/>
            </w:tcBorders>
            <w:vAlign w:val="center"/>
            <w:hideMark/>
          </w:tcPr>
          <w:p w:rsidR="007254C7" w:rsidRPr="00F43A49" w:rsidRDefault="007254C7" w:rsidP="002309B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3B11E4">
            <w:pPr>
              <w:jc w:val="both"/>
            </w:pPr>
            <w:r>
              <w:t>150</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1123"/>
        </w:trPr>
        <w:tc>
          <w:tcPr>
            <w:tcW w:w="294"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2309B3">
            <w:pPr>
              <w:jc w:val="both"/>
            </w:pPr>
            <w:r>
              <w:t>Клубы и организации клубного типа в населенных пунктах</w:t>
            </w:r>
            <w:r w:rsidRPr="007512EF">
              <w:rPr>
                <w:bCs/>
              </w:rPr>
              <w:t xml:space="preserve"> </w:t>
            </w:r>
            <w:r w:rsidRPr="007512EF">
              <w:rPr>
                <w:rStyle w:val="12"/>
                <w:bCs/>
              </w:rPr>
              <w:t xml:space="preserve">с число жителей </w:t>
            </w:r>
            <w:r>
              <w:rPr>
                <w:rStyle w:val="12"/>
                <w:bCs/>
              </w:rPr>
              <w:t xml:space="preserve">2000-10000 </w:t>
            </w:r>
            <w:r w:rsidRPr="007512EF">
              <w:rPr>
                <w:rStyle w:val="12"/>
                <w:bCs/>
              </w:rPr>
              <w:t>человек</w:t>
            </w:r>
          </w:p>
        </w:tc>
        <w:tc>
          <w:tcPr>
            <w:tcW w:w="921" w:type="pct"/>
            <w:vMerge/>
            <w:tcBorders>
              <w:left w:val="single" w:sz="4" w:space="0" w:color="auto"/>
              <w:bottom w:val="single" w:sz="4" w:space="0" w:color="auto"/>
              <w:right w:val="single" w:sz="4" w:space="0" w:color="auto"/>
            </w:tcBorders>
            <w:vAlign w:val="center"/>
            <w:hideMark/>
          </w:tcPr>
          <w:p w:rsidR="007254C7" w:rsidRPr="00F43A49" w:rsidRDefault="007254C7" w:rsidP="002309B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3B11E4">
            <w:pPr>
              <w:jc w:val="both"/>
            </w:pPr>
            <w:r>
              <w:t xml:space="preserve"> 100</w:t>
            </w:r>
          </w:p>
        </w:tc>
        <w:tc>
          <w:tcPr>
            <w:tcW w:w="900"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20"/>
        </w:trPr>
        <w:tc>
          <w:tcPr>
            <w:tcW w:w="294"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t>5</w:t>
            </w:r>
          </w:p>
          <w:p w:rsidR="007254C7" w:rsidRPr="00F43A49" w:rsidRDefault="007254C7" w:rsidP="003B11E4">
            <w:pPr>
              <w:jc w:val="both"/>
            </w:pPr>
            <w:r w:rsidRPr="00F43A49">
              <w:t> </w:t>
            </w:r>
          </w:p>
          <w:p w:rsidR="007254C7" w:rsidRPr="00F43A49" w:rsidRDefault="007254C7" w:rsidP="003B11E4">
            <w:pPr>
              <w:jc w:val="both"/>
            </w:pPr>
            <w:r w:rsidRPr="00F43A49">
              <w:t> </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Клубы и библиотеки сельских поселений, клубы, посетительское место  на 1 тыс. чел. для сельских поселений или их групп, тыс. чел.:</w:t>
            </w:r>
          </w:p>
        </w:tc>
        <w:tc>
          <w:tcPr>
            <w:tcW w:w="921"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 </w:t>
            </w:r>
          </w:p>
          <w:p w:rsidR="007254C7" w:rsidRPr="00F43A49" w:rsidRDefault="007254C7" w:rsidP="00123266">
            <w:pPr>
              <w:ind w:left="-124"/>
              <w:jc w:val="both"/>
            </w:pPr>
            <w:r w:rsidRPr="00F43A49">
              <w:t>Посетительское место</w:t>
            </w:r>
          </w:p>
          <w:p w:rsidR="007254C7" w:rsidRPr="00F43A49" w:rsidRDefault="007254C7" w:rsidP="00123266">
            <w:pPr>
              <w:ind w:left="-124" w:right="-108"/>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 </w:t>
            </w:r>
          </w:p>
        </w:tc>
        <w:tc>
          <w:tcPr>
            <w:tcW w:w="900"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 xml:space="preserve">Пешеходная доступность (минут) </w:t>
            </w:r>
          </w:p>
          <w:p w:rsidR="007254C7" w:rsidRPr="00F43A49" w:rsidRDefault="007254C7" w:rsidP="003B11E4">
            <w:pPr>
              <w:jc w:val="both"/>
            </w:pPr>
            <w:r w:rsidRPr="00F43A49">
              <w:t> </w:t>
            </w:r>
          </w:p>
          <w:p w:rsidR="007254C7" w:rsidRPr="00F43A49" w:rsidRDefault="007254C7" w:rsidP="003B11E4">
            <w:pPr>
              <w:jc w:val="both"/>
            </w:pPr>
            <w:r w:rsidRPr="00F43A49">
              <w:t> </w:t>
            </w:r>
          </w:p>
        </w:tc>
        <w:tc>
          <w:tcPr>
            <w:tcW w:w="742"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30</w:t>
            </w:r>
          </w:p>
          <w:p w:rsidR="007254C7" w:rsidRPr="00F43A49" w:rsidRDefault="007254C7" w:rsidP="003B11E4">
            <w:pPr>
              <w:jc w:val="both"/>
            </w:pPr>
            <w:r w:rsidRPr="00F43A49">
              <w:t> </w:t>
            </w:r>
          </w:p>
          <w:p w:rsidR="007254C7" w:rsidRPr="00F43A49" w:rsidRDefault="007254C7" w:rsidP="003B11E4">
            <w:pPr>
              <w:jc w:val="both"/>
            </w:pPr>
            <w:r w:rsidRPr="00F43A49">
              <w:t> </w:t>
            </w:r>
          </w:p>
        </w:tc>
      </w:tr>
      <w:tr w:rsidR="007254C7" w:rsidRPr="00F43A49" w:rsidTr="00130442">
        <w:trPr>
          <w:trHeight w:val="20"/>
        </w:trPr>
        <w:tc>
          <w:tcPr>
            <w:tcW w:w="294" w:type="pct"/>
            <w:vMerge/>
            <w:tcBorders>
              <w:left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Свыше 0.2 до 1</w:t>
            </w:r>
          </w:p>
        </w:tc>
        <w:tc>
          <w:tcPr>
            <w:tcW w:w="921" w:type="pct"/>
            <w:vMerge/>
            <w:tcBorders>
              <w:left w:val="single" w:sz="4" w:space="0" w:color="auto"/>
              <w:right w:val="single" w:sz="4" w:space="0" w:color="auto"/>
            </w:tcBorders>
            <w:vAlign w:val="center"/>
            <w:hideMark/>
          </w:tcPr>
          <w:p w:rsidR="007254C7" w:rsidRPr="00F43A49" w:rsidRDefault="007254C7" w:rsidP="003B11E4">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500-300</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20"/>
        </w:trPr>
        <w:tc>
          <w:tcPr>
            <w:tcW w:w="294"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Свыше 1 до 2</w:t>
            </w:r>
          </w:p>
        </w:tc>
        <w:tc>
          <w:tcPr>
            <w:tcW w:w="921" w:type="pct"/>
            <w:vMerge/>
            <w:tcBorders>
              <w:left w:val="single" w:sz="4" w:space="0" w:color="auto"/>
              <w:right w:val="single" w:sz="4" w:space="0" w:color="auto"/>
            </w:tcBorders>
            <w:vAlign w:val="center"/>
            <w:hideMark/>
          </w:tcPr>
          <w:p w:rsidR="007254C7" w:rsidRPr="00F43A49" w:rsidRDefault="007254C7" w:rsidP="003B11E4">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300-230</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20"/>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rsidR="007254C7" w:rsidRPr="002309B3" w:rsidRDefault="007254C7" w:rsidP="002309B3">
            <w:pPr>
              <w:jc w:val="both"/>
            </w:pPr>
            <w:r>
              <w:t>6</w:t>
            </w:r>
          </w:p>
        </w:tc>
        <w:tc>
          <w:tcPr>
            <w:tcW w:w="1500" w:type="pct"/>
            <w:vMerge w:val="restar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832E26">
            <w:pPr>
              <w:jc w:val="both"/>
            </w:pPr>
            <w:r w:rsidRPr="00F43A49">
              <w:t>Сельские массовые библиотеки на 1</w:t>
            </w:r>
            <w:r>
              <w:t xml:space="preserve"> </w:t>
            </w:r>
            <w:r w:rsidRPr="00F43A49">
              <w:t xml:space="preserve">тыс. чел. </w:t>
            </w:r>
          </w:p>
          <w:p w:rsidR="007254C7" w:rsidRPr="00F43A49" w:rsidRDefault="007254C7" w:rsidP="00832E26">
            <w:pPr>
              <w:jc w:val="both"/>
            </w:pPr>
            <w:r>
              <w:t xml:space="preserve"> зоны обслуживания (</w:t>
            </w:r>
            <w:r w:rsidRPr="00F43A49">
              <w:t>из расче</w:t>
            </w:r>
            <w:r>
              <w:t>та 30-минутной доступности</w:t>
            </w:r>
            <w:r w:rsidRPr="00F43A49">
              <w:t>) для сельских по</w:t>
            </w:r>
            <w:r>
              <w:t>селений или их групп</w:t>
            </w:r>
          </w:p>
        </w:tc>
        <w:tc>
          <w:tcPr>
            <w:tcW w:w="921"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Единиц хранения</w:t>
            </w:r>
          </w:p>
          <w:p w:rsidR="007254C7" w:rsidRPr="00F43A49" w:rsidRDefault="007254C7" w:rsidP="003B11E4">
            <w:pPr>
              <w:jc w:val="both"/>
            </w:pPr>
            <w:r w:rsidRPr="00F43A49">
              <w:t>хранения на 1000 жителей</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6-7,5</w:t>
            </w:r>
          </w:p>
        </w:tc>
        <w:tc>
          <w:tcPr>
            <w:tcW w:w="900" w:type="pct"/>
            <w:vMerge w:val="restart"/>
            <w:tcBorders>
              <w:top w:val="single" w:sz="4" w:space="0" w:color="auto"/>
              <w:left w:val="single" w:sz="4" w:space="0" w:color="auto"/>
              <w:right w:val="single" w:sz="4" w:space="0" w:color="auto"/>
            </w:tcBorders>
            <w:vAlign w:val="center"/>
            <w:hideMark/>
          </w:tcPr>
          <w:p w:rsidR="007254C7" w:rsidRPr="00F43A49" w:rsidRDefault="007254C7" w:rsidP="00832E26">
            <w:pPr>
              <w:jc w:val="both"/>
            </w:pPr>
            <w:r w:rsidRPr="00F43A49">
              <w:t xml:space="preserve">Пешеходная </w:t>
            </w:r>
            <w:r>
              <w:t xml:space="preserve">/транспортная </w:t>
            </w:r>
            <w:r w:rsidRPr="00F43A49">
              <w:t>доступность (минут)</w:t>
            </w:r>
          </w:p>
          <w:p w:rsidR="007254C7" w:rsidRPr="00F43A49" w:rsidRDefault="007254C7" w:rsidP="003B11E4">
            <w:pPr>
              <w:jc w:val="both"/>
            </w:pPr>
            <w:r w:rsidRPr="00F43A49">
              <w:t> </w:t>
            </w:r>
          </w:p>
        </w:tc>
        <w:tc>
          <w:tcPr>
            <w:tcW w:w="742" w:type="pct"/>
            <w:vMerge w:val="restart"/>
            <w:tcBorders>
              <w:top w:val="single" w:sz="4" w:space="0" w:color="auto"/>
              <w:left w:val="single" w:sz="4" w:space="0" w:color="auto"/>
              <w:right w:val="single" w:sz="4" w:space="0" w:color="auto"/>
            </w:tcBorders>
            <w:vAlign w:val="center"/>
            <w:hideMark/>
          </w:tcPr>
          <w:p w:rsidR="007254C7" w:rsidRPr="00F43A49" w:rsidRDefault="007254C7" w:rsidP="00832E26">
            <w:pPr>
              <w:jc w:val="both"/>
            </w:pPr>
            <w:r>
              <w:t>15-</w:t>
            </w:r>
            <w:r w:rsidRPr="00F43A49">
              <w:t>30</w:t>
            </w:r>
          </w:p>
          <w:p w:rsidR="007254C7" w:rsidRPr="00F43A49" w:rsidRDefault="007254C7" w:rsidP="003B11E4">
            <w:pPr>
              <w:jc w:val="both"/>
            </w:pPr>
            <w:r w:rsidRPr="00F43A49">
              <w:t> </w:t>
            </w:r>
          </w:p>
        </w:tc>
      </w:tr>
      <w:tr w:rsidR="007254C7" w:rsidRPr="00F43A49" w:rsidTr="00130442">
        <w:trPr>
          <w:trHeight w:val="1255"/>
        </w:trPr>
        <w:tc>
          <w:tcPr>
            <w:tcW w:w="294" w:type="pct"/>
            <w:vMerge/>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tc>
        <w:tc>
          <w:tcPr>
            <w:tcW w:w="1500" w:type="pct"/>
            <w:vMerge/>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tc>
        <w:tc>
          <w:tcPr>
            <w:tcW w:w="921"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мест в читальном зале на 1000 жителей</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5-6</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989"/>
        </w:trPr>
        <w:tc>
          <w:tcPr>
            <w:tcW w:w="294"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r>
              <w:lastRenderedPageBreak/>
              <w:t>7</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C65F4D" w:rsidRDefault="007254C7" w:rsidP="00C65F4D">
            <w:pPr>
              <w:jc w:val="both"/>
            </w:pPr>
            <w:r w:rsidRPr="00C65F4D">
              <w:t>Общедоступная библиотека с</w:t>
            </w:r>
          </w:p>
          <w:p w:rsidR="007254C7" w:rsidRPr="00F43A49" w:rsidRDefault="007254C7" w:rsidP="00C65F4D">
            <w:pPr>
              <w:jc w:val="both"/>
            </w:pPr>
            <w:r w:rsidRPr="00C65F4D">
              <w:t>детским отделением</w:t>
            </w:r>
          </w:p>
        </w:tc>
        <w:tc>
          <w:tcPr>
            <w:tcW w:w="921"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объект</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1**</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20"/>
        </w:trPr>
        <w:tc>
          <w:tcPr>
            <w:tcW w:w="294"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r>
              <w:t>8</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C65F4D" w:rsidRDefault="007254C7" w:rsidP="00C65F4D">
            <w:pPr>
              <w:jc w:val="both"/>
            </w:pPr>
            <w:r w:rsidRPr="00C65F4D">
              <w:t>Точка доступа к</w:t>
            </w:r>
          </w:p>
          <w:p w:rsidR="007254C7" w:rsidRPr="00C65F4D" w:rsidRDefault="007254C7" w:rsidP="00C65F4D">
            <w:pPr>
              <w:jc w:val="both"/>
            </w:pPr>
            <w:r w:rsidRPr="00C65F4D">
              <w:t>полнотекстовым</w:t>
            </w:r>
          </w:p>
          <w:p w:rsidR="007254C7" w:rsidRPr="00C65F4D" w:rsidRDefault="007254C7" w:rsidP="00C65F4D">
            <w:pPr>
              <w:jc w:val="both"/>
            </w:pPr>
            <w:r w:rsidRPr="00C65F4D">
              <w:t>информационным ресурсам</w:t>
            </w:r>
          </w:p>
        </w:tc>
        <w:tc>
          <w:tcPr>
            <w:tcW w:w="921"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объект</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1**</w:t>
            </w:r>
          </w:p>
        </w:tc>
        <w:tc>
          <w:tcPr>
            <w:tcW w:w="900"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r>
    </w:tbl>
    <w:p w:rsidR="00C65F4D" w:rsidRPr="00C65F4D" w:rsidRDefault="00C65F4D" w:rsidP="00C65F4D">
      <w:pPr>
        <w:ind w:firstLine="567"/>
        <w:contextualSpacing/>
        <w:jc w:val="both"/>
        <w:rPr>
          <w:color w:val="000000"/>
        </w:rPr>
      </w:pPr>
      <w:r w:rsidRPr="00C65F4D">
        <w:rPr>
          <w:color w:val="000000"/>
        </w:rPr>
        <w:t>Примечание</w:t>
      </w:r>
    </w:p>
    <w:p w:rsidR="007254C7" w:rsidRDefault="00C65F4D" w:rsidP="00123266">
      <w:pPr>
        <w:ind w:firstLine="567"/>
        <w:contextualSpacing/>
        <w:jc w:val="both"/>
      </w:pPr>
      <w:r w:rsidRPr="00123266">
        <w:t xml:space="preserve">а) </w:t>
      </w:r>
      <w:r w:rsidR="007254C7">
        <w:t>(*)Допускается совместное размещение с районная библиотека для детей и юношества.</w:t>
      </w:r>
    </w:p>
    <w:p w:rsidR="00C65F4D" w:rsidRDefault="007254C7" w:rsidP="00123266">
      <w:pPr>
        <w:ind w:firstLine="567"/>
        <w:contextualSpacing/>
        <w:jc w:val="both"/>
        <w:rPr>
          <w:color w:val="000000"/>
        </w:rPr>
      </w:pPr>
      <w:r>
        <w:t>б)</w:t>
      </w:r>
      <w:r w:rsidR="00C65F4D" w:rsidRPr="00123266">
        <w:t>(*</w:t>
      </w:r>
      <w:r>
        <w:t>*</w:t>
      </w:r>
      <w:r w:rsidR="00C65F4D" w:rsidRPr="00123266">
        <w:t xml:space="preserve">) </w:t>
      </w:r>
      <w:r w:rsidR="00AD2572">
        <w:t>В сельских поселениях с количеством жителей до 3 тыс.чел. - 1 объект</w:t>
      </w:r>
      <w:r w:rsidR="00C65F4D" w:rsidRPr="00123266">
        <w:t>, расположенный в административном центре сельского поселения</w:t>
      </w:r>
      <w:r w:rsidR="00AD2572">
        <w:t>.</w:t>
      </w:r>
      <w:r w:rsidR="00123266" w:rsidRPr="00123266">
        <w:t xml:space="preserve"> </w:t>
      </w:r>
      <w:r w:rsidR="00AD2572">
        <w:t xml:space="preserve">В сельских поселениях с количеством жителей более 3 тыс.чел. - </w:t>
      </w:r>
      <w:r w:rsidR="00123266">
        <w:t>1 объект на 3 тыс. человек</w:t>
      </w:r>
      <w:r w:rsidR="00AD2572">
        <w:t>.</w:t>
      </w:r>
    </w:p>
    <w:p w:rsidR="008C7DE6" w:rsidRDefault="00D32CBC" w:rsidP="003A0164">
      <w:pPr>
        <w:ind w:right="-144" w:firstLine="426"/>
        <w:contextualSpacing/>
        <w:jc w:val="both"/>
      </w:pPr>
      <w:r w:rsidRPr="00DC5A1B">
        <w:t>Нормы площади земельных участков для сельских клубов (в том числе с библиотекой) – по заданию на проектирование.</w:t>
      </w:r>
    </w:p>
    <w:p w:rsidR="002D1056" w:rsidRPr="00AD2572" w:rsidRDefault="002D1056" w:rsidP="003A0164">
      <w:pPr>
        <w:ind w:right="-144" w:firstLine="426"/>
        <w:contextualSpacing/>
        <w:jc w:val="both"/>
      </w:pPr>
      <w:r w:rsidRPr="00AD2572">
        <w:t>Нормы расчета стоянок для временного хранения легковых автомобилей см. Приложение В.</w:t>
      </w:r>
    </w:p>
    <w:p w:rsidR="000F34E9" w:rsidRDefault="0047012A" w:rsidP="007329D6">
      <w:pPr>
        <w:pStyle w:val="4"/>
      </w:pPr>
      <w:r w:rsidRPr="00F4310F">
        <w:t>1.5.2 Объекты общественного питания, торговли и бытового обслуживания</w:t>
      </w:r>
    </w:p>
    <w:p w:rsidR="00A42860" w:rsidRPr="00F43A49" w:rsidRDefault="00A42860" w:rsidP="00A42860">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47012A">
        <w:rPr>
          <w:color w:val="000000"/>
        </w:rPr>
        <w:t>8</w:t>
      </w:r>
      <w:r w:rsidRPr="00F43A49">
        <w:rPr>
          <w:color w:val="000000"/>
        </w:rPr>
        <w:t>.</w:t>
      </w:r>
    </w:p>
    <w:p w:rsidR="008C7DE6" w:rsidRDefault="008C7DE6" w:rsidP="00A42860">
      <w:pPr>
        <w:ind w:firstLine="567"/>
        <w:contextualSpacing/>
        <w:jc w:val="right"/>
        <w:rPr>
          <w:color w:val="000000"/>
        </w:rPr>
      </w:pPr>
    </w:p>
    <w:p w:rsidR="008C7DE6" w:rsidRDefault="008C7DE6" w:rsidP="00A42860">
      <w:pPr>
        <w:ind w:firstLine="567"/>
        <w:contextualSpacing/>
        <w:jc w:val="right"/>
        <w:rPr>
          <w:color w:val="000000"/>
        </w:rPr>
      </w:pPr>
    </w:p>
    <w:p w:rsidR="00A42860" w:rsidRPr="00F43A49" w:rsidRDefault="00A42860" w:rsidP="00A42860">
      <w:pPr>
        <w:ind w:firstLine="567"/>
        <w:contextualSpacing/>
        <w:jc w:val="right"/>
        <w:rPr>
          <w:color w:val="000000"/>
        </w:rPr>
      </w:pPr>
      <w:r w:rsidRPr="00F43A49">
        <w:rPr>
          <w:color w:val="000000"/>
        </w:rPr>
        <w:t xml:space="preserve">Таблица </w:t>
      </w:r>
      <w:r w:rsidR="0047012A">
        <w:rPr>
          <w:color w:val="000000"/>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869"/>
        <w:gridCol w:w="2198"/>
        <w:gridCol w:w="171"/>
        <w:gridCol w:w="1044"/>
        <w:gridCol w:w="1801"/>
        <w:gridCol w:w="1339"/>
      </w:tblGrid>
      <w:tr w:rsidR="00A42860" w:rsidRPr="00F43A49" w:rsidTr="008E08C4">
        <w:trPr>
          <w:trHeight w:val="778"/>
        </w:trPr>
        <w:tc>
          <w:tcPr>
            <w:tcW w:w="271" w:type="pct"/>
            <w:vMerge w:val="restart"/>
            <w:vAlign w:val="center"/>
          </w:tcPr>
          <w:p w:rsidR="00A42860" w:rsidRPr="00F43A49" w:rsidRDefault="00A42860" w:rsidP="00A42860">
            <w:pPr>
              <w:jc w:val="center"/>
              <w:rPr>
                <w:color w:val="000000"/>
              </w:rPr>
            </w:pPr>
            <w:r w:rsidRPr="00F43A49">
              <w:rPr>
                <w:color w:val="000000"/>
              </w:rPr>
              <w:t>№</w:t>
            </w:r>
          </w:p>
          <w:p w:rsidR="00A42860" w:rsidRPr="00F43A49" w:rsidRDefault="00A42860" w:rsidP="00A42860">
            <w:pPr>
              <w:jc w:val="center"/>
              <w:rPr>
                <w:color w:val="000000"/>
              </w:rPr>
            </w:pPr>
            <w:r w:rsidRPr="00F43A49">
              <w:rPr>
                <w:color w:val="000000"/>
              </w:rPr>
              <w:t>п/п</w:t>
            </w:r>
          </w:p>
        </w:tc>
        <w:tc>
          <w:tcPr>
            <w:tcW w:w="1440"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1713" w:type="pct"/>
            <w:gridSpan w:val="3"/>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576"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8E08C4">
        <w:trPr>
          <w:trHeight w:val="534"/>
        </w:trPr>
        <w:tc>
          <w:tcPr>
            <w:tcW w:w="271" w:type="pct"/>
            <w:vMerge/>
            <w:vAlign w:val="center"/>
          </w:tcPr>
          <w:p w:rsidR="00A42860" w:rsidRPr="00F43A49" w:rsidRDefault="00A42860" w:rsidP="00A42860">
            <w:pPr>
              <w:jc w:val="center"/>
              <w:rPr>
                <w:b/>
                <w:color w:val="000000"/>
              </w:rPr>
            </w:pPr>
          </w:p>
        </w:tc>
        <w:tc>
          <w:tcPr>
            <w:tcW w:w="1440" w:type="pct"/>
            <w:vMerge/>
            <w:vAlign w:val="center"/>
          </w:tcPr>
          <w:p w:rsidR="00A42860" w:rsidRPr="00F43A49" w:rsidRDefault="00A42860" w:rsidP="00A42860">
            <w:pPr>
              <w:jc w:val="center"/>
              <w:rPr>
                <w:b/>
                <w:color w:val="000000"/>
              </w:rPr>
            </w:pPr>
          </w:p>
        </w:tc>
        <w:tc>
          <w:tcPr>
            <w:tcW w:w="1103" w:type="pct"/>
            <w:vAlign w:val="center"/>
          </w:tcPr>
          <w:p w:rsidR="00A42860" w:rsidRPr="00F43A49" w:rsidRDefault="00A42860" w:rsidP="00A42860">
            <w:pPr>
              <w:jc w:val="center"/>
              <w:rPr>
                <w:color w:val="000000"/>
              </w:rPr>
            </w:pPr>
            <w:r w:rsidRPr="00F43A49">
              <w:rPr>
                <w:color w:val="000000"/>
              </w:rPr>
              <w:t>Единица измерения</w:t>
            </w:r>
          </w:p>
        </w:tc>
        <w:tc>
          <w:tcPr>
            <w:tcW w:w="610" w:type="pct"/>
            <w:gridSpan w:val="2"/>
            <w:vAlign w:val="center"/>
          </w:tcPr>
          <w:p w:rsidR="00A42860" w:rsidRPr="00F43A49" w:rsidRDefault="00A42860" w:rsidP="00A42860">
            <w:pPr>
              <w:jc w:val="center"/>
              <w:rPr>
                <w:color w:val="000000"/>
              </w:rPr>
            </w:pPr>
            <w:r w:rsidRPr="00F43A49">
              <w:rPr>
                <w:color w:val="000000"/>
              </w:rPr>
              <w:t>Величина</w:t>
            </w:r>
          </w:p>
        </w:tc>
        <w:tc>
          <w:tcPr>
            <w:tcW w:w="904" w:type="pct"/>
            <w:vAlign w:val="center"/>
          </w:tcPr>
          <w:p w:rsidR="00A42860" w:rsidRPr="00F43A49" w:rsidRDefault="00A42860" w:rsidP="00A42860">
            <w:pPr>
              <w:jc w:val="center"/>
              <w:rPr>
                <w:color w:val="000000"/>
              </w:rPr>
            </w:pPr>
            <w:r w:rsidRPr="00F43A49">
              <w:rPr>
                <w:color w:val="000000"/>
              </w:rPr>
              <w:t>Единица измерения</w:t>
            </w:r>
          </w:p>
        </w:tc>
        <w:tc>
          <w:tcPr>
            <w:tcW w:w="672" w:type="pct"/>
            <w:vAlign w:val="center"/>
          </w:tcPr>
          <w:p w:rsidR="00A42860" w:rsidRPr="00F43A49" w:rsidRDefault="00A42860" w:rsidP="00A42860">
            <w:pPr>
              <w:jc w:val="center"/>
              <w:rPr>
                <w:color w:val="000000"/>
              </w:rPr>
            </w:pPr>
            <w:r w:rsidRPr="00F43A49">
              <w:rPr>
                <w:color w:val="000000"/>
              </w:rPr>
              <w:t>Величина</w:t>
            </w:r>
          </w:p>
        </w:tc>
      </w:tr>
      <w:tr w:rsidR="00A42860" w:rsidRPr="00F43A49" w:rsidTr="008E08C4">
        <w:trPr>
          <w:trHeight w:val="550"/>
        </w:trPr>
        <w:tc>
          <w:tcPr>
            <w:tcW w:w="5000" w:type="pct"/>
            <w:gridSpan w:val="7"/>
            <w:vAlign w:val="center"/>
          </w:tcPr>
          <w:p w:rsidR="00A42860" w:rsidRPr="00F43A49" w:rsidRDefault="00A42860" w:rsidP="00A42860">
            <w:pPr>
              <w:jc w:val="center"/>
              <w:rPr>
                <w:color w:val="000000"/>
              </w:rPr>
            </w:pPr>
            <w:r w:rsidRPr="00F43A49">
              <w:rPr>
                <w:color w:val="000000"/>
              </w:rPr>
              <w:t xml:space="preserve">Объекты общественного питания, торговли и бытового обслуживания </w:t>
            </w:r>
          </w:p>
          <w:p w:rsidR="00A42860" w:rsidRPr="00F43A49" w:rsidRDefault="00A42860" w:rsidP="00A42860">
            <w:pPr>
              <w:jc w:val="center"/>
              <w:rPr>
                <w:color w:val="000000"/>
              </w:rPr>
            </w:pPr>
            <w:r w:rsidRPr="00F43A49">
              <w:rPr>
                <w:color w:val="000000"/>
              </w:rPr>
              <w:t>квартального (микрорайонного) значения</w:t>
            </w:r>
          </w:p>
        </w:tc>
      </w:tr>
      <w:tr w:rsidR="00A42860" w:rsidRPr="00F43A49" w:rsidTr="008E08C4">
        <w:trPr>
          <w:trHeight w:val="416"/>
        </w:trPr>
        <w:tc>
          <w:tcPr>
            <w:tcW w:w="271" w:type="pct"/>
            <w:vAlign w:val="center"/>
          </w:tcPr>
          <w:p w:rsidR="00A42860" w:rsidRPr="00F43A49" w:rsidRDefault="00A42860" w:rsidP="00A42860">
            <w:pPr>
              <w:jc w:val="center"/>
              <w:rPr>
                <w:color w:val="000000"/>
                <w:lang w:val="en-US"/>
              </w:rPr>
            </w:pPr>
            <w:r w:rsidRPr="00F43A49">
              <w:rPr>
                <w:color w:val="000000"/>
                <w:lang w:val="en-US"/>
              </w:rPr>
              <w:t>1.</w:t>
            </w:r>
          </w:p>
        </w:tc>
        <w:tc>
          <w:tcPr>
            <w:tcW w:w="1440" w:type="pct"/>
            <w:vAlign w:val="center"/>
          </w:tcPr>
          <w:p w:rsidR="00A42860" w:rsidRPr="00F43A49" w:rsidRDefault="00A42860" w:rsidP="00A42860">
            <w:pPr>
              <w:rPr>
                <w:color w:val="000000"/>
              </w:rPr>
            </w:pPr>
            <w:r w:rsidRPr="00F43A49">
              <w:rPr>
                <w:color w:val="000000"/>
              </w:rPr>
              <w:t>Магазин продоволь-ственных товаров</w:t>
            </w:r>
          </w:p>
        </w:tc>
        <w:tc>
          <w:tcPr>
            <w:tcW w:w="1189" w:type="pct"/>
            <w:gridSpan w:val="2"/>
            <w:vAlign w:val="center"/>
          </w:tcPr>
          <w:p w:rsidR="00A42860" w:rsidRPr="00F43A49" w:rsidRDefault="00A42860" w:rsidP="00A42860">
            <w:pPr>
              <w:jc w:val="center"/>
              <w:rPr>
                <w:color w:val="000000"/>
              </w:rPr>
            </w:pPr>
            <w:r w:rsidRPr="00F43A49">
              <w:rPr>
                <w:color w:val="000000"/>
              </w:rPr>
              <w:t>м² торговой</w:t>
            </w:r>
            <w:r w:rsidR="006000D1">
              <w:rPr>
                <w:color w:val="000000"/>
              </w:rPr>
              <w:t>*</w:t>
            </w:r>
          </w:p>
          <w:p w:rsidR="00A42860" w:rsidRPr="00F43A49" w:rsidRDefault="00A42860" w:rsidP="00A42860">
            <w:pPr>
              <w:jc w:val="center"/>
              <w:rPr>
                <w:color w:val="000000"/>
              </w:rPr>
            </w:pPr>
            <w:r w:rsidRPr="00F43A49">
              <w:rPr>
                <w:color w:val="000000"/>
              </w:rPr>
              <w:t>площади</w:t>
            </w:r>
          </w:p>
          <w:p w:rsidR="00A42860" w:rsidRPr="00F43A49" w:rsidRDefault="00A42860" w:rsidP="00A42860">
            <w:pPr>
              <w:jc w:val="center"/>
              <w:rPr>
                <w:color w:val="000000"/>
              </w:rPr>
            </w:pPr>
            <w:r w:rsidRPr="00F43A49">
              <w:rPr>
                <w:color w:val="000000"/>
              </w:rPr>
              <w:t>на 1000 чел.</w:t>
            </w:r>
          </w:p>
        </w:tc>
        <w:tc>
          <w:tcPr>
            <w:tcW w:w="524" w:type="pct"/>
            <w:vAlign w:val="center"/>
          </w:tcPr>
          <w:p w:rsidR="00A42860" w:rsidRPr="003B7CC2" w:rsidRDefault="003B7CC2" w:rsidP="00A42860">
            <w:pPr>
              <w:jc w:val="center"/>
              <w:rPr>
                <w:color w:val="000000"/>
                <w:lang w:val="en-US"/>
              </w:rPr>
            </w:pPr>
            <w:r>
              <w:rPr>
                <w:color w:val="000000"/>
                <w:lang w:val="en-US"/>
              </w:rPr>
              <w:t>80</w:t>
            </w:r>
          </w:p>
          <w:p w:rsidR="00A42860" w:rsidRPr="00F43A49" w:rsidRDefault="00A42860" w:rsidP="00A42860">
            <w:pPr>
              <w:jc w:val="center"/>
              <w:rPr>
                <w:color w:val="000000"/>
              </w:rPr>
            </w:pPr>
          </w:p>
        </w:tc>
        <w:tc>
          <w:tcPr>
            <w:tcW w:w="904" w:type="pct"/>
            <w:vMerge w:val="restart"/>
            <w:vAlign w:val="center"/>
          </w:tcPr>
          <w:p w:rsidR="00A42860" w:rsidRPr="00F43A49" w:rsidRDefault="003B7CC2" w:rsidP="00A42860">
            <w:pPr>
              <w:jc w:val="center"/>
              <w:rPr>
                <w:color w:val="000000"/>
              </w:rPr>
            </w:pPr>
            <w:r w:rsidRPr="00F43A49">
              <w:t>Пешеходная доступность (минут)</w:t>
            </w:r>
          </w:p>
        </w:tc>
        <w:tc>
          <w:tcPr>
            <w:tcW w:w="672" w:type="pct"/>
            <w:vMerge w:val="restart"/>
            <w:vAlign w:val="center"/>
          </w:tcPr>
          <w:p w:rsidR="00A42860" w:rsidRPr="003B7CC2" w:rsidRDefault="003B7CC2" w:rsidP="00A42860">
            <w:pPr>
              <w:rPr>
                <w:color w:val="000000"/>
                <w:lang w:val="en-US"/>
              </w:rPr>
            </w:pPr>
            <w:r>
              <w:rPr>
                <w:color w:val="000000"/>
                <w:lang w:val="en-US"/>
              </w:rPr>
              <w:t>30</w:t>
            </w:r>
          </w:p>
          <w:p w:rsidR="00A42860" w:rsidRPr="00F43A49" w:rsidRDefault="00A42860" w:rsidP="00A42860">
            <w:pPr>
              <w:ind w:firstLine="143"/>
              <w:rPr>
                <w:color w:val="000000"/>
                <w:highlight w:val="red"/>
              </w:rPr>
            </w:pPr>
          </w:p>
        </w:tc>
      </w:tr>
      <w:tr w:rsidR="00A42860" w:rsidRPr="00F43A49" w:rsidTr="008E08C4">
        <w:trPr>
          <w:trHeight w:val="836"/>
        </w:trPr>
        <w:tc>
          <w:tcPr>
            <w:tcW w:w="271" w:type="pct"/>
            <w:vAlign w:val="center"/>
          </w:tcPr>
          <w:p w:rsidR="00A42860" w:rsidRPr="00F43A49" w:rsidRDefault="00A42860" w:rsidP="00A42860">
            <w:pPr>
              <w:jc w:val="center"/>
              <w:rPr>
                <w:color w:val="000000"/>
                <w:lang w:val="en-US"/>
              </w:rPr>
            </w:pPr>
            <w:r w:rsidRPr="00F43A49">
              <w:rPr>
                <w:color w:val="000000"/>
                <w:lang w:val="en-US"/>
              </w:rPr>
              <w:t>2.</w:t>
            </w:r>
          </w:p>
        </w:tc>
        <w:tc>
          <w:tcPr>
            <w:tcW w:w="1440" w:type="pct"/>
            <w:vAlign w:val="center"/>
          </w:tcPr>
          <w:p w:rsidR="00A42860" w:rsidRPr="00F43A49" w:rsidRDefault="00A42860" w:rsidP="00A42860">
            <w:pPr>
              <w:rPr>
                <w:color w:val="000000"/>
              </w:rPr>
            </w:pPr>
            <w:r w:rsidRPr="00F43A49">
              <w:rPr>
                <w:color w:val="000000"/>
              </w:rPr>
              <w:t>Магазин непродоволь-ственных товаров повседневного спроса</w:t>
            </w:r>
          </w:p>
        </w:tc>
        <w:tc>
          <w:tcPr>
            <w:tcW w:w="1189" w:type="pct"/>
            <w:gridSpan w:val="2"/>
            <w:vAlign w:val="center"/>
          </w:tcPr>
          <w:p w:rsidR="00A42860" w:rsidRPr="00F43A49" w:rsidRDefault="00A42860" w:rsidP="00A42860">
            <w:pPr>
              <w:jc w:val="center"/>
              <w:rPr>
                <w:color w:val="000000"/>
              </w:rPr>
            </w:pPr>
            <w:r w:rsidRPr="00F43A49">
              <w:rPr>
                <w:color w:val="000000"/>
              </w:rPr>
              <w:t>м² торговой</w:t>
            </w:r>
            <w:r w:rsidR="006000D1">
              <w:rPr>
                <w:color w:val="000000"/>
              </w:rPr>
              <w:t>*</w:t>
            </w:r>
          </w:p>
          <w:p w:rsidR="00A42860" w:rsidRPr="00F43A49" w:rsidRDefault="00A42860" w:rsidP="00A42860">
            <w:pPr>
              <w:jc w:val="center"/>
              <w:rPr>
                <w:color w:val="000000"/>
              </w:rPr>
            </w:pPr>
            <w:r w:rsidRPr="00F43A49">
              <w:rPr>
                <w:color w:val="000000"/>
              </w:rPr>
              <w:t>площади</w:t>
            </w:r>
          </w:p>
          <w:p w:rsidR="00A42860" w:rsidRPr="00F43A49" w:rsidRDefault="00A42860" w:rsidP="00A42860">
            <w:pPr>
              <w:jc w:val="center"/>
              <w:rPr>
                <w:color w:val="000000"/>
              </w:rPr>
            </w:pPr>
            <w:r w:rsidRPr="00F43A49">
              <w:rPr>
                <w:color w:val="000000"/>
              </w:rPr>
              <w:t>на 1000 чел.</w:t>
            </w:r>
          </w:p>
        </w:tc>
        <w:tc>
          <w:tcPr>
            <w:tcW w:w="524" w:type="pct"/>
            <w:vAlign w:val="center"/>
          </w:tcPr>
          <w:p w:rsidR="00A42860" w:rsidRPr="00F43A49" w:rsidRDefault="003B7CC2" w:rsidP="00A42860">
            <w:pPr>
              <w:jc w:val="center"/>
              <w:rPr>
                <w:color w:val="000000"/>
              </w:rPr>
            </w:pPr>
            <w:r>
              <w:rPr>
                <w:color w:val="000000"/>
                <w:lang w:val="en-US"/>
              </w:rPr>
              <w:t>180</w:t>
            </w:r>
            <w:r w:rsidR="00A42860" w:rsidRPr="00F43A49">
              <w:rPr>
                <w:color w:val="000000"/>
              </w:rPr>
              <w:t xml:space="preserve"> </w:t>
            </w:r>
          </w:p>
          <w:p w:rsidR="00A42860" w:rsidRPr="00F43A49" w:rsidRDefault="00A42860" w:rsidP="00A42860">
            <w:pPr>
              <w:jc w:val="center"/>
              <w:rPr>
                <w:color w:val="000000"/>
              </w:rPr>
            </w:pPr>
          </w:p>
        </w:tc>
        <w:tc>
          <w:tcPr>
            <w:tcW w:w="904" w:type="pct"/>
            <w:vMerge/>
            <w:vAlign w:val="center"/>
          </w:tcPr>
          <w:p w:rsidR="00A42860" w:rsidRPr="00F43A49" w:rsidRDefault="00A42860" w:rsidP="00A42860">
            <w:pPr>
              <w:jc w:val="center"/>
              <w:rPr>
                <w:color w:val="000000"/>
              </w:rPr>
            </w:pPr>
          </w:p>
        </w:tc>
        <w:tc>
          <w:tcPr>
            <w:tcW w:w="672" w:type="pct"/>
            <w:vMerge/>
            <w:vAlign w:val="center"/>
          </w:tcPr>
          <w:p w:rsidR="00A42860" w:rsidRPr="00F43A49" w:rsidRDefault="00A42860" w:rsidP="00A42860">
            <w:pPr>
              <w:jc w:val="center"/>
              <w:rPr>
                <w:color w:val="000000"/>
                <w:highlight w:val="red"/>
              </w:rPr>
            </w:pPr>
          </w:p>
        </w:tc>
      </w:tr>
      <w:tr w:rsidR="00A42860" w:rsidRPr="00F43A49" w:rsidTr="008E08C4">
        <w:trPr>
          <w:trHeight w:val="546"/>
        </w:trPr>
        <w:tc>
          <w:tcPr>
            <w:tcW w:w="271" w:type="pct"/>
            <w:vAlign w:val="center"/>
          </w:tcPr>
          <w:p w:rsidR="00A42860" w:rsidRPr="00F43A49" w:rsidRDefault="00A42860" w:rsidP="00A42860">
            <w:pPr>
              <w:jc w:val="center"/>
              <w:rPr>
                <w:color w:val="000000"/>
                <w:lang w:val="en-US"/>
              </w:rPr>
            </w:pPr>
            <w:r w:rsidRPr="00F43A49">
              <w:rPr>
                <w:color w:val="000000"/>
                <w:lang w:val="en-US"/>
              </w:rPr>
              <w:t>3.</w:t>
            </w:r>
          </w:p>
        </w:tc>
        <w:tc>
          <w:tcPr>
            <w:tcW w:w="1440" w:type="pct"/>
            <w:vAlign w:val="center"/>
          </w:tcPr>
          <w:p w:rsidR="00A42860" w:rsidRPr="00F43A49" w:rsidRDefault="00A42860" w:rsidP="00A42860">
            <w:pPr>
              <w:rPr>
                <w:color w:val="000000"/>
              </w:rPr>
            </w:pPr>
            <w:r w:rsidRPr="00F43A49">
              <w:rPr>
                <w:color w:val="000000"/>
              </w:rPr>
              <w:t>Предприятие общественного питания</w:t>
            </w:r>
          </w:p>
        </w:tc>
        <w:tc>
          <w:tcPr>
            <w:tcW w:w="1189" w:type="pct"/>
            <w:gridSpan w:val="2"/>
            <w:vAlign w:val="center"/>
          </w:tcPr>
          <w:p w:rsidR="00A42860" w:rsidRPr="00F43A49" w:rsidRDefault="00A42860" w:rsidP="00A42860">
            <w:pPr>
              <w:jc w:val="center"/>
              <w:rPr>
                <w:color w:val="000000"/>
              </w:rPr>
            </w:pPr>
            <w:r w:rsidRPr="00F43A49">
              <w:rPr>
                <w:color w:val="000000"/>
              </w:rPr>
              <w:t>мест</w:t>
            </w:r>
          </w:p>
          <w:p w:rsidR="00A42860" w:rsidRPr="00F43A49" w:rsidRDefault="00A42860" w:rsidP="00A42860">
            <w:pPr>
              <w:jc w:val="center"/>
              <w:rPr>
                <w:color w:val="000000"/>
              </w:rPr>
            </w:pPr>
            <w:r w:rsidRPr="00F43A49">
              <w:rPr>
                <w:color w:val="000000"/>
              </w:rPr>
              <w:t>на 1000 чел.</w:t>
            </w:r>
          </w:p>
        </w:tc>
        <w:tc>
          <w:tcPr>
            <w:tcW w:w="524" w:type="pct"/>
            <w:vAlign w:val="center"/>
          </w:tcPr>
          <w:p w:rsidR="00A42860" w:rsidRPr="003B7CC2" w:rsidRDefault="003B7CC2" w:rsidP="00A42860">
            <w:pPr>
              <w:jc w:val="center"/>
              <w:rPr>
                <w:color w:val="000000"/>
                <w:lang w:val="en-US"/>
              </w:rPr>
            </w:pPr>
            <w:r>
              <w:rPr>
                <w:color w:val="000000"/>
                <w:lang w:val="en-US"/>
              </w:rPr>
              <w:t>35</w:t>
            </w:r>
          </w:p>
        </w:tc>
        <w:tc>
          <w:tcPr>
            <w:tcW w:w="904" w:type="pct"/>
            <w:vMerge/>
            <w:vAlign w:val="center"/>
          </w:tcPr>
          <w:p w:rsidR="00A42860" w:rsidRPr="00F43A49" w:rsidRDefault="00A42860" w:rsidP="00A42860">
            <w:pPr>
              <w:jc w:val="center"/>
              <w:rPr>
                <w:color w:val="000000"/>
              </w:rPr>
            </w:pPr>
          </w:p>
        </w:tc>
        <w:tc>
          <w:tcPr>
            <w:tcW w:w="672" w:type="pct"/>
            <w:vMerge/>
            <w:vAlign w:val="center"/>
          </w:tcPr>
          <w:p w:rsidR="00A42860" w:rsidRPr="00F43A49" w:rsidRDefault="00A42860" w:rsidP="00A42860">
            <w:pPr>
              <w:jc w:val="center"/>
              <w:rPr>
                <w:color w:val="000000"/>
                <w:highlight w:val="red"/>
              </w:rPr>
            </w:pPr>
          </w:p>
        </w:tc>
      </w:tr>
      <w:tr w:rsidR="00A42860" w:rsidRPr="00F43A49" w:rsidTr="008E08C4">
        <w:trPr>
          <w:trHeight w:val="1934"/>
        </w:trPr>
        <w:tc>
          <w:tcPr>
            <w:tcW w:w="271" w:type="pct"/>
            <w:vAlign w:val="center"/>
          </w:tcPr>
          <w:p w:rsidR="00A42860" w:rsidRPr="00F43A49" w:rsidRDefault="00A42860" w:rsidP="00A42860">
            <w:pPr>
              <w:jc w:val="center"/>
              <w:rPr>
                <w:color w:val="000000"/>
                <w:lang w:val="en-US"/>
              </w:rPr>
            </w:pPr>
            <w:r w:rsidRPr="00F43A49">
              <w:rPr>
                <w:color w:val="000000"/>
                <w:lang w:val="en-US"/>
              </w:rPr>
              <w:lastRenderedPageBreak/>
              <w:t>4.</w:t>
            </w:r>
          </w:p>
        </w:tc>
        <w:tc>
          <w:tcPr>
            <w:tcW w:w="1440" w:type="pct"/>
            <w:vAlign w:val="center"/>
          </w:tcPr>
          <w:p w:rsidR="00A42860" w:rsidRPr="00F43A49" w:rsidRDefault="00A42860" w:rsidP="00A42860">
            <w:pPr>
              <w:rPr>
                <w:color w:val="000000"/>
              </w:rPr>
            </w:pPr>
            <w:r w:rsidRPr="00F43A49">
              <w:rPr>
                <w:color w:val="000000"/>
              </w:rPr>
              <w:t>Предприятие бытового обслуживания.</w:t>
            </w:r>
          </w:p>
          <w:p w:rsidR="00A42860" w:rsidRPr="00F43A49" w:rsidRDefault="00A42860" w:rsidP="00A42860">
            <w:pPr>
              <w:rPr>
                <w:color w:val="000000"/>
              </w:rPr>
            </w:pPr>
            <w:r w:rsidRPr="00F43A49">
              <w:rPr>
                <w:color w:val="000000"/>
              </w:rPr>
              <w:t>В том числе:</w:t>
            </w:r>
          </w:p>
          <w:p w:rsidR="00A42860" w:rsidRPr="003B7CC2" w:rsidRDefault="00A42860" w:rsidP="00A42860">
            <w:pPr>
              <w:rPr>
                <w:color w:val="000000"/>
                <w:lang w:val="en-US"/>
              </w:rPr>
            </w:pPr>
            <w:r w:rsidRPr="00F43A49">
              <w:rPr>
                <w:color w:val="000000"/>
              </w:rPr>
              <w:t>Непосредственного обслуживания населения:</w:t>
            </w:r>
          </w:p>
        </w:tc>
        <w:tc>
          <w:tcPr>
            <w:tcW w:w="1189" w:type="pct"/>
            <w:gridSpan w:val="2"/>
            <w:vAlign w:val="center"/>
          </w:tcPr>
          <w:p w:rsidR="00A42860" w:rsidRPr="00F43A49" w:rsidRDefault="00A42860" w:rsidP="00A42860">
            <w:pPr>
              <w:jc w:val="center"/>
              <w:rPr>
                <w:color w:val="000000"/>
              </w:rPr>
            </w:pPr>
            <w:r w:rsidRPr="00F43A49">
              <w:rPr>
                <w:color w:val="000000"/>
              </w:rPr>
              <w:t>рабочее место</w:t>
            </w:r>
          </w:p>
          <w:p w:rsidR="00A42860" w:rsidRPr="00F43A49" w:rsidRDefault="00A42860" w:rsidP="00A42860">
            <w:pPr>
              <w:jc w:val="center"/>
              <w:rPr>
                <w:color w:val="000000"/>
              </w:rPr>
            </w:pPr>
            <w:r w:rsidRPr="00F43A49">
              <w:rPr>
                <w:color w:val="000000"/>
              </w:rPr>
              <w:t>на 1000 чел.</w:t>
            </w:r>
          </w:p>
        </w:tc>
        <w:tc>
          <w:tcPr>
            <w:tcW w:w="524" w:type="pct"/>
            <w:vAlign w:val="center"/>
          </w:tcPr>
          <w:p w:rsidR="00A42860" w:rsidRPr="003B7CC2" w:rsidRDefault="003B7CC2" w:rsidP="00A42860">
            <w:pPr>
              <w:jc w:val="center"/>
              <w:rPr>
                <w:color w:val="000000"/>
                <w:lang w:val="en-US"/>
              </w:rPr>
            </w:pPr>
            <w:r>
              <w:rPr>
                <w:color w:val="000000"/>
                <w:lang w:val="en-US"/>
              </w:rPr>
              <w:t>7</w:t>
            </w:r>
          </w:p>
          <w:p w:rsidR="00A42860" w:rsidRPr="00F43A49" w:rsidRDefault="00A42860" w:rsidP="00A42860">
            <w:pPr>
              <w:jc w:val="center"/>
              <w:rPr>
                <w:color w:val="000000"/>
              </w:rPr>
            </w:pPr>
          </w:p>
          <w:p w:rsidR="00A42860" w:rsidRPr="00F43A49" w:rsidRDefault="00A42860" w:rsidP="00A42860">
            <w:pPr>
              <w:jc w:val="center"/>
              <w:rPr>
                <w:color w:val="000000"/>
              </w:rPr>
            </w:pPr>
          </w:p>
          <w:p w:rsidR="00A42860" w:rsidRPr="00F43A49" w:rsidRDefault="00A42860" w:rsidP="00A42860">
            <w:pPr>
              <w:jc w:val="center"/>
              <w:rPr>
                <w:color w:val="000000"/>
              </w:rPr>
            </w:pPr>
          </w:p>
          <w:p w:rsidR="00A42860" w:rsidRPr="003B7CC2" w:rsidRDefault="003B7CC2" w:rsidP="00A42860">
            <w:pPr>
              <w:jc w:val="center"/>
              <w:rPr>
                <w:color w:val="000000"/>
                <w:lang w:val="en-US"/>
              </w:rPr>
            </w:pPr>
            <w:r>
              <w:rPr>
                <w:color w:val="000000"/>
                <w:lang w:val="en-US"/>
              </w:rPr>
              <w:t>6</w:t>
            </w:r>
          </w:p>
        </w:tc>
        <w:tc>
          <w:tcPr>
            <w:tcW w:w="904" w:type="pct"/>
            <w:vMerge/>
            <w:vAlign w:val="center"/>
          </w:tcPr>
          <w:p w:rsidR="00A42860" w:rsidRPr="00F43A49" w:rsidRDefault="00A42860" w:rsidP="00A42860">
            <w:pPr>
              <w:jc w:val="center"/>
              <w:rPr>
                <w:color w:val="000000"/>
              </w:rPr>
            </w:pPr>
          </w:p>
        </w:tc>
        <w:tc>
          <w:tcPr>
            <w:tcW w:w="672" w:type="pct"/>
            <w:vMerge/>
            <w:vAlign w:val="center"/>
          </w:tcPr>
          <w:p w:rsidR="00A42860" w:rsidRPr="00F43A49" w:rsidRDefault="00A42860" w:rsidP="00A42860">
            <w:pPr>
              <w:jc w:val="center"/>
              <w:rPr>
                <w:color w:val="000000"/>
                <w:highlight w:val="red"/>
              </w:rPr>
            </w:pPr>
          </w:p>
        </w:tc>
      </w:tr>
      <w:tr w:rsidR="004F4D18" w:rsidRPr="007254C7" w:rsidTr="008E08C4">
        <w:trPr>
          <w:trHeight w:val="561"/>
        </w:trPr>
        <w:tc>
          <w:tcPr>
            <w:tcW w:w="271" w:type="pct"/>
            <w:vAlign w:val="center"/>
          </w:tcPr>
          <w:p w:rsidR="004F4D18" w:rsidRPr="007254C7" w:rsidRDefault="004F4D18" w:rsidP="00A42860">
            <w:pPr>
              <w:jc w:val="center"/>
            </w:pPr>
            <w:r w:rsidRPr="007254C7">
              <w:t>5</w:t>
            </w:r>
          </w:p>
        </w:tc>
        <w:tc>
          <w:tcPr>
            <w:tcW w:w="1440" w:type="pct"/>
            <w:vAlign w:val="center"/>
          </w:tcPr>
          <w:p w:rsidR="004F4D18" w:rsidRPr="007254C7" w:rsidRDefault="004F4D18" w:rsidP="00583961">
            <w:r w:rsidRPr="007254C7">
              <w:t xml:space="preserve">Гостиницы </w:t>
            </w:r>
            <w:r w:rsidR="00583961" w:rsidRPr="007254C7">
              <w:t>в административном центре сельского поселения</w:t>
            </w:r>
          </w:p>
        </w:tc>
        <w:tc>
          <w:tcPr>
            <w:tcW w:w="1189" w:type="pct"/>
            <w:gridSpan w:val="2"/>
            <w:vAlign w:val="center"/>
          </w:tcPr>
          <w:p w:rsidR="004F4D18" w:rsidRPr="007254C7" w:rsidRDefault="004F4D18" w:rsidP="00A42860">
            <w:pPr>
              <w:jc w:val="center"/>
            </w:pPr>
            <w:r w:rsidRPr="007254C7">
              <w:t>мест/1 тыс. жителей</w:t>
            </w:r>
          </w:p>
        </w:tc>
        <w:tc>
          <w:tcPr>
            <w:tcW w:w="524" w:type="pct"/>
            <w:vAlign w:val="center"/>
          </w:tcPr>
          <w:p w:rsidR="004F4D18" w:rsidRPr="007254C7" w:rsidRDefault="004F4D18" w:rsidP="00A42860">
            <w:pPr>
              <w:jc w:val="center"/>
            </w:pPr>
            <w:r w:rsidRPr="007254C7">
              <w:t>3</w:t>
            </w:r>
          </w:p>
        </w:tc>
        <w:tc>
          <w:tcPr>
            <w:tcW w:w="1576" w:type="pct"/>
            <w:gridSpan w:val="2"/>
            <w:vAlign w:val="center"/>
          </w:tcPr>
          <w:p w:rsidR="004F4D18" w:rsidRPr="007254C7" w:rsidRDefault="00583961" w:rsidP="00A42860">
            <w:pPr>
              <w:jc w:val="center"/>
              <w:rPr>
                <w:highlight w:val="red"/>
              </w:rPr>
            </w:pPr>
            <w:r w:rsidRPr="007254C7">
              <w:t>не устанавливаются</w:t>
            </w:r>
          </w:p>
        </w:tc>
      </w:tr>
      <w:tr w:rsidR="00583961" w:rsidRPr="007254C7" w:rsidTr="008E08C4">
        <w:trPr>
          <w:trHeight w:val="541"/>
        </w:trPr>
        <w:tc>
          <w:tcPr>
            <w:tcW w:w="271" w:type="pct"/>
            <w:vAlign w:val="center"/>
          </w:tcPr>
          <w:p w:rsidR="00583961" w:rsidRPr="007254C7" w:rsidRDefault="00583961" w:rsidP="00A42860">
            <w:pPr>
              <w:jc w:val="center"/>
            </w:pPr>
            <w:r w:rsidRPr="007254C7">
              <w:t>6</w:t>
            </w:r>
          </w:p>
        </w:tc>
        <w:tc>
          <w:tcPr>
            <w:tcW w:w="1440" w:type="pct"/>
            <w:vAlign w:val="center"/>
          </w:tcPr>
          <w:p w:rsidR="00583961" w:rsidRPr="007254C7" w:rsidRDefault="00583961" w:rsidP="00A42860">
            <w:r w:rsidRPr="007254C7">
              <w:t>Банки, операционные кассы</w:t>
            </w:r>
          </w:p>
        </w:tc>
        <w:tc>
          <w:tcPr>
            <w:tcW w:w="1189" w:type="pct"/>
            <w:gridSpan w:val="2"/>
            <w:vAlign w:val="center"/>
          </w:tcPr>
          <w:p w:rsidR="00583961" w:rsidRPr="007254C7" w:rsidRDefault="006D4AC4" w:rsidP="001D4731">
            <w:pPr>
              <w:jc w:val="center"/>
            </w:pPr>
            <w:r w:rsidRPr="007254C7">
              <w:t>окно</w:t>
            </w:r>
            <w:r w:rsidR="001D4731" w:rsidRPr="007254C7">
              <w:t>/1 тыс.</w:t>
            </w:r>
            <w:r w:rsidRPr="007254C7">
              <w:t xml:space="preserve"> </w:t>
            </w:r>
            <w:r w:rsidR="001D4731" w:rsidRPr="007254C7">
              <w:t>жителей</w:t>
            </w:r>
          </w:p>
        </w:tc>
        <w:tc>
          <w:tcPr>
            <w:tcW w:w="524" w:type="pct"/>
            <w:vAlign w:val="center"/>
          </w:tcPr>
          <w:p w:rsidR="00583961" w:rsidRPr="007254C7" w:rsidRDefault="001D4731" w:rsidP="00583961">
            <w:pPr>
              <w:jc w:val="center"/>
            </w:pPr>
            <w:r w:rsidRPr="007254C7">
              <w:t>2</w:t>
            </w:r>
          </w:p>
        </w:tc>
        <w:tc>
          <w:tcPr>
            <w:tcW w:w="904" w:type="pct"/>
            <w:vMerge w:val="restart"/>
            <w:vAlign w:val="center"/>
          </w:tcPr>
          <w:p w:rsidR="00583961" w:rsidRPr="007254C7" w:rsidRDefault="00583961" w:rsidP="00A42860">
            <w:pPr>
              <w:jc w:val="center"/>
            </w:pPr>
            <w:r w:rsidRPr="007254C7">
              <w:t>м</w:t>
            </w:r>
            <w:r w:rsidR="00B032F3" w:rsidRPr="007254C7">
              <w:t>етр</w:t>
            </w:r>
          </w:p>
        </w:tc>
        <w:tc>
          <w:tcPr>
            <w:tcW w:w="672" w:type="pct"/>
            <w:vMerge w:val="restart"/>
            <w:vAlign w:val="center"/>
          </w:tcPr>
          <w:p w:rsidR="00583961" w:rsidRPr="007254C7" w:rsidRDefault="00583961" w:rsidP="00A42860">
            <w:pPr>
              <w:jc w:val="center"/>
              <w:rPr>
                <w:highlight w:val="red"/>
              </w:rPr>
            </w:pPr>
            <w:r w:rsidRPr="007254C7">
              <w:t>1700</w:t>
            </w:r>
          </w:p>
        </w:tc>
      </w:tr>
      <w:tr w:rsidR="006D4AC4" w:rsidRPr="007254C7" w:rsidTr="008E08C4">
        <w:trPr>
          <w:trHeight w:val="313"/>
        </w:trPr>
        <w:tc>
          <w:tcPr>
            <w:tcW w:w="271" w:type="pct"/>
            <w:vMerge w:val="restart"/>
            <w:vAlign w:val="center"/>
          </w:tcPr>
          <w:p w:rsidR="006D4AC4" w:rsidRPr="007254C7" w:rsidRDefault="006D4AC4" w:rsidP="00A42860">
            <w:pPr>
              <w:jc w:val="center"/>
            </w:pPr>
            <w:r w:rsidRPr="007254C7">
              <w:t>7</w:t>
            </w:r>
          </w:p>
        </w:tc>
        <w:tc>
          <w:tcPr>
            <w:tcW w:w="1440" w:type="pct"/>
            <w:vAlign w:val="center"/>
          </w:tcPr>
          <w:p w:rsidR="006D4AC4" w:rsidRPr="007254C7" w:rsidRDefault="003A7E4F" w:rsidP="006D4AC4">
            <w:r>
              <w:t>Рынки, ярмарки, базары</w:t>
            </w:r>
            <w:r w:rsidR="006D4AC4" w:rsidRPr="007254C7">
              <w:t xml:space="preserve"> </w:t>
            </w:r>
          </w:p>
        </w:tc>
        <w:tc>
          <w:tcPr>
            <w:tcW w:w="1189" w:type="pct"/>
            <w:gridSpan w:val="2"/>
            <w:vAlign w:val="center"/>
          </w:tcPr>
          <w:p w:rsidR="006D4AC4" w:rsidRPr="007254C7" w:rsidRDefault="006D4AC4" w:rsidP="00583961">
            <w:pPr>
              <w:jc w:val="center"/>
            </w:pPr>
          </w:p>
        </w:tc>
        <w:tc>
          <w:tcPr>
            <w:tcW w:w="524" w:type="pct"/>
            <w:vAlign w:val="center"/>
          </w:tcPr>
          <w:p w:rsidR="006D4AC4" w:rsidRPr="007254C7" w:rsidRDefault="006D4AC4" w:rsidP="00A42860">
            <w:pPr>
              <w:jc w:val="center"/>
            </w:pPr>
          </w:p>
        </w:tc>
        <w:tc>
          <w:tcPr>
            <w:tcW w:w="904" w:type="pct"/>
            <w:vMerge/>
            <w:vAlign w:val="center"/>
          </w:tcPr>
          <w:p w:rsidR="006D4AC4" w:rsidRPr="007254C7" w:rsidRDefault="006D4AC4" w:rsidP="00A42860">
            <w:pPr>
              <w:jc w:val="center"/>
            </w:pPr>
          </w:p>
        </w:tc>
        <w:tc>
          <w:tcPr>
            <w:tcW w:w="672" w:type="pct"/>
            <w:vMerge/>
            <w:vAlign w:val="center"/>
          </w:tcPr>
          <w:p w:rsidR="006D4AC4" w:rsidRPr="007254C7" w:rsidRDefault="006D4AC4" w:rsidP="00A42860">
            <w:pPr>
              <w:jc w:val="center"/>
              <w:rPr>
                <w:highlight w:val="red"/>
              </w:rPr>
            </w:pPr>
          </w:p>
        </w:tc>
      </w:tr>
      <w:tr w:rsidR="006D4AC4" w:rsidRPr="007254C7" w:rsidTr="008E08C4">
        <w:trPr>
          <w:trHeight w:val="541"/>
        </w:trPr>
        <w:tc>
          <w:tcPr>
            <w:tcW w:w="271" w:type="pct"/>
            <w:vMerge/>
            <w:vAlign w:val="center"/>
          </w:tcPr>
          <w:p w:rsidR="006D4AC4" w:rsidRPr="007254C7" w:rsidRDefault="006D4AC4" w:rsidP="00A42860">
            <w:pPr>
              <w:jc w:val="center"/>
            </w:pPr>
          </w:p>
        </w:tc>
        <w:tc>
          <w:tcPr>
            <w:tcW w:w="1440" w:type="pct"/>
            <w:vAlign w:val="center"/>
          </w:tcPr>
          <w:p w:rsidR="006D4AC4" w:rsidRPr="007254C7" w:rsidRDefault="006D4AC4" w:rsidP="00005427">
            <w:r w:rsidRPr="007254C7">
              <w:t>торговая площадь</w:t>
            </w:r>
          </w:p>
        </w:tc>
        <w:tc>
          <w:tcPr>
            <w:tcW w:w="1189" w:type="pct"/>
            <w:gridSpan w:val="2"/>
            <w:vMerge w:val="restart"/>
            <w:vAlign w:val="center"/>
          </w:tcPr>
          <w:p w:rsidR="006D4AC4" w:rsidRPr="007254C7" w:rsidRDefault="006D4AC4" w:rsidP="006D4AC4">
            <w:pPr>
              <w:jc w:val="center"/>
            </w:pPr>
            <w:r w:rsidRPr="007254C7">
              <w:t>кв.м/1 тыс. жителей</w:t>
            </w:r>
          </w:p>
        </w:tc>
        <w:tc>
          <w:tcPr>
            <w:tcW w:w="524" w:type="pct"/>
            <w:vAlign w:val="center"/>
          </w:tcPr>
          <w:p w:rsidR="006D4AC4" w:rsidRPr="007254C7" w:rsidRDefault="006D4AC4" w:rsidP="006D4AC4">
            <w:pPr>
              <w:jc w:val="center"/>
            </w:pPr>
            <w:r w:rsidRPr="007254C7">
              <w:t>24</w:t>
            </w:r>
          </w:p>
        </w:tc>
        <w:tc>
          <w:tcPr>
            <w:tcW w:w="904" w:type="pct"/>
            <w:vMerge/>
            <w:vAlign w:val="center"/>
          </w:tcPr>
          <w:p w:rsidR="006D4AC4" w:rsidRPr="007254C7" w:rsidRDefault="006D4AC4" w:rsidP="00A42860">
            <w:pPr>
              <w:jc w:val="center"/>
            </w:pPr>
          </w:p>
        </w:tc>
        <w:tc>
          <w:tcPr>
            <w:tcW w:w="672" w:type="pct"/>
            <w:vMerge/>
            <w:vAlign w:val="center"/>
          </w:tcPr>
          <w:p w:rsidR="006D4AC4" w:rsidRPr="007254C7" w:rsidRDefault="006D4AC4" w:rsidP="00A42860">
            <w:pPr>
              <w:jc w:val="center"/>
              <w:rPr>
                <w:highlight w:val="red"/>
              </w:rPr>
            </w:pPr>
          </w:p>
        </w:tc>
      </w:tr>
      <w:tr w:rsidR="006D4AC4" w:rsidRPr="007254C7" w:rsidTr="008E08C4">
        <w:trPr>
          <w:trHeight w:val="541"/>
        </w:trPr>
        <w:tc>
          <w:tcPr>
            <w:tcW w:w="271" w:type="pct"/>
            <w:vMerge/>
            <w:vAlign w:val="center"/>
          </w:tcPr>
          <w:p w:rsidR="006D4AC4" w:rsidRPr="007254C7" w:rsidRDefault="006D4AC4" w:rsidP="00A42860">
            <w:pPr>
              <w:jc w:val="center"/>
            </w:pPr>
          </w:p>
        </w:tc>
        <w:tc>
          <w:tcPr>
            <w:tcW w:w="1440" w:type="pct"/>
            <w:vAlign w:val="center"/>
          </w:tcPr>
          <w:p w:rsidR="006D4AC4" w:rsidRPr="007254C7" w:rsidRDefault="006D4AC4" w:rsidP="00005427">
            <w:r w:rsidRPr="007254C7">
              <w:t>общая площадь</w:t>
            </w:r>
          </w:p>
        </w:tc>
        <w:tc>
          <w:tcPr>
            <w:tcW w:w="1189" w:type="pct"/>
            <w:gridSpan w:val="2"/>
            <w:vMerge/>
            <w:vAlign w:val="center"/>
          </w:tcPr>
          <w:p w:rsidR="006D4AC4" w:rsidRPr="007254C7" w:rsidRDefault="006D4AC4" w:rsidP="00583961">
            <w:pPr>
              <w:jc w:val="center"/>
            </w:pPr>
          </w:p>
        </w:tc>
        <w:tc>
          <w:tcPr>
            <w:tcW w:w="524" w:type="pct"/>
            <w:vAlign w:val="center"/>
          </w:tcPr>
          <w:p w:rsidR="006D4AC4" w:rsidRPr="007254C7" w:rsidRDefault="006D4AC4" w:rsidP="00A42860">
            <w:pPr>
              <w:jc w:val="center"/>
            </w:pPr>
            <w:r w:rsidRPr="007254C7">
              <w:t>800</w:t>
            </w:r>
          </w:p>
        </w:tc>
        <w:tc>
          <w:tcPr>
            <w:tcW w:w="904" w:type="pct"/>
            <w:vMerge/>
            <w:vAlign w:val="center"/>
          </w:tcPr>
          <w:p w:rsidR="006D4AC4" w:rsidRPr="007254C7" w:rsidRDefault="006D4AC4" w:rsidP="00A42860">
            <w:pPr>
              <w:jc w:val="center"/>
            </w:pPr>
          </w:p>
        </w:tc>
        <w:tc>
          <w:tcPr>
            <w:tcW w:w="672" w:type="pct"/>
            <w:vMerge/>
            <w:vAlign w:val="center"/>
          </w:tcPr>
          <w:p w:rsidR="006D4AC4" w:rsidRPr="007254C7" w:rsidRDefault="006D4AC4" w:rsidP="00A42860">
            <w:pPr>
              <w:jc w:val="center"/>
              <w:rPr>
                <w:highlight w:val="red"/>
              </w:rPr>
            </w:pPr>
          </w:p>
        </w:tc>
      </w:tr>
      <w:tr w:rsidR="006D4AC4" w:rsidRPr="007254C7" w:rsidTr="008E08C4">
        <w:trPr>
          <w:trHeight w:val="541"/>
        </w:trPr>
        <w:tc>
          <w:tcPr>
            <w:tcW w:w="271" w:type="pct"/>
            <w:vAlign w:val="center"/>
          </w:tcPr>
          <w:p w:rsidR="006D4AC4" w:rsidRPr="007254C7" w:rsidRDefault="006D4AC4" w:rsidP="00A42860">
            <w:pPr>
              <w:jc w:val="center"/>
            </w:pPr>
            <w:r w:rsidRPr="007254C7">
              <w:t>8</w:t>
            </w:r>
          </w:p>
        </w:tc>
        <w:tc>
          <w:tcPr>
            <w:tcW w:w="1440" w:type="pct"/>
            <w:vAlign w:val="center"/>
          </w:tcPr>
          <w:p w:rsidR="006D4AC4" w:rsidRPr="007254C7" w:rsidRDefault="006D4AC4" w:rsidP="00A42860">
            <w:r w:rsidRPr="007254C7">
              <w:t>Почта/отделение связи</w:t>
            </w:r>
          </w:p>
        </w:tc>
        <w:tc>
          <w:tcPr>
            <w:tcW w:w="1189" w:type="pct"/>
            <w:gridSpan w:val="2"/>
            <w:vAlign w:val="center"/>
          </w:tcPr>
          <w:p w:rsidR="006D4AC4" w:rsidRPr="007254C7" w:rsidRDefault="006D4AC4" w:rsidP="00532599">
            <w:pPr>
              <w:jc w:val="center"/>
            </w:pPr>
            <w:r w:rsidRPr="007254C7">
              <w:t>объект/</w:t>
            </w:r>
            <w:r w:rsidR="00532599" w:rsidRPr="007254C7">
              <w:t>населенный пункт при населении более 300 человек</w:t>
            </w:r>
          </w:p>
        </w:tc>
        <w:tc>
          <w:tcPr>
            <w:tcW w:w="524" w:type="pct"/>
            <w:vAlign w:val="center"/>
          </w:tcPr>
          <w:p w:rsidR="006D4AC4" w:rsidRPr="007254C7" w:rsidRDefault="006D4AC4" w:rsidP="00A42860">
            <w:pPr>
              <w:jc w:val="center"/>
            </w:pPr>
            <w:r w:rsidRPr="007254C7">
              <w:t>1</w:t>
            </w:r>
          </w:p>
        </w:tc>
        <w:tc>
          <w:tcPr>
            <w:tcW w:w="904" w:type="pct"/>
            <w:vMerge/>
            <w:vAlign w:val="center"/>
          </w:tcPr>
          <w:p w:rsidR="006D4AC4" w:rsidRPr="007254C7" w:rsidRDefault="006D4AC4" w:rsidP="00A42860">
            <w:pPr>
              <w:jc w:val="center"/>
            </w:pPr>
          </w:p>
        </w:tc>
        <w:tc>
          <w:tcPr>
            <w:tcW w:w="672" w:type="pct"/>
            <w:vMerge/>
            <w:vAlign w:val="center"/>
          </w:tcPr>
          <w:p w:rsidR="006D4AC4" w:rsidRPr="007254C7" w:rsidRDefault="006D4AC4" w:rsidP="00A42860">
            <w:pPr>
              <w:jc w:val="center"/>
              <w:rPr>
                <w:highlight w:val="red"/>
              </w:rPr>
            </w:pPr>
          </w:p>
        </w:tc>
      </w:tr>
      <w:tr w:rsidR="003A7E4F" w:rsidRPr="007254C7" w:rsidTr="008E08C4">
        <w:trPr>
          <w:trHeight w:val="541"/>
        </w:trPr>
        <w:tc>
          <w:tcPr>
            <w:tcW w:w="271" w:type="pct"/>
            <w:vAlign w:val="center"/>
          </w:tcPr>
          <w:p w:rsidR="003A7E4F" w:rsidRPr="007254C7" w:rsidRDefault="003A7E4F" w:rsidP="00A42860">
            <w:pPr>
              <w:jc w:val="center"/>
            </w:pPr>
            <w:r>
              <w:t>9</w:t>
            </w:r>
          </w:p>
        </w:tc>
        <w:tc>
          <w:tcPr>
            <w:tcW w:w="1440" w:type="pct"/>
            <w:vAlign w:val="center"/>
          </w:tcPr>
          <w:p w:rsidR="003A7E4F" w:rsidRPr="007254C7" w:rsidRDefault="003A7E4F" w:rsidP="00A42860">
            <w:r>
              <w:t>Общественные туалеты</w:t>
            </w:r>
          </w:p>
        </w:tc>
        <w:tc>
          <w:tcPr>
            <w:tcW w:w="1189" w:type="pct"/>
            <w:gridSpan w:val="2"/>
            <w:vAlign w:val="center"/>
          </w:tcPr>
          <w:p w:rsidR="003A7E4F" w:rsidRPr="007254C7" w:rsidRDefault="003A7E4F" w:rsidP="00532599">
            <w:pPr>
              <w:jc w:val="center"/>
            </w:pPr>
            <w:r>
              <w:t>приборов на 1 тыс. чел.</w:t>
            </w:r>
          </w:p>
        </w:tc>
        <w:tc>
          <w:tcPr>
            <w:tcW w:w="524" w:type="pct"/>
            <w:vAlign w:val="center"/>
          </w:tcPr>
          <w:p w:rsidR="003A7E4F" w:rsidRPr="007254C7" w:rsidRDefault="003A7E4F" w:rsidP="00A42860">
            <w:pPr>
              <w:jc w:val="center"/>
            </w:pPr>
            <w:r>
              <w:t>1</w:t>
            </w:r>
          </w:p>
        </w:tc>
        <w:tc>
          <w:tcPr>
            <w:tcW w:w="1576" w:type="pct"/>
            <w:gridSpan w:val="2"/>
            <w:vAlign w:val="center"/>
          </w:tcPr>
          <w:p w:rsidR="003A7E4F" w:rsidRPr="007254C7" w:rsidRDefault="003A7E4F" w:rsidP="00A42860">
            <w:pPr>
              <w:jc w:val="center"/>
              <w:rPr>
                <w:highlight w:val="red"/>
              </w:rPr>
            </w:pPr>
            <w:r w:rsidRPr="007254C7">
              <w:t>не устанавливаются</w:t>
            </w:r>
            <w:r>
              <w:t>*</w:t>
            </w:r>
            <w:r w:rsidR="006000D1">
              <w:t>*</w:t>
            </w:r>
          </w:p>
        </w:tc>
      </w:tr>
    </w:tbl>
    <w:p w:rsidR="003A7E4F" w:rsidRPr="003A7E4F" w:rsidRDefault="003A7E4F" w:rsidP="003A7E4F">
      <w:pPr>
        <w:pStyle w:val="ac"/>
        <w:ind w:firstLine="567"/>
        <w:jc w:val="both"/>
        <w:rPr>
          <w:rFonts w:ascii="Times New Roman" w:hAnsi="Times New Roman"/>
          <w:color w:val="000000"/>
          <w:sz w:val="24"/>
          <w:szCs w:val="24"/>
        </w:rPr>
      </w:pPr>
      <w:r w:rsidRPr="003A7E4F">
        <w:rPr>
          <w:rFonts w:ascii="Times New Roman" w:hAnsi="Times New Roman"/>
          <w:color w:val="000000"/>
          <w:sz w:val="24"/>
          <w:szCs w:val="24"/>
        </w:rPr>
        <w:t xml:space="preserve">Примечание </w:t>
      </w:r>
    </w:p>
    <w:p w:rsidR="006000D1" w:rsidRDefault="006000D1" w:rsidP="003A7E4F">
      <w:pPr>
        <w:pStyle w:val="ac"/>
        <w:ind w:firstLine="567"/>
        <w:jc w:val="both"/>
        <w:rPr>
          <w:rStyle w:val="14"/>
          <w:sz w:val="24"/>
          <w:szCs w:val="24"/>
        </w:rPr>
      </w:pPr>
      <w:r>
        <w:rPr>
          <w:rFonts w:ascii="Times New Roman" w:hAnsi="Times New Roman"/>
          <w:sz w:val="24"/>
          <w:szCs w:val="24"/>
        </w:rPr>
        <w:t xml:space="preserve">* </w:t>
      </w:r>
      <w:r w:rsidR="00796A32" w:rsidRPr="006000D1">
        <w:rPr>
          <w:rStyle w:val="14"/>
          <w:sz w:val="24"/>
          <w:szCs w:val="24"/>
        </w:rPr>
        <w:t>Норматив минимальной обеспеченности населения площадью</w:t>
      </w:r>
      <w:r w:rsidR="00380EA4">
        <w:rPr>
          <w:rStyle w:val="14"/>
          <w:sz w:val="24"/>
          <w:szCs w:val="24"/>
        </w:rPr>
        <w:t>(общей</w:t>
      </w:r>
      <w:r w:rsidR="00380EA4" w:rsidRPr="00380EA4">
        <w:rPr>
          <w:rFonts w:ascii="Times New Roman" w:hAnsi="Times New Roman"/>
          <w:sz w:val="24"/>
          <w:szCs w:val="24"/>
        </w:rPr>
        <w:t xml:space="preserve"> </w:t>
      </w:r>
      <w:r w:rsidR="00380EA4">
        <w:rPr>
          <w:rFonts w:ascii="Times New Roman" w:hAnsi="Times New Roman"/>
          <w:sz w:val="24"/>
          <w:szCs w:val="24"/>
        </w:rPr>
        <w:t>стационарных</w:t>
      </w:r>
      <w:r w:rsidR="00380EA4">
        <w:rPr>
          <w:rStyle w:val="14"/>
          <w:sz w:val="24"/>
          <w:szCs w:val="24"/>
        </w:rPr>
        <w:t>)</w:t>
      </w:r>
      <w:r w:rsidR="00796A32" w:rsidRPr="006000D1">
        <w:rPr>
          <w:rStyle w:val="14"/>
          <w:sz w:val="24"/>
          <w:szCs w:val="24"/>
        </w:rPr>
        <w:t xml:space="preserve"> торговых объектов для </w:t>
      </w:r>
      <w:r w:rsidR="00796A32">
        <w:rPr>
          <w:rStyle w:val="14"/>
          <w:sz w:val="24"/>
          <w:szCs w:val="24"/>
        </w:rPr>
        <w:t>Корткеросского</w:t>
      </w:r>
      <w:r w:rsidR="00796A32" w:rsidRPr="006000D1">
        <w:rPr>
          <w:rStyle w:val="14"/>
          <w:sz w:val="24"/>
          <w:szCs w:val="24"/>
        </w:rPr>
        <w:t xml:space="preserve"> района </w:t>
      </w:r>
      <w:r w:rsidR="00380EA4">
        <w:rPr>
          <w:rStyle w:val="14"/>
          <w:sz w:val="24"/>
          <w:szCs w:val="24"/>
        </w:rPr>
        <w:t>с</w:t>
      </w:r>
      <w:r w:rsidR="00380EA4" w:rsidRPr="006000D1">
        <w:rPr>
          <w:rStyle w:val="14"/>
          <w:sz w:val="24"/>
          <w:szCs w:val="24"/>
        </w:rPr>
        <w:t xml:space="preserve">огласно </w:t>
      </w:r>
      <w:r w:rsidR="00796A32" w:rsidRPr="006000D1">
        <w:rPr>
          <w:rStyle w:val="14"/>
          <w:sz w:val="24"/>
          <w:szCs w:val="24"/>
        </w:rPr>
        <w:t>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w:t>
      </w:r>
      <w:r w:rsidR="00796A32">
        <w:rPr>
          <w:rStyle w:val="14"/>
          <w:sz w:val="24"/>
          <w:szCs w:val="24"/>
        </w:rPr>
        <w:t xml:space="preserve"> </w:t>
      </w:r>
      <w:r w:rsidR="00380EA4">
        <w:rPr>
          <w:rStyle w:val="14"/>
          <w:sz w:val="24"/>
          <w:szCs w:val="24"/>
        </w:rPr>
        <w:t>с</w:t>
      </w:r>
      <w:r w:rsidR="00796A32">
        <w:rPr>
          <w:rFonts w:ascii="Times New Roman" w:hAnsi="Times New Roman"/>
          <w:sz w:val="24"/>
          <w:szCs w:val="24"/>
        </w:rPr>
        <w:t>оставля</w:t>
      </w:r>
      <w:r w:rsidR="00380EA4">
        <w:rPr>
          <w:rFonts w:ascii="Times New Roman" w:hAnsi="Times New Roman"/>
          <w:sz w:val="24"/>
          <w:szCs w:val="24"/>
        </w:rPr>
        <w:t>е</w:t>
      </w:r>
      <w:r w:rsidR="00796A32">
        <w:rPr>
          <w:rFonts w:ascii="Times New Roman" w:hAnsi="Times New Roman"/>
          <w:sz w:val="24"/>
          <w:szCs w:val="24"/>
        </w:rPr>
        <w:t xml:space="preserve">т </w:t>
      </w:r>
      <w:r w:rsidRPr="006000D1">
        <w:rPr>
          <w:rFonts w:ascii="Times New Roman" w:hAnsi="Times New Roman"/>
          <w:sz w:val="24"/>
          <w:szCs w:val="24"/>
        </w:rPr>
        <w:t>4</w:t>
      </w:r>
      <w:r w:rsidR="00796A32">
        <w:rPr>
          <w:rFonts w:ascii="Times New Roman" w:hAnsi="Times New Roman"/>
          <w:sz w:val="24"/>
          <w:szCs w:val="24"/>
        </w:rPr>
        <w:t>2</w:t>
      </w:r>
      <w:r w:rsidRPr="006000D1">
        <w:rPr>
          <w:rFonts w:ascii="Times New Roman" w:hAnsi="Times New Roman"/>
          <w:sz w:val="24"/>
          <w:szCs w:val="24"/>
        </w:rPr>
        <w:t>8</w:t>
      </w:r>
      <w:r w:rsidRPr="006000D1">
        <w:rPr>
          <w:rStyle w:val="12"/>
          <w:rFonts w:ascii="Times New Roman" w:hAnsi="Times New Roman"/>
          <w:bCs/>
          <w:sz w:val="24"/>
          <w:szCs w:val="24"/>
        </w:rPr>
        <w:t xml:space="preserve"> квадратных метр</w:t>
      </w:r>
      <w:r w:rsidR="00380EA4">
        <w:rPr>
          <w:rStyle w:val="12"/>
          <w:rFonts w:ascii="Times New Roman" w:hAnsi="Times New Roman"/>
          <w:bCs/>
          <w:sz w:val="24"/>
          <w:szCs w:val="24"/>
        </w:rPr>
        <w:t>ов</w:t>
      </w:r>
      <w:r w:rsidR="00796A32">
        <w:rPr>
          <w:rStyle w:val="12"/>
          <w:rFonts w:ascii="Times New Roman" w:hAnsi="Times New Roman"/>
          <w:bCs/>
          <w:sz w:val="24"/>
          <w:szCs w:val="24"/>
        </w:rPr>
        <w:t>, из них 154 кв.м – продажа продовольственных товаров и 274 кв.м. непродовольственных товаров</w:t>
      </w:r>
      <w:r w:rsidRPr="006000D1">
        <w:rPr>
          <w:rStyle w:val="12"/>
          <w:rFonts w:ascii="Times New Roman" w:hAnsi="Times New Roman"/>
          <w:bCs/>
          <w:sz w:val="24"/>
          <w:szCs w:val="24"/>
        </w:rPr>
        <w:t xml:space="preserve"> на 1 тысячу жителей</w:t>
      </w:r>
      <w:r w:rsidR="00796A32">
        <w:rPr>
          <w:rStyle w:val="14"/>
          <w:sz w:val="24"/>
          <w:szCs w:val="24"/>
        </w:rPr>
        <w:t>.</w:t>
      </w:r>
    </w:p>
    <w:p w:rsidR="003A7E4F" w:rsidRDefault="006000D1" w:rsidP="003A7E4F">
      <w:pPr>
        <w:pStyle w:val="ac"/>
        <w:ind w:firstLine="567"/>
        <w:jc w:val="both"/>
        <w:rPr>
          <w:rFonts w:ascii="Times New Roman" w:hAnsi="Times New Roman"/>
          <w:color w:val="000000"/>
          <w:sz w:val="24"/>
          <w:szCs w:val="24"/>
        </w:rPr>
      </w:pPr>
      <w:r>
        <w:rPr>
          <w:rStyle w:val="14"/>
          <w:sz w:val="24"/>
          <w:szCs w:val="24"/>
        </w:rPr>
        <w:t xml:space="preserve">** </w:t>
      </w:r>
      <w:r w:rsidR="003A7E4F" w:rsidRPr="006000D1">
        <w:rPr>
          <w:rFonts w:ascii="Times New Roman" w:hAnsi="Times New Roman"/>
          <w:color w:val="000000"/>
          <w:sz w:val="24"/>
          <w:szCs w:val="24"/>
        </w:rPr>
        <w:t>Общественные туалеты, в т.ч. переносные и временные, следует размещать в центральных зонах населенных пунктов, в жилых кварталах, в местах устройства праздников, ярмарок, при летних кафе и</w:t>
      </w:r>
      <w:r w:rsidR="003A7E4F" w:rsidRPr="003A7E4F">
        <w:rPr>
          <w:rFonts w:ascii="Times New Roman" w:hAnsi="Times New Roman"/>
          <w:color w:val="000000"/>
          <w:sz w:val="24"/>
          <w:szCs w:val="24"/>
        </w:rPr>
        <w:t xml:space="preserve"> т.п.</w:t>
      </w:r>
    </w:p>
    <w:p w:rsidR="003A7E4F" w:rsidRPr="003A7E4F" w:rsidRDefault="003A7E4F" w:rsidP="003A7E4F">
      <w:pPr>
        <w:pStyle w:val="ac"/>
        <w:ind w:firstLine="567"/>
        <w:jc w:val="both"/>
        <w:rPr>
          <w:rFonts w:ascii="Times New Roman" w:hAnsi="Times New Roman"/>
          <w:color w:val="000000"/>
          <w:sz w:val="24"/>
          <w:szCs w:val="24"/>
        </w:rPr>
      </w:pPr>
    </w:p>
    <w:p w:rsidR="00A42860" w:rsidRDefault="003A0164" w:rsidP="003A7E4F">
      <w:pPr>
        <w:pStyle w:val="ac"/>
        <w:ind w:firstLine="567"/>
        <w:jc w:val="both"/>
        <w:rPr>
          <w:rFonts w:ascii="Times New Roman" w:hAnsi="Times New Roman"/>
          <w:color w:val="000000"/>
          <w:sz w:val="24"/>
          <w:szCs w:val="24"/>
        </w:rPr>
      </w:pPr>
      <w:r w:rsidRPr="003A7E4F">
        <w:rPr>
          <w:rFonts w:ascii="Times New Roman" w:hAnsi="Times New Roman"/>
          <w:color w:val="000000"/>
          <w:sz w:val="24"/>
          <w:szCs w:val="24"/>
        </w:rPr>
        <w:t>Нормы расчета стоянок для временного хранения легковых автомобилей см. Приложение В.</w:t>
      </w:r>
    </w:p>
    <w:p w:rsidR="00356CC0" w:rsidRPr="003A7E4F" w:rsidRDefault="00356CC0" w:rsidP="003A7E4F">
      <w:pPr>
        <w:pStyle w:val="ac"/>
        <w:ind w:firstLine="567"/>
        <w:jc w:val="both"/>
        <w:rPr>
          <w:rFonts w:ascii="Times New Roman" w:hAnsi="Times New Roman"/>
          <w:color w:val="000000"/>
          <w:sz w:val="24"/>
          <w:szCs w:val="24"/>
        </w:rPr>
      </w:pPr>
    </w:p>
    <w:p w:rsidR="00EF7199" w:rsidRDefault="00EF7199" w:rsidP="00D24664">
      <w:pPr>
        <w:pStyle w:val="1"/>
      </w:pPr>
      <w:bookmarkStart w:id="17" w:name="_Toc501217684"/>
      <w:r>
        <w:t xml:space="preserve">1.6 </w:t>
      </w:r>
      <w:r w:rsidRPr="00A158B6">
        <w:t>Расчетные показатели, устанавливаемые для объектов местно</w:t>
      </w:r>
      <w:r>
        <w:t>го значения в области рекреации</w:t>
      </w:r>
      <w:r w:rsidR="002D6315">
        <w:t xml:space="preserve"> и туризма</w:t>
      </w:r>
      <w:bookmarkEnd w:id="17"/>
    </w:p>
    <w:p w:rsidR="00A42860" w:rsidRPr="00F43A49" w:rsidRDefault="00A42860" w:rsidP="00A42860">
      <w:pPr>
        <w:pStyle w:val="ac"/>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отдыха необходимо руководствоваться расчетными показателями таблицы </w:t>
      </w:r>
      <w:r w:rsidR="0047012A">
        <w:rPr>
          <w:rFonts w:ascii="Times New Roman" w:hAnsi="Times New Roman"/>
          <w:color w:val="000000"/>
          <w:sz w:val="24"/>
          <w:szCs w:val="24"/>
        </w:rPr>
        <w:t>9</w:t>
      </w:r>
      <w:r w:rsidRPr="00F43A49">
        <w:rPr>
          <w:rFonts w:ascii="Times New Roman" w:hAnsi="Times New Roman"/>
          <w:color w:val="000000"/>
          <w:sz w:val="24"/>
          <w:szCs w:val="24"/>
        </w:rPr>
        <w:t>.</w:t>
      </w:r>
    </w:p>
    <w:p w:rsidR="008C7DE6" w:rsidRPr="00F43A49" w:rsidRDefault="008C7DE6" w:rsidP="008C7DE6">
      <w:pPr>
        <w:jc w:val="right"/>
      </w:pPr>
      <w:r w:rsidRPr="00F43A49">
        <w:t xml:space="preserve">Таблица </w:t>
      </w:r>
      <w:r>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9"/>
        <w:gridCol w:w="2156"/>
        <w:gridCol w:w="1311"/>
        <w:gridCol w:w="14"/>
        <w:gridCol w:w="1686"/>
        <w:gridCol w:w="1417"/>
        <w:gridCol w:w="1700"/>
        <w:gridCol w:w="1209"/>
      </w:tblGrid>
      <w:tr w:rsidR="008C7DE6" w:rsidRPr="00F43A49" w:rsidTr="008C7DE6">
        <w:trPr>
          <w:trHeight w:val="778"/>
          <w:tblHeader/>
        </w:trPr>
        <w:tc>
          <w:tcPr>
            <w:tcW w:w="235" w:type="pct"/>
            <w:vMerge w:val="restart"/>
            <w:vAlign w:val="center"/>
          </w:tcPr>
          <w:p w:rsidR="008C7DE6" w:rsidRPr="00F43A49" w:rsidRDefault="008C7DE6" w:rsidP="0026140D">
            <w:pPr>
              <w:jc w:val="center"/>
              <w:rPr>
                <w:color w:val="000000"/>
              </w:rPr>
            </w:pPr>
            <w:r w:rsidRPr="00F43A49">
              <w:rPr>
                <w:color w:val="000000"/>
              </w:rPr>
              <w:t>№</w:t>
            </w:r>
          </w:p>
          <w:p w:rsidR="008C7DE6" w:rsidRPr="00F43A49" w:rsidRDefault="008C7DE6" w:rsidP="0026140D">
            <w:pPr>
              <w:jc w:val="center"/>
              <w:rPr>
                <w:color w:val="000000"/>
              </w:rPr>
            </w:pPr>
            <w:r w:rsidRPr="00F43A49">
              <w:rPr>
                <w:color w:val="000000"/>
              </w:rPr>
              <w:t>пп</w:t>
            </w:r>
          </w:p>
        </w:tc>
        <w:tc>
          <w:tcPr>
            <w:tcW w:w="1082" w:type="pct"/>
            <w:vMerge w:val="restart"/>
            <w:vAlign w:val="center"/>
          </w:tcPr>
          <w:p w:rsidR="008C7DE6" w:rsidRPr="00F43A49" w:rsidRDefault="008C7DE6" w:rsidP="0026140D">
            <w:pPr>
              <w:jc w:val="center"/>
              <w:rPr>
                <w:color w:val="000000"/>
              </w:rPr>
            </w:pPr>
            <w:r w:rsidRPr="00F43A49">
              <w:rPr>
                <w:color w:val="000000"/>
              </w:rPr>
              <w:t>Наименование объекта</w:t>
            </w:r>
          </w:p>
        </w:tc>
        <w:tc>
          <w:tcPr>
            <w:tcW w:w="1511" w:type="pct"/>
            <w:gridSpan w:val="3"/>
            <w:vAlign w:val="center"/>
          </w:tcPr>
          <w:p w:rsidR="008C7DE6" w:rsidRPr="00F43A49" w:rsidRDefault="008C7DE6" w:rsidP="0026140D">
            <w:pPr>
              <w:jc w:val="center"/>
              <w:rPr>
                <w:color w:val="000000"/>
              </w:rPr>
            </w:pPr>
            <w:r w:rsidRPr="00F43A49">
              <w:rPr>
                <w:color w:val="000000"/>
              </w:rPr>
              <w:t>Минимально допустимый уровень обеспеченности</w:t>
            </w:r>
          </w:p>
        </w:tc>
        <w:tc>
          <w:tcPr>
            <w:tcW w:w="711" w:type="pct"/>
            <w:vMerge w:val="restart"/>
          </w:tcPr>
          <w:p w:rsidR="008C7DE6" w:rsidRPr="00F43A49" w:rsidRDefault="008C7DE6" w:rsidP="0026140D">
            <w:pPr>
              <w:jc w:val="center"/>
              <w:rPr>
                <w:color w:val="000000"/>
              </w:rPr>
            </w:pPr>
            <w:r>
              <w:t>Площадь земельного участка</w:t>
            </w:r>
          </w:p>
        </w:tc>
        <w:tc>
          <w:tcPr>
            <w:tcW w:w="1460" w:type="pct"/>
            <w:gridSpan w:val="2"/>
          </w:tcPr>
          <w:p w:rsidR="008C7DE6" w:rsidRPr="00F43A49" w:rsidRDefault="008C7DE6" w:rsidP="0026140D">
            <w:pPr>
              <w:jc w:val="center"/>
              <w:rPr>
                <w:color w:val="000000"/>
              </w:rPr>
            </w:pPr>
            <w:r w:rsidRPr="00F43A49">
              <w:rPr>
                <w:color w:val="000000"/>
              </w:rPr>
              <w:t>Максимально допустимый уровень территориальной доступности</w:t>
            </w:r>
          </w:p>
        </w:tc>
      </w:tr>
      <w:tr w:rsidR="008C7DE6" w:rsidRPr="00F43A49" w:rsidTr="008C7DE6">
        <w:trPr>
          <w:trHeight w:val="776"/>
          <w:tblHeader/>
        </w:trPr>
        <w:tc>
          <w:tcPr>
            <w:tcW w:w="235" w:type="pct"/>
            <w:vMerge/>
            <w:vAlign w:val="center"/>
          </w:tcPr>
          <w:p w:rsidR="008C7DE6" w:rsidRPr="00F43A49" w:rsidRDefault="008C7DE6" w:rsidP="0026140D">
            <w:pPr>
              <w:jc w:val="center"/>
              <w:rPr>
                <w:b/>
                <w:color w:val="000000"/>
              </w:rPr>
            </w:pPr>
          </w:p>
        </w:tc>
        <w:tc>
          <w:tcPr>
            <w:tcW w:w="1082" w:type="pct"/>
            <w:vMerge/>
            <w:vAlign w:val="center"/>
          </w:tcPr>
          <w:p w:rsidR="008C7DE6" w:rsidRPr="00F43A49" w:rsidRDefault="008C7DE6" w:rsidP="0026140D">
            <w:pPr>
              <w:jc w:val="center"/>
              <w:rPr>
                <w:b/>
                <w:color w:val="000000"/>
              </w:rPr>
            </w:pPr>
          </w:p>
        </w:tc>
        <w:tc>
          <w:tcPr>
            <w:tcW w:w="665" w:type="pct"/>
            <w:gridSpan w:val="2"/>
            <w:vAlign w:val="center"/>
          </w:tcPr>
          <w:p w:rsidR="008C7DE6" w:rsidRPr="00F43A49" w:rsidRDefault="008C7DE6" w:rsidP="0026140D">
            <w:pPr>
              <w:jc w:val="center"/>
              <w:rPr>
                <w:color w:val="000000"/>
              </w:rPr>
            </w:pPr>
            <w:r w:rsidRPr="00F43A49">
              <w:rPr>
                <w:color w:val="000000"/>
              </w:rPr>
              <w:t>Единица измерения</w:t>
            </w:r>
          </w:p>
        </w:tc>
        <w:tc>
          <w:tcPr>
            <w:tcW w:w="846" w:type="pct"/>
            <w:vAlign w:val="center"/>
          </w:tcPr>
          <w:p w:rsidR="008C7DE6" w:rsidRPr="00F43A49" w:rsidRDefault="008C7DE6" w:rsidP="0026140D">
            <w:pPr>
              <w:jc w:val="center"/>
              <w:rPr>
                <w:color w:val="000000"/>
              </w:rPr>
            </w:pPr>
            <w:r w:rsidRPr="00F43A49">
              <w:rPr>
                <w:color w:val="000000"/>
              </w:rPr>
              <w:t>Величина</w:t>
            </w:r>
          </w:p>
        </w:tc>
        <w:tc>
          <w:tcPr>
            <w:tcW w:w="711" w:type="pct"/>
            <w:vMerge/>
          </w:tcPr>
          <w:p w:rsidR="008C7DE6" w:rsidRPr="00F43A49" w:rsidRDefault="008C7DE6" w:rsidP="0026140D">
            <w:pPr>
              <w:jc w:val="center"/>
              <w:rPr>
                <w:color w:val="000000"/>
              </w:rPr>
            </w:pPr>
          </w:p>
        </w:tc>
        <w:tc>
          <w:tcPr>
            <w:tcW w:w="853" w:type="pct"/>
            <w:vAlign w:val="center"/>
          </w:tcPr>
          <w:p w:rsidR="008C7DE6" w:rsidRPr="00F43A49" w:rsidRDefault="008C7DE6" w:rsidP="0026140D">
            <w:pPr>
              <w:jc w:val="center"/>
              <w:rPr>
                <w:color w:val="000000"/>
              </w:rPr>
            </w:pPr>
            <w:r w:rsidRPr="00F43A49">
              <w:rPr>
                <w:color w:val="000000"/>
              </w:rPr>
              <w:t>Единица измерения</w:t>
            </w:r>
          </w:p>
        </w:tc>
        <w:tc>
          <w:tcPr>
            <w:tcW w:w="607" w:type="pct"/>
            <w:vAlign w:val="center"/>
          </w:tcPr>
          <w:p w:rsidR="008C7DE6" w:rsidRPr="00F43A49" w:rsidRDefault="008C7DE6" w:rsidP="0026140D">
            <w:pPr>
              <w:ind w:right="-177"/>
              <w:jc w:val="center"/>
              <w:rPr>
                <w:color w:val="000000"/>
              </w:rPr>
            </w:pPr>
            <w:r w:rsidRPr="00F43A49">
              <w:rPr>
                <w:color w:val="000000"/>
              </w:rPr>
              <w:t>Величина</w:t>
            </w:r>
          </w:p>
        </w:tc>
      </w:tr>
      <w:tr w:rsidR="008C7DE6" w:rsidRPr="00F43A49" w:rsidTr="008C7DE6">
        <w:trPr>
          <w:trHeight w:val="836"/>
        </w:trPr>
        <w:tc>
          <w:tcPr>
            <w:tcW w:w="235" w:type="pct"/>
            <w:vAlign w:val="center"/>
          </w:tcPr>
          <w:p w:rsidR="008C7DE6" w:rsidRPr="00F43A49" w:rsidRDefault="008C7DE6" w:rsidP="0026140D">
            <w:pPr>
              <w:jc w:val="center"/>
              <w:rPr>
                <w:color w:val="000000"/>
                <w:lang w:val="en-US"/>
              </w:rPr>
            </w:pPr>
            <w:r w:rsidRPr="00F43A49">
              <w:rPr>
                <w:color w:val="000000"/>
                <w:lang w:val="en-US"/>
              </w:rPr>
              <w:t>1.</w:t>
            </w:r>
          </w:p>
        </w:tc>
        <w:tc>
          <w:tcPr>
            <w:tcW w:w="1082" w:type="pct"/>
            <w:vAlign w:val="center"/>
          </w:tcPr>
          <w:p w:rsidR="008C7DE6" w:rsidRPr="00F43A49" w:rsidRDefault="008C7DE6" w:rsidP="0026140D">
            <w:pPr>
              <w:ind w:firstLine="89"/>
              <w:rPr>
                <w:color w:val="000000"/>
              </w:rPr>
            </w:pPr>
            <w:r>
              <w:rPr>
                <w:color w:val="000000"/>
              </w:rPr>
              <w:t>Зона отдыха*</w:t>
            </w:r>
          </w:p>
        </w:tc>
        <w:tc>
          <w:tcPr>
            <w:tcW w:w="1511" w:type="pct"/>
            <w:gridSpan w:val="3"/>
            <w:vAlign w:val="center"/>
          </w:tcPr>
          <w:p w:rsidR="008C7DE6" w:rsidRPr="00F43A49" w:rsidRDefault="008C7DE6" w:rsidP="0026140D">
            <w:pPr>
              <w:jc w:val="center"/>
              <w:rPr>
                <w:color w:val="000000"/>
              </w:rPr>
            </w:pPr>
            <w:r w:rsidRPr="00F43A49">
              <w:rPr>
                <w:color w:val="000000"/>
              </w:rPr>
              <w:t>Не нормируется</w:t>
            </w:r>
          </w:p>
        </w:tc>
        <w:tc>
          <w:tcPr>
            <w:tcW w:w="711" w:type="pct"/>
          </w:tcPr>
          <w:p w:rsidR="008C7DE6" w:rsidRDefault="008C7DE6" w:rsidP="0026140D">
            <w:pPr>
              <w:jc w:val="center"/>
              <w:rPr>
                <w:color w:val="000000"/>
              </w:rPr>
            </w:pPr>
          </w:p>
        </w:tc>
        <w:tc>
          <w:tcPr>
            <w:tcW w:w="853" w:type="pct"/>
            <w:vAlign w:val="center"/>
          </w:tcPr>
          <w:p w:rsidR="008C7DE6" w:rsidRPr="003B7CC2" w:rsidRDefault="008C7DE6" w:rsidP="0026140D">
            <w:pPr>
              <w:jc w:val="center"/>
              <w:rPr>
                <w:color w:val="000000"/>
              </w:rPr>
            </w:pPr>
            <w:r>
              <w:rPr>
                <w:color w:val="000000"/>
              </w:rPr>
              <w:t>мин.</w:t>
            </w:r>
          </w:p>
        </w:tc>
        <w:tc>
          <w:tcPr>
            <w:tcW w:w="607" w:type="pct"/>
            <w:vAlign w:val="center"/>
          </w:tcPr>
          <w:p w:rsidR="008C7DE6" w:rsidRPr="00570F87" w:rsidRDefault="008C7DE6" w:rsidP="0026140D">
            <w:pPr>
              <w:jc w:val="center"/>
              <w:rPr>
                <w:color w:val="000000"/>
              </w:rPr>
            </w:pPr>
            <w:r>
              <w:rPr>
                <w:color w:val="000000"/>
              </w:rPr>
              <w:t>30</w:t>
            </w:r>
          </w:p>
        </w:tc>
      </w:tr>
      <w:tr w:rsidR="008C7DE6" w:rsidRPr="00F43A49" w:rsidTr="008C7DE6">
        <w:trPr>
          <w:trHeight w:val="836"/>
        </w:trPr>
        <w:tc>
          <w:tcPr>
            <w:tcW w:w="235" w:type="pct"/>
            <w:vAlign w:val="center"/>
          </w:tcPr>
          <w:p w:rsidR="008C7DE6" w:rsidRPr="00570F87" w:rsidRDefault="008C7DE6" w:rsidP="0026140D">
            <w:pPr>
              <w:jc w:val="center"/>
              <w:rPr>
                <w:color w:val="000000"/>
              </w:rPr>
            </w:pPr>
            <w:r>
              <w:rPr>
                <w:color w:val="000000"/>
              </w:rPr>
              <w:t>2.</w:t>
            </w:r>
          </w:p>
        </w:tc>
        <w:tc>
          <w:tcPr>
            <w:tcW w:w="1082" w:type="pct"/>
            <w:vAlign w:val="center"/>
          </w:tcPr>
          <w:p w:rsidR="008C7DE6" w:rsidRDefault="008C7DE6" w:rsidP="0026140D">
            <w:pPr>
              <w:ind w:firstLine="89"/>
              <w:rPr>
                <w:color w:val="000000"/>
              </w:rPr>
            </w:pPr>
            <w:r>
              <w:rPr>
                <w:rFonts w:eastAsia="Calibri"/>
                <w:lang w:eastAsia="en-US"/>
              </w:rPr>
              <w:t>О</w:t>
            </w:r>
            <w:r w:rsidRPr="005F1FDD">
              <w:rPr>
                <w:rFonts w:eastAsia="Calibri"/>
                <w:lang w:eastAsia="en-US"/>
              </w:rPr>
              <w:t>бъект</w:t>
            </w:r>
            <w:r>
              <w:rPr>
                <w:rFonts w:eastAsia="Calibri"/>
                <w:lang w:eastAsia="en-US"/>
              </w:rPr>
              <w:t xml:space="preserve">ы </w:t>
            </w:r>
            <w:r w:rsidRPr="005F1FDD">
              <w:rPr>
                <w:rFonts w:eastAsia="Calibri"/>
                <w:lang w:eastAsia="en-US"/>
              </w:rPr>
              <w:t>озеленения рекреационного назначения (парки, сады, скверы)</w:t>
            </w:r>
          </w:p>
        </w:tc>
        <w:tc>
          <w:tcPr>
            <w:tcW w:w="658" w:type="pct"/>
            <w:vAlign w:val="center"/>
          </w:tcPr>
          <w:p w:rsidR="008C7DE6" w:rsidRPr="00F43A49" w:rsidRDefault="008C7DE6" w:rsidP="0026140D">
            <w:pPr>
              <w:jc w:val="center"/>
              <w:rPr>
                <w:color w:val="000000"/>
              </w:rPr>
            </w:pPr>
            <w:r>
              <w:rPr>
                <w:color w:val="000000"/>
              </w:rPr>
              <w:t>кв.м/чел.</w:t>
            </w:r>
          </w:p>
        </w:tc>
        <w:tc>
          <w:tcPr>
            <w:tcW w:w="853" w:type="pct"/>
            <w:gridSpan w:val="2"/>
            <w:vAlign w:val="center"/>
          </w:tcPr>
          <w:p w:rsidR="008C7DE6" w:rsidRPr="00F43A49" w:rsidRDefault="008C7DE6" w:rsidP="0026140D">
            <w:pPr>
              <w:jc w:val="center"/>
              <w:rPr>
                <w:color w:val="000000"/>
              </w:rPr>
            </w:pPr>
            <w:r>
              <w:rPr>
                <w:color w:val="000000"/>
              </w:rPr>
              <w:t>5</w:t>
            </w:r>
          </w:p>
        </w:tc>
        <w:tc>
          <w:tcPr>
            <w:tcW w:w="711" w:type="pct"/>
          </w:tcPr>
          <w:p w:rsidR="008C7DE6" w:rsidRDefault="008C7DE6" w:rsidP="0026140D">
            <w:pPr>
              <w:jc w:val="center"/>
              <w:rPr>
                <w:color w:val="000000"/>
              </w:rPr>
            </w:pPr>
          </w:p>
        </w:tc>
        <w:tc>
          <w:tcPr>
            <w:tcW w:w="853" w:type="pct"/>
            <w:vAlign w:val="center"/>
          </w:tcPr>
          <w:p w:rsidR="008C7DE6" w:rsidRDefault="008C7DE6" w:rsidP="0026140D">
            <w:pPr>
              <w:jc w:val="center"/>
              <w:rPr>
                <w:color w:val="000000"/>
              </w:rPr>
            </w:pPr>
            <w:r>
              <w:rPr>
                <w:color w:val="000000"/>
              </w:rPr>
              <w:t>мин.</w:t>
            </w:r>
          </w:p>
        </w:tc>
        <w:tc>
          <w:tcPr>
            <w:tcW w:w="607" w:type="pct"/>
            <w:vAlign w:val="center"/>
          </w:tcPr>
          <w:p w:rsidR="008C7DE6" w:rsidRDefault="008C7DE6" w:rsidP="0026140D">
            <w:pPr>
              <w:jc w:val="center"/>
              <w:rPr>
                <w:color w:val="000000"/>
              </w:rPr>
            </w:pPr>
            <w:r>
              <w:rPr>
                <w:color w:val="000000"/>
              </w:rPr>
              <w:t>10</w:t>
            </w:r>
          </w:p>
        </w:tc>
      </w:tr>
      <w:tr w:rsidR="008C7DE6" w:rsidRPr="00F43A49" w:rsidTr="008C7DE6">
        <w:trPr>
          <w:trHeight w:val="836"/>
        </w:trPr>
        <w:tc>
          <w:tcPr>
            <w:tcW w:w="235" w:type="pct"/>
            <w:vAlign w:val="center"/>
          </w:tcPr>
          <w:p w:rsidR="008C7DE6" w:rsidRPr="00C96E5A" w:rsidRDefault="008C7DE6" w:rsidP="0026140D">
            <w:r>
              <w:t>3</w:t>
            </w:r>
          </w:p>
        </w:tc>
        <w:tc>
          <w:tcPr>
            <w:tcW w:w="1082" w:type="pct"/>
          </w:tcPr>
          <w:p w:rsidR="008C7DE6" w:rsidRPr="00C96E5A" w:rsidRDefault="008C7DE6" w:rsidP="0026140D">
            <w:pPr>
              <w:rPr>
                <w:rFonts w:cs="Calibri"/>
              </w:rPr>
            </w:pPr>
            <w:r>
              <w:t>Пансионаты с лечением, санаториях, санаториях-профилакториях</w:t>
            </w:r>
          </w:p>
        </w:tc>
        <w:tc>
          <w:tcPr>
            <w:tcW w:w="658" w:type="pct"/>
          </w:tcPr>
          <w:p w:rsidR="008C7DE6" w:rsidRPr="00C96E5A" w:rsidRDefault="008C7DE6" w:rsidP="0026140D">
            <w:pPr>
              <w:rPr>
                <w:rFonts w:cs="Calibri"/>
              </w:rPr>
            </w:pPr>
            <w:r>
              <w:t>мест на 1 тыс. жителей в зоне обслуживания</w:t>
            </w:r>
          </w:p>
        </w:tc>
        <w:tc>
          <w:tcPr>
            <w:tcW w:w="853" w:type="pct"/>
            <w:gridSpan w:val="2"/>
            <w:vAlign w:val="center"/>
          </w:tcPr>
          <w:p w:rsidR="008C7DE6" w:rsidRPr="00C96E5A" w:rsidRDefault="008C7DE6" w:rsidP="0026140D">
            <w:pPr>
              <w:jc w:val="center"/>
              <w:rPr>
                <w:rFonts w:cs="Calibri"/>
              </w:rPr>
            </w:pPr>
            <w:r>
              <w:t>3 - 5</w:t>
            </w:r>
          </w:p>
        </w:tc>
        <w:tc>
          <w:tcPr>
            <w:tcW w:w="711" w:type="pct"/>
          </w:tcPr>
          <w:p w:rsidR="008C7DE6" w:rsidRPr="00C96E5A" w:rsidRDefault="008C7DE6" w:rsidP="0026140D">
            <w:r>
              <w:t>100 - 120 кв.м на 1 место</w:t>
            </w:r>
          </w:p>
        </w:tc>
        <w:tc>
          <w:tcPr>
            <w:tcW w:w="1460" w:type="pct"/>
            <w:gridSpan w:val="2"/>
          </w:tcPr>
          <w:p w:rsidR="008C7DE6" w:rsidRPr="00F43A49" w:rsidRDefault="008C7DE6" w:rsidP="0026140D">
            <w:pPr>
              <w:rPr>
                <w:color w:val="000000"/>
              </w:rPr>
            </w:pPr>
            <w:r w:rsidRPr="00F43A49">
              <w:rPr>
                <w:color w:val="000000"/>
              </w:rPr>
              <w:t>Не нормируется</w:t>
            </w:r>
          </w:p>
        </w:tc>
      </w:tr>
      <w:tr w:rsidR="008C7DE6" w:rsidRPr="00F43A49" w:rsidTr="008C7DE6">
        <w:trPr>
          <w:trHeight w:val="836"/>
        </w:trPr>
        <w:tc>
          <w:tcPr>
            <w:tcW w:w="235" w:type="pct"/>
            <w:vAlign w:val="center"/>
          </w:tcPr>
          <w:p w:rsidR="008C7DE6" w:rsidRPr="00C96E5A" w:rsidRDefault="008C7DE6" w:rsidP="0026140D">
            <w:r>
              <w:t>4</w:t>
            </w:r>
          </w:p>
        </w:tc>
        <w:tc>
          <w:tcPr>
            <w:tcW w:w="1082" w:type="pct"/>
          </w:tcPr>
          <w:p w:rsidR="008C7DE6" w:rsidRPr="00C96E5A" w:rsidRDefault="008C7DE6" w:rsidP="0026140D">
            <w:pPr>
              <w:rPr>
                <w:rFonts w:cs="Calibri"/>
              </w:rPr>
            </w:pPr>
            <w:r>
              <w:t>Пансионаты, дома отдыха**</w:t>
            </w:r>
          </w:p>
        </w:tc>
        <w:tc>
          <w:tcPr>
            <w:tcW w:w="658" w:type="pct"/>
          </w:tcPr>
          <w:p w:rsidR="008C7DE6" w:rsidRPr="00C96E5A" w:rsidRDefault="008C7DE6" w:rsidP="0026140D">
            <w:pPr>
              <w:rPr>
                <w:rFonts w:cs="Calibri"/>
              </w:rPr>
            </w:pPr>
            <w:r>
              <w:t>мест на 1 тыс. жителей</w:t>
            </w:r>
          </w:p>
        </w:tc>
        <w:tc>
          <w:tcPr>
            <w:tcW w:w="853" w:type="pct"/>
            <w:gridSpan w:val="2"/>
            <w:vAlign w:val="center"/>
          </w:tcPr>
          <w:p w:rsidR="008C7DE6" w:rsidRPr="00C96E5A" w:rsidRDefault="008C7DE6" w:rsidP="0026140D">
            <w:pPr>
              <w:jc w:val="center"/>
              <w:rPr>
                <w:rFonts w:cs="Calibri"/>
              </w:rPr>
            </w:pPr>
            <w:r>
              <w:t>8 - 10</w:t>
            </w:r>
          </w:p>
        </w:tc>
        <w:tc>
          <w:tcPr>
            <w:tcW w:w="711" w:type="pct"/>
          </w:tcPr>
          <w:p w:rsidR="008C7DE6" w:rsidRPr="00C96E5A" w:rsidRDefault="008C7DE6" w:rsidP="0026140D">
            <w:r>
              <w:t>130 - 200 кв.м на 1 место</w:t>
            </w:r>
          </w:p>
        </w:tc>
        <w:tc>
          <w:tcPr>
            <w:tcW w:w="1460" w:type="pct"/>
            <w:gridSpan w:val="2"/>
          </w:tcPr>
          <w:p w:rsidR="008C7DE6" w:rsidRPr="00F43A49" w:rsidRDefault="008C7DE6" w:rsidP="0026140D">
            <w:pPr>
              <w:rPr>
                <w:color w:val="000000"/>
              </w:rPr>
            </w:pPr>
            <w:r w:rsidRPr="00F43A49">
              <w:rPr>
                <w:color w:val="000000"/>
              </w:rPr>
              <w:t>Не нормируется</w:t>
            </w:r>
          </w:p>
        </w:tc>
      </w:tr>
      <w:tr w:rsidR="008C7DE6" w:rsidRPr="00F43A49" w:rsidTr="008C7DE6">
        <w:trPr>
          <w:trHeight w:val="836"/>
        </w:trPr>
        <w:tc>
          <w:tcPr>
            <w:tcW w:w="235" w:type="pct"/>
            <w:vAlign w:val="center"/>
          </w:tcPr>
          <w:p w:rsidR="008C7DE6" w:rsidRPr="00C96E5A" w:rsidRDefault="008C7DE6" w:rsidP="0026140D">
            <w:r>
              <w:t>5</w:t>
            </w:r>
          </w:p>
        </w:tc>
        <w:tc>
          <w:tcPr>
            <w:tcW w:w="1082" w:type="pct"/>
          </w:tcPr>
          <w:p w:rsidR="008C7DE6" w:rsidRPr="00C96E5A" w:rsidRDefault="008C7DE6" w:rsidP="0026140D">
            <w:pPr>
              <w:rPr>
                <w:rFonts w:cs="Calibri"/>
              </w:rPr>
            </w:pPr>
            <w:r>
              <w:t>Кемпинги и зеленые стоянки**</w:t>
            </w:r>
          </w:p>
        </w:tc>
        <w:tc>
          <w:tcPr>
            <w:tcW w:w="658" w:type="pct"/>
          </w:tcPr>
          <w:p w:rsidR="008C7DE6" w:rsidRPr="00C96E5A" w:rsidRDefault="008C7DE6" w:rsidP="0026140D">
            <w:pPr>
              <w:rPr>
                <w:rFonts w:cs="Calibri"/>
              </w:rPr>
            </w:pPr>
            <w:r>
              <w:t>мест на 1 тыс. жителей</w:t>
            </w:r>
          </w:p>
        </w:tc>
        <w:tc>
          <w:tcPr>
            <w:tcW w:w="853" w:type="pct"/>
            <w:gridSpan w:val="2"/>
            <w:vAlign w:val="center"/>
          </w:tcPr>
          <w:p w:rsidR="008C7DE6" w:rsidRPr="00C96E5A" w:rsidRDefault="008C7DE6" w:rsidP="0026140D">
            <w:pPr>
              <w:jc w:val="center"/>
              <w:rPr>
                <w:rFonts w:cs="Calibri"/>
              </w:rPr>
            </w:pPr>
            <w:r>
              <w:rPr>
                <w:rFonts w:cs="Calibri"/>
              </w:rPr>
              <w:t>2</w:t>
            </w:r>
          </w:p>
        </w:tc>
        <w:tc>
          <w:tcPr>
            <w:tcW w:w="711" w:type="pct"/>
          </w:tcPr>
          <w:p w:rsidR="008C7DE6" w:rsidRDefault="008C7DE6" w:rsidP="0026140D">
            <w:r>
              <w:t>100 - 135 кв.м на 1 место;</w:t>
            </w:r>
          </w:p>
          <w:p w:rsidR="008C7DE6" w:rsidRPr="00C96E5A" w:rsidRDefault="008C7DE6" w:rsidP="0026140D"/>
        </w:tc>
        <w:tc>
          <w:tcPr>
            <w:tcW w:w="1460" w:type="pct"/>
            <w:gridSpan w:val="2"/>
          </w:tcPr>
          <w:p w:rsidR="008C7DE6" w:rsidRPr="00F43A49" w:rsidRDefault="008C7DE6" w:rsidP="0026140D">
            <w:pPr>
              <w:rPr>
                <w:color w:val="000000"/>
              </w:rPr>
            </w:pPr>
            <w:r w:rsidRPr="00F43A49">
              <w:rPr>
                <w:color w:val="000000"/>
              </w:rPr>
              <w:t>Не нормируется</w:t>
            </w:r>
          </w:p>
        </w:tc>
      </w:tr>
      <w:tr w:rsidR="008C7DE6" w:rsidRPr="00F43A49" w:rsidTr="008C7DE6">
        <w:trPr>
          <w:trHeight w:val="558"/>
        </w:trPr>
        <w:tc>
          <w:tcPr>
            <w:tcW w:w="235" w:type="pct"/>
            <w:vAlign w:val="center"/>
          </w:tcPr>
          <w:p w:rsidR="008C7DE6" w:rsidRPr="00C96E5A" w:rsidRDefault="008C7DE6" w:rsidP="0026140D">
            <w:r>
              <w:t>6</w:t>
            </w:r>
          </w:p>
        </w:tc>
        <w:tc>
          <w:tcPr>
            <w:tcW w:w="1082" w:type="pct"/>
          </w:tcPr>
          <w:p w:rsidR="008C7DE6" w:rsidRPr="00C96E5A" w:rsidRDefault="008C7DE6" w:rsidP="0026140D">
            <w:pPr>
              <w:rPr>
                <w:rFonts w:cs="Calibri"/>
              </w:rPr>
            </w:pPr>
            <w:r>
              <w:t>Туристические базы**</w:t>
            </w:r>
          </w:p>
        </w:tc>
        <w:tc>
          <w:tcPr>
            <w:tcW w:w="658" w:type="pct"/>
          </w:tcPr>
          <w:p w:rsidR="008C7DE6" w:rsidRPr="00C96E5A" w:rsidRDefault="008C7DE6" w:rsidP="0026140D">
            <w:pPr>
              <w:rPr>
                <w:rFonts w:cs="Calibri"/>
              </w:rPr>
            </w:pPr>
            <w:r>
              <w:t>мест на 1 тыс. жителей</w:t>
            </w:r>
          </w:p>
        </w:tc>
        <w:tc>
          <w:tcPr>
            <w:tcW w:w="853" w:type="pct"/>
            <w:gridSpan w:val="2"/>
            <w:vAlign w:val="bottom"/>
          </w:tcPr>
          <w:p w:rsidR="008C7DE6" w:rsidRDefault="008C7DE6" w:rsidP="0026140D">
            <w:pPr>
              <w:rPr>
                <w:rFonts w:cs="Calibri"/>
              </w:rPr>
            </w:pPr>
            <w:r>
              <w:rPr>
                <w:rFonts w:cs="Calibri"/>
              </w:rPr>
              <w:t>6</w:t>
            </w:r>
          </w:p>
          <w:p w:rsidR="008C7DE6" w:rsidRPr="00C96E5A" w:rsidRDefault="008C7DE6" w:rsidP="0026140D">
            <w:pPr>
              <w:rPr>
                <w:rFonts w:cs="Calibri"/>
              </w:rPr>
            </w:pPr>
            <w:r>
              <w:t>минимальная вместимость одного объекта должна составлять 20 мест</w:t>
            </w:r>
          </w:p>
        </w:tc>
        <w:tc>
          <w:tcPr>
            <w:tcW w:w="711" w:type="pct"/>
          </w:tcPr>
          <w:p w:rsidR="008C7DE6" w:rsidRDefault="008C7DE6" w:rsidP="0026140D">
            <w:r>
              <w:t>50 - 65 кв.м на 1 место;</w:t>
            </w:r>
          </w:p>
          <w:p w:rsidR="008C7DE6" w:rsidRPr="00C96E5A" w:rsidRDefault="008C7DE6" w:rsidP="0026140D"/>
        </w:tc>
        <w:tc>
          <w:tcPr>
            <w:tcW w:w="1460" w:type="pct"/>
            <w:gridSpan w:val="2"/>
          </w:tcPr>
          <w:p w:rsidR="008C7DE6" w:rsidRPr="00F43A49" w:rsidRDefault="008C7DE6" w:rsidP="0026140D">
            <w:pPr>
              <w:rPr>
                <w:color w:val="000000"/>
              </w:rPr>
            </w:pPr>
            <w:r w:rsidRPr="00F43A49">
              <w:rPr>
                <w:color w:val="000000"/>
              </w:rPr>
              <w:t>Не нормируется</w:t>
            </w:r>
          </w:p>
        </w:tc>
      </w:tr>
      <w:tr w:rsidR="008C7DE6" w:rsidRPr="00F43A49" w:rsidTr="008C7DE6">
        <w:trPr>
          <w:trHeight w:val="836"/>
        </w:trPr>
        <w:tc>
          <w:tcPr>
            <w:tcW w:w="235" w:type="pct"/>
            <w:vAlign w:val="center"/>
          </w:tcPr>
          <w:p w:rsidR="008C7DE6" w:rsidRPr="00C96E5A" w:rsidRDefault="008C7DE6" w:rsidP="0026140D">
            <w:r>
              <w:t>7</w:t>
            </w:r>
          </w:p>
        </w:tc>
        <w:tc>
          <w:tcPr>
            <w:tcW w:w="1082" w:type="pct"/>
          </w:tcPr>
          <w:p w:rsidR="008C7DE6" w:rsidRPr="00C96E5A" w:rsidRDefault="008C7DE6" w:rsidP="0026140D">
            <w:pPr>
              <w:rPr>
                <w:rFonts w:cs="Calibri"/>
              </w:rPr>
            </w:pPr>
            <w:r>
              <w:t>Охотничьи, рыболовные базы**</w:t>
            </w:r>
          </w:p>
        </w:tc>
        <w:tc>
          <w:tcPr>
            <w:tcW w:w="658" w:type="pct"/>
          </w:tcPr>
          <w:p w:rsidR="008C7DE6" w:rsidRPr="00C96E5A" w:rsidRDefault="008C7DE6" w:rsidP="0026140D">
            <w:pPr>
              <w:rPr>
                <w:rFonts w:cs="Calibri"/>
              </w:rPr>
            </w:pPr>
            <w:r>
              <w:t>мест на 1 тыс. жителей</w:t>
            </w:r>
          </w:p>
        </w:tc>
        <w:tc>
          <w:tcPr>
            <w:tcW w:w="853" w:type="pct"/>
            <w:gridSpan w:val="2"/>
            <w:vAlign w:val="bottom"/>
          </w:tcPr>
          <w:p w:rsidR="008C7DE6" w:rsidRPr="00C96E5A" w:rsidRDefault="008C7DE6" w:rsidP="0026140D">
            <w:pPr>
              <w:rPr>
                <w:rFonts w:cs="Calibri"/>
              </w:rPr>
            </w:pPr>
            <w:r>
              <w:rPr>
                <w:rFonts w:cs="Calibri"/>
              </w:rPr>
              <w:t xml:space="preserve">2 </w:t>
            </w:r>
            <w:r>
              <w:t>Минимальная вместимость одного объекта должна составлять 10 мест</w:t>
            </w:r>
          </w:p>
        </w:tc>
        <w:tc>
          <w:tcPr>
            <w:tcW w:w="711" w:type="pct"/>
          </w:tcPr>
          <w:p w:rsidR="008C7DE6" w:rsidRPr="00C96E5A" w:rsidRDefault="008C7DE6" w:rsidP="0026140D">
            <w:r>
              <w:t>30 - 50 кв.м на 1 место</w:t>
            </w:r>
          </w:p>
        </w:tc>
        <w:tc>
          <w:tcPr>
            <w:tcW w:w="1460" w:type="pct"/>
            <w:gridSpan w:val="2"/>
          </w:tcPr>
          <w:p w:rsidR="008C7DE6" w:rsidRPr="00F43A49" w:rsidRDefault="008C7DE6" w:rsidP="0026140D">
            <w:pPr>
              <w:jc w:val="center"/>
              <w:rPr>
                <w:color w:val="000000"/>
              </w:rPr>
            </w:pPr>
            <w:r w:rsidRPr="00F43A49">
              <w:rPr>
                <w:color w:val="000000"/>
              </w:rPr>
              <w:t>Не нормируется</w:t>
            </w:r>
          </w:p>
        </w:tc>
      </w:tr>
      <w:tr w:rsidR="008C7DE6" w:rsidRPr="00F43A49" w:rsidTr="008C7DE6">
        <w:trPr>
          <w:trHeight w:val="836"/>
        </w:trPr>
        <w:tc>
          <w:tcPr>
            <w:tcW w:w="235" w:type="pct"/>
            <w:vAlign w:val="center"/>
          </w:tcPr>
          <w:p w:rsidR="008C7DE6" w:rsidRPr="00C96E5A" w:rsidRDefault="008C7DE6" w:rsidP="0026140D">
            <w:r>
              <w:t>8</w:t>
            </w:r>
          </w:p>
        </w:tc>
        <w:tc>
          <w:tcPr>
            <w:tcW w:w="1082" w:type="pct"/>
          </w:tcPr>
          <w:p w:rsidR="008C7DE6" w:rsidRPr="00C96E5A" w:rsidRDefault="008C7DE6" w:rsidP="0026140D">
            <w:pPr>
              <w:rPr>
                <w:rFonts w:cs="Calibri"/>
              </w:rPr>
            </w:pPr>
            <w:r>
              <w:t>Детские оздоровительные лагеря</w:t>
            </w:r>
          </w:p>
        </w:tc>
        <w:tc>
          <w:tcPr>
            <w:tcW w:w="658" w:type="pct"/>
          </w:tcPr>
          <w:p w:rsidR="008C7DE6" w:rsidRPr="00C96E5A" w:rsidRDefault="008C7DE6" w:rsidP="0026140D">
            <w:pPr>
              <w:rPr>
                <w:rFonts w:cs="Calibri"/>
              </w:rPr>
            </w:pPr>
            <w:r>
              <w:t>мест на 1 тыс. жителей</w:t>
            </w:r>
          </w:p>
        </w:tc>
        <w:tc>
          <w:tcPr>
            <w:tcW w:w="853" w:type="pct"/>
            <w:gridSpan w:val="2"/>
            <w:vAlign w:val="center"/>
          </w:tcPr>
          <w:p w:rsidR="008C7DE6" w:rsidRPr="00C96E5A" w:rsidRDefault="008C7DE6" w:rsidP="0026140D">
            <w:pPr>
              <w:jc w:val="center"/>
              <w:rPr>
                <w:rFonts w:cs="Calibri"/>
              </w:rPr>
            </w:pPr>
            <w:r>
              <w:t>20 - 30</w:t>
            </w:r>
          </w:p>
        </w:tc>
        <w:tc>
          <w:tcPr>
            <w:tcW w:w="711" w:type="pct"/>
          </w:tcPr>
          <w:p w:rsidR="008C7DE6" w:rsidRDefault="008C7DE6" w:rsidP="0026140D">
            <w:r>
              <w:t>150 - 180 кв.м на 1 место</w:t>
            </w:r>
          </w:p>
          <w:p w:rsidR="008C7DE6" w:rsidRPr="00C96E5A" w:rsidRDefault="008C7DE6" w:rsidP="0026140D"/>
        </w:tc>
        <w:tc>
          <w:tcPr>
            <w:tcW w:w="1460" w:type="pct"/>
            <w:gridSpan w:val="2"/>
          </w:tcPr>
          <w:p w:rsidR="008C7DE6" w:rsidRPr="00F43A49" w:rsidRDefault="008C7DE6" w:rsidP="0026140D">
            <w:pPr>
              <w:jc w:val="center"/>
              <w:rPr>
                <w:color w:val="000000"/>
              </w:rPr>
            </w:pPr>
            <w:r w:rsidRPr="00F43A49">
              <w:rPr>
                <w:color w:val="000000"/>
              </w:rPr>
              <w:t>Не нормируется</w:t>
            </w:r>
          </w:p>
        </w:tc>
      </w:tr>
      <w:tr w:rsidR="008C7DE6" w:rsidRPr="00F43A49" w:rsidTr="008C7DE6">
        <w:trPr>
          <w:trHeight w:val="836"/>
        </w:trPr>
        <w:tc>
          <w:tcPr>
            <w:tcW w:w="235" w:type="pct"/>
            <w:vAlign w:val="center"/>
          </w:tcPr>
          <w:p w:rsidR="008C7DE6" w:rsidRPr="00C96E5A" w:rsidRDefault="008C7DE6" w:rsidP="0026140D">
            <w:r>
              <w:t>9</w:t>
            </w:r>
          </w:p>
        </w:tc>
        <w:tc>
          <w:tcPr>
            <w:tcW w:w="1082" w:type="pct"/>
          </w:tcPr>
          <w:p w:rsidR="008C7DE6" w:rsidRPr="00C96E5A" w:rsidRDefault="008C7DE6" w:rsidP="0026140D">
            <w:pPr>
              <w:rPr>
                <w:rFonts w:cs="Calibri"/>
              </w:rPr>
            </w:pPr>
            <w:r>
              <w:t>Коммунальные гостиницы в административном центре поселения**</w:t>
            </w:r>
          </w:p>
        </w:tc>
        <w:tc>
          <w:tcPr>
            <w:tcW w:w="658" w:type="pct"/>
          </w:tcPr>
          <w:p w:rsidR="008C7DE6" w:rsidRPr="00C96E5A" w:rsidRDefault="008C7DE6" w:rsidP="0026140D">
            <w:pPr>
              <w:rPr>
                <w:rFonts w:cs="Calibri"/>
              </w:rPr>
            </w:pPr>
            <w:r>
              <w:t>мест на 1 тыс. жителей</w:t>
            </w:r>
          </w:p>
        </w:tc>
        <w:tc>
          <w:tcPr>
            <w:tcW w:w="853" w:type="pct"/>
            <w:gridSpan w:val="2"/>
            <w:vAlign w:val="center"/>
          </w:tcPr>
          <w:p w:rsidR="008C7DE6" w:rsidRPr="00C24A85" w:rsidRDefault="008C7DE6" w:rsidP="0026140D">
            <w:pPr>
              <w:jc w:val="center"/>
            </w:pPr>
            <w:r w:rsidRPr="00C24A85">
              <w:t>3</w:t>
            </w:r>
          </w:p>
        </w:tc>
        <w:tc>
          <w:tcPr>
            <w:tcW w:w="711" w:type="pct"/>
          </w:tcPr>
          <w:p w:rsidR="008C7DE6" w:rsidRDefault="008C7DE6" w:rsidP="0026140D">
            <w:r>
              <w:t>При вместимости гостиницы:</w:t>
            </w:r>
          </w:p>
          <w:p w:rsidR="008C7DE6" w:rsidRPr="00C96E5A" w:rsidRDefault="008C7DE6" w:rsidP="0026140D">
            <w:r>
              <w:t xml:space="preserve">от 25 до </w:t>
            </w:r>
            <w:r>
              <w:lastRenderedPageBreak/>
              <w:t>100 мест  - 55 кв.м на 1 место</w:t>
            </w:r>
          </w:p>
        </w:tc>
        <w:tc>
          <w:tcPr>
            <w:tcW w:w="1460" w:type="pct"/>
            <w:gridSpan w:val="2"/>
            <w:vAlign w:val="center"/>
          </w:tcPr>
          <w:p w:rsidR="008C7DE6" w:rsidRPr="00F43A49" w:rsidRDefault="008C7DE6" w:rsidP="0026140D">
            <w:pPr>
              <w:jc w:val="center"/>
              <w:rPr>
                <w:color w:val="000000"/>
              </w:rPr>
            </w:pPr>
            <w:r w:rsidRPr="00F43A49">
              <w:rPr>
                <w:color w:val="000000"/>
              </w:rPr>
              <w:lastRenderedPageBreak/>
              <w:t>Не нормируется</w:t>
            </w:r>
          </w:p>
        </w:tc>
      </w:tr>
      <w:tr w:rsidR="008C7DE6" w:rsidRPr="00F43A49" w:rsidTr="008C7DE6">
        <w:trPr>
          <w:trHeight w:val="836"/>
        </w:trPr>
        <w:tc>
          <w:tcPr>
            <w:tcW w:w="235" w:type="pct"/>
            <w:vAlign w:val="center"/>
          </w:tcPr>
          <w:p w:rsidR="008C7DE6" w:rsidRDefault="008C7DE6" w:rsidP="0026140D">
            <w:pPr>
              <w:jc w:val="center"/>
              <w:rPr>
                <w:color w:val="000000"/>
              </w:rPr>
            </w:pPr>
            <w:r>
              <w:t>10</w:t>
            </w:r>
          </w:p>
        </w:tc>
        <w:tc>
          <w:tcPr>
            <w:tcW w:w="1082" w:type="pct"/>
          </w:tcPr>
          <w:p w:rsidR="008C7DE6" w:rsidRPr="00F43A49" w:rsidRDefault="008C7DE6" w:rsidP="0026140D">
            <w:pPr>
              <w:autoSpaceDE w:val="0"/>
              <w:autoSpaceDN w:val="0"/>
              <w:adjustRightInd w:val="0"/>
              <w:ind w:firstLine="89"/>
              <w:jc w:val="both"/>
              <w:rPr>
                <w:rFonts w:cs="Calibri"/>
                <w:color w:val="000000"/>
              </w:rPr>
            </w:pPr>
            <w:r>
              <w:t>Туристские гостиницы**</w:t>
            </w:r>
          </w:p>
        </w:tc>
        <w:tc>
          <w:tcPr>
            <w:tcW w:w="658" w:type="pct"/>
          </w:tcPr>
          <w:p w:rsidR="008C7DE6" w:rsidRPr="00C24A85" w:rsidRDefault="008C7DE6" w:rsidP="0026140D">
            <w:pPr>
              <w:jc w:val="center"/>
            </w:pPr>
            <w:r>
              <w:t>мест на 1 тыс. жителей</w:t>
            </w:r>
          </w:p>
        </w:tc>
        <w:tc>
          <w:tcPr>
            <w:tcW w:w="853" w:type="pct"/>
            <w:gridSpan w:val="2"/>
          </w:tcPr>
          <w:p w:rsidR="008C7DE6" w:rsidRPr="00C24A85" w:rsidRDefault="008C7DE6" w:rsidP="0026140D">
            <w:pPr>
              <w:jc w:val="center"/>
            </w:pPr>
            <w:r>
              <w:t>7</w:t>
            </w:r>
          </w:p>
        </w:tc>
        <w:tc>
          <w:tcPr>
            <w:tcW w:w="711" w:type="pct"/>
          </w:tcPr>
          <w:p w:rsidR="008C7DE6" w:rsidRDefault="008C7DE6" w:rsidP="0026140D">
            <w:r>
              <w:t>от 25 до 50 мест - 75 кв.м на 1 место,</w:t>
            </w:r>
          </w:p>
          <w:p w:rsidR="008C7DE6" w:rsidRDefault="008C7DE6" w:rsidP="0026140D">
            <w:r>
              <w:t>от 50 до 100 мест - 55 кв.м на 1 место,</w:t>
            </w:r>
          </w:p>
          <w:p w:rsidR="008C7DE6" w:rsidRPr="00F43A49" w:rsidRDefault="008C7DE6" w:rsidP="0026140D">
            <w:pPr>
              <w:jc w:val="center"/>
              <w:rPr>
                <w:color w:val="000000"/>
              </w:rPr>
            </w:pPr>
          </w:p>
        </w:tc>
        <w:tc>
          <w:tcPr>
            <w:tcW w:w="1460" w:type="pct"/>
            <w:gridSpan w:val="2"/>
            <w:vAlign w:val="center"/>
          </w:tcPr>
          <w:p w:rsidR="008C7DE6" w:rsidRPr="00F43A49" w:rsidRDefault="008C7DE6" w:rsidP="0026140D">
            <w:pPr>
              <w:jc w:val="center"/>
              <w:rPr>
                <w:color w:val="000000"/>
              </w:rPr>
            </w:pPr>
            <w:r w:rsidRPr="00F43A49">
              <w:rPr>
                <w:color w:val="000000"/>
              </w:rPr>
              <w:t>Не нормируется</w:t>
            </w:r>
          </w:p>
        </w:tc>
      </w:tr>
    </w:tbl>
    <w:p w:rsidR="008C7DE6" w:rsidRPr="00F43A49" w:rsidRDefault="008C7DE6" w:rsidP="008C7DE6">
      <w:pPr>
        <w:autoSpaceDE w:val="0"/>
        <w:autoSpaceDN w:val="0"/>
        <w:adjustRightInd w:val="0"/>
        <w:ind w:firstLine="540"/>
        <w:jc w:val="both"/>
        <w:rPr>
          <w:rFonts w:cs="Calibri"/>
          <w:color w:val="000000"/>
        </w:rPr>
      </w:pPr>
      <w:r w:rsidRPr="00F43A49">
        <w:rPr>
          <w:rFonts w:cs="Calibri"/>
          <w:color w:val="000000"/>
        </w:rPr>
        <w:t>Примечания:</w:t>
      </w:r>
    </w:p>
    <w:p w:rsidR="008C7DE6" w:rsidRPr="00F43A49" w:rsidRDefault="008C7DE6" w:rsidP="008C7DE6">
      <w:pPr>
        <w:autoSpaceDE w:val="0"/>
        <w:autoSpaceDN w:val="0"/>
        <w:adjustRightInd w:val="0"/>
        <w:ind w:firstLine="540"/>
        <w:jc w:val="both"/>
        <w:rPr>
          <w:rFonts w:cs="Calibri"/>
          <w:color w:val="000000"/>
        </w:rPr>
      </w:pPr>
      <w:r w:rsidRPr="00F43A49">
        <w:rPr>
          <w:rFonts w:cs="Calibri"/>
          <w:color w:val="000000"/>
        </w:rPr>
        <w:t>а) (*) зоны отдыха формируемые на базе озелененных территорий общего пользования, природных и искусственных водоемов.</w:t>
      </w:r>
    </w:p>
    <w:p w:rsidR="008C7DE6" w:rsidRPr="00F43A49" w:rsidRDefault="008C7DE6" w:rsidP="008C7DE6">
      <w:pPr>
        <w:autoSpaceDE w:val="0"/>
        <w:autoSpaceDN w:val="0"/>
        <w:adjustRightInd w:val="0"/>
        <w:ind w:firstLine="540"/>
        <w:jc w:val="both"/>
        <w:rPr>
          <w:rFonts w:cs="Calibri"/>
          <w:color w:val="000000"/>
        </w:rPr>
      </w:pPr>
      <w:r>
        <w:rPr>
          <w:rFonts w:cs="Calibri"/>
          <w:color w:val="000000"/>
        </w:rPr>
        <w:t>б</w:t>
      </w:r>
      <w:r w:rsidRPr="00F43A49">
        <w:rPr>
          <w:rFonts w:cs="Calibri"/>
          <w:color w:val="000000"/>
        </w:rPr>
        <w:t>)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8C7DE6" w:rsidRPr="00F43A49" w:rsidRDefault="008C7DE6" w:rsidP="008C7DE6">
      <w:pPr>
        <w:autoSpaceDE w:val="0"/>
        <w:autoSpaceDN w:val="0"/>
        <w:adjustRightInd w:val="0"/>
        <w:ind w:firstLine="540"/>
        <w:jc w:val="both"/>
        <w:rPr>
          <w:rFonts w:cs="Calibri"/>
          <w:color w:val="000000"/>
        </w:rPr>
      </w:pPr>
      <w:r w:rsidRPr="00F43A49">
        <w:rPr>
          <w:rFonts w:cs="Calibri"/>
          <w:color w:val="000000"/>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F43A49">
          <w:rPr>
            <w:rFonts w:cs="Calibri"/>
            <w:color w:val="000000"/>
          </w:rPr>
          <w:t>1000 кв. м</w:t>
        </w:r>
      </w:smartTag>
      <w:r w:rsidRPr="00F43A49">
        <w:rPr>
          <w:rFonts w:cs="Calibri"/>
          <w:color w:val="000000"/>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F43A49">
          <w:rPr>
            <w:rFonts w:cs="Calibri"/>
            <w:color w:val="000000"/>
          </w:rPr>
          <w:t>100 кв. м</w:t>
        </w:r>
      </w:smartTag>
      <w:r w:rsidRPr="00F43A49">
        <w:rPr>
          <w:rFonts w:cs="Calibri"/>
          <w:color w:val="000000"/>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F43A49">
          <w:rPr>
            <w:rFonts w:cs="Calibri"/>
            <w:color w:val="000000"/>
          </w:rPr>
          <w:t>50 га</w:t>
        </w:r>
      </w:smartTag>
      <w:r w:rsidRPr="00F43A49">
        <w:rPr>
          <w:rFonts w:cs="Calibri"/>
          <w:color w:val="000000"/>
        </w:rPr>
        <w:t>.</w:t>
      </w:r>
    </w:p>
    <w:p w:rsidR="008C7DE6" w:rsidRDefault="008C7DE6" w:rsidP="008C7DE6">
      <w:pPr>
        <w:autoSpaceDE w:val="0"/>
        <w:autoSpaceDN w:val="0"/>
        <w:adjustRightInd w:val="0"/>
        <w:ind w:firstLine="540"/>
        <w:jc w:val="both"/>
        <w:rPr>
          <w:rFonts w:cs="Calibri"/>
          <w:color w:val="000000"/>
        </w:rPr>
      </w:pPr>
      <w:r w:rsidRPr="00F43A49">
        <w:rPr>
          <w:rFonts w:cs="Calibri"/>
          <w:color w:val="000000"/>
        </w:rPr>
        <w:t>Зоны отдыха следует размещать на расстоянии от автомобильных</w:t>
      </w:r>
      <w:r>
        <w:rPr>
          <w:rFonts w:cs="Calibri"/>
          <w:color w:val="000000"/>
        </w:rPr>
        <w:t xml:space="preserve"> дорог общей сети </w:t>
      </w:r>
      <w:r w:rsidRPr="00F43A49">
        <w:rPr>
          <w:rFonts w:cs="Calibri"/>
          <w:color w:val="000000"/>
        </w:rPr>
        <w:t xml:space="preserve">не менее </w:t>
      </w:r>
      <w:smartTag w:uri="urn:schemas-microsoft-com:office:smarttags" w:element="metricconverter">
        <w:smartTagPr>
          <w:attr w:name="ProductID" w:val="500 м"/>
        </w:smartTagPr>
        <w:r w:rsidRPr="00F43A49">
          <w:rPr>
            <w:rFonts w:cs="Calibri"/>
            <w:color w:val="000000"/>
          </w:rPr>
          <w:t>500 м</w:t>
        </w:r>
        <w:r>
          <w:rPr>
            <w:rFonts w:cs="Calibri"/>
            <w:color w:val="000000"/>
          </w:rPr>
          <w:t>.</w:t>
        </w:r>
      </w:smartTag>
    </w:p>
    <w:p w:rsidR="008C7DE6" w:rsidRDefault="008C7DE6" w:rsidP="008C7DE6">
      <w:pPr>
        <w:autoSpaceDE w:val="0"/>
        <w:autoSpaceDN w:val="0"/>
        <w:adjustRightInd w:val="0"/>
        <w:ind w:firstLine="540"/>
        <w:jc w:val="both"/>
        <w:rPr>
          <w:rFonts w:cs="Calibri"/>
          <w:color w:val="000000"/>
        </w:rPr>
      </w:pPr>
    </w:p>
    <w:p w:rsidR="0072553D" w:rsidRPr="00F4310F" w:rsidRDefault="003A0164">
      <w:pPr>
        <w:spacing w:after="200" w:line="276" w:lineRule="auto"/>
        <w:rPr>
          <w:rFonts w:eastAsiaTheme="majorEastAsia" w:cstheme="majorBidi"/>
          <w:b/>
          <w:bCs/>
          <w:szCs w:val="28"/>
        </w:rPr>
      </w:pPr>
      <w:r w:rsidRPr="00F4310F">
        <w:t>Нормы расчета стоянок для временного хранения легковых автомобилей см. Приложение В.</w:t>
      </w:r>
    </w:p>
    <w:p w:rsidR="000F34E9" w:rsidRPr="0047012A" w:rsidRDefault="00EF7199" w:rsidP="00D24664">
      <w:pPr>
        <w:pStyle w:val="1"/>
      </w:pPr>
      <w:bookmarkStart w:id="18" w:name="_Toc501217685"/>
      <w:r>
        <w:t>1.7</w:t>
      </w:r>
      <w:r w:rsidR="009A63C3">
        <w:t>*</w:t>
      </w:r>
      <w:r>
        <w:t xml:space="preserve"> </w:t>
      </w:r>
      <w:r w:rsidRPr="00A158B6">
        <w:t>Расчетные показатели, устанавливаемые для объектов местного значения в области энергет</w:t>
      </w:r>
      <w:r>
        <w:t>ики и инженерной инфраструктуры</w:t>
      </w:r>
      <w:bookmarkEnd w:id="18"/>
      <w:r w:rsidR="000F34E9" w:rsidRPr="0047012A">
        <w:t xml:space="preserve"> </w:t>
      </w:r>
    </w:p>
    <w:p w:rsidR="000F34E9" w:rsidRPr="0047012A" w:rsidRDefault="0047012A" w:rsidP="007329D6">
      <w:pPr>
        <w:pStyle w:val="4"/>
      </w:pPr>
      <w:r>
        <w:t xml:space="preserve">1.7.1 </w:t>
      </w:r>
      <w:r w:rsidR="000F34E9" w:rsidRPr="0047012A">
        <w:t>Расчетные показатели объектов, относящ</w:t>
      </w:r>
      <w:r>
        <w:t>ихся к области электроснабжения</w:t>
      </w:r>
    </w:p>
    <w:p w:rsidR="000F34E9" w:rsidRPr="00F43A49" w:rsidRDefault="000F34E9" w:rsidP="00C81036">
      <w:pPr>
        <w:ind w:firstLine="567"/>
        <w:rPr>
          <w:u w:val="single"/>
        </w:rPr>
      </w:pPr>
      <w:r w:rsidRPr="00F43A49">
        <w:t xml:space="preserve">Проектирование сельских электрических сетей распространяется на вновь сооружаемые и реконструируемые электрические сети </w:t>
      </w:r>
      <w:r w:rsidR="00E94525">
        <w:t>сельского поселения</w:t>
      </w:r>
      <w:r w:rsidRPr="00F43A49">
        <w:t xml:space="preserve">, в том числе на электрические сети к отдельным объектам, находящимся на территории </w:t>
      </w:r>
      <w:r w:rsidR="00E94525">
        <w:t>сельского поселения</w:t>
      </w:r>
      <w:r w:rsidRPr="00F43A49">
        <w:t xml:space="preserve">, независимо от их ведомственной принадлежности согласно таблице </w:t>
      </w:r>
      <w:r w:rsidR="0047012A">
        <w:t>10</w:t>
      </w:r>
      <w:r w:rsidRPr="00F43A49">
        <w:t>.</w:t>
      </w:r>
    </w:p>
    <w:p w:rsidR="000F34E9" w:rsidRPr="00093135" w:rsidRDefault="000F34E9" w:rsidP="000F34E9">
      <w:pPr>
        <w:jc w:val="right"/>
      </w:pPr>
      <w:r w:rsidRPr="00093135">
        <w:tab/>
      </w:r>
      <w:r w:rsidRPr="00093135">
        <w:tab/>
      </w:r>
      <w:r w:rsidRPr="00093135">
        <w:tab/>
      </w:r>
      <w:r w:rsidRPr="00093135">
        <w:tab/>
      </w:r>
      <w:r w:rsidRPr="00093135">
        <w:tab/>
        <w:t xml:space="preserve">Таблица </w:t>
      </w:r>
      <w:r w:rsidR="0047012A" w:rsidRPr="00093135">
        <w:t>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4"/>
        <w:gridCol w:w="4643"/>
        <w:gridCol w:w="1634"/>
        <w:gridCol w:w="2991"/>
      </w:tblGrid>
      <w:tr w:rsidR="000F34E9" w:rsidRPr="00093135" w:rsidTr="00130442">
        <w:trPr>
          <w:trHeight w:val="778"/>
        </w:trPr>
        <w:tc>
          <w:tcPr>
            <w:tcW w:w="348" w:type="pct"/>
            <w:vMerge w:val="restart"/>
            <w:vAlign w:val="center"/>
          </w:tcPr>
          <w:p w:rsidR="000F34E9" w:rsidRPr="00093135" w:rsidRDefault="000F34E9" w:rsidP="003B11E4">
            <w:pPr>
              <w:contextualSpacing/>
              <w:jc w:val="center"/>
            </w:pPr>
            <w:r w:rsidRPr="00093135">
              <w:t>№</w:t>
            </w:r>
          </w:p>
          <w:p w:rsidR="000F34E9" w:rsidRPr="00093135" w:rsidRDefault="000F34E9" w:rsidP="003B11E4">
            <w:pPr>
              <w:contextualSpacing/>
              <w:jc w:val="center"/>
            </w:pPr>
            <w:r w:rsidRPr="00093135">
              <w:t>п/п</w:t>
            </w:r>
          </w:p>
        </w:tc>
        <w:tc>
          <w:tcPr>
            <w:tcW w:w="2330" w:type="pct"/>
            <w:vMerge w:val="restart"/>
            <w:vAlign w:val="center"/>
          </w:tcPr>
          <w:p w:rsidR="000F34E9" w:rsidRPr="00093135" w:rsidRDefault="000F34E9" w:rsidP="003B11E4">
            <w:pPr>
              <w:contextualSpacing/>
              <w:jc w:val="center"/>
            </w:pPr>
            <w:r w:rsidRPr="00093135">
              <w:t>Наименование объекта</w:t>
            </w:r>
          </w:p>
          <w:p w:rsidR="000F34E9" w:rsidRPr="00093135" w:rsidRDefault="000F34E9" w:rsidP="003B11E4">
            <w:pPr>
              <w:contextualSpacing/>
              <w:jc w:val="center"/>
            </w:pPr>
            <w:r w:rsidRPr="00093135">
              <w:t>(Наименование ресурса)*</w:t>
            </w:r>
          </w:p>
        </w:tc>
        <w:tc>
          <w:tcPr>
            <w:tcW w:w="2321" w:type="pct"/>
            <w:gridSpan w:val="2"/>
            <w:vAlign w:val="center"/>
          </w:tcPr>
          <w:p w:rsidR="000F34E9" w:rsidRPr="00093135" w:rsidRDefault="000F34E9" w:rsidP="003B11E4">
            <w:pPr>
              <w:contextualSpacing/>
              <w:jc w:val="center"/>
            </w:pPr>
            <w:r w:rsidRPr="00093135">
              <w:t>Минимально допустимый уровень обеспеченности</w:t>
            </w:r>
          </w:p>
        </w:tc>
      </w:tr>
      <w:tr w:rsidR="000F34E9" w:rsidRPr="00093135" w:rsidTr="00130442">
        <w:trPr>
          <w:trHeight w:val="776"/>
        </w:trPr>
        <w:tc>
          <w:tcPr>
            <w:tcW w:w="348" w:type="pct"/>
            <w:vMerge/>
            <w:vAlign w:val="center"/>
          </w:tcPr>
          <w:p w:rsidR="000F34E9" w:rsidRPr="00093135" w:rsidRDefault="000F34E9" w:rsidP="003B11E4">
            <w:pPr>
              <w:contextualSpacing/>
              <w:jc w:val="center"/>
            </w:pPr>
          </w:p>
        </w:tc>
        <w:tc>
          <w:tcPr>
            <w:tcW w:w="2330" w:type="pct"/>
            <w:vMerge/>
            <w:vAlign w:val="center"/>
          </w:tcPr>
          <w:p w:rsidR="000F34E9" w:rsidRPr="00093135" w:rsidRDefault="000F34E9" w:rsidP="003B11E4">
            <w:pPr>
              <w:contextualSpacing/>
              <w:jc w:val="center"/>
            </w:pPr>
          </w:p>
        </w:tc>
        <w:tc>
          <w:tcPr>
            <w:tcW w:w="820" w:type="pct"/>
            <w:vAlign w:val="center"/>
          </w:tcPr>
          <w:p w:rsidR="000F34E9" w:rsidRPr="00093135" w:rsidRDefault="000F34E9" w:rsidP="003B11E4">
            <w:pPr>
              <w:contextualSpacing/>
              <w:jc w:val="center"/>
            </w:pPr>
            <w:r w:rsidRPr="00093135">
              <w:t>Единица измерения</w:t>
            </w:r>
          </w:p>
        </w:tc>
        <w:tc>
          <w:tcPr>
            <w:tcW w:w="1501" w:type="pct"/>
            <w:vAlign w:val="center"/>
          </w:tcPr>
          <w:p w:rsidR="000F34E9" w:rsidRPr="00093135" w:rsidRDefault="000F34E9" w:rsidP="003B11E4">
            <w:pPr>
              <w:contextualSpacing/>
              <w:jc w:val="center"/>
            </w:pPr>
            <w:r w:rsidRPr="00093135">
              <w:t>Величина</w:t>
            </w:r>
          </w:p>
        </w:tc>
      </w:tr>
      <w:tr w:rsidR="000F34E9" w:rsidRPr="00093135" w:rsidTr="00130442">
        <w:trPr>
          <w:trHeight w:val="482"/>
        </w:trPr>
        <w:tc>
          <w:tcPr>
            <w:tcW w:w="348" w:type="pct"/>
            <w:vAlign w:val="center"/>
          </w:tcPr>
          <w:p w:rsidR="000F34E9" w:rsidRPr="00093135" w:rsidRDefault="000F34E9" w:rsidP="003B11E4">
            <w:pPr>
              <w:contextualSpacing/>
              <w:jc w:val="center"/>
            </w:pPr>
            <w:r w:rsidRPr="00093135">
              <w:t>1.</w:t>
            </w:r>
          </w:p>
        </w:tc>
        <w:tc>
          <w:tcPr>
            <w:tcW w:w="2330" w:type="pct"/>
            <w:vAlign w:val="center"/>
          </w:tcPr>
          <w:p w:rsidR="000F34E9" w:rsidRPr="00093135" w:rsidRDefault="000F34E9" w:rsidP="003B11E4">
            <w:pPr>
              <w:contextualSpacing/>
            </w:pPr>
            <w:r w:rsidRPr="00093135">
              <w:t xml:space="preserve">Электроэнергия, электропотребление </w:t>
            </w:r>
            <w:r w:rsidR="00E60C72" w:rsidRPr="00093135">
              <w:t>*</w:t>
            </w:r>
          </w:p>
        </w:tc>
        <w:tc>
          <w:tcPr>
            <w:tcW w:w="820" w:type="pct"/>
            <w:vAlign w:val="center"/>
          </w:tcPr>
          <w:p w:rsidR="000F34E9" w:rsidRPr="00093135" w:rsidRDefault="000F34E9" w:rsidP="003B11E4">
            <w:pPr>
              <w:autoSpaceDE w:val="0"/>
              <w:autoSpaceDN w:val="0"/>
              <w:adjustRightInd w:val="0"/>
              <w:contextualSpacing/>
              <w:jc w:val="center"/>
            </w:pPr>
          </w:p>
        </w:tc>
        <w:tc>
          <w:tcPr>
            <w:tcW w:w="1501" w:type="pct"/>
            <w:vAlign w:val="center"/>
          </w:tcPr>
          <w:p w:rsidR="000F34E9" w:rsidRPr="00093135" w:rsidRDefault="000F34E9" w:rsidP="003B11E4">
            <w:pPr>
              <w:contextualSpacing/>
              <w:jc w:val="both"/>
            </w:pPr>
          </w:p>
        </w:tc>
      </w:tr>
      <w:tr w:rsidR="000F34E9" w:rsidRPr="00093135" w:rsidTr="00130442">
        <w:trPr>
          <w:trHeight w:val="693"/>
        </w:trPr>
        <w:tc>
          <w:tcPr>
            <w:tcW w:w="348" w:type="pct"/>
            <w:vAlign w:val="center"/>
          </w:tcPr>
          <w:p w:rsidR="000F34E9" w:rsidRPr="00093135" w:rsidRDefault="000F34E9" w:rsidP="003B11E4">
            <w:pPr>
              <w:contextualSpacing/>
              <w:jc w:val="center"/>
            </w:pPr>
          </w:p>
        </w:tc>
        <w:tc>
          <w:tcPr>
            <w:tcW w:w="2330" w:type="pct"/>
            <w:vAlign w:val="center"/>
          </w:tcPr>
          <w:p w:rsidR="000F34E9" w:rsidRPr="00093135" w:rsidRDefault="000F34E9" w:rsidP="003B11E4">
            <w:pPr>
              <w:contextualSpacing/>
            </w:pPr>
            <w:r w:rsidRPr="00093135">
              <w:t xml:space="preserve">Объекты, не оборудованные стационарными электроплитами: </w:t>
            </w:r>
          </w:p>
        </w:tc>
        <w:tc>
          <w:tcPr>
            <w:tcW w:w="820" w:type="pct"/>
            <w:vAlign w:val="center"/>
          </w:tcPr>
          <w:p w:rsidR="000F34E9" w:rsidRPr="00093135" w:rsidRDefault="00B44856" w:rsidP="003B11E4">
            <w:pPr>
              <w:autoSpaceDE w:val="0"/>
              <w:autoSpaceDN w:val="0"/>
              <w:adjustRightInd w:val="0"/>
              <w:contextualSpacing/>
              <w:jc w:val="center"/>
            </w:pPr>
            <w:r w:rsidRPr="00093135">
              <w:t>кВт·ч  / год на 1 чел.</w:t>
            </w:r>
          </w:p>
        </w:tc>
        <w:tc>
          <w:tcPr>
            <w:tcW w:w="1501" w:type="pct"/>
            <w:vAlign w:val="center"/>
          </w:tcPr>
          <w:p w:rsidR="000F34E9" w:rsidRPr="00093135" w:rsidRDefault="00093135" w:rsidP="00E60C72">
            <w:pPr>
              <w:contextualSpacing/>
              <w:jc w:val="center"/>
            </w:pPr>
            <w:r w:rsidRPr="00093135">
              <w:t>950</w:t>
            </w:r>
          </w:p>
        </w:tc>
      </w:tr>
      <w:tr w:rsidR="000F34E9" w:rsidRPr="00093135" w:rsidTr="00130442">
        <w:trPr>
          <w:trHeight w:val="666"/>
        </w:trPr>
        <w:tc>
          <w:tcPr>
            <w:tcW w:w="348" w:type="pct"/>
            <w:vAlign w:val="center"/>
          </w:tcPr>
          <w:p w:rsidR="000F34E9" w:rsidRPr="00093135" w:rsidRDefault="000F34E9" w:rsidP="003B11E4">
            <w:pPr>
              <w:contextualSpacing/>
              <w:jc w:val="center"/>
            </w:pPr>
          </w:p>
        </w:tc>
        <w:tc>
          <w:tcPr>
            <w:tcW w:w="2330" w:type="pct"/>
            <w:vAlign w:val="center"/>
          </w:tcPr>
          <w:p w:rsidR="000F34E9" w:rsidRPr="00093135" w:rsidRDefault="000F34E9" w:rsidP="003B11E4">
            <w:pPr>
              <w:contextualSpacing/>
            </w:pPr>
            <w:r w:rsidRPr="00093135">
              <w:t xml:space="preserve">Объекты, оборудованные стационарными электроплитами: </w:t>
            </w:r>
          </w:p>
        </w:tc>
        <w:tc>
          <w:tcPr>
            <w:tcW w:w="820" w:type="pct"/>
            <w:vAlign w:val="center"/>
          </w:tcPr>
          <w:p w:rsidR="000F34E9" w:rsidRPr="00093135" w:rsidRDefault="00B44856" w:rsidP="003B11E4">
            <w:pPr>
              <w:autoSpaceDE w:val="0"/>
              <w:autoSpaceDN w:val="0"/>
              <w:adjustRightInd w:val="0"/>
              <w:contextualSpacing/>
              <w:jc w:val="center"/>
            </w:pPr>
            <w:r w:rsidRPr="00093135">
              <w:t>кВт·ч  / год на 1 чел.</w:t>
            </w:r>
          </w:p>
        </w:tc>
        <w:tc>
          <w:tcPr>
            <w:tcW w:w="1501" w:type="pct"/>
            <w:vAlign w:val="center"/>
          </w:tcPr>
          <w:p w:rsidR="000F34E9" w:rsidRPr="00093135" w:rsidRDefault="00093135" w:rsidP="003B11E4">
            <w:pPr>
              <w:contextualSpacing/>
              <w:jc w:val="center"/>
            </w:pPr>
            <w:r w:rsidRPr="00093135">
              <w:t>1350</w:t>
            </w:r>
          </w:p>
        </w:tc>
      </w:tr>
      <w:tr w:rsidR="000F34E9" w:rsidRPr="00093135" w:rsidTr="00130442">
        <w:trPr>
          <w:trHeight w:val="836"/>
        </w:trPr>
        <w:tc>
          <w:tcPr>
            <w:tcW w:w="348" w:type="pct"/>
            <w:vAlign w:val="center"/>
          </w:tcPr>
          <w:p w:rsidR="000F34E9" w:rsidRPr="00093135" w:rsidRDefault="000F34E9" w:rsidP="003B11E4">
            <w:pPr>
              <w:jc w:val="center"/>
            </w:pPr>
            <w:r w:rsidRPr="00093135">
              <w:t>2.</w:t>
            </w:r>
          </w:p>
        </w:tc>
        <w:tc>
          <w:tcPr>
            <w:tcW w:w="2330" w:type="pct"/>
            <w:vAlign w:val="center"/>
          </w:tcPr>
          <w:p w:rsidR="000F34E9" w:rsidRPr="00093135" w:rsidRDefault="000F34E9" w:rsidP="003B11E4">
            <w:r w:rsidRPr="00093135">
              <w:t>Электроэнергия, использование максимума электрической нагрузки *</w:t>
            </w:r>
          </w:p>
        </w:tc>
        <w:tc>
          <w:tcPr>
            <w:tcW w:w="820" w:type="pct"/>
            <w:vAlign w:val="center"/>
          </w:tcPr>
          <w:p w:rsidR="000F34E9" w:rsidRPr="00093135" w:rsidRDefault="000F34E9" w:rsidP="003B11E4">
            <w:pPr>
              <w:autoSpaceDE w:val="0"/>
              <w:autoSpaceDN w:val="0"/>
              <w:adjustRightInd w:val="0"/>
              <w:jc w:val="center"/>
            </w:pPr>
          </w:p>
        </w:tc>
        <w:tc>
          <w:tcPr>
            <w:tcW w:w="1501" w:type="pct"/>
            <w:vAlign w:val="center"/>
          </w:tcPr>
          <w:p w:rsidR="000F34E9" w:rsidRPr="00093135" w:rsidRDefault="000F34E9" w:rsidP="003B11E4">
            <w:pPr>
              <w:jc w:val="center"/>
            </w:pPr>
          </w:p>
        </w:tc>
      </w:tr>
      <w:tr w:rsidR="000F34E9" w:rsidRPr="00093135" w:rsidTr="00130442">
        <w:trPr>
          <w:trHeight w:val="525"/>
        </w:trPr>
        <w:tc>
          <w:tcPr>
            <w:tcW w:w="348" w:type="pct"/>
            <w:vAlign w:val="center"/>
          </w:tcPr>
          <w:p w:rsidR="000F34E9" w:rsidRPr="00093135" w:rsidRDefault="000F34E9" w:rsidP="003B11E4">
            <w:pPr>
              <w:jc w:val="center"/>
            </w:pPr>
          </w:p>
        </w:tc>
        <w:tc>
          <w:tcPr>
            <w:tcW w:w="2330" w:type="pct"/>
            <w:vAlign w:val="center"/>
          </w:tcPr>
          <w:p w:rsidR="000F34E9" w:rsidRPr="00093135" w:rsidRDefault="000F34E9" w:rsidP="003B11E4">
            <w:pPr>
              <w:contextualSpacing/>
            </w:pPr>
            <w:r w:rsidRPr="00093135">
              <w:t xml:space="preserve">Объекты, не оборудованные стационарными электроплитами: </w:t>
            </w:r>
          </w:p>
        </w:tc>
        <w:tc>
          <w:tcPr>
            <w:tcW w:w="820" w:type="pct"/>
            <w:vAlign w:val="center"/>
          </w:tcPr>
          <w:p w:rsidR="000F34E9" w:rsidRPr="00093135" w:rsidRDefault="00B44856" w:rsidP="003B11E4">
            <w:pPr>
              <w:autoSpaceDE w:val="0"/>
              <w:autoSpaceDN w:val="0"/>
              <w:adjustRightInd w:val="0"/>
              <w:jc w:val="center"/>
            </w:pPr>
            <w:r w:rsidRPr="00093135">
              <w:t>ч/год</w:t>
            </w:r>
          </w:p>
        </w:tc>
        <w:tc>
          <w:tcPr>
            <w:tcW w:w="1501" w:type="pct"/>
            <w:vAlign w:val="center"/>
          </w:tcPr>
          <w:p w:rsidR="000F34E9" w:rsidRPr="00093135" w:rsidRDefault="00093135" w:rsidP="003B11E4">
            <w:pPr>
              <w:jc w:val="center"/>
            </w:pPr>
            <w:r w:rsidRPr="00093135">
              <w:t>4100</w:t>
            </w:r>
          </w:p>
        </w:tc>
      </w:tr>
      <w:tr w:rsidR="000F34E9" w:rsidRPr="00093135" w:rsidTr="00130442">
        <w:trPr>
          <w:trHeight w:val="836"/>
        </w:trPr>
        <w:tc>
          <w:tcPr>
            <w:tcW w:w="348" w:type="pct"/>
            <w:vAlign w:val="center"/>
          </w:tcPr>
          <w:p w:rsidR="000F34E9" w:rsidRPr="00093135" w:rsidRDefault="000F34E9" w:rsidP="003B11E4">
            <w:pPr>
              <w:jc w:val="center"/>
            </w:pPr>
          </w:p>
        </w:tc>
        <w:tc>
          <w:tcPr>
            <w:tcW w:w="2330" w:type="pct"/>
            <w:vAlign w:val="center"/>
          </w:tcPr>
          <w:p w:rsidR="000F34E9" w:rsidRPr="00093135" w:rsidRDefault="000F34E9" w:rsidP="003B11E4">
            <w:pPr>
              <w:contextualSpacing/>
            </w:pPr>
            <w:r w:rsidRPr="00093135">
              <w:t xml:space="preserve">Объекты, оборудованные стационарными электроплитами (100% охвата): </w:t>
            </w:r>
          </w:p>
        </w:tc>
        <w:tc>
          <w:tcPr>
            <w:tcW w:w="820" w:type="pct"/>
            <w:vAlign w:val="center"/>
          </w:tcPr>
          <w:p w:rsidR="000F34E9" w:rsidRPr="00093135" w:rsidRDefault="00B44856" w:rsidP="003B11E4">
            <w:pPr>
              <w:autoSpaceDE w:val="0"/>
              <w:autoSpaceDN w:val="0"/>
              <w:adjustRightInd w:val="0"/>
              <w:jc w:val="center"/>
            </w:pPr>
            <w:r w:rsidRPr="00093135">
              <w:t>ч/год</w:t>
            </w:r>
          </w:p>
        </w:tc>
        <w:tc>
          <w:tcPr>
            <w:tcW w:w="1501" w:type="pct"/>
            <w:vAlign w:val="center"/>
          </w:tcPr>
          <w:p w:rsidR="000F34E9" w:rsidRPr="00093135" w:rsidRDefault="00093135" w:rsidP="003B11E4">
            <w:pPr>
              <w:jc w:val="center"/>
            </w:pPr>
            <w:r w:rsidRPr="00093135">
              <w:t>4400</w:t>
            </w:r>
          </w:p>
        </w:tc>
      </w:tr>
      <w:tr w:rsidR="000F34E9" w:rsidRPr="00093135" w:rsidTr="00130442">
        <w:trPr>
          <w:trHeight w:val="415"/>
        </w:trPr>
        <w:tc>
          <w:tcPr>
            <w:tcW w:w="348" w:type="pct"/>
            <w:vAlign w:val="center"/>
          </w:tcPr>
          <w:p w:rsidR="000F34E9" w:rsidRPr="00093135" w:rsidRDefault="000F34E9" w:rsidP="003B11E4">
            <w:pPr>
              <w:jc w:val="center"/>
            </w:pPr>
            <w:r w:rsidRPr="00093135">
              <w:t>3.</w:t>
            </w:r>
          </w:p>
        </w:tc>
        <w:tc>
          <w:tcPr>
            <w:tcW w:w="2330" w:type="pct"/>
            <w:vAlign w:val="center"/>
          </w:tcPr>
          <w:p w:rsidR="000F34E9" w:rsidRPr="00093135" w:rsidRDefault="000F34E9" w:rsidP="003B11E4">
            <w:r w:rsidRPr="00093135">
              <w:t>Электрические нагрузки *</w:t>
            </w:r>
          </w:p>
        </w:tc>
        <w:tc>
          <w:tcPr>
            <w:tcW w:w="820" w:type="pct"/>
            <w:vAlign w:val="center"/>
          </w:tcPr>
          <w:p w:rsidR="000F34E9" w:rsidRPr="00093135" w:rsidRDefault="000F34E9" w:rsidP="003B11E4">
            <w:pPr>
              <w:autoSpaceDE w:val="0"/>
              <w:autoSpaceDN w:val="0"/>
              <w:adjustRightInd w:val="0"/>
              <w:jc w:val="center"/>
            </w:pPr>
            <w:r w:rsidRPr="00093135">
              <w:t>кВт</w:t>
            </w:r>
          </w:p>
        </w:tc>
        <w:tc>
          <w:tcPr>
            <w:tcW w:w="1501" w:type="pct"/>
            <w:vAlign w:val="center"/>
          </w:tcPr>
          <w:p w:rsidR="000F34E9" w:rsidRPr="00093135" w:rsidRDefault="000F34E9" w:rsidP="003B11E4">
            <w:pPr>
              <w:jc w:val="center"/>
            </w:pPr>
            <w:r w:rsidRPr="00093135">
              <w:t>-</w:t>
            </w:r>
          </w:p>
        </w:tc>
      </w:tr>
    </w:tbl>
    <w:p w:rsidR="000F34E9" w:rsidRPr="00C84E76" w:rsidRDefault="000F34E9" w:rsidP="000F34E9">
      <w:pPr>
        <w:autoSpaceDE w:val="0"/>
        <w:autoSpaceDN w:val="0"/>
        <w:adjustRightInd w:val="0"/>
        <w:ind w:firstLine="540"/>
        <w:jc w:val="both"/>
      </w:pPr>
      <w:r w:rsidRPr="00C84E76">
        <w:t>Примечания:</w:t>
      </w:r>
    </w:p>
    <w:p w:rsidR="000F34E9" w:rsidRPr="00093135" w:rsidRDefault="000F34E9" w:rsidP="000F34E9">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0F34E9" w:rsidRPr="00093135" w:rsidRDefault="000F34E9" w:rsidP="000F34E9">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11" w:history="1">
        <w:r w:rsidRPr="00093135">
          <w:t>СП 54.13330</w:t>
        </w:r>
      </w:hyperlink>
      <w:r w:rsidRPr="00093135">
        <w:t>.2011.</w:t>
      </w:r>
    </w:p>
    <w:p w:rsidR="000F34E9" w:rsidRPr="00093135" w:rsidRDefault="000F34E9" w:rsidP="000F34E9">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72553D" w:rsidRDefault="0072553D">
      <w:pPr>
        <w:spacing w:after="200" w:line="276" w:lineRule="auto"/>
        <w:rPr>
          <w:b/>
          <w:bCs/>
          <w:szCs w:val="30"/>
        </w:rPr>
      </w:pPr>
    </w:p>
    <w:p w:rsidR="000F34E9" w:rsidRPr="0047012A" w:rsidRDefault="00DD5BDC" w:rsidP="007329D6">
      <w:pPr>
        <w:pStyle w:val="4"/>
      </w:pPr>
      <w:r>
        <w:t xml:space="preserve">1.7.2 </w:t>
      </w:r>
      <w:r w:rsidR="000F34E9" w:rsidRPr="0047012A">
        <w:t xml:space="preserve">Расчетные показатели объектов, относящихся </w:t>
      </w:r>
      <w:r>
        <w:t>к области тепло-, газоснабжения</w:t>
      </w:r>
    </w:p>
    <w:p w:rsidR="000F34E9" w:rsidRPr="00F43A49" w:rsidRDefault="000F34E9" w:rsidP="000F34E9">
      <w:pPr>
        <w:ind w:firstLine="540"/>
        <w:contextualSpacing/>
        <w:jc w:val="both"/>
        <w:rPr>
          <w:color w:val="000000"/>
        </w:rPr>
      </w:pPr>
      <w:r w:rsidRPr="00F43A49">
        <w:rPr>
          <w:color w:val="000000"/>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0F34E9" w:rsidRPr="00F43A49" w:rsidRDefault="000F34E9" w:rsidP="000F34E9">
      <w:pPr>
        <w:ind w:firstLine="567"/>
        <w:contextualSpacing/>
        <w:jc w:val="both"/>
        <w:rPr>
          <w:color w:val="000000"/>
        </w:rPr>
      </w:pPr>
      <w:r w:rsidRPr="00F43A49">
        <w:rPr>
          <w:color w:val="000000"/>
        </w:rPr>
        <w:t xml:space="preserve">Норма потребления газа определяется по таблице </w:t>
      </w:r>
      <w:r w:rsidR="00DD5BDC">
        <w:rPr>
          <w:color w:val="000000"/>
        </w:rPr>
        <w:t>11</w:t>
      </w:r>
      <w:r w:rsidRPr="00F43A49">
        <w:rPr>
          <w:color w:val="000000"/>
        </w:rPr>
        <w:t>.</w:t>
      </w:r>
    </w:p>
    <w:p w:rsidR="00DA403E" w:rsidRDefault="00DA403E" w:rsidP="000F34E9">
      <w:pPr>
        <w:ind w:firstLine="680"/>
        <w:contextualSpacing/>
        <w:jc w:val="right"/>
        <w:rPr>
          <w:color w:val="000000"/>
        </w:rPr>
      </w:pPr>
    </w:p>
    <w:p w:rsidR="00DA403E" w:rsidRDefault="00DA403E" w:rsidP="000F34E9">
      <w:pPr>
        <w:ind w:firstLine="680"/>
        <w:contextualSpacing/>
        <w:jc w:val="right"/>
        <w:rPr>
          <w:color w:val="000000"/>
        </w:rPr>
      </w:pPr>
    </w:p>
    <w:p w:rsidR="000F34E9" w:rsidRPr="00F43A49" w:rsidRDefault="000F34E9" w:rsidP="000F34E9">
      <w:pPr>
        <w:ind w:firstLine="680"/>
        <w:contextualSpacing/>
        <w:jc w:val="right"/>
        <w:rPr>
          <w:color w:val="000000"/>
        </w:rPr>
      </w:pPr>
      <w:r w:rsidRPr="00F43A49">
        <w:rPr>
          <w:color w:val="000000"/>
        </w:rPr>
        <w:t xml:space="preserve">Таблица </w:t>
      </w:r>
      <w:r w:rsidR="00DD5BDC">
        <w:rPr>
          <w:color w:val="000000"/>
        </w:rPr>
        <w:t>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8"/>
        <w:gridCol w:w="4477"/>
        <w:gridCol w:w="1733"/>
        <w:gridCol w:w="3174"/>
      </w:tblGrid>
      <w:tr w:rsidR="000F34E9" w:rsidRPr="00F43A49" w:rsidTr="00130442">
        <w:trPr>
          <w:trHeight w:val="778"/>
        </w:trPr>
        <w:tc>
          <w:tcPr>
            <w:tcW w:w="290" w:type="pct"/>
            <w:vMerge w:val="restart"/>
            <w:vAlign w:val="center"/>
          </w:tcPr>
          <w:p w:rsidR="000F34E9" w:rsidRPr="00F43A49" w:rsidRDefault="000F34E9" w:rsidP="003B11E4">
            <w:pPr>
              <w:jc w:val="center"/>
              <w:rPr>
                <w:color w:val="000000"/>
              </w:rPr>
            </w:pPr>
            <w:r w:rsidRPr="00F43A49">
              <w:rPr>
                <w:color w:val="000000"/>
              </w:rPr>
              <w:t>№</w:t>
            </w:r>
          </w:p>
          <w:p w:rsidR="000F34E9" w:rsidRPr="00F43A49" w:rsidRDefault="000F34E9" w:rsidP="003B11E4">
            <w:pPr>
              <w:jc w:val="center"/>
              <w:rPr>
                <w:color w:val="000000"/>
                <w:lang w:val="en-US"/>
              </w:rPr>
            </w:pPr>
            <w:r w:rsidRPr="00F43A49">
              <w:rPr>
                <w:color w:val="000000"/>
              </w:rPr>
              <w:t>п/п</w:t>
            </w:r>
          </w:p>
        </w:tc>
        <w:tc>
          <w:tcPr>
            <w:tcW w:w="2247" w:type="pct"/>
            <w:vMerge w:val="restart"/>
            <w:vAlign w:val="center"/>
          </w:tcPr>
          <w:p w:rsidR="000F34E9" w:rsidRPr="00F43A49" w:rsidRDefault="000F34E9" w:rsidP="003B11E4">
            <w:pPr>
              <w:jc w:val="center"/>
              <w:rPr>
                <w:color w:val="000000"/>
              </w:rPr>
            </w:pPr>
            <w:r w:rsidRPr="00F43A49">
              <w:rPr>
                <w:color w:val="000000"/>
              </w:rPr>
              <w:t>Наименование объекта</w:t>
            </w:r>
          </w:p>
          <w:p w:rsidR="000F34E9" w:rsidRPr="00F43A49" w:rsidRDefault="000F34E9" w:rsidP="003B11E4">
            <w:pPr>
              <w:jc w:val="center"/>
              <w:rPr>
                <w:color w:val="000000"/>
              </w:rPr>
            </w:pPr>
            <w:r w:rsidRPr="00F43A49">
              <w:rPr>
                <w:color w:val="000000"/>
              </w:rPr>
              <w:t>(Наименование ресурса)*</w:t>
            </w:r>
          </w:p>
        </w:tc>
        <w:tc>
          <w:tcPr>
            <w:tcW w:w="2463" w:type="pct"/>
            <w:gridSpan w:val="2"/>
            <w:vAlign w:val="center"/>
          </w:tcPr>
          <w:p w:rsidR="000F34E9" w:rsidRPr="00F43A49" w:rsidRDefault="000F34E9" w:rsidP="003B11E4">
            <w:pPr>
              <w:jc w:val="center"/>
              <w:rPr>
                <w:color w:val="000000"/>
              </w:rPr>
            </w:pPr>
            <w:r w:rsidRPr="00F43A49">
              <w:rPr>
                <w:color w:val="000000"/>
              </w:rPr>
              <w:t>Минимально допустимый уровень обеспеченности</w:t>
            </w:r>
          </w:p>
        </w:tc>
      </w:tr>
      <w:tr w:rsidR="000F34E9" w:rsidRPr="00F43A49" w:rsidTr="00130442">
        <w:trPr>
          <w:trHeight w:val="608"/>
        </w:trPr>
        <w:tc>
          <w:tcPr>
            <w:tcW w:w="290" w:type="pct"/>
            <w:vMerge/>
            <w:vAlign w:val="center"/>
          </w:tcPr>
          <w:p w:rsidR="000F34E9" w:rsidRPr="00F43A49" w:rsidRDefault="000F34E9" w:rsidP="003B11E4">
            <w:pPr>
              <w:jc w:val="center"/>
              <w:rPr>
                <w:color w:val="000000"/>
              </w:rPr>
            </w:pPr>
          </w:p>
        </w:tc>
        <w:tc>
          <w:tcPr>
            <w:tcW w:w="2247" w:type="pct"/>
            <w:vMerge/>
            <w:vAlign w:val="center"/>
          </w:tcPr>
          <w:p w:rsidR="000F34E9" w:rsidRPr="00F43A49" w:rsidRDefault="000F34E9" w:rsidP="003B11E4">
            <w:pPr>
              <w:jc w:val="center"/>
              <w:rPr>
                <w:color w:val="000000"/>
              </w:rPr>
            </w:pPr>
          </w:p>
        </w:tc>
        <w:tc>
          <w:tcPr>
            <w:tcW w:w="870" w:type="pct"/>
            <w:vAlign w:val="center"/>
          </w:tcPr>
          <w:p w:rsidR="000F34E9" w:rsidRPr="00F43A49" w:rsidRDefault="000F34E9" w:rsidP="003B11E4">
            <w:pPr>
              <w:jc w:val="center"/>
              <w:rPr>
                <w:color w:val="000000"/>
              </w:rPr>
            </w:pPr>
            <w:r w:rsidRPr="00F43A49">
              <w:rPr>
                <w:color w:val="000000"/>
              </w:rPr>
              <w:t>Единица измерения</w:t>
            </w:r>
          </w:p>
        </w:tc>
        <w:tc>
          <w:tcPr>
            <w:tcW w:w="1594" w:type="pct"/>
            <w:vAlign w:val="center"/>
          </w:tcPr>
          <w:p w:rsidR="000F34E9" w:rsidRPr="00F43A49" w:rsidRDefault="000F34E9" w:rsidP="003B11E4">
            <w:pPr>
              <w:jc w:val="center"/>
              <w:rPr>
                <w:color w:val="000000"/>
              </w:rPr>
            </w:pPr>
            <w:r w:rsidRPr="00F43A49">
              <w:rPr>
                <w:color w:val="000000"/>
              </w:rPr>
              <w:t>Величина</w:t>
            </w:r>
          </w:p>
        </w:tc>
      </w:tr>
      <w:tr w:rsidR="000F34E9" w:rsidRPr="00F43A49" w:rsidTr="00130442">
        <w:trPr>
          <w:trHeight w:val="668"/>
        </w:trPr>
        <w:tc>
          <w:tcPr>
            <w:tcW w:w="290" w:type="pct"/>
            <w:vAlign w:val="center"/>
          </w:tcPr>
          <w:p w:rsidR="000F34E9" w:rsidRPr="00F43A49" w:rsidRDefault="000F34E9" w:rsidP="003B11E4">
            <w:pPr>
              <w:jc w:val="center"/>
              <w:rPr>
                <w:color w:val="000000"/>
              </w:rPr>
            </w:pPr>
            <w:r w:rsidRPr="00F43A49">
              <w:rPr>
                <w:color w:val="000000"/>
              </w:rPr>
              <w:t>1.</w:t>
            </w:r>
          </w:p>
        </w:tc>
        <w:tc>
          <w:tcPr>
            <w:tcW w:w="2247" w:type="pct"/>
            <w:vAlign w:val="center"/>
          </w:tcPr>
          <w:p w:rsidR="000F34E9" w:rsidRPr="00F43A49" w:rsidRDefault="000F34E9" w:rsidP="003B11E4">
            <w:pPr>
              <w:rPr>
                <w:color w:val="000000"/>
              </w:rPr>
            </w:pPr>
            <w:r w:rsidRPr="00F43A49">
              <w:rPr>
                <w:color w:val="000000"/>
              </w:rPr>
              <w:t>Природный газ, при наличии централи-зованного горячего водоснабжения **</w:t>
            </w:r>
          </w:p>
        </w:tc>
        <w:tc>
          <w:tcPr>
            <w:tcW w:w="870" w:type="pct"/>
            <w:vAlign w:val="center"/>
          </w:tcPr>
          <w:p w:rsidR="000F34E9" w:rsidRPr="00F43A49" w:rsidRDefault="000F34E9" w:rsidP="003B11E4">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0F34E9" w:rsidRPr="00F43A49" w:rsidRDefault="000F34E9" w:rsidP="003B11E4">
            <w:pPr>
              <w:jc w:val="center"/>
              <w:rPr>
                <w:color w:val="000000"/>
              </w:rPr>
            </w:pPr>
            <w:r w:rsidRPr="00F43A49">
              <w:rPr>
                <w:color w:val="000000"/>
              </w:rPr>
              <w:t>на 1 чел.</w:t>
            </w:r>
          </w:p>
        </w:tc>
        <w:tc>
          <w:tcPr>
            <w:tcW w:w="1594" w:type="pct"/>
            <w:vAlign w:val="center"/>
          </w:tcPr>
          <w:p w:rsidR="000F34E9" w:rsidRPr="00F43A49" w:rsidRDefault="000F34E9" w:rsidP="003B11E4">
            <w:pPr>
              <w:jc w:val="center"/>
              <w:rPr>
                <w:color w:val="000000"/>
                <w:lang w:val="en-US"/>
              </w:rPr>
            </w:pPr>
            <w:r w:rsidRPr="00F43A49">
              <w:rPr>
                <w:color w:val="000000"/>
              </w:rPr>
              <w:t>120</w:t>
            </w:r>
          </w:p>
        </w:tc>
      </w:tr>
      <w:tr w:rsidR="000F34E9" w:rsidRPr="00F43A49" w:rsidTr="00130442">
        <w:trPr>
          <w:trHeight w:val="706"/>
        </w:trPr>
        <w:tc>
          <w:tcPr>
            <w:tcW w:w="290" w:type="pct"/>
            <w:vAlign w:val="center"/>
          </w:tcPr>
          <w:p w:rsidR="000F34E9" w:rsidRPr="00F43A49" w:rsidRDefault="000F34E9" w:rsidP="003B11E4">
            <w:pPr>
              <w:jc w:val="center"/>
              <w:rPr>
                <w:color w:val="000000"/>
              </w:rPr>
            </w:pPr>
            <w:r w:rsidRPr="00F43A49">
              <w:rPr>
                <w:color w:val="000000"/>
              </w:rPr>
              <w:t>2.</w:t>
            </w:r>
          </w:p>
        </w:tc>
        <w:tc>
          <w:tcPr>
            <w:tcW w:w="2247" w:type="pct"/>
            <w:vAlign w:val="center"/>
          </w:tcPr>
          <w:p w:rsidR="000F34E9" w:rsidRPr="00F43A49" w:rsidRDefault="000F34E9" w:rsidP="003B11E4">
            <w:pPr>
              <w:rPr>
                <w:color w:val="000000"/>
              </w:rPr>
            </w:pPr>
            <w:r w:rsidRPr="00F43A49">
              <w:rPr>
                <w:color w:val="000000"/>
              </w:rPr>
              <w:t>Природный газ, при горячем водоснаб-жении от газовых водонагревателей **</w:t>
            </w:r>
          </w:p>
        </w:tc>
        <w:tc>
          <w:tcPr>
            <w:tcW w:w="870" w:type="pct"/>
            <w:vAlign w:val="center"/>
          </w:tcPr>
          <w:p w:rsidR="000F34E9" w:rsidRPr="00F43A49" w:rsidRDefault="000F34E9" w:rsidP="003B11E4">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0F34E9" w:rsidRPr="00F43A49" w:rsidRDefault="000F34E9" w:rsidP="003B11E4">
            <w:pPr>
              <w:jc w:val="center"/>
              <w:rPr>
                <w:color w:val="000000"/>
              </w:rPr>
            </w:pPr>
            <w:r w:rsidRPr="00F43A49">
              <w:rPr>
                <w:color w:val="000000"/>
              </w:rPr>
              <w:t>на 1 чел.</w:t>
            </w:r>
          </w:p>
        </w:tc>
        <w:tc>
          <w:tcPr>
            <w:tcW w:w="1594" w:type="pct"/>
            <w:vAlign w:val="center"/>
          </w:tcPr>
          <w:p w:rsidR="000F34E9" w:rsidRPr="00F43A49" w:rsidRDefault="000F34E9" w:rsidP="003B11E4">
            <w:pPr>
              <w:jc w:val="center"/>
              <w:rPr>
                <w:color w:val="000000"/>
                <w:lang w:val="en-US"/>
              </w:rPr>
            </w:pPr>
            <w:r w:rsidRPr="00F43A49">
              <w:rPr>
                <w:color w:val="000000"/>
              </w:rPr>
              <w:t>300</w:t>
            </w:r>
          </w:p>
        </w:tc>
      </w:tr>
      <w:tr w:rsidR="000F34E9" w:rsidRPr="00F43A49" w:rsidTr="00130442">
        <w:trPr>
          <w:trHeight w:val="689"/>
        </w:trPr>
        <w:tc>
          <w:tcPr>
            <w:tcW w:w="290" w:type="pct"/>
            <w:vAlign w:val="center"/>
          </w:tcPr>
          <w:p w:rsidR="000F34E9" w:rsidRPr="00F43A49" w:rsidRDefault="000F34E9" w:rsidP="003B11E4">
            <w:pPr>
              <w:jc w:val="center"/>
              <w:rPr>
                <w:color w:val="000000"/>
              </w:rPr>
            </w:pPr>
            <w:r w:rsidRPr="00F43A49">
              <w:rPr>
                <w:color w:val="000000"/>
              </w:rPr>
              <w:t>3.</w:t>
            </w:r>
          </w:p>
        </w:tc>
        <w:tc>
          <w:tcPr>
            <w:tcW w:w="2247" w:type="pct"/>
            <w:vAlign w:val="center"/>
          </w:tcPr>
          <w:p w:rsidR="000F34E9" w:rsidRPr="00F43A49" w:rsidRDefault="000F34E9" w:rsidP="003B11E4">
            <w:pPr>
              <w:rPr>
                <w:color w:val="000000"/>
              </w:rPr>
            </w:pPr>
            <w:r w:rsidRPr="00F43A49">
              <w:rPr>
                <w:color w:val="000000"/>
              </w:rPr>
              <w:t xml:space="preserve">Природный газ, </w:t>
            </w:r>
            <w:r w:rsidRPr="00F43A49">
              <w:rPr>
                <w:rFonts w:cs="Calibri"/>
                <w:color w:val="000000"/>
              </w:rPr>
              <w:t>при отсутствии всяких видов горячего водоснабжения</w:t>
            </w:r>
          </w:p>
        </w:tc>
        <w:tc>
          <w:tcPr>
            <w:tcW w:w="870" w:type="pct"/>
            <w:vAlign w:val="center"/>
          </w:tcPr>
          <w:p w:rsidR="000F34E9" w:rsidRPr="00F43A49" w:rsidRDefault="000F34E9" w:rsidP="003B11E4">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0F34E9" w:rsidRPr="00F43A49" w:rsidRDefault="000F34E9" w:rsidP="003B11E4">
            <w:pPr>
              <w:jc w:val="center"/>
              <w:rPr>
                <w:color w:val="000000"/>
              </w:rPr>
            </w:pPr>
            <w:r w:rsidRPr="00F43A49">
              <w:rPr>
                <w:color w:val="000000"/>
              </w:rPr>
              <w:t>на 1 чел.</w:t>
            </w:r>
          </w:p>
        </w:tc>
        <w:tc>
          <w:tcPr>
            <w:tcW w:w="1594" w:type="pct"/>
            <w:vAlign w:val="center"/>
          </w:tcPr>
          <w:p w:rsidR="000F34E9" w:rsidRPr="00F43A49" w:rsidRDefault="000F34E9" w:rsidP="003B11E4">
            <w:pPr>
              <w:jc w:val="center"/>
              <w:rPr>
                <w:color w:val="000000"/>
              </w:rPr>
            </w:pPr>
            <w:r w:rsidRPr="00F43A49">
              <w:rPr>
                <w:color w:val="000000"/>
              </w:rPr>
              <w:t>180</w:t>
            </w:r>
          </w:p>
          <w:p w:rsidR="000F34E9" w:rsidRPr="00F43A49" w:rsidRDefault="000F34E9" w:rsidP="003B11E4">
            <w:pPr>
              <w:jc w:val="center"/>
              <w:rPr>
                <w:color w:val="000000"/>
                <w:lang w:val="en-US"/>
              </w:rPr>
            </w:pPr>
          </w:p>
        </w:tc>
      </w:tr>
      <w:tr w:rsidR="000F34E9" w:rsidRPr="00F43A49" w:rsidTr="00130442">
        <w:trPr>
          <w:trHeight w:val="571"/>
        </w:trPr>
        <w:tc>
          <w:tcPr>
            <w:tcW w:w="290" w:type="pct"/>
            <w:vAlign w:val="center"/>
          </w:tcPr>
          <w:p w:rsidR="000F34E9" w:rsidRPr="00F43A49" w:rsidRDefault="000F34E9" w:rsidP="003B11E4">
            <w:pPr>
              <w:jc w:val="center"/>
              <w:rPr>
                <w:color w:val="000000"/>
              </w:rPr>
            </w:pPr>
            <w:r w:rsidRPr="00F43A49">
              <w:rPr>
                <w:color w:val="000000"/>
              </w:rPr>
              <w:t>4.</w:t>
            </w:r>
          </w:p>
        </w:tc>
        <w:tc>
          <w:tcPr>
            <w:tcW w:w="2247" w:type="pct"/>
            <w:vAlign w:val="center"/>
          </w:tcPr>
          <w:p w:rsidR="000F34E9" w:rsidRPr="00F43A49" w:rsidRDefault="000F34E9" w:rsidP="003B11E4">
            <w:pPr>
              <w:rPr>
                <w:color w:val="000000"/>
              </w:rPr>
            </w:pPr>
            <w:r w:rsidRPr="00F43A49">
              <w:rPr>
                <w:color w:val="000000"/>
              </w:rPr>
              <w:t xml:space="preserve">Тепловая нагрузка, </w:t>
            </w:r>
          </w:p>
          <w:p w:rsidR="000F34E9" w:rsidRPr="00F43A49" w:rsidRDefault="000F34E9" w:rsidP="003B11E4">
            <w:pPr>
              <w:rPr>
                <w:color w:val="000000"/>
              </w:rPr>
            </w:pPr>
            <w:r w:rsidRPr="00F43A49">
              <w:rPr>
                <w:color w:val="000000"/>
              </w:rPr>
              <w:t>расход газа ***</w:t>
            </w:r>
          </w:p>
        </w:tc>
        <w:tc>
          <w:tcPr>
            <w:tcW w:w="870" w:type="pct"/>
            <w:vAlign w:val="center"/>
          </w:tcPr>
          <w:p w:rsidR="000F34E9" w:rsidRPr="00F43A49" w:rsidRDefault="000F34E9" w:rsidP="003B11E4">
            <w:pPr>
              <w:jc w:val="center"/>
              <w:rPr>
                <w:color w:val="000000"/>
              </w:rPr>
            </w:pPr>
            <w:r w:rsidRPr="00F43A49">
              <w:rPr>
                <w:color w:val="000000"/>
              </w:rPr>
              <w:t>Гкал, м3/чел</w:t>
            </w:r>
          </w:p>
        </w:tc>
        <w:tc>
          <w:tcPr>
            <w:tcW w:w="1594" w:type="pct"/>
            <w:vAlign w:val="center"/>
          </w:tcPr>
          <w:p w:rsidR="000F34E9" w:rsidRPr="00F43A49" w:rsidRDefault="000F34E9" w:rsidP="003B11E4">
            <w:pPr>
              <w:jc w:val="center"/>
              <w:rPr>
                <w:color w:val="000000"/>
              </w:rPr>
            </w:pPr>
            <w:r w:rsidRPr="00F43A49">
              <w:rPr>
                <w:color w:val="000000"/>
              </w:rPr>
              <w:t>-</w:t>
            </w:r>
          </w:p>
        </w:tc>
      </w:tr>
    </w:tbl>
    <w:p w:rsidR="00DC5A1B" w:rsidRDefault="00DC5A1B" w:rsidP="000F34E9">
      <w:pPr>
        <w:ind w:firstLine="567"/>
        <w:contextualSpacing/>
        <w:jc w:val="both"/>
        <w:rPr>
          <w:color w:val="000000"/>
        </w:rPr>
      </w:pPr>
    </w:p>
    <w:p w:rsidR="000F34E9" w:rsidRPr="00C84E76" w:rsidRDefault="000F34E9" w:rsidP="000F34E9">
      <w:pPr>
        <w:ind w:firstLine="567"/>
        <w:contextualSpacing/>
        <w:jc w:val="both"/>
        <w:rPr>
          <w:color w:val="000000"/>
        </w:rPr>
      </w:pPr>
      <w:r w:rsidRPr="00C84E76">
        <w:rPr>
          <w:color w:val="000000"/>
        </w:rPr>
        <w:lastRenderedPageBreak/>
        <w:t>Примечания:</w:t>
      </w:r>
    </w:p>
    <w:p w:rsidR="000F34E9" w:rsidRPr="00F43A49" w:rsidRDefault="000F34E9" w:rsidP="000F34E9">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0F34E9" w:rsidRPr="00F43A49" w:rsidRDefault="000F34E9" w:rsidP="000F34E9">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0F34E9" w:rsidRPr="00F43A49" w:rsidRDefault="000F34E9" w:rsidP="000F34E9">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72553D" w:rsidRDefault="0072553D">
      <w:pPr>
        <w:spacing w:after="200" w:line="276" w:lineRule="auto"/>
        <w:rPr>
          <w:b/>
          <w:bCs/>
          <w:szCs w:val="30"/>
        </w:rPr>
      </w:pPr>
    </w:p>
    <w:p w:rsidR="000F34E9" w:rsidRPr="0047012A" w:rsidRDefault="00DD5BDC" w:rsidP="007329D6">
      <w:pPr>
        <w:pStyle w:val="4"/>
      </w:pPr>
      <w:r>
        <w:t xml:space="preserve">1.7.3 </w:t>
      </w:r>
      <w:r w:rsidR="000F34E9" w:rsidRPr="0047012A">
        <w:t>Расчетные показатели объектов, относ</w:t>
      </w:r>
      <w:r>
        <w:t>ящихся к области водоснабжения</w:t>
      </w:r>
    </w:p>
    <w:p w:rsidR="000F34E9" w:rsidRPr="00F43A49" w:rsidRDefault="000F34E9" w:rsidP="000F34E9">
      <w:pPr>
        <w:ind w:firstLine="680"/>
        <w:contextualSpacing/>
        <w:jc w:val="both"/>
        <w:rPr>
          <w:color w:val="000000"/>
        </w:rPr>
      </w:pPr>
      <w:r w:rsidRPr="00F43A49">
        <w:rPr>
          <w:color w:val="000000"/>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0F34E9" w:rsidRPr="00F43A49" w:rsidRDefault="000F34E9" w:rsidP="000F34E9">
      <w:pPr>
        <w:ind w:firstLine="567"/>
        <w:contextualSpacing/>
        <w:jc w:val="both"/>
        <w:rPr>
          <w:color w:val="000000"/>
        </w:rPr>
      </w:pPr>
      <w:r w:rsidRPr="00F43A49">
        <w:rPr>
          <w:color w:val="000000"/>
        </w:rPr>
        <w:t xml:space="preserve">Норма водопотребления  определяется по таблице </w:t>
      </w:r>
      <w:r w:rsidR="00DD5BDC">
        <w:rPr>
          <w:color w:val="000000"/>
        </w:rPr>
        <w:t>12</w:t>
      </w:r>
      <w:r w:rsidRPr="00F43A49">
        <w:rPr>
          <w:color w:val="000000"/>
        </w:rPr>
        <w:t>.</w:t>
      </w:r>
    </w:p>
    <w:p w:rsidR="000F34E9" w:rsidRDefault="000F34E9" w:rsidP="000F34E9">
      <w:pPr>
        <w:ind w:firstLine="680"/>
        <w:contextualSpacing/>
        <w:jc w:val="right"/>
        <w:rPr>
          <w:color w:val="000000"/>
        </w:rPr>
      </w:pPr>
      <w:r w:rsidRPr="00F43A49">
        <w:rPr>
          <w:color w:val="000000"/>
        </w:rPr>
        <w:t xml:space="preserve">Таблица </w:t>
      </w:r>
      <w:r w:rsidR="00DD5BDC">
        <w:rPr>
          <w:color w:val="000000"/>
        </w:rPr>
        <w:t>12</w:t>
      </w:r>
    </w:p>
    <w:tbl>
      <w:tblPr>
        <w:tblW w:w="0" w:type="auto"/>
        <w:tblInd w:w="5" w:type="dxa"/>
        <w:tblLayout w:type="fixed"/>
        <w:tblCellMar>
          <w:left w:w="0" w:type="dxa"/>
          <w:right w:w="0" w:type="dxa"/>
        </w:tblCellMar>
        <w:tblLook w:val="0000" w:firstRow="0" w:lastRow="0" w:firstColumn="0" w:lastColumn="0" w:noHBand="0" w:noVBand="0"/>
      </w:tblPr>
      <w:tblGrid>
        <w:gridCol w:w="6931"/>
        <w:gridCol w:w="2988"/>
      </w:tblGrid>
      <w:tr w:rsidR="00773293" w:rsidRPr="00BE04C7" w:rsidTr="00673A7C">
        <w:trPr>
          <w:tblHeader/>
        </w:trPr>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673A7C">
            <w:pPr>
              <w:jc w:val="center"/>
            </w:pPr>
            <w:r w:rsidRPr="00BE04C7">
              <w:t>Водопотребители</w:t>
            </w:r>
          </w:p>
        </w:tc>
        <w:tc>
          <w:tcPr>
            <w:tcW w:w="2988" w:type="dxa"/>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jc w:val="center"/>
            </w:pPr>
            <w:r w:rsidRPr="00BE04C7">
              <w:t>Hopмы расхода воды (в том числе горячей), л</w:t>
            </w:r>
            <w:r w:rsidRPr="00BE04C7">
              <w:rPr>
                <w:rStyle w:val="12"/>
                <w:position w:val="14"/>
              </w:rPr>
              <w:t xml:space="preserve"> </w:t>
            </w:r>
            <w:r w:rsidRPr="00BE04C7">
              <w:t xml:space="preserve">на человека в </w:t>
            </w:r>
            <w:r>
              <w:t>сутки</w:t>
            </w:r>
          </w:p>
        </w:tc>
      </w:tr>
      <w:tr w:rsidR="00773293" w:rsidRPr="00BE04C7" w:rsidTr="00673A7C">
        <w:tc>
          <w:tcPr>
            <w:tcW w:w="6931" w:type="dxa"/>
            <w:tcBorders>
              <w:top w:val="single" w:sz="4" w:space="0" w:color="000000"/>
              <w:left w:val="single" w:sz="4" w:space="0" w:color="000000"/>
            </w:tcBorders>
            <w:shd w:val="clear" w:color="auto" w:fill="FFFFFF"/>
            <w:vAlign w:val="bottom"/>
          </w:tcPr>
          <w:p w:rsidR="00773293" w:rsidRPr="00BE04C7" w:rsidRDefault="00773293" w:rsidP="00773293">
            <w:pPr>
              <w:ind w:left="142"/>
            </w:pPr>
            <w:r w:rsidRPr="00BE04C7">
              <w:rPr>
                <w:rStyle w:val="12"/>
              </w:rPr>
              <w:t>Многоквартирные жилые дома</w:t>
            </w:r>
            <w:r w:rsidRPr="00BE04C7">
              <w:t>:</w:t>
            </w:r>
          </w:p>
        </w:tc>
        <w:tc>
          <w:tcPr>
            <w:tcW w:w="2988" w:type="dxa"/>
            <w:vMerge w:val="restart"/>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jc w:val="center"/>
            </w:pPr>
          </w:p>
          <w:p w:rsidR="00773293" w:rsidRPr="00BE04C7" w:rsidRDefault="00773293" w:rsidP="00673A7C">
            <w:pPr>
              <w:jc w:val="center"/>
            </w:pPr>
            <w:r w:rsidRPr="00BE04C7">
              <w:t>100</w:t>
            </w:r>
          </w:p>
        </w:tc>
      </w:tr>
      <w:tr w:rsidR="00773293" w:rsidRPr="00BE04C7" w:rsidTr="00673A7C">
        <w:tc>
          <w:tcPr>
            <w:tcW w:w="6931" w:type="dxa"/>
            <w:tcBorders>
              <w:left w:val="single" w:sz="4" w:space="0" w:color="000000"/>
              <w:bottom w:val="single" w:sz="4" w:space="0" w:color="000000"/>
            </w:tcBorders>
            <w:shd w:val="clear" w:color="auto" w:fill="FFFFFF"/>
          </w:tcPr>
          <w:p w:rsidR="00773293" w:rsidRPr="00BE04C7" w:rsidRDefault="00773293" w:rsidP="00773293">
            <w:pPr>
              <w:ind w:left="142"/>
            </w:pPr>
            <w:r w:rsidRPr="00BE04C7">
              <w:t>с водопроводом и канализацией без ванн</w:t>
            </w:r>
          </w:p>
        </w:tc>
        <w:tc>
          <w:tcPr>
            <w:tcW w:w="2988" w:type="dxa"/>
            <w:vMerge/>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snapToGrid w:val="0"/>
              <w:jc w:val="center"/>
            </w:pP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rPr>
                <w:color w:val="000000"/>
              </w:rPr>
              <w:t>то же, с газоснабжением</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120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rPr>
                <w:color w:val="000000"/>
              </w:rPr>
              <w:t>с водопроводом, канализацией и ваннами с емкостными водонагревателями</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210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rPr>
                <w:color w:val="000000"/>
              </w:rPr>
              <w:t>то же, с водонагревателями проточного типа</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250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rPr>
                <w:color w:val="000000"/>
              </w:rPr>
            </w:pPr>
            <w:r w:rsidRPr="00BE04C7">
              <w:rPr>
                <w:color w:val="000000"/>
              </w:rPr>
              <w:t>с централизованным горячим водоснабжением и сидячими ваннами</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rPr>
                <w:color w:val="000000"/>
              </w:rPr>
            </w:pPr>
            <w:r w:rsidRPr="00BE04C7">
              <w:rPr>
                <w:color w:val="000000"/>
              </w:rPr>
              <w:t>230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rPr>
                <w:color w:val="000000"/>
              </w:rPr>
            </w:pPr>
            <w:r w:rsidRPr="00BE04C7">
              <w:rPr>
                <w:color w:val="000000"/>
              </w:rPr>
              <w:t>то же, с ваннами длиной более 1500-1700 мм</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rPr>
                <w:color w:val="000000"/>
              </w:rPr>
            </w:pPr>
            <w:r w:rsidRPr="00BE04C7">
              <w:rPr>
                <w:color w:val="000000"/>
              </w:rPr>
              <w:t>250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pPr>
            <w:r w:rsidRPr="00BE04C7">
              <w:t xml:space="preserve">Гостиницы </w:t>
            </w:r>
          </w:p>
          <w:p w:rsidR="00773293" w:rsidRPr="00BE04C7" w:rsidRDefault="00773293" w:rsidP="00773293">
            <w:pPr>
              <w:ind w:left="142"/>
            </w:pPr>
            <w:r w:rsidRPr="00BE04C7">
              <w:t>с общими ваннами и душами</w:t>
            </w:r>
            <w:r w:rsidRPr="00BE04C7">
              <w:rPr>
                <w:color w:val="000000"/>
              </w:rPr>
              <w:t xml:space="preserve"> /1 житель</w:t>
            </w:r>
          </w:p>
        </w:tc>
        <w:tc>
          <w:tcPr>
            <w:tcW w:w="2988" w:type="dxa"/>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jc w:val="center"/>
            </w:pPr>
            <w:r w:rsidRPr="00BE04C7">
              <w:t>120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pPr>
            <w:r w:rsidRPr="00BE04C7">
              <w:rPr>
                <w:color w:val="000000"/>
              </w:rPr>
              <w:t>с душами во всех номерах/1 житель</w:t>
            </w:r>
          </w:p>
        </w:tc>
        <w:tc>
          <w:tcPr>
            <w:tcW w:w="2988" w:type="dxa"/>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jc w:val="center"/>
            </w:pPr>
            <w:r w:rsidRPr="00BE04C7">
              <w:t>230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pPr>
            <w:r w:rsidRPr="00BE04C7">
              <w:rPr>
                <w:color w:val="000000"/>
              </w:rPr>
              <w:t>Больницы с общими ваннами и душами/1 койка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3293" w:rsidRPr="00BE04C7" w:rsidRDefault="00773293" w:rsidP="00673A7C">
            <w:pPr>
              <w:jc w:val="center"/>
            </w:pPr>
            <w:r w:rsidRPr="00BE04C7">
              <w:rPr>
                <w:color w:val="000000"/>
              </w:rPr>
              <w:t>120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rPr>
                <w:color w:val="000000"/>
              </w:rPr>
            </w:pPr>
            <w:r w:rsidRPr="00BE04C7">
              <w:rPr>
                <w:color w:val="000000"/>
              </w:rPr>
              <w:t>Поликлиники и амбулатории</w:t>
            </w:r>
            <w:r w:rsidRPr="00BE04C7">
              <w:t xml:space="preserve"> /</w:t>
            </w:r>
            <w:r w:rsidRPr="00BE04C7">
              <w:rPr>
                <w:color w:val="000000"/>
              </w:rPr>
              <w:t>1 больной</w:t>
            </w:r>
          </w:p>
          <w:p w:rsidR="00773293" w:rsidRPr="00BE04C7" w:rsidRDefault="00773293" w:rsidP="00773293">
            <w:pPr>
              <w:ind w:left="142"/>
            </w:pPr>
            <w:r w:rsidRPr="00BE04C7">
              <w:rPr>
                <w:color w:val="000000"/>
              </w:rPr>
              <w:t>/1 работник в смену</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rPr>
                <w:color w:val="000000"/>
              </w:rPr>
            </w:pPr>
            <w:r w:rsidRPr="00BE04C7">
              <w:rPr>
                <w:color w:val="000000"/>
              </w:rPr>
              <w:t>10</w:t>
            </w:r>
          </w:p>
          <w:p w:rsidR="00773293" w:rsidRPr="00BE04C7" w:rsidRDefault="00773293" w:rsidP="00673A7C">
            <w:pPr>
              <w:jc w:val="center"/>
            </w:pPr>
            <w:r w:rsidRPr="00BE04C7">
              <w:rPr>
                <w:color w:val="000000"/>
              </w:rPr>
              <w:t>30</w:t>
            </w:r>
          </w:p>
        </w:tc>
      </w:tr>
      <w:tr w:rsidR="00773293" w:rsidRPr="00BE04C7" w:rsidTr="00673A7C">
        <w:tc>
          <w:tcPr>
            <w:tcW w:w="6931" w:type="dxa"/>
            <w:tcBorders>
              <w:top w:val="single" w:sz="4" w:space="0" w:color="000000"/>
              <w:left w:val="single" w:sz="4" w:space="0" w:color="000000"/>
            </w:tcBorders>
            <w:shd w:val="clear" w:color="auto" w:fill="FFFFFF"/>
            <w:vAlign w:val="bottom"/>
          </w:tcPr>
          <w:p w:rsidR="00773293" w:rsidRPr="00BE04C7" w:rsidRDefault="00773293" w:rsidP="00773293">
            <w:pPr>
              <w:ind w:left="142"/>
            </w:pPr>
            <w:r w:rsidRPr="00BE04C7">
              <w:t>Детские дошкольные учреждения</w:t>
            </w:r>
          </w:p>
        </w:tc>
        <w:tc>
          <w:tcPr>
            <w:tcW w:w="2988" w:type="dxa"/>
            <w:tcBorders>
              <w:top w:val="single" w:sz="4" w:space="0" w:color="000000"/>
              <w:left w:val="single" w:sz="4" w:space="0" w:color="000000"/>
              <w:right w:val="single" w:sz="4" w:space="0" w:color="000000"/>
            </w:tcBorders>
            <w:shd w:val="clear" w:color="auto" w:fill="FFFFFF"/>
            <w:vAlign w:val="bottom"/>
          </w:tcPr>
          <w:p w:rsidR="00773293" w:rsidRPr="00BE04C7" w:rsidRDefault="00773293" w:rsidP="00673A7C">
            <w:pPr>
              <w:snapToGrid w:val="0"/>
              <w:jc w:val="center"/>
            </w:pPr>
          </w:p>
        </w:tc>
      </w:tr>
      <w:tr w:rsidR="00773293" w:rsidRPr="00BE04C7" w:rsidTr="00673A7C">
        <w:tc>
          <w:tcPr>
            <w:tcW w:w="6931" w:type="dxa"/>
            <w:tcBorders>
              <w:left w:val="single" w:sz="4" w:space="0" w:color="000000"/>
              <w:bottom w:val="single" w:sz="4" w:space="0" w:color="000000"/>
            </w:tcBorders>
            <w:shd w:val="clear" w:color="auto" w:fill="FFFFFF"/>
          </w:tcPr>
          <w:p w:rsidR="00773293" w:rsidRPr="00BE04C7" w:rsidRDefault="00773293" w:rsidP="00773293">
            <w:pPr>
              <w:ind w:left="142"/>
            </w:pPr>
            <w:r w:rsidRPr="00BE04C7">
              <w:t>с дневным пребыванием детей/</w:t>
            </w:r>
            <w:r w:rsidRPr="00BE04C7">
              <w:rPr>
                <w:color w:val="000000"/>
              </w:rPr>
              <w:t xml:space="preserve"> 1 ребенок</w:t>
            </w:r>
          </w:p>
        </w:tc>
        <w:tc>
          <w:tcPr>
            <w:tcW w:w="2988" w:type="dxa"/>
            <w:tcBorders>
              <w:left w:val="single" w:sz="4" w:space="0" w:color="000000"/>
              <w:bottom w:val="single" w:sz="4" w:space="0" w:color="000000"/>
              <w:right w:val="single" w:sz="4" w:space="0" w:color="000000"/>
            </w:tcBorders>
            <w:shd w:val="clear" w:color="auto" w:fill="FFFFFF"/>
          </w:tcPr>
          <w:p w:rsidR="00773293" w:rsidRPr="00BE04C7" w:rsidRDefault="00773293" w:rsidP="00673A7C">
            <w:pPr>
              <w:snapToGrid w:val="0"/>
              <w:jc w:val="center"/>
            </w:pP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t>со столовыми, работающими на полуфабрикатах</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40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t>со столовыми, работающими на сырье, и прачечными, оборудованными автоматическими стиральными машинами</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80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pPr>
            <w:r w:rsidRPr="00BE04C7">
              <w:t>Банки, административные здания для размещения административных помещений и офисов/</w:t>
            </w:r>
            <w:r w:rsidRPr="00BE04C7">
              <w:rPr>
                <w:color w:val="000000"/>
              </w:rPr>
              <w:t>1 работник</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3293" w:rsidRPr="00BE04C7" w:rsidRDefault="00773293" w:rsidP="00673A7C">
            <w:pPr>
              <w:jc w:val="center"/>
            </w:pPr>
            <w:r w:rsidRPr="00BE04C7">
              <w:rPr>
                <w:color w:val="000000"/>
              </w:rPr>
              <w:t>15</w:t>
            </w:r>
          </w:p>
        </w:tc>
      </w:tr>
      <w:tr w:rsidR="00773293" w:rsidRPr="00BE04C7" w:rsidTr="00673A7C">
        <w:tc>
          <w:tcPr>
            <w:tcW w:w="6931" w:type="dxa"/>
            <w:tcBorders>
              <w:top w:val="single" w:sz="4" w:space="0" w:color="000000"/>
              <w:left w:val="single" w:sz="4" w:space="0" w:color="000000"/>
              <w:bottom w:val="single" w:sz="4" w:space="0" w:color="auto"/>
            </w:tcBorders>
            <w:shd w:val="clear" w:color="auto" w:fill="FFFFFF"/>
            <w:vAlign w:val="center"/>
          </w:tcPr>
          <w:p w:rsidR="00773293" w:rsidRPr="00BE04C7" w:rsidRDefault="00773293" w:rsidP="00773293">
            <w:pPr>
              <w:ind w:left="142"/>
            </w:pPr>
            <w:r w:rsidRPr="00BE04C7">
              <w:rPr>
                <w:rStyle w:val="12"/>
              </w:rPr>
              <w:t>Школы, школы   специализированные, учреждения среднего специального и высшего образования, учебные центры</w:t>
            </w:r>
            <w:r w:rsidRPr="00BE04C7">
              <w:t xml:space="preserve"> с душевыми при гимнастических залах и буфетами, реализующими готовую продукцию</w:t>
            </w:r>
          </w:p>
        </w:tc>
        <w:tc>
          <w:tcPr>
            <w:tcW w:w="2988" w:type="dxa"/>
            <w:tcBorders>
              <w:top w:val="single" w:sz="4" w:space="0" w:color="000000"/>
              <w:left w:val="single" w:sz="4" w:space="0" w:color="000000"/>
              <w:bottom w:val="single" w:sz="4" w:space="0" w:color="auto"/>
              <w:right w:val="single" w:sz="4" w:space="0" w:color="000000"/>
            </w:tcBorders>
            <w:shd w:val="clear" w:color="auto" w:fill="FFFFFF"/>
            <w:vAlign w:val="center"/>
          </w:tcPr>
          <w:p w:rsidR="00773293" w:rsidRPr="00BE04C7" w:rsidRDefault="00773293" w:rsidP="00673A7C">
            <w:pPr>
              <w:jc w:val="center"/>
            </w:pPr>
            <w:r w:rsidRPr="00BE04C7">
              <w:t>1,71</w:t>
            </w:r>
          </w:p>
        </w:tc>
      </w:tr>
      <w:tr w:rsidR="00773293" w:rsidRPr="00BE04C7" w:rsidTr="00673A7C">
        <w:tc>
          <w:tcPr>
            <w:tcW w:w="6931" w:type="dxa"/>
            <w:tcBorders>
              <w:top w:val="single" w:sz="4" w:space="0" w:color="auto"/>
              <w:left w:val="single" w:sz="4" w:space="0" w:color="auto"/>
              <w:bottom w:val="single" w:sz="4" w:space="0" w:color="auto"/>
              <w:right w:val="single" w:sz="4" w:space="0" w:color="auto"/>
            </w:tcBorders>
            <w:shd w:val="clear" w:color="auto" w:fill="FFFFFF"/>
            <w:vAlign w:val="bottom"/>
          </w:tcPr>
          <w:p w:rsidR="00773293" w:rsidRPr="00BE04C7" w:rsidRDefault="00773293" w:rsidP="00773293">
            <w:pPr>
              <w:ind w:left="142"/>
            </w:pPr>
            <w:r w:rsidRPr="00BE04C7">
              <w:rPr>
                <w:color w:val="000000"/>
              </w:rPr>
              <w:t xml:space="preserve">Предприятия общественного питания с приготовлением пищи, </w:t>
            </w:r>
            <w:r w:rsidRPr="00BE04C7">
              <w:rPr>
                <w:color w:val="000000"/>
              </w:rPr>
              <w:lastRenderedPageBreak/>
              <w:t>реализуемой в обеденном зале/ 1 блюдо</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673A7C">
            <w:pPr>
              <w:snapToGrid w:val="0"/>
              <w:jc w:val="center"/>
            </w:pPr>
            <w:r w:rsidRPr="00BE04C7">
              <w:rPr>
                <w:color w:val="000000"/>
              </w:rPr>
              <w:lastRenderedPageBreak/>
              <w:t>12</w:t>
            </w:r>
          </w:p>
        </w:tc>
      </w:tr>
      <w:tr w:rsidR="00773293" w:rsidRPr="00BE04C7" w:rsidTr="00673A7C">
        <w:tc>
          <w:tcPr>
            <w:tcW w:w="6931"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773293">
            <w:pPr>
              <w:ind w:left="142" w:right="6"/>
              <w:rPr>
                <w:color w:val="000000"/>
              </w:rPr>
            </w:pPr>
            <w:r w:rsidRPr="00BE04C7">
              <w:rPr>
                <w:color w:val="000000"/>
              </w:rPr>
              <w:t>Магазины</w:t>
            </w:r>
          </w:p>
          <w:p w:rsidR="00773293" w:rsidRPr="00BE04C7" w:rsidRDefault="00773293" w:rsidP="00773293">
            <w:pPr>
              <w:ind w:left="142" w:right="6"/>
            </w:pPr>
            <w:r w:rsidRPr="00BE04C7">
              <w:rPr>
                <w:color w:val="000000"/>
              </w:rPr>
              <w:t>Продовольственные (без холодильных установок)/ 1 работник в смену или 20 м</w:t>
            </w:r>
            <w:r>
              <w:rPr>
                <w:noProof/>
              </w:rPr>
              <w:drawing>
                <wp:inline distT="0" distB="0" distL="0" distR="0">
                  <wp:extent cx="104775" cy="219075"/>
                  <wp:effectExtent l="19050" t="0" r="9525" b="0"/>
                  <wp:docPr id="6" name="Рисунок 1" descr="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HOLOPO~1.OAO\AppData\Local\Temp\KClipboardExport\5p07lk52.png"/>
                          <pic:cNvPicPr>
                            <a:picLocks noChangeAspect="1" noChangeArrowheads="1"/>
                          </pic:cNvPicPr>
                        </pic:nvPicPr>
                        <pic:blipFill>
                          <a:blip r:embed="rId12"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rsidRPr="00BE04C7">
              <w:rPr>
                <w:rStyle w:val="apple-converted-space"/>
              </w:rPr>
              <w:t> </w:t>
            </w:r>
            <w:r w:rsidRPr="00BE04C7">
              <w:rPr>
                <w:color w:val="000000"/>
              </w:rPr>
              <w:t>торгового зала</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673A7C">
            <w:pPr>
              <w:jc w:val="center"/>
            </w:pPr>
            <w:r w:rsidRPr="00BE04C7">
              <w:rPr>
                <w:color w:val="000000"/>
              </w:rPr>
              <w:t>30</w:t>
            </w:r>
          </w:p>
        </w:tc>
      </w:tr>
      <w:tr w:rsidR="00773293" w:rsidRPr="00BE04C7" w:rsidTr="00673A7C">
        <w:tc>
          <w:tcPr>
            <w:tcW w:w="6931"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773293">
            <w:pPr>
              <w:ind w:left="142" w:right="6"/>
              <w:rPr>
                <w:color w:val="000000"/>
              </w:rPr>
            </w:pPr>
            <w:r w:rsidRPr="00BE04C7">
              <w:rPr>
                <w:color w:val="000000"/>
              </w:rPr>
              <w:t>Промтоварные/1 работник в смену</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673A7C">
            <w:pPr>
              <w:jc w:val="center"/>
              <w:rPr>
                <w:color w:val="000000"/>
              </w:rPr>
            </w:pPr>
            <w:r w:rsidRPr="00BE04C7">
              <w:rPr>
                <w:color w:val="000000"/>
              </w:rPr>
              <w:t>20</w:t>
            </w:r>
          </w:p>
        </w:tc>
      </w:tr>
      <w:tr w:rsidR="00773293" w:rsidRPr="00BE04C7" w:rsidTr="00673A7C">
        <w:tc>
          <w:tcPr>
            <w:tcW w:w="6931" w:type="dxa"/>
            <w:tcBorders>
              <w:top w:val="single" w:sz="4" w:space="0" w:color="auto"/>
              <w:left w:val="single" w:sz="4" w:space="0" w:color="000000"/>
              <w:bottom w:val="single" w:sz="4" w:space="0" w:color="000000"/>
            </w:tcBorders>
            <w:shd w:val="clear" w:color="auto" w:fill="FFFFFF"/>
          </w:tcPr>
          <w:p w:rsidR="00773293" w:rsidRPr="00BE04C7" w:rsidRDefault="00773293" w:rsidP="00773293">
            <w:pPr>
              <w:ind w:left="142" w:right="6"/>
            </w:pPr>
            <w:r w:rsidRPr="00BE04C7">
              <w:t>Автосалоны, совмещенные с мастерскими,</w:t>
            </w:r>
            <w:r w:rsidRPr="00BE04C7">
              <w:rPr>
                <w:rStyle w:val="12"/>
                <w:lang w:val="en-US"/>
              </w:rPr>
              <w:t> </w:t>
            </w:r>
            <w:r w:rsidRPr="00BE04C7">
              <w:t>автомойками гарантийного и предпродажного обслуживания</w:t>
            </w:r>
          </w:p>
        </w:tc>
        <w:tc>
          <w:tcPr>
            <w:tcW w:w="2988" w:type="dxa"/>
            <w:tcBorders>
              <w:top w:val="single" w:sz="4" w:space="0" w:color="auto"/>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t>200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bottom"/>
          </w:tcPr>
          <w:p w:rsidR="00773293" w:rsidRPr="00BE04C7" w:rsidRDefault="00773293" w:rsidP="00773293">
            <w:pPr>
              <w:ind w:left="142"/>
            </w:pPr>
            <w:r w:rsidRPr="00BE04C7">
              <w:t>Дома быта, ателье, пункты проката, химчистки, ремонт обуви, фотоателье,</w:t>
            </w:r>
            <w:r w:rsidRPr="00BE04C7">
              <w:rPr>
                <w:rStyle w:val="12"/>
                <w:lang w:val="en-US"/>
              </w:rPr>
              <w:t> </w:t>
            </w:r>
            <w:r w:rsidRPr="00BE04C7">
              <w:t>парикмахерские, ритуальные услуги, ремонтные мастерские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3293" w:rsidRPr="00BE04C7" w:rsidRDefault="00773293" w:rsidP="00673A7C">
            <w:pPr>
              <w:jc w:val="center"/>
            </w:pPr>
            <w:r w:rsidRPr="00BE04C7">
              <w:t>50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rPr>
                <w:color w:val="000000"/>
              </w:rPr>
            </w:pPr>
            <w:r w:rsidRPr="00BE04C7">
              <w:rPr>
                <w:color w:val="000000"/>
              </w:rPr>
              <w:t>Кинотеатры, театры, клубы и досугово-развлекательные учреждения/</w:t>
            </w:r>
          </w:p>
          <w:p w:rsidR="00773293" w:rsidRPr="00BE04C7" w:rsidRDefault="00773293" w:rsidP="00773293">
            <w:pPr>
              <w:ind w:left="142"/>
              <w:rPr>
                <w:color w:val="000000"/>
              </w:rPr>
            </w:pPr>
            <w:r w:rsidRPr="00BE04C7">
              <w:rPr>
                <w:color w:val="000000"/>
              </w:rPr>
              <w:t>для зрителей/ 1 человек</w:t>
            </w:r>
          </w:p>
          <w:p w:rsidR="00773293" w:rsidRPr="00BE04C7" w:rsidRDefault="00773293" w:rsidP="00773293">
            <w:pPr>
              <w:ind w:left="142"/>
              <w:rPr>
                <w:color w:val="000000"/>
              </w:rPr>
            </w:pPr>
            <w:r w:rsidRPr="00BE04C7">
              <w:rPr>
                <w:color w:val="000000"/>
              </w:rPr>
              <w:t>для артистов/ 1 человек</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3293" w:rsidRPr="00BE04C7" w:rsidRDefault="00773293" w:rsidP="00673A7C">
            <w:pPr>
              <w:jc w:val="center"/>
            </w:pPr>
          </w:p>
          <w:p w:rsidR="00773293" w:rsidRPr="00BE04C7" w:rsidRDefault="00773293" w:rsidP="00673A7C">
            <w:pPr>
              <w:jc w:val="center"/>
            </w:pPr>
          </w:p>
          <w:p w:rsidR="00773293" w:rsidRPr="00BE04C7" w:rsidRDefault="00773293" w:rsidP="00673A7C">
            <w:pPr>
              <w:jc w:val="center"/>
            </w:pPr>
            <w:r w:rsidRPr="00BE04C7">
              <w:t>8</w:t>
            </w:r>
          </w:p>
          <w:p w:rsidR="00773293" w:rsidRPr="00BE04C7" w:rsidRDefault="00773293" w:rsidP="00673A7C">
            <w:pPr>
              <w:jc w:val="center"/>
            </w:pPr>
            <w:r w:rsidRPr="00BE04C7">
              <w:t>40</w:t>
            </w:r>
          </w:p>
        </w:tc>
      </w:tr>
      <w:tr w:rsidR="00773293" w:rsidRPr="00BE04C7" w:rsidTr="00673A7C">
        <w:tc>
          <w:tcPr>
            <w:tcW w:w="6931" w:type="dxa"/>
            <w:tcBorders>
              <w:top w:val="single" w:sz="4" w:space="0" w:color="000000"/>
              <w:left w:val="single" w:sz="4" w:space="0" w:color="000000"/>
            </w:tcBorders>
            <w:shd w:val="clear" w:color="auto" w:fill="FFFFFF"/>
            <w:vAlign w:val="bottom"/>
          </w:tcPr>
          <w:p w:rsidR="00773293" w:rsidRPr="00BE04C7" w:rsidRDefault="00773293" w:rsidP="00773293">
            <w:pPr>
              <w:ind w:left="142"/>
            </w:pPr>
            <w:r w:rsidRPr="00BE04C7">
              <w:t>Стадионы и спортзалы:</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snapToGrid w:val="0"/>
              <w:jc w:val="center"/>
            </w:pPr>
          </w:p>
        </w:tc>
      </w:tr>
      <w:tr w:rsidR="00773293" w:rsidRPr="00BE04C7" w:rsidTr="00673A7C">
        <w:tc>
          <w:tcPr>
            <w:tcW w:w="6931" w:type="dxa"/>
            <w:tcBorders>
              <w:left w:val="single" w:sz="4" w:space="0" w:color="000000"/>
              <w:bottom w:val="single" w:sz="4" w:space="0" w:color="000000"/>
            </w:tcBorders>
            <w:shd w:val="clear" w:color="auto" w:fill="FFFFFF"/>
          </w:tcPr>
          <w:p w:rsidR="00773293" w:rsidRPr="00BE04C7" w:rsidRDefault="00773293" w:rsidP="00773293">
            <w:pPr>
              <w:ind w:left="142"/>
            </w:pPr>
            <w:r w:rsidRPr="00BE04C7">
              <w:t>для зрителей</w:t>
            </w:r>
          </w:p>
        </w:tc>
        <w:tc>
          <w:tcPr>
            <w:tcW w:w="2988" w:type="dxa"/>
            <w:tcBorders>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t>3</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t>для физкультурников (с учетом приема душа)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t>50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t>для спортсменов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t>100</w:t>
            </w:r>
          </w:p>
        </w:tc>
      </w:tr>
    </w:tbl>
    <w:p w:rsidR="0009019C" w:rsidRDefault="0009019C" w:rsidP="00773293">
      <w:pPr>
        <w:ind w:firstLine="680"/>
        <w:contextualSpacing/>
        <w:jc w:val="right"/>
        <w:rPr>
          <w:color w:val="000000"/>
        </w:rPr>
      </w:pPr>
    </w:p>
    <w:p w:rsidR="0009019C" w:rsidRDefault="0009019C">
      <w:pPr>
        <w:spacing w:after="200" w:line="276" w:lineRule="auto"/>
        <w:rPr>
          <w:color w:val="000000"/>
        </w:rPr>
      </w:pPr>
      <w:r>
        <w:rPr>
          <w:color w:val="000000"/>
        </w:rPr>
        <w:br w:type="page"/>
      </w:r>
    </w:p>
    <w:p w:rsidR="000F34E9" w:rsidRPr="009347C6" w:rsidRDefault="00DD5BDC" w:rsidP="007329D6">
      <w:pPr>
        <w:pStyle w:val="4"/>
      </w:pPr>
      <w:r w:rsidRPr="009347C6">
        <w:lastRenderedPageBreak/>
        <w:t xml:space="preserve">1.7.4 </w:t>
      </w:r>
      <w:r w:rsidR="000F34E9" w:rsidRPr="009347C6">
        <w:t>Расчетные показатели объектов, относящихся к области водо</w:t>
      </w:r>
      <w:r w:rsidRPr="009347C6">
        <w:t>отведения</w:t>
      </w:r>
    </w:p>
    <w:p w:rsidR="000F34E9" w:rsidRPr="00F43A49" w:rsidRDefault="000F34E9" w:rsidP="000F34E9">
      <w:pPr>
        <w:ind w:firstLine="567"/>
        <w:contextualSpacing/>
        <w:jc w:val="both"/>
        <w:rPr>
          <w:color w:val="000000"/>
        </w:rPr>
      </w:pPr>
      <w:r w:rsidRPr="00F43A49">
        <w:rPr>
          <w:color w:val="000000"/>
        </w:rPr>
        <w:t xml:space="preserve">При проектировании систем водоотведения удельное среднесуточное (за год) водоотведение должно приниматься по таблице </w:t>
      </w:r>
      <w:r w:rsidR="00DD5BDC">
        <w:rPr>
          <w:color w:val="000000"/>
        </w:rPr>
        <w:t>13</w:t>
      </w:r>
      <w:r w:rsidRPr="00F43A49">
        <w:rPr>
          <w:color w:val="000000"/>
        </w:rPr>
        <w:t xml:space="preserve">. </w:t>
      </w:r>
    </w:p>
    <w:p w:rsidR="000F34E9" w:rsidRPr="00F43A49" w:rsidRDefault="000F34E9" w:rsidP="000F34E9">
      <w:pPr>
        <w:ind w:firstLine="567"/>
        <w:contextualSpacing/>
        <w:jc w:val="right"/>
        <w:rPr>
          <w:color w:val="000000"/>
        </w:rPr>
      </w:pPr>
      <w:r w:rsidRPr="00F43A49">
        <w:rPr>
          <w:color w:val="000000"/>
        </w:rPr>
        <w:t xml:space="preserve">Таблица </w:t>
      </w:r>
      <w:r w:rsidR="00DD5BDC">
        <w:rPr>
          <w:color w:val="000000"/>
        </w:rPr>
        <w:t>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4"/>
        <w:gridCol w:w="3575"/>
        <w:gridCol w:w="1837"/>
        <w:gridCol w:w="1259"/>
        <w:gridCol w:w="1402"/>
        <w:gridCol w:w="1215"/>
      </w:tblGrid>
      <w:tr w:rsidR="000F34E9" w:rsidRPr="00F43A49" w:rsidTr="00130442">
        <w:trPr>
          <w:trHeight w:val="778"/>
        </w:trPr>
        <w:tc>
          <w:tcPr>
            <w:tcW w:w="359" w:type="pct"/>
            <w:vMerge w:val="restart"/>
            <w:vAlign w:val="center"/>
          </w:tcPr>
          <w:p w:rsidR="000F34E9" w:rsidRPr="00F43A49" w:rsidRDefault="000F34E9" w:rsidP="003B11E4">
            <w:pPr>
              <w:jc w:val="center"/>
              <w:rPr>
                <w:color w:val="000000"/>
              </w:rPr>
            </w:pPr>
            <w:r w:rsidRPr="00F43A49">
              <w:rPr>
                <w:color w:val="000000"/>
              </w:rPr>
              <w:t>№</w:t>
            </w:r>
          </w:p>
          <w:p w:rsidR="000F34E9" w:rsidRPr="00F43A49" w:rsidRDefault="000F34E9" w:rsidP="003B11E4">
            <w:pPr>
              <w:jc w:val="center"/>
              <w:rPr>
                <w:color w:val="000000"/>
              </w:rPr>
            </w:pPr>
            <w:r w:rsidRPr="00F43A49">
              <w:rPr>
                <w:color w:val="000000"/>
              </w:rPr>
              <w:t>п/п</w:t>
            </w:r>
          </w:p>
        </w:tc>
        <w:tc>
          <w:tcPr>
            <w:tcW w:w="1815" w:type="pct"/>
            <w:vMerge w:val="restart"/>
            <w:vAlign w:val="center"/>
          </w:tcPr>
          <w:p w:rsidR="000F34E9" w:rsidRPr="00F43A49" w:rsidRDefault="000F34E9" w:rsidP="003B11E4">
            <w:pPr>
              <w:jc w:val="center"/>
              <w:rPr>
                <w:color w:val="000000"/>
              </w:rPr>
            </w:pPr>
            <w:r w:rsidRPr="00F43A49">
              <w:rPr>
                <w:color w:val="000000"/>
              </w:rPr>
              <w:t>Наименование объекта</w:t>
            </w:r>
          </w:p>
          <w:p w:rsidR="000F34E9" w:rsidRPr="00F43A49" w:rsidRDefault="000F34E9" w:rsidP="003B11E4">
            <w:pPr>
              <w:jc w:val="center"/>
              <w:rPr>
                <w:color w:val="000000"/>
              </w:rPr>
            </w:pPr>
            <w:r w:rsidRPr="00F43A49">
              <w:rPr>
                <w:color w:val="000000"/>
              </w:rPr>
              <w:t>(Наименование ресурса)*</w:t>
            </w:r>
          </w:p>
        </w:tc>
        <w:tc>
          <w:tcPr>
            <w:tcW w:w="1594" w:type="pct"/>
            <w:gridSpan w:val="2"/>
            <w:vAlign w:val="center"/>
          </w:tcPr>
          <w:p w:rsidR="000F34E9" w:rsidRPr="00F43A49" w:rsidRDefault="000F34E9" w:rsidP="003B11E4">
            <w:pPr>
              <w:jc w:val="center"/>
              <w:rPr>
                <w:color w:val="000000"/>
              </w:rPr>
            </w:pPr>
            <w:r w:rsidRPr="00F43A49">
              <w:rPr>
                <w:color w:val="000000"/>
              </w:rPr>
              <w:t>Минимально допустимый уровень обеспеченности</w:t>
            </w:r>
          </w:p>
        </w:tc>
        <w:tc>
          <w:tcPr>
            <w:tcW w:w="1231" w:type="pct"/>
            <w:gridSpan w:val="2"/>
          </w:tcPr>
          <w:p w:rsidR="000F34E9" w:rsidRPr="00F43A49" w:rsidRDefault="000F34E9" w:rsidP="003B11E4">
            <w:pPr>
              <w:jc w:val="center"/>
              <w:rPr>
                <w:color w:val="000000"/>
                <w:highlight w:val="yellow"/>
              </w:rPr>
            </w:pPr>
            <w:r w:rsidRPr="00F43A49">
              <w:rPr>
                <w:color w:val="000000"/>
              </w:rPr>
              <w:t>Максимально допустимый уровень территориальной доступности</w:t>
            </w:r>
          </w:p>
        </w:tc>
      </w:tr>
      <w:tr w:rsidR="000F34E9" w:rsidRPr="00F43A49" w:rsidTr="00130442">
        <w:trPr>
          <w:trHeight w:val="625"/>
        </w:trPr>
        <w:tc>
          <w:tcPr>
            <w:tcW w:w="359" w:type="pct"/>
            <w:vMerge/>
            <w:vAlign w:val="center"/>
          </w:tcPr>
          <w:p w:rsidR="000F34E9" w:rsidRPr="00F43A49" w:rsidRDefault="000F34E9" w:rsidP="003B11E4">
            <w:pPr>
              <w:jc w:val="center"/>
              <w:rPr>
                <w:b/>
                <w:color w:val="000000"/>
              </w:rPr>
            </w:pPr>
          </w:p>
        </w:tc>
        <w:tc>
          <w:tcPr>
            <w:tcW w:w="1815" w:type="pct"/>
            <w:vMerge/>
            <w:vAlign w:val="center"/>
          </w:tcPr>
          <w:p w:rsidR="000F34E9" w:rsidRPr="00F43A49" w:rsidRDefault="000F34E9" w:rsidP="003B11E4">
            <w:pPr>
              <w:jc w:val="center"/>
              <w:rPr>
                <w:b/>
                <w:color w:val="000000"/>
              </w:rPr>
            </w:pPr>
          </w:p>
        </w:tc>
        <w:tc>
          <w:tcPr>
            <w:tcW w:w="942" w:type="pct"/>
            <w:vAlign w:val="center"/>
          </w:tcPr>
          <w:p w:rsidR="000F34E9" w:rsidRPr="00F43A49" w:rsidRDefault="000F34E9" w:rsidP="003B11E4">
            <w:pPr>
              <w:jc w:val="center"/>
              <w:rPr>
                <w:color w:val="000000"/>
              </w:rPr>
            </w:pPr>
            <w:r w:rsidRPr="00F43A49">
              <w:rPr>
                <w:color w:val="000000"/>
              </w:rPr>
              <w:t>Единица измерения</w:t>
            </w:r>
          </w:p>
        </w:tc>
        <w:tc>
          <w:tcPr>
            <w:tcW w:w="652" w:type="pct"/>
            <w:vAlign w:val="center"/>
          </w:tcPr>
          <w:p w:rsidR="000F34E9" w:rsidRPr="00F43A49" w:rsidRDefault="000F34E9" w:rsidP="003B11E4">
            <w:pPr>
              <w:jc w:val="center"/>
              <w:rPr>
                <w:color w:val="000000"/>
              </w:rPr>
            </w:pPr>
            <w:r w:rsidRPr="00F43A49">
              <w:rPr>
                <w:color w:val="000000"/>
              </w:rPr>
              <w:t>Величина</w:t>
            </w:r>
          </w:p>
        </w:tc>
        <w:tc>
          <w:tcPr>
            <w:tcW w:w="724" w:type="pct"/>
            <w:vAlign w:val="center"/>
          </w:tcPr>
          <w:p w:rsidR="000F34E9" w:rsidRPr="00F43A49" w:rsidRDefault="000F34E9" w:rsidP="003B11E4">
            <w:pPr>
              <w:jc w:val="center"/>
              <w:rPr>
                <w:color w:val="000000"/>
                <w:highlight w:val="yellow"/>
              </w:rPr>
            </w:pPr>
            <w:r w:rsidRPr="00F43A49">
              <w:rPr>
                <w:color w:val="000000"/>
              </w:rPr>
              <w:t>Единица измерения</w:t>
            </w:r>
          </w:p>
        </w:tc>
        <w:tc>
          <w:tcPr>
            <w:tcW w:w="507" w:type="pct"/>
            <w:vAlign w:val="center"/>
          </w:tcPr>
          <w:p w:rsidR="000F34E9" w:rsidRPr="00F43A49" w:rsidRDefault="000F34E9" w:rsidP="003B11E4">
            <w:pPr>
              <w:jc w:val="center"/>
              <w:rPr>
                <w:color w:val="000000"/>
                <w:highlight w:val="yellow"/>
              </w:rPr>
            </w:pPr>
            <w:r w:rsidRPr="00F43A49">
              <w:rPr>
                <w:color w:val="000000"/>
              </w:rPr>
              <w:t>Величина</w:t>
            </w:r>
          </w:p>
        </w:tc>
      </w:tr>
      <w:tr w:rsidR="000F34E9" w:rsidRPr="00F43A49" w:rsidTr="00130442">
        <w:trPr>
          <w:trHeight w:val="836"/>
        </w:trPr>
        <w:tc>
          <w:tcPr>
            <w:tcW w:w="359" w:type="pct"/>
            <w:vAlign w:val="center"/>
          </w:tcPr>
          <w:p w:rsidR="000F34E9" w:rsidRPr="00F43A49" w:rsidRDefault="000F34E9" w:rsidP="003B11E4">
            <w:pPr>
              <w:jc w:val="center"/>
              <w:rPr>
                <w:color w:val="000000"/>
              </w:rPr>
            </w:pPr>
            <w:r w:rsidRPr="00F43A49">
              <w:rPr>
                <w:color w:val="000000"/>
              </w:rPr>
              <w:t>1.</w:t>
            </w:r>
          </w:p>
        </w:tc>
        <w:tc>
          <w:tcPr>
            <w:tcW w:w="1815" w:type="pct"/>
            <w:vAlign w:val="center"/>
          </w:tcPr>
          <w:p w:rsidR="000F34E9" w:rsidRPr="00F43A49" w:rsidRDefault="000F34E9" w:rsidP="003B11E4">
            <w:pPr>
              <w:rPr>
                <w:color w:val="000000"/>
              </w:rPr>
            </w:pPr>
            <w:r w:rsidRPr="00F43A49">
              <w:rPr>
                <w:color w:val="000000"/>
              </w:rPr>
              <w:t>Бытовая канализация, зона застройки многоквартирными  жилыми домами</w:t>
            </w:r>
          </w:p>
        </w:tc>
        <w:tc>
          <w:tcPr>
            <w:tcW w:w="942" w:type="pct"/>
            <w:vAlign w:val="center"/>
          </w:tcPr>
          <w:p w:rsidR="000F34E9" w:rsidRPr="00F43A49" w:rsidRDefault="000F34E9" w:rsidP="003B11E4">
            <w:pPr>
              <w:jc w:val="center"/>
              <w:rPr>
                <w:color w:val="000000"/>
              </w:rPr>
            </w:pPr>
            <w:r w:rsidRPr="00F43A49">
              <w:rPr>
                <w:color w:val="000000"/>
              </w:rPr>
              <w:t xml:space="preserve">% от </w:t>
            </w:r>
            <w:r w:rsidRPr="00F43A49">
              <w:rPr>
                <w:color w:val="000000"/>
                <w:spacing w:val="-20"/>
              </w:rPr>
              <w:t>водопотребления</w:t>
            </w:r>
          </w:p>
        </w:tc>
        <w:tc>
          <w:tcPr>
            <w:tcW w:w="652" w:type="pct"/>
            <w:vAlign w:val="center"/>
          </w:tcPr>
          <w:p w:rsidR="000F34E9" w:rsidRPr="00F43A49" w:rsidRDefault="000F34E9" w:rsidP="003B11E4">
            <w:pPr>
              <w:jc w:val="center"/>
              <w:rPr>
                <w:color w:val="000000"/>
              </w:rPr>
            </w:pPr>
            <w:r w:rsidRPr="00F43A49">
              <w:rPr>
                <w:color w:val="000000"/>
              </w:rPr>
              <w:t>98</w:t>
            </w:r>
          </w:p>
        </w:tc>
        <w:tc>
          <w:tcPr>
            <w:tcW w:w="1231" w:type="pct"/>
            <w:gridSpan w:val="2"/>
            <w:vMerge w:val="restart"/>
            <w:vAlign w:val="center"/>
          </w:tcPr>
          <w:p w:rsidR="000F34E9" w:rsidRPr="00F43A49" w:rsidRDefault="000F34E9" w:rsidP="003B11E4">
            <w:pPr>
              <w:jc w:val="center"/>
              <w:rPr>
                <w:color w:val="000000"/>
                <w:highlight w:val="yellow"/>
              </w:rPr>
            </w:pPr>
            <w:r w:rsidRPr="00F43A49">
              <w:rPr>
                <w:color w:val="000000"/>
              </w:rPr>
              <w:t>Не нормируется</w:t>
            </w:r>
          </w:p>
        </w:tc>
      </w:tr>
      <w:tr w:rsidR="000F34E9" w:rsidRPr="00F43A49" w:rsidTr="00130442">
        <w:trPr>
          <w:trHeight w:val="836"/>
        </w:trPr>
        <w:tc>
          <w:tcPr>
            <w:tcW w:w="359" w:type="pct"/>
            <w:vAlign w:val="center"/>
          </w:tcPr>
          <w:p w:rsidR="000F34E9" w:rsidRPr="00F43A49" w:rsidRDefault="000F34E9" w:rsidP="003B11E4">
            <w:pPr>
              <w:jc w:val="center"/>
              <w:rPr>
                <w:color w:val="000000"/>
              </w:rPr>
            </w:pPr>
            <w:r w:rsidRPr="00F43A49">
              <w:rPr>
                <w:color w:val="000000"/>
              </w:rPr>
              <w:t>2.</w:t>
            </w:r>
          </w:p>
        </w:tc>
        <w:tc>
          <w:tcPr>
            <w:tcW w:w="1815" w:type="pct"/>
            <w:vAlign w:val="center"/>
          </w:tcPr>
          <w:p w:rsidR="000F34E9" w:rsidRPr="00F43A49" w:rsidRDefault="000F34E9" w:rsidP="003B11E4">
            <w:pPr>
              <w:rPr>
                <w:color w:val="000000"/>
              </w:rPr>
            </w:pPr>
            <w:r w:rsidRPr="00F43A49">
              <w:rPr>
                <w:color w:val="000000"/>
              </w:rPr>
              <w:t>Бытовая канализация, зона застройки индивидуальными  жилыми домами</w:t>
            </w:r>
          </w:p>
        </w:tc>
        <w:tc>
          <w:tcPr>
            <w:tcW w:w="942" w:type="pct"/>
            <w:vAlign w:val="center"/>
          </w:tcPr>
          <w:p w:rsidR="000F34E9" w:rsidRPr="00F43A49" w:rsidRDefault="000F34E9" w:rsidP="003B11E4">
            <w:pPr>
              <w:jc w:val="center"/>
              <w:rPr>
                <w:color w:val="000000"/>
              </w:rPr>
            </w:pPr>
            <w:r w:rsidRPr="00F43A49">
              <w:rPr>
                <w:color w:val="000000"/>
              </w:rPr>
              <w:t xml:space="preserve">% от </w:t>
            </w:r>
            <w:r w:rsidRPr="00F43A49">
              <w:rPr>
                <w:color w:val="000000"/>
                <w:spacing w:val="-20"/>
              </w:rPr>
              <w:t>водопотребления</w:t>
            </w:r>
          </w:p>
        </w:tc>
        <w:tc>
          <w:tcPr>
            <w:tcW w:w="652" w:type="pct"/>
            <w:vAlign w:val="center"/>
          </w:tcPr>
          <w:p w:rsidR="000F34E9" w:rsidRPr="00F43A49" w:rsidRDefault="000F34E9" w:rsidP="003B11E4">
            <w:pPr>
              <w:jc w:val="center"/>
              <w:rPr>
                <w:color w:val="000000"/>
              </w:rPr>
            </w:pPr>
            <w:r w:rsidRPr="00F43A49">
              <w:rPr>
                <w:color w:val="000000"/>
              </w:rPr>
              <w:t>85</w:t>
            </w:r>
          </w:p>
        </w:tc>
        <w:tc>
          <w:tcPr>
            <w:tcW w:w="1231" w:type="pct"/>
            <w:gridSpan w:val="2"/>
            <w:vMerge/>
            <w:vAlign w:val="center"/>
          </w:tcPr>
          <w:p w:rsidR="000F34E9" w:rsidRPr="00F43A49" w:rsidRDefault="000F34E9" w:rsidP="003B11E4">
            <w:pPr>
              <w:jc w:val="center"/>
              <w:rPr>
                <w:color w:val="000000"/>
              </w:rPr>
            </w:pPr>
          </w:p>
        </w:tc>
      </w:tr>
      <w:tr w:rsidR="000F34E9" w:rsidRPr="00F43A49" w:rsidTr="00130442">
        <w:trPr>
          <w:trHeight w:val="836"/>
        </w:trPr>
        <w:tc>
          <w:tcPr>
            <w:tcW w:w="359" w:type="pct"/>
            <w:vAlign w:val="center"/>
          </w:tcPr>
          <w:p w:rsidR="000F34E9" w:rsidRPr="00F43A49" w:rsidRDefault="000F34E9" w:rsidP="003B11E4">
            <w:pPr>
              <w:jc w:val="center"/>
              <w:rPr>
                <w:color w:val="000000"/>
              </w:rPr>
            </w:pPr>
            <w:r w:rsidRPr="00F43A49">
              <w:rPr>
                <w:color w:val="000000"/>
              </w:rPr>
              <w:t>3.</w:t>
            </w:r>
          </w:p>
        </w:tc>
        <w:tc>
          <w:tcPr>
            <w:tcW w:w="1815" w:type="pct"/>
            <w:vAlign w:val="center"/>
          </w:tcPr>
          <w:p w:rsidR="000F34E9" w:rsidRPr="00F43A49" w:rsidRDefault="000F34E9" w:rsidP="003B11E4">
            <w:pPr>
              <w:rPr>
                <w:color w:val="000000"/>
              </w:rPr>
            </w:pPr>
            <w:r w:rsidRPr="00F43A49">
              <w:rPr>
                <w:color w:val="000000"/>
              </w:rPr>
              <w:t xml:space="preserve">Дождевая канализация. </w:t>
            </w:r>
            <w:r w:rsidRPr="00F43A49">
              <w:rPr>
                <w:color w:val="000000"/>
                <w:spacing w:val="-20"/>
              </w:rPr>
              <w:t>Суточный  объем  поверхностного стока, поступающий   на  очистные сооружения</w:t>
            </w:r>
            <w:r w:rsidRPr="00F43A49">
              <w:rPr>
                <w:color w:val="000000"/>
              </w:rPr>
              <w:t xml:space="preserve"> </w:t>
            </w:r>
          </w:p>
        </w:tc>
        <w:tc>
          <w:tcPr>
            <w:tcW w:w="942" w:type="pct"/>
            <w:vAlign w:val="center"/>
          </w:tcPr>
          <w:p w:rsidR="000F34E9" w:rsidRPr="00F43A49" w:rsidRDefault="000F34E9" w:rsidP="003B11E4">
            <w:pPr>
              <w:jc w:val="center"/>
              <w:rPr>
                <w:color w:val="000000"/>
              </w:rPr>
            </w:pPr>
            <w:r w:rsidRPr="00F43A49">
              <w:rPr>
                <w:color w:val="000000"/>
              </w:rPr>
              <w:t>м</w:t>
            </w:r>
            <w:r w:rsidRPr="00F43A49">
              <w:rPr>
                <w:color w:val="000000"/>
                <w:vertAlign w:val="superscript"/>
              </w:rPr>
              <w:t xml:space="preserve">3 </w:t>
            </w:r>
            <w:r w:rsidRPr="00F43A49">
              <w:rPr>
                <w:color w:val="000000"/>
              </w:rPr>
              <w:t xml:space="preserve">/ сут. с </w:t>
            </w:r>
            <w:smartTag w:uri="urn:schemas-microsoft-com:office:smarttags" w:element="metricconverter">
              <w:smartTagPr>
                <w:attr w:name="ProductID" w:val="1 га"/>
              </w:smartTagPr>
              <w:r w:rsidRPr="00F43A49">
                <w:rPr>
                  <w:color w:val="000000"/>
                </w:rPr>
                <w:t>1 га</w:t>
              </w:r>
            </w:smartTag>
            <w:r w:rsidRPr="00F43A49">
              <w:rPr>
                <w:color w:val="000000"/>
              </w:rPr>
              <w:t xml:space="preserve"> территории</w:t>
            </w:r>
          </w:p>
        </w:tc>
        <w:tc>
          <w:tcPr>
            <w:tcW w:w="652" w:type="pct"/>
            <w:vAlign w:val="center"/>
          </w:tcPr>
          <w:p w:rsidR="000F34E9" w:rsidRPr="00F43A49" w:rsidRDefault="000F34E9" w:rsidP="003B11E4">
            <w:pPr>
              <w:jc w:val="center"/>
              <w:rPr>
                <w:color w:val="000000"/>
              </w:rPr>
            </w:pPr>
            <w:r w:rsidRPr="00F43A49">
              <w:rPr>
                <w:color w:val="000000"/>
              </w:rPr>
              <w:t>50</w:t>
            </w:r>
          </w:p>
        </w:tc>
        <w:tc>
          <w:tcPr>
            <w:tcW w:w="1231" w:type="pct"/>
            <w:gridSpan w:val="2"/>
            <w:vMerge/>
            <w:vAlign w:val="center"/>
          </w:tcPr>
          <w:p w:rsidR="000F34E9" w:rsidRPr="00F43A49" w:rsidRDefault="000F34E9" w:rsidP="003B11E4">
            <w:pPr>
              <w:jc w:val="center"/>
              <w:rPr>
                <w:color w:val="000000"/>
              </w:rPr>
            </w:pPr>
          </w:p>
        </w:tc>
      </w:tr>
    </w:tbl>
    <w:p w:rsidR="000F34E9" w:rsidRPr="00DA403E" w:rsidRDefault="000F34E9" w:rsidP="000F34E9">
      <w:pPr>
        <w:ind w:firstLine="680"/>
        <w:contextualSpacing/>
        <w:jc w:val="both"/>
        <w:rPr>
          <w:color w:val="000000"/>
        </w:rPr>
      </w:pPr>
      <w:r w:rsidRPr="00DA403E">
        <w:rPr>
          <w:color w:val="000000"/>
        </w:rPr>
        <w:t>Примечания:</w:t>
      </w:r>
    </w:p>
    <w:p w:rsidR="000F34E9" w:rsidRPr="00F43A49" w:rsidRDefault="000F34E9" w:rsidP="000F34E9">
      <w:pPr>
        <w:ind w:firstLine="680"/>
        <w:contextualSpacing/>
        <w:jc w:val="both"/>
        <w:rPr>
          <w:color w:val="000000"/>
        </w:rPr>
      </w:pPr>
      <w:r w:rsidRPr="00F43A49">
        <w:rPr>
          <w:color w:val="000000"/>
        </w:rPr>
        <w:t>(*)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72553D" w:rsidRDefault="0072553D">
      <w:pPr>
        <w:spacing w:after="200" w:line="276" w:lineRule="auto"/>
        <w:rPr>
          <w:rFonts w:eastAsiaTheme="majorEastAsia" w:cstheme="majorBidi"/>
          <w:b/>
          <w:bCs/>
          <w:szCs w:val="28"/>
        </w:rPr>
      </w:pPr>
    </w:p>
    <w:p w:rsidR="00EF7199" w:rsidRPr="00EE5091" w:rsidRDefault="00EF7199" w:rsidP="001D184E">
      <w:pPr>
        <w:spacing w:after="200" w:line="276" w:lineRule="auto"/>
        <w:jc w:val="center"/>
        <w:rPr>
          <w:b/>
        </w:rPr>
      </w:pPr>
      <w:r w:rsidRPr="00DC5A1B">
        <w:rPr>
          <w:b/>
        </w:rPr>
        <w:t xml:space="preserve">1.8 Расчетные показатели, устанавливаемые для объектов местного значения в области </w:t>
      </w:r>
      <w:r w:rsidR="002D6315" w:rsidRPr="00DC5A1B">
        <w:rPr>
          <w:b/>
        </w:rPr>
        <w:t>транспорта</w:t>
      </w:r>
      <w:r w:rsidR="001D184E" w:rsidRPr="00DC5A1B">
        <w:rPr>
          <w:b/>
        </w:rPr>
        <w:t xml:space="preserve"> (в том числе показатели по велосипедным дорожкам и </w:t>
      </w:r>
      <w:r w:rsidR="00851DC8" w:rsidRPr="00DC5A1B">
        <w:rPr>
          <w:b/>
        </w:rPr>
        <w:t>парковкам</w:t>
      </w:r>
      <w:r w:rsidR="001D184E" w:rsidRPr="00DC5A1B">
        <w:rPr>
          <w:b/>
        </w:rPr>
        <w:t>)</w:t>
      </w:r>
    </w:p>
    <w:p w:rsidR="00870B1D" w:rsidRPr="0051091B" w:rsidRDefault="0051091B" w:rsidP="00870B1D">
      <w:pPr>
        <w:pStyle w:val="ConsPlusNormal"/>
        <w:jc w:val="both"/>
        <w:rPr>
          <w:rFonts w:ascii="Times New Roman" w:hAnsi="Times New Roman" w:cs="Times New Roman"/>
          <w:sz w:val="24"/>
          <w:szCs w:val="24"/>
        </w:rPr>
      </w:pPr>
      <w:r w:rsidRPr="00EE5091">
        <w:rPr>
          <w:rFonts w:ascii="Times New Roman" w:hAnsi="Times New Roman" w:cs="Times New Roman"/>
          <w:b/>
          <w:sz w:val="24"/>
          <w:szCs w:val="24"/>
        </w:rPr>
        <w:t>1.8.1</w:t>
      </w:r>
      <w:r w:rsidRPr="0051091B">
        <w:rPr>
          <w:rFonts w:ascii="Times New Roman" w:hAnsi="Times New Roman" w:cs="Times New Roman"/>
          <w:sz w:val="24"/>
          <w:szCs w:val="24"/>
        </w:rPr>
        <w:t xml:space="preserve"> </w:t>
      </w:r>
      <w:r w:rsidR="00870B1D" w:rsidRPr="0051091B">
        <w:rPr>
          <w:rFonts w:ascii="Times New Roman" w:hAnsi="Times New Roman" w:cs="Times New Roman"/>
          <w:sz w:val="24"/>
          <w:szCs w:val="24"/>
        </w:rPr>
        <w:t>Плотность улично-дорожной сети сельских населенных пунктов не нормируется</w:t>
      </w:r>
    </w:p>
    <w:p w:rsidR="00870B1D" w:rsidRDefault="00870B1D" w:rsidP="00870B1D">
      <w:pPr>
        <w:pStyle w:val="ConsPlusNormal"/>
        <w:jc w:val="both"/>
      </w:pPr>
    </w:p>
    <w:p w:rsidR="0051091B" w:rsidRPr="00667705" w:rsidRDefault="0051091B" w:rsidP="0051091B">
      <w:pPr>
        <w:pStyle w:val="ConsPlusNormal"/>
        <w:ind w:firstLine="540"/>
        <w:jc w:val="both"/>
        <w:rPr>
          <w:rFonts w:ascii="Times New Roman" w:hAnsi="Times New Roman"/>
          <w:sz w:val="24"/>
          <w:szCs w:val="24"/>
        </w:rPr>
      </w:pPr>
      <w:r w:rsidRPr="00667705">
        <w:rPr>
          <w:rFonts w:ascii="Times New Roman" w:hAnsi="Times New Roman"/>
          <w:sz w:val="24"/>
          <w:szCs w:val="24"/>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rsidR="0051091B" w:rsidRPr="00672546" w:rsidRDefault="0051091B" w:rsidP="0051091B">
      <w:pPr>
        <w:pStyle w:val="afc"/>
        <w:spacing w:line="240" w:lineRule="auto"/>
        <w:jc w:val="left"/>
      </w:pPr>
      <w:r>
        <w:t xml:space="preserve">Классификацию и расчетные параметры улиц и дорог сельских поселений следует принимать по </w:t>
      </w:r>
      <w:r w:rsidRPr="00672546">
        <w:t xml:space="preserve">таблицам </w:t>
      </w:r>
      <w:r w:rsidR="00CE04C7">
        <w:t>14</w:t>
      </w:r>
      <w:r w:rsidRPr="00672546">
        <w:t xml:space="preserve"> и</w:t>
      </w:r>
      <w:r w:rsidR="001D184E">
        <w:t xml:space="preserve"> </w:t>
      </w:r>
      <w:r w:rsidR="00CE04C7">
        <w:t>15</w:t>
      </w:r>
      <w:r w:rsidRPr="00672546">
        <w:t>.</w:t>
      </w:r>
    </w:p>
    <w:p w:rsidR="00EE5091" w:rsidRDefault="00EE5091" w:rsidP="00EE5091">
      <w:pPr>
        <w:pStyle w:val="FORMATTEXT0"/>
        <w:spacing w:after="120"/>
        <w:jc w:val="center"/>
        <w:rPr>
          <w:rFonts w:ascii="Times New Roman" w:hAnsi="Times New Roman" w:cs="Times New Roman"/>
          <w:b/>
          <w:sz w:val="24"/>
          <w:szCs w:val="24"/>
        </w:rPr>
      </w:pPr>
    </w:p>
    <w:p w:rsidR="00EE5091" w:rsidRPr="00EE5091" w:rsidRDefault="00EE5091" w:rsidP="00EE5091">
      <w:pPr>
        <w:pStyle w:val="FORMATTEXT0"/>
        <w:spacing w:after="120"/>
        <w:jc w:val="center"/>
        <w:rPr>
          <w:rFonts w:ascii="Times New Roman" w:hAnsi="Times New Roman" w:cs="Times New Roman"/>
          <w:b/>
          <w:sz w:val="24"/>
          <w:szCs w:val="24"/>
        </w:rPr>
      </w:pPr>
      <w:r w:rsidRPr="00EE5091">
        <w:rPr>
          <w:rFonts w:ascii="Times New Roman" w:hAnsi="Times New Roman" w:cs="Times New Roman"/>
          <w:b/>
          <w:sz w:val="24"/>
          <w:szCs w:val="24"/>
        </w:rPr>
        <w:t>Классификацию и расчетные параметры улиц и дорог сельских поселений</w:t>
      </w:r>
    </w:p>
    <w:p w:rsidR="0051091B" w:rsidRPr="00C066C2" w:rsidRDefault="0051091B" w:rsidP="0051091B">
      <w:pPr>
        <w:pStyle w:val="FORMATTEXT0"/>
        <w:spacing w:after="120"/>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00CE04C7">
        <w:rPr>
          <w:rFonts w:ascii="Times New Roman" w:hAnsi="Times New Roman" w:cs="Times New Roman"/>
          <w:sz w:val="24"/>
          <w:szCs w:val="24"/>
        </w:rPr>
        <w:t>14</w:t>
      </w:r>
    </w:p>
    <w:tbl>
      <w:tblPr>
        <w:tblW w:w="5000" w:type="pct"/>
        <w:tblCellMar>
          <w:left w:w="90" w:type="dxa"/>
          <w:right w:w="90" w:type="dxa"/>
        </w:tblCellMar>
        <w:tblLook w:val="0000" w:firstRow="0" w:lastRow="0" w:firstColumn="0" w:lastColumn="0" w:noHBand="0" w:noVBand="0"/>
      </w:tblPr>
      <w:tblGrid>
        <w:gridCol w:w="2848"/>
        <w:gridCol w:w="6954"/>
      </w:tblGrid>
      <w:tr w:rsidR="0051091B" w:rsidTr="00EE5091">
        <w:trPr>
          <w:tblHeader/>
        </w:trPr>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Категория дорог и улиц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Основное назначение дорог и улиц</w:t>
            </w:r>
          </w:p>
        </w:tc>
      </w:tr>
      <w:tr w:rsidR="0051091B" w:rsidTr="0026140D">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 xml:space="preserve">Основные улицы сельского поселения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 xml:space="preserve">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w:t>
            </w:r>
            <w:r w:rsidRPr="00C066C2">
              <w:rPr>
                <w:rFonts w:ascii="Times New Roman" w:hAnsi="Times New Roman" w:cs="Times New Roman"/>
              </w:rPr>
              <w:lastRenderedPageBreak/>
              <w:t>центром. Выходят на внешние дороги</w:t>
            </w:r>
          </w:p>
        </w:tc>
      </w:tr>
      <w:tr w:rsidR="0051091B" w:rsidTr="0026140D">
        <w:trPr>
          <w:trHeight w:val="16"/>
        </w:trPr>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lastRenderedPageBreak/>
              <w:t xml:space="preserve">Местные улицы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Обеспечивают связь жилой застройки с основными улицами</w:t>
            </w:r>
          </w:p>
        </w:tc>
      </w:tr>
      <w:tr w:rsidR="0051091B" w:rsidTr="0026140D">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 xml:space="preserve">Местные дороги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Обеспечивают связи жилых и производственных территорий, обслуживают производственные территории</w:t>
            </w:r>
          </w:p>
        </w:tc>
      </w:tr>
      <w:tr w:rsidR="0051091B" w:rsidTr="0026140D">
        <w:trPr>
          <w:trHeight w:val="180"/>
        </w:trPr>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 xml:space="preserve">Проезды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Обеспечивают непосредственный подъезд к участкам жилой, производственной и общественной застройки</w:t>
            </w:r>
          </w:p>
        </w:tc>
      </w:tr>
    </w:tbl>
    <w:p w:rsidR="00EE5091" w:rsidRDefault="00EE5091" w:rsidP="00EE5091">
      <w:pPr>
        <w:pStyle w:val="FORMATTEXT0"/>
        <w:jc w:val="center"/>
        <w:rPr>
          <w:rFonts w:ascii="Times New Roman" w:hAnsi="Times New Roman" w:cs="Times New Roman"/>
          <w:b/>
          <w:sz w:val="24"/>
          <w:szCs w:val="24"/>
        </w:rPr>
      </w:pPr>
    </w:p>
    <w:p w:rsidR="0051091B" w:rsidRPr="00EE5091" w:rsidRDefault="00EE5091" w:rsidP="00EE5091">
      <w:pPr>
        <w:pStyle w:val="FORMATTEXT0"/>
        <w:jc w:val="center"/>
        <w:rPr>
          <w:rFonts w:ascii="Times New Roman" w:hAnsi="Times New Roman" w:cs="Times New Roman"/>
          <w:b/>
          <w:sz w:val="24"/>
          <w:szCs w:val="24"/>
        </w:rPr>
      </w:pPr>
      <w:r>
        <w:rPr>
          <w:rFonts w:ascii="Times New Roman" w:hAnsi="Times New Roman" w:cs="Times New Roman"/>
          <w:b/>
          <w:sz w:val="24"/>
          <w:szCs w:val="24"/>
        </w:rPr>
        <w:t>Р</w:t>
      </w:r>
      <w:r w:rsidRPr="00EE5091">
        <w:rPr>
          <w:rFonts w:ascii="Times New Roman" w:hAnsi="Times New Roman" w:cs="Times New Roman"/>
          <w:b/>
          <w:sz w:val="24"/>
          <w:szCs w:val="24"/>
        </w:rPr>
        <w:t>асчетные параметры улиц и дорог сельских поселений</w:t>
      </w:r>
    </w:p>
    <w:p w:rsidR="0051091B" w:rsidRPr="00C066C2" w:rsidRDefault="0051091B" w:rsidP="0051091B">
      <w:pPr>
        <w:pStyle w:val="FORMATTEXT0"/>
        <w:spacing w:after="120"/>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00CE04C7">
        <w:rPr>
          <w:rFonts w:ascii="Times New Roman" w:hAnsi="Times New Roman" w:cs="Times New Roman"/>
          <w:sz w:val="24"/>
          <w:szCs w:val="24"/>
        </w:rPr>
        <w:t>15</w:t>
      </w:r>
    </w:p>
    <w:tbl>
      <w:tblPr>
        <w:tblW w:w="5000" w:type="pct"/>
        <w:tblCellMar>
          <w:left w:w="90" w:type="dxa"/>
          <w:right w:w="90" w:type="dxa"/>
        </w:tblCellMar>
        <w:tblLook w:val="0000" w:firstRow="0" w:lastRow="0" w:firstColumn="0" w:lastColumn="0" w:noHBand="0" w:noVBand="0"/>
      </w:tblPr>
      <w:tblGrid>
        <w:gridCol w:w="1239"/>
        <w:gridCol w:w="1120"/>
        <w:gridCol w:w="1120"/>
        <w:gridCol w:w="1142"/>
        <w:gridCol w:w="1041"/>
        <w:gridCol w:w="1016"/>
        <w:gridCol w:w="1064"/>
        <w:gridCol w:w="1041"/>
        <w:gridCol w:w="1019"/>
      </w:tblGrid>
      <w:tr w:rsidR="0051091B" w:rsidRPr="00C066C2" w:rsidTr="0026140D">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Категория сельских улиц и дорог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Расчетная скорость движения, км/ч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Ширина полосы движения, м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FORMATTEXT0"/>
              <w:jc w:val="center"/>
              <w:rPr>
                <w:rFonts w:ascii="Times New Roman" w:hAnsi="Times New Roman" w:cs="Times New Roman"/>
                <w:sz w:val="24"/>
                <w:szCs w:val="24"/>
              </w:rPr>
            </w:pPr>
            <w:r w:rsidRPr="00C066C2">
              <w:rPr>
                <w:rFonts w:ascii="Times New Roman" w:hAnsi="Times New Roman" w:cs="Times New Roman"/>
                <w:sz w:val="24"/>
                <w:szCs w:val="24"/>
              </w:rPr>
              <w:t>Число полос движения (суммарно в двух направ-</w:t>
            </w:r>
          </w:p>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лениях)</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FORMATTEXT0"/>
              <w:jc w:val="center"/>
              <w:rPr>
                <w:rFonts w:ascii="Times New Roman" w:hAnsi="Times New Roman" w:cs="Times New Roman"/>
                <w:sz w:val="24"/>
                <w:szCs w:val="24"/>
              </w:rPr>
            </w:pPr>
            <w:r w:rsidRPr="00C066C2">
              <w:rPr>
                <w:rFonts w:ascii="Times New Roman" w:hAnsi="Times New Roman" w:cs="Times New Roman"/>
                <w:sz w:val="24"/>
                <w:szCs w:val="24"/>
              </w:rPr>
              <w:t>Наимень-</w:t>
            </w:r>
          </w:p>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ший радиус кривых в плане без виража, м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FORMATTEXT0"/>
              <w:jc w:val="center"/>
              <w:rPr>
                <w:rFonts w:ascii="Times New Roman" w:hAnsi="Times New Roman" w:cs="Times New Roman"/>
                <w:sz w:val="24"/>
                <w:szCs w:val="24"/>
              </w:rPr>
            </w:pPr>
            <w:r w:rsidRPr="00C066C2">
              <w:rPr>
                <w:rFonts w:ascii="Times New Roman" w:hAnsi="Times New Roman" w:cs="Times New Roman"/>
                <w:sz w:val="24"/>
                <w:szCs w:val="24"/>
              </w:rPr>
              <w:t>Наиболь-</w:t>
            </w:r>
          </w:p>
          <w:p w:rsidR="0051091B" w:rsidRPr="00C066C2" w:rsidRDefault="0051091B" w:rsidP="0026140D">
            <w:pPr>
              <w:pStyle w:val="FORMATTEXT0"/>
              <w:jc w:val="center"/>
              <w:rPr>
                <w:rFonts w:ascii="Times New Roman" w:hAnsi="Times New Roman" w:cs="Times New Roman"/>
                <w:sz w:val="24"/>
                <w:szCs w:val="24"/>
              </w:rPr>
            </w:pPr>
            <w:r w:rsidRPr="00C066C2">
              <w:rPr>
                <w:rFonts w:ascii="Times New Roman" w:hAnsi="Times New Roman" w:cs="Times New Roman"/>
                <w:sz w:val="24"/>
                <w:szCs w:val="24"/>
              </w:rPr>
              <w:t>ший продоль-</w:t>
            </w:r>
          </w:p>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ный уклон, ‰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FORMATTEXT0"/>
              <w:jc w:val="center"/>
              <w:rPr>
                <w:rFonts w:ascii="Times New Roman" w:hAnsi="Times New Roman" w:cs="Times New Roman"/>
                <w:sz w:val="24"/>
                <w:szCs w:val="24"/>
              </w:rPr>
            </w:pPr>
            <w:r w:rsidRPr="00C066C2">
              <w:rPr>
                <w:rFonts w:ascii="Times New Roman" w:hAnsi="Times New Roman" w:cs="Times New Roman"/>
                <w:sz w:val="24"/>
                <w:szCs w:val="24"/>
              </w:rPr>
              <w:t>Наимень-</w:t>
            </w:r>
          </w:p>
          <w:p w:rsidR="0051091B" w:rsidRPr="00C066C2" w:rsidRDefault="0051091B" w:rsidP="0026140D">
            <w:pPr>
              <w:pStyle w:val="FORMATTEXT0"/>
              <w:jc w:val="center"/>
              <w:rPr>
                <w:rFonts w:ascii="Times New Roman" w:hAnsi="Times New Roman" w:cs="Times New Roman"/>
                <w:sz w:val="24"/>
                <w:szCs w:val="24"/>
              </w:rPr>
            </w:pPr>
            <w:r w:rsidRPr="00C066C2">
              <w:rPr>
                <w:rFonts w:ascii="Times New Roman" w:hAnsi="Times New Roman" w:cs="Times New Roman"/>
                <w:sz w:val="24"/>
                <w:szCs w:val="24"/>
              </w:rPr>
              <w:t>ший радиус вертика-</w:t>
            </w:r>
          </w:p>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льной выпуклой кривой, м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FORMATTEXT0"/>
              <w:jc w:val="center"/>
              <w:rPr>
                <w:rFonts w:ascii="Times New Roman" w:hAnsi="Times New Roman" w:cs="Times New Roman"/>
                <w:sz w:val="24"/>
                <w:szCs w:val="24"/>
              </w:rPr>
            </w:pPr>
            <w:r w:rsidRPr="00C066C2">
              <w:rPr>
                <w:rFonts w:ascii="Times New Roman" w:hAnsi="Times New Roman" w:cs="Times New Roman"/>
                <w:sz w:val="24"/>
                <w:szCs w:val="24"/>
              </w:rPr>
              <w:t>Наимень-</w:t>
            </w:r>
          </w:p>
          <w:p w:rsidR="0051091B" w:rsidRPr="00C066C2" w:rsidRDefault="0051091B" w:rsidP="0026140D">
            <w:pPr>
              <w:pStyle w:val="FORMATTEXT0"/>
              <w:jc w:val="center"/>
              <w:rPr>
                <w:rFonts w:ascii="Times New Roman" w:hAnsi="Times New Roman" w:cs="Times New Roman"/>
                <w:sz w:val="24"/>
                <w:szCs w:val="24"/>
              </w:rPr>
            </w:pPr>
            <w:r w:rsidRPr="00C066C2">
              <w:rPr>
                <w:rFonts w:ascii="Times New Roman" w:hAnsi="Times New Roman" w:cs="Times New Roman"/>
                <w:sz w:val="24"/>
                <w:szCs w:val="24"/>
              </w:rPr>
              <w:t>ший радиус вертика-</w:t>
            </w:r>
          </w:p>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льной вогнутой кривой, м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FORMATTEXT0"/>
              <w:jc w:val="center"/>
              <w:rPr>
                <w:rFonts w:ascii="Times New Roman" w:hAnsi="Times New Roman" w:cs="Times New Roman"/>
                <w:sz w:val="24"/>
                <w:szCs w:val="24"/>
              </w:rPr>
            </w:pPr>
            <w:r w:rsidRPr="00C066C2">
              <w:rPr>
                <w:rFonts w:ascii="Times New Roman" w:hAnsi="Times New Roman" w:cs="Times New Roman"/>
                <w:sz w:val="24"/>
                <w:szCs w:val="24"/>
              </w:rPr>
              <w:t>Ширина пешехо-</w:t>
            </w:r>
          </w:p>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дной части тротуара, м </w:t>
            </w:r>
          </w:p>
        </w:tc>
      </w:tr>
      <w:tr w:rsidR="0051091B" w:rsidRPr="00C066C2" w:rsidTr="0026140D">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 xml:space="preserve">Основные улицы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60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3,5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2-4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220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70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1700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600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1,5-2,25 </w:t>
            </w:r>
          </w:p>
        </w:tc>
      </w:tr>
      <w:tr w:rsidR="0051091B" w:rsidRPr="00C066C2" w:rsidTr="0026140D">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Местные улицы</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40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3,0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2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80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80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600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250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1,5 </w:t>
            </w:r>
          </w:p>
        </w:tc>
      </w:tr>
      <w:tr w:rsidR="0051091B" w:rsidRPr="00C066C2" w:rsidTr="0026140D">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 xml:space="preserve">Местные дороги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30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2,75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2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40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80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600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200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FE1F9B" w:rsidRDefault="0051091B" w:rsidP="0026140D">
            <w:pPr>
              <w:pStyle w:val="FORMATTEXT0"/>
              <w:jc w:val="center"/>
              <w:rPr>
                <w:rFonts w:ascii="Times New Roman" w:hAnsi="Times New Roman" w:cs="Times New Roman"/>
              </w:rPr>
            </w:pPr>
            <w:r w:rsidRPr="00CA1CFF">
              <w:rPr>
                <w:rFonts w:ascii="Times New Roman" w:hAnsi="Times New Roman" w:cs="Times New Roman"/>
                <w:sz w:val="24"/>
                <w:szCs w:val="24"/>
              </w:rPr>
              <w:t>1,0 (</w:t>
            </w:r>
            <w:r w:rsidRPr="00FE1F9B">
              <w:rPr>
                <w:rFonts w:ascii="Times New Roman" w:hAnsi="Times New Roman" w:cs="Times New Roman"/>
              </w:rPr>
              <w:t>допус-</w:t>
            </w:r>
          </w:p>
          <w:p w:rsidR="0051091B" w:rsidRPr="00C066C2" w:rsidRDefault="0051091B" w:rsidP="0026140D">
            <w:pPr>
              <w:pStyle w:val="afe"/>
              <w:jc w:val="center"/>
              <w:rPr>
                <w:rFonts w:ascii="Times New Roman" w:hAnsi="Times New Roman" w:cs="Times New Roman"/>
              </w:rPr>
            </w:pPr>
            <w:r w:rsidRPr="00FE1F9B">
              <w:rPr>
                <w:rFonts w:ascii="Times New Roman" w:hAnsi="Times New Roman" w:cs="Times New Roman"/>
                <w:sz w:val="20"/>
                <w:szCs w:val="20"/>
              </w:rPr>
              <w:t>кается устраивать с одной стороны)</w:t>
            </w:r>
          </w:p>
        </w:tc>
      </w:tr>
      <w:tr w:rsidR="0051091B" w:rsidRPr="00C066C2" w:rsidTr="0026140D">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Проезды</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30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4,5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1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40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80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600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200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 </w:t>
            </w:r>
          </w:p>
        </w:tc>
      </w:tr>
    </w:tbl>
    <w:p w:rsidR="0051091B" w:rsidRPr="00C066C2" w:rsidRDefault="0051091B" w:rsidP="0051091B">
      <w:pPr>
        <w:pStyle w:val="afe"/>
        <w:rPr>
          <w:rFonts w:ascii="Times New Roman" w:hAnsi="Times New Roman" w:cs="Times New Roman"/>
        </w:rPr>
      </w:pPr>
    </w:p>
    <w:p w:rsidR="0051091B" w:rsidRPr="00C066C2" w:rsidRDefault="0051091B" w:rsidP="0051091B">
      <w:pPr>
        <w:pStyle w:val="FORMATTEXT0"/>
        <w:ind w:firstLine="568"/>
        <w:jc w:val="both"/>
        <w:rPr>
          <w:rFonts w:ascii="Times New Roman" w:hAnsi="Times New Roman" w:cs="Times New Roman"/>
          <w:sz w:val="24"/>
          <w:szCs w:val="24"/>
        </w:rPr>
      </w:pPr>
      <w:r w:rsidRPr="00C066C2">
        <w:rPr>
          <w:rFonts w:ascii="Times New Roman" w:hAnsi="Times New Roman" w:cs="Times New Roman"/>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rsidR="0051091B" w:rsidRPr="00C066C2" w:rsidRDefault="0051091B" w:rsidP="0051091B">
      <w:pPr>
        <w:pStyle w:val="FORMATTEXT0"/>
        <w:ind w:firstLine="568"/>
        <w:jc w:val="both"/>
        <w:rPr>
          <w:rFonts w:ascii="Times New Roman" w:hAnsi="Times New Roman" w:cs="Times New Roman"/>
          <w:b/>
          <w:sz w:val="24"/>
          <w:szCs w:val="24"/>
        </w:rPr>
      </w:pPr>
      <w:r w:rsidRPr="00C066C2">
        <w:rPr>
          <w:rFonts w:ascii="Times New Roman" w:hAnsi="Times New Roman" w:cs="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51091B" w:rsidRPr="00C066C2" w:rsidRDefault="0051091B" w:rsidP="0051091B">
      <w:pPr>
        <w:pStyle w:val="FORMATTEXT0"/>
        <w:ind w:firstLine="568"/>
        <w:jc w:val="both"/>
        <w:rPr>
          <w:rFonts w:ascii="Times New Roman" w:hAnsi="Times New Roman" w:cs="Times New Roman"/>
          <w:sz w:val="24"/>
          <w:szCs w:val="24"/>
        </w:rPr>
      </w:pPr>
      <w:r w:rsidRPr="00C066C2">
        <w:rPr>
          <w:rFonts w:ascii="Times New Roman" w:hAnsi="Times New Roman" w:cs="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rsidR="0051091B" w:rsidRPr="00C066C2" w:rsidRDefault="0051091B" w:rsidP="0051091B">
      <w:pPr>
        <w:pStyle w:val="FORMATTEXT0"/>
        <w:ind w:firstLine="568"/>
        <w:jc w:val="both"/>
        <w:rPr>
          <w:rFonts w:ascii="Times New Roman" w:hAnsi="Times New Roman" w:cs="Times New Roman"/>
          <w:sz w:val="24"/>
          <w:szCs w:val="24"/>
        </w:rPr>
      </w:pPr>
      <w:r w:rsidRPr="00C066C2">
        <w:rPr>
          <w:rFonts w:ascii="Times New Roman" w:hAnsi="Times New Roman" w:cs="Times New Roman"/>
          <w:sz w:val="24"/>
          <w:szCs w:val="24"/>
        </w:rPr>
        <w:t xml:space="preserve">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w:t>
      </w:r>
      <w:r w:rsidRPr="00C066C2">
        <w:rPr>
          <w:rFonts w:ascii="Times New Roman" w:hAnsi="Times New Roman" w:cs="Times New Roman"/>
          <w:sz w:val="24"/>
          <w:szCs w:val="24"/>
        </w:rPr>
        <w:lastRenderedPageBreak/>
        <w:t>треугольника для условий "транспорт-транспорт" и для условий "пешеход-транспорт" должны быть определены по расчету.</w:t>
      </w:r>
    </w:p>
    <w:p w:rsidR="0051091B" w:rsidRPr="00C066C2" w:rsidRDefault="0051091B" w:rsidP="0051091B">
      <w:pPr>
        <w:pStyle w:val="FORMATTEXT0"/>
        <w:ind w:firstLine="568"/>
        <w:jc w:val="both"/>
        <w:rPr>
          <w:rFonts w:ascii="Times New Roman" w:hAnsi="Times New Roman" w:cs="Times New Roman"/>
          <w:sz w:val="24"/>
          <w:szCs w:val="24"/>
        </w:rPr>
      </w:pPr>
    </w:p>
    <w:p w:rsidR="0051091B" w:rsidRPr="00C066C2" w:rsidRDefault="0051091B" w:rsidP="0051091B">
      <w:pPr>
        <w:pStyle w:val="FORMATTEXT0"/>
        <w:ind w:firstLine="568"/>
        <w:jc w:val="both"/>
        <w:rPr>
          <w:rFonts w:ascii="Times New Roman" w:hAnsi="Times New Roman" w:cs="Times New Roman"/>
          <w:sz w:val="24"/>
          <w:szCs w:val="24"/>
        </w:rPr>
      </w:pPr>
      <w:r w:rsidRPr="00C066C2">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51091B" w:rsidRDefault="0051091B" w:rsidP="00870B1D">
      <w:pPr>
        <w:pStyle w:val="ConsPlusNormal"/>
        <w:jc w:val="both"/>
      </w:pPr>
    </w:p>
    <w:p w:rsidR="00870B1D" w:rsidRPr="00E85861" w:rsidRDefault="0051091B" w:rsidP="00870B1D">
      <w:pPr>
        <w:pStyle w:val="ConsPlusNormal"/>
        <w:ind w:firstLine="284"/>
        <w:jc w:val="both"/>
        <w:rPr>
          <w:rFonts w:ascii="Times New Roman" w:hAnsi="Times New Roman"/>
          <w:b/>
          <w:sz w:val="24"/>
          <w:szCs w:val="24"/>
        </w:rPr>
      </w:pPr>
      <w:r w:rsidRPr="007A13B2">
        <w:t>1.8.</w:t>
      </w:r>
      <w:r>
        <w:t>2</w:t>
      </w:r>
      <w:r w:rsidRPr="007A13B2">
        <w:t xml:space="preserve"> </w:t>
      </w:r>
      <w:r w:rsidR="00870B1D" w:rsidRPr="00E85861">
        <w:rPr>
          <w:rFonts w:ascii="Times New Roman" w:hAnsi="Times New Roman"/>
          <w:b/>
          <w:sz w:val="24"/>
          <w:szCs w:val="24"/>
        </w:rPr>
        <w:t>Плотность сети линий наземного общественного пассажирского транспорта</w:t>
      </w:r>
      <w:r w:rsidR="00870B1D" w:rsidRPr="00E85861">
        <w:rPr>
          <w:rFonts w:ascii="Times New Roman" w:hAnsi="Times New Roman"/>
          <w:sz w:val="24"/>
          <w:szCs w:val="24"/>
        </w:rPr>
        <w:t xml:space="preserve"> Расчетный показатель применяется в пределах застроенных территорий населенных пунктов</w:t>
      </w:r>
      <w:r w:rsidR="00870B1D">
        <w:rPr>
          <w:rFonts w:ascii="Times New Roman" w:hAnsi="Times New Roman"/>
          <w:sz w:val="24"/>
          <w:szCs w:val="24"/>
        </w:rPr>
        <w:t xml:space="preserve"> составляет </w:t>
      </w:r>
      <w:r w:rsidR="00870B1D" w:rsidRPr="00E85861">
        <w:rPr>
          <w:rFonts w:ascii="Times New Roman" w:hAnsi="Times New Roman"/>
          <w:sz w:val="24"/>
          <w:szCs w:val="24"/>
        </w:rPr>
        <w:t>1,5 - 2,5 км/кв.км</w:t>
      </w:r>
    </w:p>
    <w:p w:rsidR="00870B1D" w:rsidRDefault="00870B1D" w:rsidP="00870B1D">
      <w:pPr>
        <w:pStyle w:val="ConsPlusNormal"/>
        <w:jc w:val="both"/>
      </w:pPr>
    </w:p>
    <w:p w:rsidR="0051091B" w:rsidRPr="00E85861" w:rsidRDefault="0051091B" w:rsidP="0051091B">
      <w:pPr>
        <w:pStyle w:val="ConsPlusNormal"/>
        <w:ind w:firstLine="284"/>
        <w:jc w:val="both"/>
        <w:rPr>
          <w:rFonts w:ascii="Times New Roman" w:hAnsi="Times New Roman"/>
          <w:sz w:val="24"/>
          <w:szCs w:val="24"/>
        </w:rPr>
      </w:pPr>
      <w:r>
        <w:rPr>
          <w:rFonts w:ascii="Times New Roman" w:hAnsi="Times New Roman"/>
          <w:b/>
          <w:sz w:val="24"/>
          <w:szCs w:val="24"/>
        </w:rPr>
        <w:t xml:space="preserve">1.8.3 </w:t>
      </w:r>
      <w:r w:rsidRPr="00E85861">
        <w:rPr>
          <w:rFonts w:ascii="Times New Roman" w:hAnsi="Times New Roman"/>
          <w:b/>
          <w:sz w:val="24"/>
          <w:szCs w:val="24"/>
        </w:rPr>
        <w:t>Обеспеченность станциями технического обслуживания автомобилей</w:t>
      </w:r>
      <w:r w:rsidRPr="00E85861">
        <w:rPr>
          <w:rFonts w:ascii="Times New Roman" w:hAnsi="Times New Roman"/>
          <w:sz w:val="24"/>
          <w:szCs w:val="24"/>
        </w:rPr>
        <w:t xml:space="preserve"> (СТО)</w:t>
      </w:r>
    </w:p>
    <w:p w:rsidR="0051091B" w:rsidRPr="00CA65E0" w:rsidRDefault="0051091B" w:rsidP="0051091B">
      <w:pPr>
        <w:pStyle w:val="ConsPlusNormal"/>
        <w:jc w:val="both"/>
        <w:rPr>
          <w:rFonts w:ascii="Times New Roman" w:hAnsi="Times New Roman"/>
          <w:sz w:val="24"/>
          <w:szCs w:val="24"/>
        </w:rPr>
      </w:pPr>
      <w:r w:rsidRPr="00CA65E0">
        <w:rPr>
          <w:rFonts w:ascii="Times New Roman" w:hAnsi="Times New Roman"/>
          <w:sz w:val="24"/>
          <w:szCs w:val="24"/>
        </w:rPr>
        <w:t>1 пост СТО на 200 легковых автомобилей</w:t>
      </w:r>
    </w:p>
    <w:p w:rsidR="0051091B" w:rsidRPr="00E85861" w:rsidRDefault="0051091B" w:rsidP="0051091B">
      <w:pPr>
        <w:pStyle w:val="ConsPlusNormal"/>
        <w:jc w:val="both"/>
        <w:rPr>
          <w:rFonts w:ascii="Times New Roman" w:hAnsi="Times New Roman"/>
          <w:sz w:val="24"/>
          <w:szCs w:val="24"/>
        </w:rPr>
      </w:pPr>
      <w:r w:rsidRPr="00CA65E0">
        <w:rPr>
          <w:rFonts w:ascii="Times New Roman" w:hAnsi="Times New Roman"/>
          <w:sz w:val="24"/>
          <w:szCs w:val="24"/>
        </w:rPr>
        <w:t>Площадь земельного участка для размещения станции технического обслуживания автомобилей (СТО)</w:t>
      </w:r>
      <w:r>
        <w:rPr>
          <w:rFonts w:ascii="Times New Roman" w:hAnsi="Times New Roman"/>
          <w:sz w:val="24"/>
          <w:szCs w:val="24"/>
        </w:rPr>
        <w:t xml:space="preserve"> в </w:t>
      </w:r>
      <w:r w:rsidRPr="00E85861">
        <w:rPr>
          <w:rFonts w:ascii="Times New Roman" w:hAnsi="Times New Roman"/>
          <w:sz w:val="24"/>
          <w:szCs w:val="24"/>
        </w:rPr>
        <w:t>зависимости от количества постов на СТО, га:</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 на 10 постов - 1,0;</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 на 15 постов - 1,5</w:t>
      </w:r>
      <w:r>
        <w:rPr>
          <w:rFonts w:ascii="Times New Roman" w:hAnsi="Times New Roman"/>
          <w:sz w:val="24"/>
          <w:szCs w:val="24"/>
        </w:rPr>
        <w:t>.</w:t>
      </w:r>
    </w:p>
    <w:p w:rsidR="0051091B" w:rsidRPr="00CA65E0" w:rsidRDefault="0051091B" w:rsidP="0051091B">
      <w:pPr>
        <w:pStyle w:val="ConsPlusNormal"/>
        <w:ind w:firstLine="284"/>
        <w:rPr>
          <w:rFonts w:ascii="Times New Roman" w:hAnsi="Times New Roman"/>
          <w:sz w:val="24"/>
          <w:szCs w:val="24"/>
        </w:rPr>
      </w:pPr>
      <w:r w:rsidRPr="00CA65E0">
        <w:rPr>
          <w:rFonts w:ascii="Times New Roman" w:hAnsi="Times New Roman"/>
          <w:b/>
          <w:sz w:val="24"/>
          <w:szCs w:val="24"/>
        </w:rPr>
        <w:t>Обеспеченность автозаправочными станциями</w:t>
      </w:r>
      <w:r w:rsidRPr="00CA65E0">
        <w:rPr>
          <w:rFonts w:ascii="Times New Roman" w:hAnsi="Times New Roman"/>
          <w:sz w:val="24"/>
          <w:szCs w:val="24"/>
        </w:rPr>
        <w:t xml:space="preserve"> </w:t>
      </w:r>
      <w:r w:rsidRPr="00CA65E0">
        <w:rPr>
          <w:rFonts w:ascii="Times New Roman" w:hAnsi="Times New Roman"/>
          <w:b/>
          <w:sz w:val="24"/>
          <w:szCs w:val="24"/>
        </w:rPr>
        <w:t>(АЗС)</w:t>
      </w:r>
      <w:r w:rsidRPr="00CA65E0">
        <w:rPr>
          <w:rFonts w:ascii="Times New Roman" w:hAnsi="Times New Roman"/>
          <w:sz w:val="24"/>
          <w:szCs w:val="24"/>
        </w:rPr>
        <w:t xml:space="preserve"> Расчетный показатель применяется к территории населенных пунктов</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1 топливораздаточная колонка на 1200 легковых автомобилей</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Площадь земельного участка для размещения автозаправочной станции (АЗС) В зависимости от количества колонок на АЗС, га:</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 на 2 колонки - 0,1;</w:t>
      </w:r>
    </w:p>
    <w:p w:rsidR="0051091B"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 на 5 колонок - 0,2</w:t>
      </w:r>
      <w:r>
        <w:rPr>
          <w:rFonts w:ascii="Times New Roman" w:hAnsi="Times New Roman"/>
          <w:sz w:val="24"/>
          <w:szCs w:val="24"/>
        </w:rPr>
        <w:t>.</w:t>
      </w:r>
    </w:p>
    <w:p w:rsidR="0051091B" w:rsidRPr="00E85861" w:rsidRDefault="0051091B" w:rsidP="0051091B">
      <w:pPr>
        <w:pStyle w:val="ConsPlusNormal"/>
        <w:jc w:val="both"/>
        <w:rPr>
          <w:rFonts w:ascii="Times New Roman" w:hAnsi="Times New Roman"/>
          <w:sz w:val="24"/>
          <w:szCs w:val="24"/>
        </w:rPr>
      </w:pPr>
    </w:p>
    <w:p w:rsidR="0051091B" w:rsidRDefault="0051091B" w:rsidP="0051091B">
      <w:pPr>
        <w:pStyle w:val="ConsPlusNormal"/>
        <w:ind w:firstLine="540"/>
        <w:jc w:val="both"/>
        <w:rPr>
          <w:rFonts w:ascii="Times New Roman" w:hAnsi="Times New Roman"/>
          <w:b/>
          <w:sz w:val="24"/>
          <w:szCs w:val="24"/>
        </w:rPr>
      </w:pPr>
      <w:r>
        <w:rPr>
          <w:rFonts w:ascii="Times New Roman" w:hAnsi="Times New Roman"/>
          <w:b/>
          <w:sz w:val="24"/>
          <w:szCs w:val="24"/>
        </w:rPr>
        <w:t xml:space="preserve">1.8.4 </w:t>
      </w:r>
      <w:r w:rsidRPr="00E85861">
        <w:rPr>
          <w:rFonts w:ascii="Times New Roman" w:hAnsi="Times New Roman"/>
          <w:b/>
          <w:sz w:val="24"/>
          <w:szCs w:val="24"/>
        </w:rPr>
        <w:t xml:space="preserve">Количество машино-мест для постоянного хранения легкового автомобильного транспорта </w:t>
      </w:r>
    </w:p>
    <w:p w:rsidR="0051091B" w:rsidRDefault="0051091B" w:rsidP="0051091B">
      <w:pPr>
        <w:pStyle w:val="ConsPlusNormal"/>
        <w:ind w:firstLine="540"/>
        <w:jc w:val="both"/>
        <w:rPr>
          <w:rFonts w:ascii="Times New Roman" w:hAnsi="Times New Roman"/>
          <w:sz w:val="24"/>
          <w:szCs w:val="24"/>
        </w:rPr>
      </w:pPr>
      <w:r w:rsidRPr="00C47DCE">
        <w:rPr>
          <w:rFonts w:ascii="Times New Roman" w:hAnsi="Times New Roman" w:cs="Times New Roman"/>
          <w:b/>
          <w:sz w:val="24"/>
          <w:szCs w:val="24"/>
        </w:rPr>
        <w:t>У</w:t>
      </w:r>
      <w:r w:rsidRPr="00E85861">
        <w:rPr>
          <w:rFonts w:ascii="Times New Roman" w:hAnsi="Times New Roman" w:cs="Times New Roman"/>
          <w:b/>
          <w:sz w:val="24"/>
          <w:szCs w:val="24"/>
        </w:rPr>
        <w:t>ровень автомобилизации</w:t>
      </w:r>
      <w:r w:rsidRPr="00E85861">
        <w:rPr>
          <w:rFonts w:ascii="Times New Roman" w:hAnsi="Times New Roman" w:cs="Times New Roman"/>
          <w:sz w:val="24"/>
          <w:szCs w:val="24"/>
        </w:rPr>
        <w:t xml:space="preserve"> на расчетный срок 350 легковых автомобилей на 1000 жителей, включая ведомственные автомобили и такси</w:t>
      </w:r>
      <w:r>
        <w:rPr>
          <w:rFonts w:ascii="Times New Roman" w:hAnsi="Times New Roman" w:cs="Times New Roman"/>
          <w:sz w:val="24"/>
          <w:szCs w:val="24"/>
        </w:rPr>
        <w:t xml:space="preserve">. </w:t>
      </w:r>
      <w:r w:rsidRPr="00E85861">
        <w:rPr>
          <w:rFonts w:ascii="Times New Roman" w:hAnsi="Times New Roman"/>
          <w:sz w:val="24"/>
          <w:szCs w:val="24"/>
        </w:rPr>
        <w:t xml:space="preserve"> </w:t>
      </w:r>
      <w:r w:rsidRPr="0051091B">
        <w:rPr>
          <w:rFonts w:ascii="Times New Roman" w:hAnsi="Times New Roman"/>
          <w:sz w:val="24"/>
          <w:szCs w:val="24"/>
        </w:rPr>
        <w:t>Количество машино-мест для постоянного хранения легкового автомобильного транспорта</w:t>
      </w:r>
      <w:r w:rsidRPr="00E85861">
        <w:rPr>
          <w:rFonts w:ascii="Times New Roman" w:hAnsi="Times New Roman"/>
          <w:sz w:val="24"/>
          <w:szCs w:val="24"/>
        </w:rPr>
        <w:t xml:space="preserve"> (открытые автостоянки, гаражи) </w:t>
      </w:r>
      <w:r>
        <w:rPr>
          <w:rFonts w:ascii="Times New Roman" w:hAnsi="Times New Roman"/>
          <w:sz w:val="24"/>
          <w:szCs w:val="24"/>
        </w:rPr>
        <w:t>расчетные показатели произвести и</w:t>
      </w:r>
      <w:r w:rsidRPr="00E85861">
        <w:rPr>
          <w:rFonts w:ascii="Times New Roman" w:hAnsi="Times New Roman"/>
          <w:sz w:val="24"/>
          <w:szCs w:val="24"/>
        </w:rPr>
        <w:t>з расчета не менее 90% расчетного числа индивидуальных легковых автомобилей.</w:t>
      </w:r>
    </w:p>
    <w:p w:rsidR="0051091B" w:rsidRPr="00C47DCE" w:rsidRDefault="0051091B" w:rsidP="0051091B">
      <w:pPr>
        <w:pStyle w:val="ConsPlusNormal"/>
        <w:rPr>
          <w:rFonts w:ascii="Times New Roman" w:hAnsi="Times New Roman"/>
          <w:sz w:val="24"/>
          <w:szCs w:val="24"/>
        </w:rPr>
      </w:pPr>
      <w:r w:rsidRPr="00C47DCE">
        <w:rPr>
          <w:rFonts w:ascii="Times New Roman" w:hAnsi="Times New Roman"/>
          <w:sz w:val="24"/>
          <w:szCs w:val="24"/>
        </w:rPr>
        <w:t>Площадь земельного участка для размещения объектов Постоянного хранения легкового автомобильного транспорта</w:t>
      </w:r>
    </w:p>
    <w:p w:rsidR="0051091B" w:rsidRPr="00E85861" w:rsidRDefault="0051091B" w:rsidP="0051091B">
      <w:pPr>
        <w:pStyle w:val="ConsPlusNormal"/>
        <w:rPr>
          <w:rFonts w:ascii="Times New Roman" w:hAnsi="Times New Roman"/>
          <w:sz w:val="24"/>
          <w:szCs w:val="24"/>
        </w:rPr>
      </w:pPr>
      <w:r w:rsidRPr="00C47DCE">
        <w:rPr>
          <w:rFonts w:ascii="Times New Roman" w:hAnsi="Times New Roman"/>
          <w:sz w:val="24"/>
          <w:szCs w:val="24"/>
        </w:rPr>
        <w:t>Размеры земельных участков определяются с учетом количества машино-мест</w:t>
      </w:r>
      <w:r w:rsidRPr="00E85861">
        <w:rPr>
          <w:rFonts w:ascii="Times New Roman" w:hAnsi="Times New Roman"/>
          <w:sz w:val="24"/>
          <w:szCs w:val="24"/>
        </w:rPr>
        <w:t xml:space="preserve"> и следующих норм территории на одно машино-место.</w:t>
      </w:r>
    </w:p>
    <w:p w:rsidR="0051091B" w:rsidRPr="00B828C9" w:rsidRDefault="0051091B" w:rsidP="0051091B">
      <w:pPr>
        <w:pStyle w:val="ConsPlusNormal"/>
        <w:rPr>
          <w:rFonts w:ascii="Times New Roman" w:hAnsi="Times New Roman"/>
          <w:sz w:val="24"/>
          <w:szCs w:val="24"/>
        </w:rPr>
      </w:pPr>
      <w:r w:rsidRPr="00B828C9">
        <w:rPr>
          <w:rFonts w:ascii="Times New Roman" w:hAnsi="Times New Roman"/>
          <w:sz w:val="24"/>
          <w:szCs w:val="24"/>
        </w:rPr>
        <w:t>Для отдельно стоящих гаражей, кв.м на одно машино-место:</w:t>
      </w:r>
    </w:p>
    <w:p w:rsidR="0051091B" w:rsidRPr="00B828C9" w:rsidRDefault="0051091B" w:rsidP="0051091B">
      <w:pPr>
        <w:pStyle w:val="ConsPlusNormal"/>
        <w:rPr>
          <w:rFonts w:ascii="Times New Roman" w:hAnsi="Times New Roman"/>
          <w:sz w:val="24"/>
          <w:szCs w:val="24"/>
        </w:rPr>
      </w:pPr>
      <w:r w:rsidRPr="00B828C9">
        <w:rPr>
          <w:rFonts w:ascii="Times New Roman" w:hAnsi="Times New Roman"/>
          <w:sz w:val="24"/>
          <w:szCs w:val="24"/>
        </w:rPr>
        <w:t>- одноэтажных - 30;</w:t>
      </w:r>
    </w:p>
    <w:p w:rsidR="0051091B" w:rsidRPr="006A2E96" w:rsidRDefault="0051091B" w:rsidP="0051091B">
      <w:pPr>
        <w:pStyle w:val="af3"/>
        <w:tabs>
          <w:tab w:val="left" w:pos="1129"/>
          <w:tab w:val="center" w:pos="4677"/>
          <w:tab w:val="right" w:pos="9355"/>
        </w:tabs>
        <w:ind w:firstLine="743"/>
      </w:pPr>
      <w:r w:rsidRPr="00B828C9">
        <w:t>Для наземных автостоянок - 25 кв.м на одно машино-место</w:t>
      </w:r>
      <w:r>
        <w:t>.</w:t>
      </w:r>
    </w:p>
    <w:p w:rsidR="0051091B" w:rsidRPr="00B828C9" w:rsidRDefault="0051091B" w:rsidP="0051091B">
      <w:pPr>
        <w:pStyle w:val="ConsPlusNormal"/>
        <w:ind w:firstLine="540"/>
        <w:jc w:val="both"/>
        <w:rPr>
          <w:rFonts w:ascii="Times New Roman" w:hAnsi="Times New Roman"/>
          <w:sz w:val="24"/>
          <w:szCs w:val="24"/>
        </w:rPr>
      </w:pPr>
    </w:p>
    <w:p w:rsidR="0051091B" w:rsidRPr="00B828C9" w:rsidRDefault="0051091B" w:rsidP="0051091B">
      <w:pPr>
        <w:pStyle w:val="ConsPlusNormal"/>
        <w:rPr>
          <w:rFonts w:ascii="Times New Roman" w:hAnsi="Times New Roman"/>
          <w:sz w:val="24"/>
          <w:szCs w:val="24"/>
        </w:rPr>
      </w:pPr>
      <w:r>
        <w:rPr>
          <w:rFonts w:ascii="Times New Roman" w:hAnsi="Times New Roman"/>
          <w:b/>
          <w:sz w:val="24"/>
          <w:szCs w:val="24"/>
        </w:rPr>
        <w:t xml:space="preserve">1.8.5 </w:t>
      </w:r>
      <w:r w:rsidRPr="00B828C9">
        <w:rPr>
          <w:rFonts w:ascii="Times New Roman" w:hAnsi="Times New Roman"/>
          <w:b/>
          <w:sz w:val="24"/>
          <w:szCs w:val="24"/>
        </w:rPr>
        <w:t>Количество машино-мест</w:t>
      </w:r>
      <w:r w:rsidRPr="00B828C9">
        <w:rPr>
          <w:rFonts w:ascii="Times New Roman" w:hAnsi="Times New Roman"/>
          <w:sz w:val="24"/>
          <w:szCs w:val="24"/>
        </w:rPr>
        <w:t xml:space="preserve"> </w:t>
      </w:r>
      <w:r w:rsidRPr="00B828C9">
        <w:rPr>
          <w:rFonts w:ascii="Times New Roman" w:hAnsi="Times New Roman"/>
          <w:b/>
          <w:sz w:val="24"/>
          <w:szCs w:val="24"/>
        </w:rPr>
        <w:t>на открытых стоянках временного хранения легковых автомобилей</w:t>
      </w:r>
      <w:r w:rsidRPr="00B828C9">
        <w:rPr>
          <w:rFonts w:ascii="Times New Roman" w:hAnsi="Times New Roman"/>
          <w:sz w:val="24"/>
          <w:szCs w:val="24"/>
        </w:rPr>
        <w:t xml:space="preserve"> . Показатели произвести из расчета для 70% расчетного парка индивидуальных легковых автомобилей, в том числе:</w:t>
      </w:r>
    </w:p>
    <w:p w:rsidR="0051091B" w:rsidRPr="00B828C9" w:rsidRDefault="0051091B" w:rsidP="0051091B">
      <w:pPr>
        <w:pStyle w:val="ConsPlusNormal"/>
        <w:rPr>
          <w:rFonts w:ascii="Times New Roman" w:hAnsi="Times New Roman"/>
          <w:sz w:val="24"/>
          <w:szCs w:val="24"/>
        </w:rPr>
      </w:pPr>
      <w:r w:rsidRPr="00B828C9">
        <w:rPr>
          <w:rFonts w:ascii="Times New Roman" w:hAnsi="Times New Roman"/>
          <w:sz w:val="24"/>
          <w:szCs w:val="24"/>
        </w:rPr>
        <w:t>- жилые районы - 25%;</w:t>
      </w:r>
    </w:p>
    <w:p w:rsidR="0051091B" w:rsidRPr="00B828C9" w:rsidRDefault="0051091B" w:rsidP="0051091B">
      <w:pPr>
        <w:pStyle w:val="ConsPlusNormal"/>
        <w:rPr>
          <w:rFonts w:ascii="Times New Roman" w:hAnsi="Times New Roman"/>
          <w:sz w:val="24"/>
          <w:szCs w:val="24"/>
        </w:rPr>
      </w:pPr>
      <w:r w:rsidRPr="00B828C9">
        <w:rPr>
          <w:rFonts w:ascii="Times New Roman" w:hAnsi="Times New Roman"/>
          <w:sz w:val="24"/>
          <w:szCs w:val="24"/>
        </w:rPr>
        <w:t>- промышленные и коммунально-складские зоны (районы) - 25%;</w:t>
      </w:r>
    </w:p>
    <w:p w:rsidR="0051091B" w:rsidRPr="00B828C9" w:rsidRDefault="0051091B" w:rsidP="0051091B">
      <w:pPr>
        <w:pStyle w:val="ConsPlusNormal"/>
        <w:rPr>
          <w:rFonts w:ascii="Times New Roman" w:hAnsi="Times New Roman"/>
          <w:sz w:val="24"/>
          <w:szCs w:val="24"/>
        </w:rPr>
      </w:pPr>
      <w:r w:rsidRPr="00B828C9">
        <w:rPr>
          <w:rFonts w:ascii="Times New Roman" w:hAnsi="Times New Roman"/>
          <w:sz w:val="24"/>
          <w:szCs w:val="24"/>
        </w:rPr>
        <w:t>- общегородские и специализированные центры - 5%;</w:t>
      </w:r>
    </w:p>
    <w:p w:rsidR="0051091B" w:rsidRPr="00E85861" w:rsidRDefault="0051091B" w:rsidP="0051091B">
      <w:pPr>
        <w:pStyle w:val="ConsPlusNormal"/>
        <w:rPr>
          <w:rFonts w:ascii="Times New Roman" w:hAnsi="Times New Roman"/>
          <w:sz w:val="24"/>
          <w:szCs w:val="24"/>
        </w:rPr>
      </w:pPr>
      <w:r w:rsidRPr="00E85861">
        <w:rPr>
          <w:rFonts w:ascii="Times New Roman" w:hAnsi="Times New Roman"/>
          <w:sz w:val="24"/>
          <w:szCs w:val="24"/>
        </w:rPr>
        <w:t>- зоны массового кратковременного отдыха - 15%.</w:t>
      </w:r>
    </w:p>
    <w:p w:rsidR="0051091B" w:rsidRPr="00B828C9" w:rsidRDefault="0051091B" w:rsidP="0051091B">
      <w:pPr>
        <w:pStyle w:val="af3"/>
        <w:tabs>
          <w:tab w:val="left" w:pos="1129"/>
          <w:tab w:val="center" w:pos="4677"/>
          <w:tab w:val="right" w:pos="9355"/>
        </w:tabs>
        <w:ind w:firstLine="743"/>
        <w:rPr>
          <w:b/>
        </w:rPr>
      </w:pPr>
      <w:r w:rsidRPr="00B828C9">
        <w:t>Площадь земельного участка для размещения открытых стоянок временного хранения легковых автомобилей, из расчета 25 кв.м на одно машино-место.</w:t>
      </w:r>
    </w:p>
    <w:p w:rsidR="0051091B" w:rsidRDefault="0051091B" w:rsidP="0051091B">
      <w:pPr>
        <w:pStyle w:val="ConsPlusNormal"/>
        <w:rPr>
          <w:rFonts w:ascii="Times New Roman" w:hAnsi="Times New Roman" w:cs="Times New Roman"/>
          <w:b/>
          <w:sz w:val="24"/>
          <w:szCs w:val="24"/>
        </w:rPr>
      </w:pPr>
    </w:p>
    <w:p w:rsidR="0051091B" w:rsidRPr="00E85861" w:rsidRDefault="005A4961" w:rsidP="0051091B">
      <w:pPr>
        <w:ind w:firstLine="567"/>
      </w:pPr>
      <w:r>
        <w:rPr>
          <w:b/>
        </w:rPr>
        <w:lastRenderedPageBreak/>
        <w:t>1</w:t>
      </w:r>
      <w:r w:rsidR="0051091B" w:rsidRPr="00C47DCE">
        <w:rPr>
          <w:b/>
        </w:rPr>
        <w:t>.8.</w:t>
      </w:r>
      <w:r>
        <w:rPr>
          <w:b/>
        </w:rPr>
        <w:t xml:space="preserve">6 </w:t>
      </w:r>
      <w:r w:rsidR="0051091B" w:rsidRPr="00E85861">
        <w:rPr>
          <w:b/>
        </w:rPr>
        <w:t xml:space="preserve"> Расчетные показатели максимально допустимого уровня территориальной доступности</w:t>
      </w:r>
      <w:r w:rsidR="0051091B" w:rsidRPr="00E85861">
        <w:t xml:space="preserve"> </w:t>
      </w:r>
    </w:p>
    <w:p w:rsidR="0051091B" w:rsidRPr="00E85861" w:rsidRDefault="0051091B" w:rsidP="0051091B">
      <w:r w:rsidRPr="00E85861">
        <w:rPr>
          <w:b/>
        </w:rPr>
        <w:t>Пешеходные подходы до остановки</w:t>
      </w:r>
      <w:r w:rsidRPr="00E85861">
        <w:t xml:space="preserve"> общественного пассажирского транспорта</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Расчетный показатель определяется в метрах в зависимости от уклона местности до 5%- 400метров; от 5-10% 350 метров.</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Дальность пешеходных подходов до ближайшей остановки общественного пассажирского транспорта от объектов массового посещения</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 в общегородском центре должна быть не более 250 м;</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 в производственных и коммунально-складских зонах - не более 400 м от проходных предприятий;</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 в зонах массового отдыха и спорта - не более 800 м от главного входа.</w:t>
      </w:r>
    </w:p>
    <w:p w:rsidR="0051091B" w:rsidRPr="00E85861" w:rsidRDefault="0051091B" w:rsidP="0051091B">
      <w:r w:rsidRPr="00E85861">
        <w:t>В районах индивидуальной усадебной застройки дальность подходов до ближайшей остановки общественного транспорта может быть увеличена на 50%.</w:t>
      </w:r>
    </w:p>
    <w:p w:rsidR="0051091B" w:rsidRPr="00E85861" w:rsidRDefault="0051091B" w:rsidP="0051091B"/>
    <w:p w:rsidR="0051091B" w:rsidRPr="00E85861" w:rsidRDefault="0051091B" w:rsidP="0051091B">
      <w:r w:rsidRPr="00E85861">
        <w:rPr>
          <w:b/>
        </w:rPr>
        <w:t>Уровень территориальной доступности объектов постоянного хранения</w:t>
      </w:r>
      <w:r w:rsidRPr="00E85861">
        <w:t xml:space="preserve"> легкового автомобильного транспорта (открытые автостоянки, гаражи)</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Расчетный показатель определяется в метрах в зависимости от уклона местности5%- 700метров; от 5-10% 600 метров.</w:t>
      </w:r>
    </w:p>
    <w:p w:rsidR="0051091B" w:rsidRPr="00E85861" w:rsidRDefault="0051091B" w:rsidP="0051091B"/>
    <w:p w:rsidR="0051091B" w:rsidRPr="00E85861" w:rsidRDefault="0051091B" w:rsidP="0051091B">
      <w:r w:rsidRPr="00E85861">
        <w:rPr>
          <w:b/>
        </w:rPr>
        <w:t>Уровень территориальной доступности открытых стоянок</w:t>
      </w:r>
      <w:r w:rsidRPr="00E85861">
        <w:t xml:space="preserve"> </w:t>
      </w:r>
      <w:r w:rsidRPr="00E85861">
        <w:rPr>
          <w:b/>
        </w:rPr>
        <w:t>временного хранения</w:t>
      </w:r>
      <w:r w:rsidRPr="00E85861">
        <w:t xml:space="preserve"> легковых автомобилей</w:t>
      </w:r>
    </w:p>
    <w:p w:rsidR="0051091B" w:rsidRPr="00E85861" w:rsidRDefault="0051091B" w:rsidP="0051091B">
      <w:pPr>
        <w:pStyle w:val="ConsPlusNormal"/>
        <w:rPr>
          <w:rFonts w:ascii="Times New Roman" w:hAnsi="Times New Roman"/>
          <w:sz w:val="24"/>
          <w:szCs w:val="24"/>
        </w:rPr>
      </w:pPr>
      <w:r w:rsidRPr="00E85861">
        <w:rPr>
          <w:rFonts w:ascii="Times New Roman" w:hAnsi="Times New Roman"/>
          <w:sz w:val="24"/>
          <w:szCs w:val="24"/>
        </w:rPr>
        <w:t>Пешеходные подходы от стоянок временного хранения легковых автомобилей, м:</w:t>
      </w:r>
    </w:p>
    <w:p w:rsidR="0051091B" w:rsidRPr="00E85861" w:rsidRDefault="0051091B" w:rsidP="0051091B">
      <w:pPr>
        <w:pStyle w:val="ConsPlusNormal"/>
        <w:rPr>
          <w:rFonts w:ascii="Times New Roman" w:hAnsi="Times New Roman"/>
          <w:sz w:val="24"/>
          <w:szCs w:val="24"/>
        </w:rPr>
      </w:pPr>
      <w:r w:rsidRPr="00E85861">
        <w:rPr>
          <w:rFonts w:ascii="Times New Roman" w:hAnsi="Times New Roman"/>
          <w:sz w:val="24"/>
          <w:szCs w:val="24"/>
        </w:rPr>
        <w:t>- до входов в жилые дома - 100;</w:t>
      </w:r>
    </w:p>
    <w:p w:rsidR="0051091B" w:rsidRPr="00E85861" w:rsidRDefault="0051091B" w:rsidP="0051091B">
      <w:pPr>
        <w:pStyle w:val="ConsPlusNormal"/>
        <w:rPr>
          <w:rFonts w:ascii="Times New Roman" w:hAnsi="Times New Roman"/>
          <w:sz w:val="24"/>
          <w:szCs w:val="24"/>
        </w:rPr>
      </w:pPr>
      <w:r w:rsidRPr="00E85861">
        <w:rPr>
          <w:rFonts w:ascii="Times New Roman" w:hAnsi="Times New Roman"/>
          <w:sz w:val="24"/>
          <w:szCs w:val="24"/>
        </w:rPr>
        <w:t>- до пассажирских помещений вокзалов, входов в крупные организации и объекты торговли и общественного питания - 150;</w:t>
      </w:r>
    </w:p>
    <w:p w:rsidR="0051091B" w:rsidRPr="00E85861" w:rsidRDefault="0051091B" w:rsidP="0051091B">
      <w:pPr>
        <w:pStyle w:val="ConsPlusNormal"/>
        <w:rPr>
          <w:rFonts w:ascii="Times New Roman" w:hAnsi="Times New Roman"/>
          <w:sz w:val="24"/>
          <w:szCs w:val="24"/>
        </w:rPr>
      </w:pPr>
      <w:r w:rsidRPr="00E85861">
        <w:rPr>
          <w:rFonts w:ascii="Times New Roman" w:hAnsi="Times New Roman"/>
          <w:sz w:val="24"/>
          <w:szCs w:val="24"/>
        </w:rPr>
        <w:t>- до прочих предприятий и организаций обслуживания населения и административных зданий - 250;</w:t>
      </w:r>
    </w:p>
    <w:p w:rsidR="0051091B" w:rsidRDefault="0051091B" w:rsidP="0051091B">
      <w:r w:rsidRPr="00E85861">
        <w:t xml:space="preserve">- до входов в парки, на выставки и стадионы </w:t>
      </w:r>
      <w:r>
        <w:t>–</w:t>
      </w:r>
      <w:r w:rsidRPr="00E85861">
        <w:t xml:space="preserve"> 400</w:t>
      </w:r>
      <w:r>
        <w:t>.</w:t>
      </w:r>
    </w:p>
    <w:p w:rsidR="008412B6" w:rsidRDefault="008412B6" w:rsidP="008412B6">
      <w:r>
        <w:tab/>
      </w:r>
    </w:p>
    <w:p w:rsidR="008412B6" w:rsidRPr="00DC5A1B" w:rsidRDefault="008412B6" w:rsidP="008412B6">
      <w:pPr>
        <w:ind w:firstLine="540"/>
        <w:rPr>
          <w:b/>
        </w:rPr>
      </w:pPr>
      <w:r w:rsidRPr="008412B6">
        <w:rPr>
          <w:b/>
        </w:rPr>
        <w:t>1.8.</w:t>
      </w:r>
      <w:r w:rsidRPr="00DC5A1B">
        <w:rPr>
          <w:b/>
        </w:rPr>
        <w:t>7 Велосипедные дорожки</w:t>
      </w:r>
    </w:p>
    <w:p w:rsidR="008412B6" w:rsidRPr="00DC5A1B" w:rsidRDefault="008412B6" w:rsidP="008412B6">
      <w:pPr>
        <w:widowControl w:val="0"/>
        <w:autoSpaceDE w:val="0"/>
        <w:autoSpaceDN w:val="0"/>
        <w:spacing w:before="220"/>
        <w:ind w:firstLine="540"/>
        <w:jc w:val="both"/>
      </w:pPr>
      <w:r w:rsidRPr="00DC5A1B">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8412B6" w:rsidRPr="00DC5A1B" w:rsidRDefault="008412B6" w:rsidP="008412B6">
      <w:pPr>
        <w:widowControl w:val="0"/>
        <w:autoSpaceDE w:val="0"/>
        <w:autoSpaceDN w:val="0"/>
        <w:spacing w:before="220"/>
        <w:ind w:firstLine="540"/>
        <w:jc w:val="both"/>
      </w:pPr>
      <w:r w:rsidRPr="00DC5A1B">
        <w:t>В зависимости от показателей, характеризующих текущее состояние и проблемы развития перемещения велосипедистов в поселении, городском округе, учет потребности в велотранспортной инфраструктуре осуществляется в рамках градостроительной деятельности на уровне поселения, городского округа.</w:t>
      </w:r>
    </w:p>
    <w:p w:rsidR="008412B6" w:rsidRPr="00DC5A1B" w:rsidRDefault="008412B6" w:rsidP="008412B6">
      <w:pPr>
        <w:widowControl w:val="0"/>
        <w:autoSpaceDE w:val="0"/>
        <w:autoSpaceDN w:val="0"/>
        <w:spacing w:before="220"/>
        <w:ind w:firstLine="540"/>
        <w:jc w:val="both"/>
      </w:pPr>
      <w:r w:rsidRPr="00DC5A1B">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8412B6" w:rsidRPr="00DC5A1B" w:rsidRDefault="008412B6" w:rsidP="008412B6">
      <w:pPr>
        <w:widowControl w:val="0"/>
        <w:autoSpaceDE w:val="0"/>
        <w:autoSpaceDN w:val="0"/>
        <w:spacing w:before="220"/>
        <w:ind w:firstLine="540"/>
        <w:jc w:val="both"/>
      </w:pPr>
      <w:r w:rsidRPr="00DC5A1B">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8412B6" w:rsidRPr="00DC5A1B" w:rsidRDefault="008412B6" w:rsidP="008412B6">
      <w:pPr>
        <w:widowControl w:val="0"/>
        <w:autoSpaceDE w:val="0"/>
        <w:autoSpaceDN w:val="0"/>
        <w:spacing w:before="220"/>
        <w:ind w:firstLine="540"/>
        <w:jc w:val="both"/>
      </w:pPr>
      <w:r w:rsidRPr="00DC5A1B">
        <w:t xml:space="preserve">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w:t>
      </w:r>
      <w:r w:rsidRPr="00DC5A1B">
        <w:lastRenderedPageBreak/>
        <w:t>устройствами для постановки и хранения велосипедов из расчета перспективного использования велосипедов</w:t>
      </w:r>
    </w:p>
    <w:p w:rsidR="008412B6" w:rsidRPr="00DC5A1B" w:rsidRDefault="008412B6" w:rsidP="008412B6">
      <w:pPr>
        <w:widowControl w:val="0"/>
        <w:autoSpaceDE w:val="0"/>
        <w:autoSpaceDN w:val="0"/>
        <w:spacing w:before="220"/>
        <w:ind w:firstLine="540"/>
        <w:jc w:val="both"/>
      </w:pPr>
      <w:r w:rsidRPr="00DC5A1B">
        <w:t>2) Для создания велотранспортной инфраструктуры необходимо выбрать вариант движения велосипедистов:</w:t>
      </w:r>
    </w:p>
    <w:p w:rsidR="008412B6" w:rsidRPr="00DC5A1B" w:rsidRDefault="008412B6" w:rsidP="008412B6">
      <w:pPr>
        <w:widowControl w:val="0"/>
        <w:autoSpaceDE w:val="0"/>
        <w:autoSpaceDN w:val="0"/>
        <w:spacing w:before="220"/>
        <w:ind w:firstLine="540"/>
        <w:jc w:val="both"/>
      </w:pPr>
      <w:r w:rsidRPr="00DC5A1B">
        <w:t>по проезжей части, или вне ее;</w:t>
      </w:r>
    </w:p>
    <w:p w:rsidR="008412B6" w:rsidRPr="00DC5A1B" w:rsidRDefault="008412B6" w:rsidP="008412B6">
      <w:pPr>
        <w:widowControl w:val="0"/>
        <w:autoSpaceDE w:val="0"/>
        <w:autoSpaceDN w:val="0"/>
        <w:spacing w:before="220"/>
        <w:ind w:firstLine="540"/>
        <w:jc w:val="both"/>
      </w:pPr>
      <w:r w:rsidRPr="00DC5A1B">
        <w:t>с использованием велополосы, совмещенной с другими участниками движения (пешеходами или автомобилями);</w:t>
      </w:r>
    </w:p>
    <w:p w:rsidR="008412B6" w:rsidRPr="00DC5A1B" w:rsidRDefault="008412B6" w:rsidP="008412B6">
      <w:pPr>
        <w:widowControl w:val="0"/>
        <w:autoSpaceDE w:val="0"/>
        <w:autoSpaceDN w:val="0"/>
        <w:spacing w:before="220"/>
        <w:ind w:firstLine="540"/>
        <w:jc w:val="both"/>
      </w:pPr>
      <w:r w:rsidRPr="00DC5A1B">
        <w:t>с использованием велодорожки с односторонним или двухсторонним движением велосипедистов.</w:t>
      </w:r>
    </w:p>
    <w:p w:rsidR="008412B6" w:rsidRPr="00DC5A1B" w:rsidRDefault="008412B6" w:rsidP="008412B6">
      <w:pPr>
        <w:widowControl w:val="0"/>
        <w:autoSpaceDE w:val="0"/>
        <w:autoSpaceDN w:val="0"/>
        <w:spacing w:before="220"/>
        <w:ind w:firstLine="540"/>
        <w:jc w:val="both"/>
      </w:pPr>
      <w:r w:rsidRPr="00DC5A1B">
        <w:t>3) Вариант создания велотранспортной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8412B6" w:rsidRPr="00DC5A1B" w:rsidRDefault="008412B6" w:rsidP="008412B6">
      <w:pPr>
        <w:widowControl w:val="0"/>
        <w:autoSpaceDE w:val="0"/>
        <w:autoSpaceDN w:val="0"/>
        <w:spacing w:before="220"/>
        <w:ind w:firstLine="540"/>
        <w:jc w:val="both"/>
      </w:pPr>
      <w:r w:rsidRPr="00DC5A1B">
        <w:t>4) При проектировании велотранспортной инфраструктуры осуществляется:</w:t>
      </w:r>
    </w:p>
    <w:p w:rsidR="008412B6" w:rsidRPr="00DC5A1B" w:rsidRDefault="008412B6" w:rsidP="008412B6">
      <w:pPr>
        <w:widowControl w:val="0"/>
        <w:autoSpaceDE w:val="0"/>
        <w:autoSpaceDN w:val="0"/>
        <w:spacing w:before="220"/>
        <w:ind w:firstLine="540"/>
        <w:jc w:val="both"/>
      </w:pPr>
      <w:r w:rsidRPr="00DC5A1B">
        <w:t>а) выявление возможностей использования территории поселения, городского округа для обеспечения движения велосипедистов, включая:</w:t>
      </w:r>
    </w:p>
    <w:p w:rsidR="008412B6" w:rsidRPr="00DC5A1B" w:rsidRDefault="008412B6" w:rsidP="008412B6">
      <w:pPr>
        <w:widowControl w:val="0"/>
        <w:autoSpaceDE w:val="0"/>
        <w:autoSpaceDN w:val="0"/>
        <w:spacing w:before="220"/>
        <w:ind w:firstLine="540"/>
        <w:jc w:val="both"/>
      </w:pPr>
      <w:r w:rsidRPr="00DC5A1B">
        <w:t>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8412B6" w:rsidRPr="00DC5A1B" w:rsidRDefault="008412B6" w:rsidP="008412B6">
      <w:pPr>
        <w:widowControl w:val="0"/>
        <w:autoSpaceDE w:val="0"/>
        <w:autoSpaceDN w:val="0"/>
        <w:spacing w:before="220"/>
        <w:ind w:firstLine="540"/>
        <w:jc w:val="both"/>
      </w:pPr>
      <w:r w:rsidRPr="00DC5A1B">
        <w:t>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8412B6" w:rsidRPr="00DC5A1B" w:rsidRDefault="008412B6" w:rsidP="008412B6">
      <w:pPr>
        <w:widowControl w:val="0"/>
        <w:autoSpaceDE w:val="0"/>
        <w:autoSpaceDN w:val="0"/>
        <w:spacing w:before="220"/>
        <w:ind w:firstLine="540"/>
        <w:jc w:val="both"/>
      </w:pPr>
      <w:r w:rsidRPr="00DC5A1B">
        <w:t>б) повышение эффективности совершаемых поездок за счет:</w:t>
      </w:r>
    </w:p>
    <w:p w:rsidR="008412B6" w:rsidRPr="00DC5A1B" w:rsidRDefault="008412B6" w:rsidP="008412B6">
      <w:pPr>
        <w:widowControl w:val="0"/>
        <w:autoSpaceDE w:val="0"/>
        <w:autoSpaceDN w:val="0"/>
        <w:spacing w:before="220"/>
        <w:ind w:firstLine="540"/>
        <w:jc w:val="both"/>
      </w:pPr>
      <w:r w:rsidRPr="00DC5A1B">
        <w:t>дифференцирования велосипедного движения по расстоянию, скорости, времени;</w:t>
      </w:r>
    </w:p>
    <w:p w:rsidR="008412B6" w:rsidRPr="00DC5A1B" w:rsidRDefault="008412B6" w:rsidP="008412B6">
      <w:pPr>
        <w:widowControl w:val="0"/>
        <w:autoSpaceDE w:val="0"/>
        <w:autoSpaceDN w:val="0"/>
        <w:spacing w:before="220"/>
        <w:ind w:firstLine="540"/>
        <w:jc w:val="both"/>
      </w:pPr>
      <w:r w:rsidRPr="00DC5A1B">
        <w:t>совмещения и разделения движения велосипедистов;</w:t>
      </w:r>
    </w:p>
    <w:p w:rsidR="008412B6" w:rsidRPr="00DC5A1B" w:rsidRDefault="008412B6" w:rsidP="008412B6">
      <w:pPr>
        <w:widowControl w:val="0"/>
        <w:autoSpaceDE w:val="0"/>
        <w:autoSpaceDN w:val="0"/>
        <w:spacing w:before="220"/>
        <w:ind w:firstLine="540"/>
        <w:jc w:val="both"/>
      </w:pPr>
      <w:r w:rsidRPr="00DC5A1B">
        <w:t>развития интермодальности;</w:t>
      </w:r>
    </w:p>
    <w:p w:rsidR="008412B6" w:rsidRPr="00DC5A1B" w:rsidRDefault="008412B6" w:rsidP="008412B6">
      <w:pPr>
        <w:widowControl w:val="0"/>
        <w:autoSpaceDE w:val="0"/>
        <w:autoSpaceDN w:val="0"/>
        <w:spacing w:before="220"/>
        <w:ind w:firstLine="540"/>
        <w:jc w:val="both"/>
      </w:pPr>
      <w:r w:rsidRPr="00DC5A1B">
        <w:t>реорганизации дорожного движения;</w:t>
      </w:r>
    </w:p>
    <w:p w:rsidR="008412B6" w:rsidRPr="00DC5A1B" w:rsidRDefault="008412B6" w:rsidP="008412B6">
      <w:pPr>
        <w:widowControl w:val="0"/>
        <w:autoSpaceDE w:val="0"/>
        <w:autoSpaceDN w:val="0"/>
        <w:spacing w:before="220"/>
        <w:ind w:firstLine="540"/>
        <w:jc w:val="both"/>
      </w:pPr>
      <w:r w:rsidRPr="00DC5A1B">
        <w:t>в) внедрение новых транспортных решений и видов транспортного обслуживания населения;</w:t>
      </w:r>
    </w:p>
    <w:p w:rsidR="008412B6" w:rsidRPr="00DC5A1B" w:rsidRDefault="008412B6" w:rsidP="008412B6">
      <w:pPr>
        <w:widowControl w:val="0"/>
        <w:autoSpaceDE w:val="0"/>
        <w:autoSpaceDN w:val="0"/>
        <w:spacing w:before="220"/>
        <w:ind w:firstLine="540"/>
        <w:jc w:val="both"/>
      </w:pPr>
      <w:r w:rsidRPr="00DC5A1B">
        <w:t>г) анализ существующих условий и перспектив развития и размещения велотранспортной инфраструктуры, оценка нормативной правовой базы, необходимой для функционирования и развития велотранспортной инфраструктуры, и оценка объемов финансирования транспортной инфраструктуры с учетом развития велотранспорта.</w:t>
      </w:r>
    </w:p>
    <w:p w:rsidR="008412B6" w:rsidRPr="00DC5A1B" w:rsidRDefault="008412B6" w:rsidP="008412B6">
      <w:pPr>
        <w:widowControl w:val="0"/>
        <w:autoSpaceDE w:val="0"/>
        <w:autoSpaceDN w:val="0"/>
        <w:spacing w:before="220"/>
        <w:ind w:firstLine="540"/>
        <w:jc w:val="both"/>
      </w:pPr>
      <w:r w:rsidRPr="00DC5A1B">
        <w:t>5.При планировании создания велотранспортной инфраструктуры функции маршрутов движения велосипедистов (далее - велотранспортные маршруты), включая пересечения, должны соответствовать функциям элементов совокупности дорог на территории поселения, городского округа (далее - сеть дорог), по которым проложены указанные маршруты.</w:t>
      </w:r>
    </w:p>
    <w:p w:rsidR="008412B6" w:rsidRPr="00DC5A1B" w:rsidRDefault="008412B6" w:rsidP="008412B6">
      <w:pPr>
        <w:widowControl w:val="0"/>
        <w:autoSpaceDE w:val="0"/>
        <w:autoSpaceDN w:val="0"/>
        <w:spacing w:before="220"/>
        <w:ind w:firstLine="540"/>
        <w:jc w:val="both"/>
      </w:pPr>
      <w:r w:rsidRPr="00DC5A1B">
        <w:lastRenderedPageBreak/>
        <w:t>6) В зависимости от показателей, характеризующих текущее состояние и проблемы развития перемещения велосипедистов в поселении, городском округе, учет потребности в велотранспортной инфраструктуре осуществляется в рамках градостроительной деятельности на уровне поселения, городского округа.</w:t>
      </w:r>
    </w:p>
    <w:p w:rsidR="008412B6" w:rsidRPr="00DC5A1B" w:rsidRDefault="008412B6" w:rsidP="008412B6">
      <w:pPr>
        <w:widowControl w:val="0"/>
        <w:autoSpaceDE w:val="0"/>
        <w:autoSpaceDN w:val="0"/>
        <w:spacing w:before="220"/>
        <w:ind w:firstLine="540"/>
        <w:jc w:val="both"/>
      </w:pPr>
      <w:r w:rsidRPr="00DC5A1B">
        <w:t>7) Планировочная структура велотранспортной сети (далее - ВТС) на уровне поселения, городского округа включает:</w:t>
      </w:r>
    </w:p>
    <w:p w:rsidR="008412B6" w:rsidRPr="00DC5A1B" w:rsidRDefault="008412B6" w:rsidP="008412B6">
      <w:pPr>
        <w:widowControl w:val="0"/>
        <w:autoSpaceDE w:val="0"/>
        <w:autoSpaceDN w:val="0"/>
        <w:spacing w:before="220"/>
        <w:ind w:firstLine="540"/>
        <w:jc w:val="both"/>
      </w:pPr>
      <w:r w:rsidRPr="00DC5A1B">
        <w:t>а) велотранспортные маршруты городского значения, обеспечивающие деловые поездки по взаимосвязанным велотранспортным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городского округа указанные велодорожки располагаются в зоне наиболее активных перемещений велосипедистов, формируя велотранспортный маршрут, соединяющий территориальные образования (жилые зоны, офисные и образовательные центры, др.);</w:t>
      </w:r>
    </w:p>
    <w:p w:rsidR="008412B6" w:rsidRPr="00DC5A1B" w:rsidRDefault="008412B6" w:rsidP="008412B6">
      <w:pPr>
        <w:widowControl w:val="0"/>
        <w:autoSpaceDE w:val="0"/>
        <w:autoSpaceDN w:val="0"/>
        <w:spacing w:before="220"/>
        <w:ind w:firstLine="540"/>
        <w:jc w:val="both"/>
      </w:pPr>
      <w:r w:rsidRPr="00DC5A1B">
        <w:t>б) велотранспортные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8412B6" w:rsidRPr="00DC5A1B" w:rsidRDefault="008412B6" w:rsidP="008412B6">
      <w:pPr>
        <w:widowControl w:val="0"/>
        <w:autoSpaceDE w:val="0"/>
        <w:autoSpaceDN w:val="0"/>
        <w:spacing w:before="220"/>
        <w:ind w:firstLine="540"/>
        <w:jc w:val="both"/>
      </w:pPr>
      <w:r w:rsidRPr="00DC5A1B">
        <w:t>в) велотранспортные маршруты местного значения (внутриквартальные дороги и проезды), обеспечивающие связи внутри районов и микрорайонов).</w:t>
      </w:r>
    </w:p>
    <w:p w:rsidR="008412B6" w:rsidRPr="00DC5A1B" w:rsidRDefault="008412B6" w:rsidP="008412B6">
      <w:pPr>
        <w:widowControl w:val="0"/>
        <w:autoSpaceDE w:val="0"/>
        <w:autoSpaceDN w:val="0"/>
        <w:spacing w:before="220"/>
        <w:ind w:firstLine="540"/>
        <w:jc w:val="both"/>
      </w:pPr>
      <w:r w:rsidRPr="00DC5A1B">
        <w:t>8) По планировочным требованиям характеризуются следующие типы велотранспортных маршрутов:</w:t>
      </w:r>
    </w:p>
    <w:p w:rsidR="008412B6" w:rsidRPr="00DC5A1B" w:rsidRDefault="008412B6" w:rsidP="008412B6">
      <w:pPr>
        <w:widowControl w:val="0"/>
        <w:autoSpaceDE w:val="0"/>
        <w:autoSpaceDN w:val="0"/>
        <w:spacing w:before="220"/>
        <w:ind w:firstLine="540"/>
        <w:jc w:val="both"/>
      </w:pPr>
      <w:r w:rsidRPr="00DC5A1B">
        <w:t>а) велотранспортные маршруты городского значения - характеризуются максимальным разделением велосипедистов, пешеходов и механических транспортных средств. 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
    <w:p w:rsidR="008412B6" w:rsidRPr="00DC5A1B" w:rsidRDefault="008412B6" w:rsidP="008412B6">
      <w:pPr>
        <w:widowControl w:val="0"/>
        <w:autoSpaceDE w:val="0"/>
        <w:autoSpaceDN w:val="0"/>
        <w:spacing w:before="220"/>
        <w:ind w:firstLine="540"/>
        <w:jc w:val="both"/>
      </w:pPr>
      <w:r w:rsidRPr="00DC5A1B">
        <w:t>б) велотранспортные маршруты районного значения - размещаются в основном вдоль дорог с интенсивным движением транспортных средств. 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велополосы рекомендуется в основном в зонах ограничения скорости движения транспорта до 40 км/ч;</w:t>
      </w:r>
    </w:p>
    <w:p w:rsidR="008412B6" w:rsidRPr="00DC5A1B" w:rsidRDefault="008412B6" w:rsidP="008412B6">
      <w:pPr>
        <w:widowControl w:val="0"/>
        <w:autoSpaceDE w:val="0"/>
        <w:autoSpaceDN w:val="0"/>
        <w:spacing w:before="220"/>
        <w:ind w:firstLine="540"/>
        <w:jc w:val="both"/>
      </w:pPr>
      <w:r w:rsidRPr="00DC5A1B">
        <w:t>в) велотранспортные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8412B6" w:rsidRPr="00DC5A1B" w:rsidRDefault="008412B6" w:rsidP="008412B6">
      <w:pPr>
        <w:widowControl w:val="0"/>
        <w:autoSpaceDE w:val="0"/>
        <w:autoSpaceDN w:val="0"/>
        <w:spacing w:before="220"/>
        <w:ind w:firstLine="540"/>
        <w:jc w:val="both"/>
      </w:pPr>
      <w:r w:rsidRPr="00DC5A1B">
        <w:lastRenderedPageBreak/>
        <w:t>9) При проектировании велотранспортной инфраструктуры для формирования велотранспортных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8412B6" w:rsidRPr="00DC5A1B" w:rsidRDefault="008412B6" w:rsidP="008412B6">
      <w:pPr>
        <w:widowControl w:val="0"/>
        <w:autoSpaceDE w:val="0"/>
        <w:autoSpaceDN w:val="0"/>
        <w:spacing w:before="220"/>
        <w:ind w:firstLine="540"/>
        <w:jc w:val="both"/>
      </w:pPr>
      <w:r w:rsidRPr="00DC5A1B">
        <w:t>Первоочередные задачи проектирования велотранспортной инфраструктуры:</w:t>
      </w:r>
    </w:p>
    <w:p w:rsidR="008412B6" w:rsidRPr="00DC5A1B" w:rsidRDefault="008412B6" w:rsidP="008412B6">
      <w:pPr>
        <w:widowControl w:val="0"/>
        <w:autoSpaceDE w:val="0"/>
        <w:autoSpaceDN w:val="0"/>
        <w:spacing w:before="220"/>
        <w:ind w:firstLine="540"/>
        <w:jc w:val="both"/>
      </w:pPr>
      <w:r w:rsidRPr="00DC5A1B">
        <w:t>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8412B6" w:rsidRPr="00DC5A1B" w:rsidRDefault="008412B6" w:rsidP="008412B6">
      <w:pPr>
        <w:widowControl w:val="0"/>
        <w:autoSpaceDE w:val="0"/>
        <w:autoSpaceDN w:val="0"/>
        <w:spacing w:before="220"/>
        <w:ind w:firstLine="540"/>
        <w:jc w:val="both"/>
      </w:pPr>
      <w:r w:rsidRPr="00DC5A1B">
        <w:t>разделение потоков велосипедистов, пешеходов и автомобильного транспорта.</w:t>
      </w:r>
    </w:p>
    <w:p w:rsidR="008412B6" w:rsidRPr="00DC5A1B" w:rsidRDefault="008412B6" w:rsidP="008412B6">
      <w:pPr>
        <w:widowControl w:val="0"/>
        <w:autoSpaceDE w:val="0"/>
        <w:autoSpaceDN w:val="0"/>
        <w:spacing w:before="220"/>
        <w:ind w:firstLine="540"/>
        <w:jc w:val="both"/>
      </w:pPr>
      <w:r w:rsidRPr="00DC5A1B">
        <w:t>При обосновании мероприятий по обеспечению безопасности велотранспортной инфраструктуры необходимо учитывать принцип максимального предупреждения опасной ситуации.</w:t>
      </w:r>
    </w:p>
    <w:p w:rsidR="008412B6" w:rsidRPr="00DC5A1B" w:rsidRDefault="008412B6" w:rsidP="008412B6">
      <w:pPr>
        <w:widowControl w:val="0"/>
        <w:autoSpaceDE w:val="0"/>
        <w:autoSpaceDN w:val="0"/>
        <w:spacing w:before="220"/>
        <w:ind w:firstLine="540"/>
        <w:jc w:val="both"/>
      </w:pPr>
      <w:r w:rsidRPr="00DC5A1B">
        <w:t>При проектировании следует предусмотреть максимальную визуальную информированность участников дорожного движения друг о друге.</w:t>
      </w:r>
    </w:p>
    <w:p w:rsidR="008412B6" w:rsidRPr="00DC5A1B" w:rsidRDefault="008412B6" w:rsidP="008412B6">
      <w:pPr>
        <w:widowControl w:val="0"/>
        <w:autoSpaceDE w:val="0"/>
        <w:autoSpaceDN w:val="0"/>
        <w:spacing w:before="220"/>
        <w:ind w:firstLine="540"/>
        <w:jc w:val="both"/>
      </w:pPr>
      <w:r w:rsidRPr="00DC5A1B">
        <w:t>10) При проектировании велодорожек за пределами населенных пунктов следует руководствоваться ГОСТ 33150-2014 "Дороги автомобильные общего пользования. Проектирование пешеходных и велосипедных дорожек. Общие требования".</w:t>
      </w:r>
    </w:p>
    <w:p w:rsidR="008412B6" w:rsidRPr="00DC5A1B" w:rsidRDefault="008412B6" w:rsidP="008412B6">
      <w:pPr>
        <w:widowControl w:val="0"/>
        <w:autoSpaceDE w:val="0"/>
        <w:autoSpaceDN w:val="0"/>
        <w:spacing w:before="220"/>
        <w:ind w:firstLine="540"/>
        <w:jc w:val="both"/>
      </w:pPr>
      <w:r w:rsidRPr="00DC5A1B">
        <w:t>Проектируемые и существующие велопешеходные дорожки и иные объекты велотранспортной инфраструктуры должны обеспечивать безопасные условия движения велосипедистов и пешеходов.</w:t>
      </w:r>
    </w:p>
    <w:p w:rsidR="008412B6" w:rsidRPr="00DC5A1B" w:rsidRDefault="008412B6" w:rsidP="008412B6">
      <w:pPr>
        <w:widowControl w:val="0"/>
        <w:autoSpaceDE w:val="0"/>
        <w:autoSpaceDN w:val="0"/>
        <w:spacing w:before="220"/>
        <w:ind w:firstLine="540"/>
        <w:jc w:val="both"/>
      </w:pPr>
      <w:r w:rsidRPr="00DC5A1B">
        <w:t>Устройство велодорожек и иных объектов велотранспортной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8412B6" w:rsidRPr="00DC5A1B" w:rsidRDefault="008412B6" w:rsidP="008412B6">
      <w:pPr>
        <w:widowControl w:val="0"/>
        <w:autoSpaceDE w:val="0"/>
        <w:autoSpaceDN w:val="0"/>
        <w:spacing w:before="220"/>
        <w:ind w:firstLine="540"/>
        <w:jc w:val="both"/>
      </w:pPr>
      <w:r w:rsidRPr="00DC5A1B">
        <w:t>11) При проектировании велодорожек следует учитывать следующие факторы:</w:t>
      </w:r>
    </w:p>
    <w:p w:rsidR="008412B6" w:rsidRPr="00DC5A1B" w:rsidRDefault="008412B6" w:rsidP="008412B6">
      <w:pPr>
        <w:widowControl w:val="0"/>
        <w:autoSpaceDE w:val="0"/>
        <w:autoSpaceDN w:val="0"/>
        <w:spacing w:before="220"/>
        <w:ind w:firstLine="540"/>
        <w:jc w:val="both"/>
      </w:pPr>
      <w:r w:rsidRPr="00DC5A1B">
        <w:t>назначение (категория);</w:t>
      </w:r>
    </w:p>
    <w:p w:rsidR="008412B6" w:rsidRPr="00DC5A1B" w:rsidRDefault="008412B6" w:rsidP="008412B6">
      <w:pPr>
        <w:widowControl w:val="0"/>
        <w:autoSpaceDE w:val="0"/>
        <w:autoSpaceDN w:val="0"/>
        <w:spacing w:before="220"/>
        <w:ind w:firstLine="540"/>
        <w:jc w:val="both"/>
      </w:pPr>
      <w:r w:rsidRPr="00DC5A1B">
        <w:t>пространственное окружение (тип застройки, в пределах застройки или вне застроенной территории);</w:t>
      </w:r>
    </w:p>
    <w:p w:rsidR="008412B6" w:rsidRPr="00DC5A1B" w:rsidRDefault="008412B6" w:rsidP="008412B6">
      <w:pPr>
        <w:widowControl w:val="0"/>
        <w:autoSpaceDE w:val="0"/>
        <w:autoSpaceDN w:val="0"/>
        <w:spacing w:before="220"/>
        <w:ind w:firstLine="540"/>
        <w:jc w:val="both"/>
      </w:pPr>
      <w:r w:rsidRPr="00DC5A1B">
        <w:t>общая транспортная ситуация (интенсивность движения и скорость движения транспортных средств);</w:t>
      </w:r>
    </w:p>
    <w:p w:rsidR="008412B6" w:rsidRPr="00DC5A1B" w:rsidRDefault="008412B6" w:rsidP="008412B6">
      <w:pPr>
        <w:widowControl w:val="0"/>
        <w:autoSpaceDE w:val="0"/>
        <w:autoSpaceDN w:val="0"/>
        <w:spacing w:before="220"/>
        <w:ind w:firstLine="540"/>
        <w:jc w:val="both"/>
      </w:pPr>
      <w:r w:rsidRPr="00DC5A1B">
        <w:t>функциональное назначение (связующая, распределяющая или обеспечивающая непосредственный доступ);</w:t>
      </w:r>
    </w:p>
    <w:p w:rsidR="008412B6" w:rsidRPr="00DC5A1B" w:rsidRDefault="008412B6" w:rsidP="008412B6">
      <w:pPr>
        <w:widowControl w:val="0"/>
        <w:autoSpaceDE w:val="0"/>
        <w:autoSpaceDN w:val="0"/>
        <w:spacing w:before="220"/>
        <w:ind w:firstLine="540"/>
        <w:jc w:val="both"/>
      </w:pPr>
      <w:r w:rsidRPr="00DC5A1B">
        <w:t>параметры велодорожек (в том числе доступная ширина, количество полос).</w:t>
      </w:r>
    </w:p>
    <w:p w:rsidR="008412B6" w:rsidRPr="00DC5A1B" w:rsidRDefault="008412B6" w:rsidP="008412B6">
      <w:pPr>
        <w:widowControl w:val="0"/>
        <w:autoSpaceDE w:val="0"/>
        <w:autoSpaceDN w:val="0"/>
        <w:spacing w:before="220"/>
        <w:ind w:firstLine="540"/>
        <w:jc w:val="both"/>
      </w:pPr>
      <w:r w:rsidRPr="00DC5A1B">
        <w:t>12) Устройство велопешеходных дорожек и иных объектов велотранспортной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8412B6" w:rsidRPr="00DC5A1B" w:rsidRDefault="008412B6" w:rsidP="008412B6">
      <w:pPr>
        <w:widowControl w:val="0"/>
        <w:autoSpaceDE w:val="0"/>
        <w:autoSpaceDN w:val="0"/>
        <w:spacing w:before="220"/>
        <w:ind w:firstLine="540"/>
        <w:jc w:val="both"/>
      </w:pPr>
      <w:r w:rsidRPr="00DC5A1B">
        <w:t xml:space="preserve">13) Велополосы, устраиваемые на проезжей части в виде выделенных полос, обозначаются знаком 1.24.1 в соответствии с Правилами дорожного движения и отделяются </w:t>
      </w:r>
      <w:r w:rsidRPr="00DC5A1B">
        <w:lastRenderedPageBreak/>
        <w:t>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велополосах не допускается.</w:t>
      </w:r>
    </w:p>
    <w:p w:rsidR="008412B6" w:rsidRPr="00DC5A1B" w:rsidRDefault="008412B6" w:rsidP="008412B6">
      <w:pPr>
        <w:widowControl w:val="0"/>
        <w:autoSpaceDE w:val="0"/>
        <w:autoSpaceDN w:val="0"/>
        <w:spacing w:before="220"/>
        <w:ind w:firstLine="540"/>
        <w:jc w:val="both"/>
      </w:pPr>
      <w:r w:rsidRPr="00DC5A1B">
        <w:t>14) Устройство велополос, велопешеходных дорожек и иных объектов велотранспортной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
    <w:p w:rsidR="008412B6" w:rsidRPr="00DC5A1B" w:rsidRDefault="008412B6" w:rsidP="008412B6">
      <w:pPr>
        <w:widowControl w:val="0"/>
        <w:autoSpaceDE w:val="0"/>
        <w:autoSpaceDN w:val="0"/>
        <w:spacing w:before="220"/>
        <w:ind w:firstLine="540"/>
        <w:jc w:val="both"/>
      </w:pPr>
      <w:r w:rsidRPr="00DC5A1B">
        <w:t>15) При устройстве велополос, велопешеходных дорожек и иных объектов велотранспортной инфраструктуры в пределах существующих объектов, указанных в п.14</w:t>
      </w:r>
      <w:r w:rsidR="00851DC8" w:rsidRPr="00DC5A1B">
        <w:t xml:space="preserve"> настоящего раздела</w:t>
      </w:r>
      <w:r w:rsidRPr="00DC5A1B">
        <w:t>, следует предусматривать разделение потоков транспорта, велотранспорта и пешеходов.</w:t>
      </w:r>
    </w:p>
    <w:p w:rsidR="008412B6" w:rsidRPr="00DC5A1B" w:rsidRDefault="008412B6" w:rsidP="008412B6">
      <w:pPr>
        <w:widowControl w:val="0"/>
        <w:autoSpaceDE w:val="0"/>
        <w:autoSpaceDN w:val="0"/>
        <w:spacing w:before="220"/>
        <w:ind w:firstLine="540"/>
        <w:jc w:val="both"/>
      </w:pPr>
      <w:r w:rsidRPr="00DC5A1B">
        <w:t>16) При проектировании и устройстве велополос, велопешеходных дорожек следует соблюдать следующие рекомендации:</w:t>
      </w:r>
    </w:p>
    <w:p w:rsidR="008412B6" w:rsidRPr="00DC5A1B" w:rsidRDefault="008412B6" w:rsidP="008412B6">
      <w:pPr>
        <w:widowControl w:val="0"/>
        <w:autoSpaceDE w:val="0"/>
        <w:autoSpaceDN w:val="0"/>
        <w:spacing w:before="220"/>
        <w:ind w:firstLine="540"/>
        <w:jc w:val="both"/>
      </w:pPr>
      <w:r w:rsidRPr="00DC5A1B">
        <w:t>велополосы, велопешеходные дорожки необходимо проектировать таким образом, чтобы они обеспечивали непрерывность всего комплекса пешеходных и велотранспортных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8412B6" w:rsidRPr="00DC5A1B" w:rsidRDefault="008412B6" w:rsidP="008412B6">
      <w:pPr>
        <w:widowControl w:val="0"/>
        <w:autoSpaceDE w:val="0"/>
        <w:autoSpaceDN w:val="0"/>
        <w:spacing w:before="220"/>
        <w:ind w:firstLine="540"/>
        <w:jc w:val="both"/>
      </w:pPr>
      <w:r w:rsidRPr="00DC5A1B">
        <w:t>велотранспортные маршруты следует прокладывать по кратчайшим путям с учетом обеспечения безопасности движения;</w:t>
      </w:r>
    </w:p>
    <w:p w:rsidR="008412B6" w:rsidRPr="00DC5A1B" w:rsidRDefault="008412B6" w:rsidP="008412B6">
      <w:pPr>
        <w:widowControl w:val="0"/>
        <w:autoSpaceDE w:val="0"/>
        <w:autoSpaceDN w:val="0"/>
        <w:spacing w:before="220"/>
        <w:ind w:firstLine="540"/>
        <w:jc w:val="both"/>
      </w:pPr>
      <w:r w:rsidRPr="00DC5A1B">
        <w:t>велополосы и велопешеходные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8412B6" w:rsidRPr="00DC5A1B" w:rsidRDefault="008412B6" w:rsidP="008412B6">
      <w:pPr>
        <w:widowControl w:val="0"/>
        <w:autoSpaceDE w:val="0"/>
        <w:autoSpaceDN w:val="0"/>
        <w:spacing w:before="220"/>
        <w:ind w:firstLine="540"/>
        <w:jc w:val="both"/>
      </w:pPr>
      <w:r w:rsidRPr="00DC5A1B">
        <w:t>обустройство велопешеходных дорожек должно обеспечивать комфортность движения по ним всех предполагаемых (прогнозируемых) групп пользователей;</w:t>
      </w:r>
    </w:p>
    <w:p w:rsidR="008412B6" w:rsidRPr="00DC5A1B" w:rsidRDefault="008412B6" w:rsidP="008412B6">
      <w:pPr>
        <w:widowControl w:val="0"/>
        <w:autoSpaceDE w:val="0"/>
        <w:autoSpaceDN w:val="0"/>
        <w:spacing w:before="220"/>
        <w:ind w:firstLine="540"/>
        <w:jc w:val="both"/>
      </w:pPr>
      <w:r w:rsidRPr="00DC5A1B">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8412B6" w:rsidRPr="00DC5A1B" w:rsidRDefault="008412B6" w:rsidP="008412B6">
      <w:pPr>
        <w:widowControl w:val="0"/>
        <w:autoSpaceDE w:val="0"/>
        <w:autoSpaceDN w:val="0"/>
        <w:spacing w:before="220"/>
        <w:ind w:firstLine="540"/>
        <w:jc w:val="both"/>
      </w:pPr>
      <w:r w:rsidRPr="00DC5A1B">
        <w:t>решетки водостока, размещаемые при необходимости на велопешеходных дорожках и велополосах, должны выполняться со щелями, направленными поперек направления движения велосипедистов.</w:t>
      </w:r>
    </w:p>
    <w:p w:rsidR="008412B6" w:rsidRPr="00DC5A1B" w:rsidRDefault="008412B6" w:rsidP="008412B6">
      <w:pPr>
        <w:widowControl w:val="0"/>
        <w:autoSpaceDE w:val="0"/>
        <w:autoSpaceDN w:val="0"/>
        <w:spacing w:before="220"/>
        <w:ind w:firstLine="540"/>
        <w:jc w:val="both"/>
      </w:pPr>
      <w:r w:rsidRPr="00DC5A1B">
        <w:t>17) Велополосы на сети дорог выделяются и обозначаются дорожными знаками и разметкой в соответствии с Правилами дорожного движения и ГОСТ Р 52289-2019.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Р 52289-2019). При разработке архитектурно-планировочных решений участков массовой жилой застройки для нового строительства требуется в обязательном порядке обеспечить наличие велополос вдоль внутриквартальных проездов и проходов.</w:t>
      </w:r>
    </w:p>
    <w:p w:rsidR="008412B6" w:rsidRPr="00DC5A1B" w:rsidRDefault="008412B6" w:rsidP="008412B6">
      <w:pPr>
        <w:widowControl w:val="0"/>
        <w:autoSpaceDE w:val="0"/>
        <w:autoSpaceDN w:val="0"/>
        <w:spacing w:before="220"/>
        <w:ind w:firstLine="540"/>
        <w:jc w:val="both"/>
      </w:pPr>
      <w:r w:rsidRPr="00DC5A1B">
        <w:lastRenderedPageBreak/>
        <w:t>18) Велодорожки и велопешеходные дорожки образующие велотранспортные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Веломаршруты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ГОСТ Р 52605-2006 "Технические средства организации дорожного движения. Искусственные неровности. Общие технические требования. Правила применения" (далее - ГОСТ Р 52605-2006).</w:t>
      </w:r>
    </w:p>
    <w:p w:rsidR="008412B6" w:rsidRPr="00DC5A1B" w:rsidRDefault="008412B6" w:rsidP="008412B6">
      <w:pPr>
        <w:widowControl w:val="0"/>
        <w:autoSpaceDE w:val="0"/>
        <w:autoSpaceDN w:val="0"/>
        <w:spacing w:before="220"/>
        <w:ind w:firstLine="540"/>
        <w:jc w:val="both"/>
      </w:pPr>
      <w:r w:rsidRPr="00DC5A1B">
        <w:t>19) Во дворах жилых домов велополосы не устраиваются.</w:t>
      </w:r>
    </w:p>
    <w:p w:rsidR="008412B6" w:rsidRPr="00DC5A1B" w:rsidRDefault="008412B6" w:rsidP="008412B6">
      <w:pPr>
        <w:widowControl w:val="0"/>
        <w:autoSpaceDE w:val="0"/>
        <w:autoSpaceDN w:val="0"/>
        <w:spacing w:before="220"/>
        <w:ind w:firstLine="540"/>
        <w:jc w:val="both"/>
      </w:pPr>
      <w:r w:rsidRPr="00DC5A1B">
        <w:t>20) Ширина велополос в населенных пунктах при движении велотранспорта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велопешеходных дорожек на тротуарах шириной менее 4,5 м ширина каждой полосы движения велосипедистов принимается не менее 1,3 м.</w:t>
      </w:r>
    </w:p>
    <w:p w:rsidR="008412B6" w:rsidRPr="00DC5A1B" w:rsidRDefault="008412B6" w:rsidP="008412B6">
      <w:pPr>
        <w:widowControl w:val="0"/>
        <w:autoSpaceDE w:val="0"/>
        <w:autoSpaceDN w:val="0"/>
        <w:spacing w:before="220"/>
        <w:ind w:firstLine="540"/>
        <w:jc w:val="both"/>
      </w:pPr>
      <w:r w:rsidRPr="00DC5A1B">
        <w:t>21) Условия доступности велодорожек и велополос для разных групп велосипедистов, в том числе мало подготовленных физически, без учета ширины велополосы и велодорожки, разделяются по следующим категориям:</w:t>
      </w:r>
    </w:p>
    <w:p w:rsidR="008412B6" w:rsidRPr="00DC5A1B" w:rsidRDefault="008412B6" w:rsidP="008412B6">
      <w:pPr>
        <w:widowControl w:val="0"/>
        <w:autoSpaceDE w:val="0"/>
        <w:autoSpaceDN w:val="0"/>
        <w:spacing w:before="220"/>
        <w:ind w:firstLine="540"/>
        <w:jc w:val="both"/>
      </w:pPr>
      <w:r w:rsidRPr="00DC5A1B">
        <w:t>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веломаршрутов между основными объектами тяготения не превышает 2,5 км.</w:t>
      </w:r>
    </w:p>
    <w:p w:rsidR="008412B6" w:rsidRPr="00DC5A1B" w:rsidRDefault="008412B6" w:rsidP="008412B6">
      <w:pPr>
        <w:widowControl w:val="0"/>
        <w:autoSpaceDE w:val="0"/>
        <w:autoSpaceDN w:val="0"/>
        <w:spacing w:before="220"/>
        <w:ind w:firstLine="540"/>
        <w:jc w:val="both"/>
      </w:pPr>
      <w:r w:rsidRPr="00DC5A1B">
        <w:t>б) нормальные условия - подразделяются на две подгруппы:</w:t>
      </w:r>
    </w:p>
    <w:p w:rsidR="008412B6" w:rsidRPr="00DC5A1B" w:rsidRDefault="008412B6" w:rsidP="008412B6">
      <w:pPr>
        <w:widowControl w:val="0"/>
        <w:autoSpaceDE w:val="0"/>
        <w:autoSpaceDN w:val="0"/>
        <w:spacing w:before="220"/>
        <w:ind w:firstLine="540"/>
        <w:jc w:val="both"/>
      </w:pPr>
      <w:r w:rsidRPr="00DC5A1B">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
    <w:p w:rsidR="008412B6" w:rsidRPr="00DC5A1B" w:rsidRDefault="008412B6" w:rsidP="008412B6">
      <w:pPr>
        <w:widowControl w:val="0"/>
        <w:autoSpaceDE w:val="0"/>
        <w:autoSpaceDN w:val="0"/>
        <w:spacing w:before="220"/>
        <w:ind w:firstLine="540"/>
        <w:jc w:val="both"/>
      </w:pPr>
      <w:r w:rsidRPr="00DC5A1B">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8412B6" w:rsidRPr="00DC5A1B" w:rsidRDefault="008412B6" w:rsidP="008412B6">
      <w:pPr>
        <w:widowControl w:val="0"/>
        <w:autoSpaceDE w:val="0"/>
        <w:autoSpaceDN w:val="0"/>
        <w:spacing w:before="220"/>
        <w:ind w:firstLine="540"/>
        <w:jc w:val="both"/>
      </w:pPr>
      <w:r w:rsidRPr="00DC5A1B">
        <w:t>одного или нескольких участков с уклоном не более 25% любой протяженности, высота препятствий и/или неровностей на которых не превышает 10 мм;</w:t>
      </w:r>
    </w:p>
    <w:p w:rsidR="008412B6" w:rsidRPr="00DC5A1B" w:rsidRDefault="008412B6" w:rsidP="008412B6">
      <w:pPr>
        <w:widowControl w:val="0"/>
        <w:autoSpaceDE w:val="0"/>
        <w:autoSpaceDN w:val="0"/>
        <w:spacing w:before="220"/>
        <w:ind w:firstLine="540"/>
        <w:jc w:val="both"/>
      </w:pPr>
      <w:r w:rsidRPr="00DC5A1B">
        <w:t xml:space="preserve">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w:t>
      </w:r>
      <w:r w:rsidRPr="00DC5A1B">
        <w:lastRenderedPageBreak/>
        <w:t>между основными объектами тяготения не превышает 10 км, допускаются иные особенности:</w:t>
      </w:r>
    </w:p>
    <w:p w:rsidR="008412B6" w:rsidRPr="00DC5A1B" w:rsidRDefault="008412B6" w:rsidP="008412B6">
      <w:pPr>
        <w:widowControl w:val="0"/>
        <w:autoSpaceDE w:val="0"/>
        <w:autoSpaceDN w:val="0"/>
        <w:spacing w:before="220"/>
        <w:ind w:firstLine="540"/>
        <w:jc w:val="both"/>
      </w:pPr>
      <w:r w:rsidRPr="00DC5A1B">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8412B6" w:rsidRPr="00DC5A1B" w:rsidRDefault="008412B6" w:rsidP="008412B6">
      <w:pPr>
        <w:widowControl w:val="0"/>
        <w:autoSpaceDE w:val="0"/>
        <w:autoSpaceDN w:val="0"/>
        <w:spacing w:before="220"/>
        <w:ind w:firstLine="540"/>
        <w:jc w:val="both"/>
      </w:pPr>
      <w:r w:rsidRPr="00DC5A1B">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8412B6" w:rsidRPr="00DC5A1B" w:rsidRDefault="008412B6" w:rsidP="008412B6">
      <w:pPr>
        <w:widowControl w:val="0"/>
        <w:autoSpaceDE w:val="0"/>
        <w:autoSpaceDN w:val="0"/>
        <w:spacing w:before="220"/>
        <w:ind w:firstLine="540"/>
        <w:jc w:val="both"/>
      </w:pPr>
      <w:r w:rsidRPr="00DC5A1B">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8412B6" w:rsidRPr="00DC5A1B" w:rsidRDefault="008412B6" w:rsidP="008412B6">
      <w:pPr>
        <w:widowControl w:val="0"/>
        <w:autoSpaceDE w:val="0"/>
        <w:autoSpaceDN w:val="0"/>
        <w:spacing w:before="220"/>
        <w:ind w:firstLine="540"/>
        <w:jc w:val="both"/>
      </w:pPr>
      <w:r w:rsidRPr="00DC5A1B">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8412B6" w:rsidRPr="00DC5A1B" w:rsidRDefault="008412B6" w:rsidP="008412B6">
      <w:pPr>
        <w:widowControl w:val="0"/>
        <w:autoSpaceDE w:val="0"/>
        <w:autoSpaceDN w:val="0"/>
        <w:spacing w:before="220"/>
        <w:ind w:firstLine="540"/>
        <w:jc w:val="both"/>
      </w:pPr>
      <w:r w:rsidRPr="00DC5A1B">
        <w:t>в) сложные условия, подразделяющиеся на три подгруппы:</w:t>
      </w:r>
    </w:p>
    <w:p w:rsidR="008412B6" w:rsidRPr="00DC5A1B" w:rsidRDefault="008412B6" w:rsidP="008412B6">
      <w:pPr>
        <w:widowControl w:val="0"/>
        <w:autoSpaceDE w:val="0"/>
        <w:autoSpaceDN w:val="0"/>
        <w:spacing w:before="220"/>
        <w:ind w:firstLine="540"/>
        <w:jc w:val="both"/>
      </w:pPr>
      <w:r w:rsidRPr="00DC5A1B">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8412B6" w:rsidRPr="00DC5A1B" w:rsidRDefault="008412B6" w:rsidP="008412B6">
      <w:pPr>
        <w:widowControl w:val="0"/>
        <w:autoSpaceDE w:val="0"/>
        <w:autoSpaceDN w:val="0"/>
        <w:spacing w:before="220"/>
        <w:ind w:firstLine="540"/>
        <w:jc w:val="both"/>
      </w:pPr>
      <w:r w:rsidRPr="00DC5A1B">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8412B6" w:rsidRPr="00DC5A1B" w:rsidRDefault="008412B6" w:rsidP="008412B6">
      <w:pPr>
        <w:widowControl w:val="0"/>
        <w:autoSpaceDE w:val="0"/>
        <w:autoSpaceDN w:val="0"/>
        <w:spacing w:before="220"/>
        <w:ind w:firstLine="540"/>
        <w:jc w:val="both"/>
      </w:pPr>
      <w:r w:rsidRPr="00DC5A1B">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8412B6" w:rsidRPr="00DC5A1B" w:rsidRDefault="008412B6" w:rsidP="008412B6">
      <w:pPr>
        <w:widowControl w:val="0"/>
        <w:autoSpaceDE w:val="0"/>
        <w:autoSpaceDN w:val="0"/>
        <w:spacing w:before="220"/>
        <w:ind w:firstLine="540"/>
        <w:jc w:val="both"/>
      </w:pPr>
      <w:r w:rsidRPr="00DC5A1B">
        <w:t>Велодорожки и велополосы,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8412B6" w:rsidRPr="00DC5A1B" w:rsidRDefault="008412B6" w:rsidP="008412B6">
      <w:pPr>
        <w:widowControl w:val="0"/>
        <w:autoSpaceDE w:val="0"/>
        <w:autoSpaceDN w:val="0"/>
        <w:spacing w:before="220"/>
        <w:ind w:firstLine="540"/>
        <w:jc w:val="both"/>
      </w:pPr>
      <w:r w:rsidRPr="00DC5A1B">
        <w:t>22) Требования к велотранспортной сети (далее - ВТС) в зависимости от вида поездки и категории (группы) велосипедистов приведены в таблице :</w:t>
      </w:r>
    </w:p>
    <w:p w:rsidR="008412B6" w:rsidRPr="00DC5A1B" w:rsidRDefault="008412B6" w:rsidP="008412B6">
      <w:pPr>
        <w:widowControl w:val="0"/>
        <w:autoSpaceDE w:val="0"/>
        <w:autoSpaceDN w:val="0"/>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985"/>
        <w:gridCol w:w="2948"/>
        <w:gridCol w:w="3147"/>
      </w:tblGrid>
      <w:tr w:rsidR="008412B6" w:rsidRPr="00DC5A1B" w:rsidTr="008412B6">
        <w:tc>
          <w:tcPr>
            <w:tcW w:w="1701" w:type="dxa"/>
          </w:tcPr>
          <w:p w:rsidR="008412B6" w:rsidRPr="00DC5A1B" w:rsidRDefault="008412B6" w:rsidP="008412B6">
            <w:pPr>
              <w:widowControl w:val="0"/>
              <w:autoSpaceDE w:val="0"/>
              <w:autoSpaceDN w:val="0"/>
              <w:jc w:val="center"/>
            </w:pPr>
            <w:r w:rsidRPr="00DC5A1B">
              <w:t>Категория велосипедиста</w:t>
            </w:r>
          </w:p>
        </w:tc>
        <w:tc>
          <w:tcPr>
            <w:tcW w:w="1985" w:type="dxa"/>
          </w:tcPr>
          <w:p w:rsidR="008412B6" w:rsidRPr="00DC5A1B" w:rsidRDefault="008412B6" w:rsidP="008412B6">
            <w:pPr>
              <w:widowControl w:val="0"/>
              <w:autoSpaceDE w:val="0"/>
              <w:autoSpaceDN w:val="0"/>
              <w:jc w:val="center"/>
            </w:pPr>
            <w:r w:rsidRPr="00DC5A1B">
              <w:t>Виды поездок</w:t>
            </w:r>
          </w:p>
        </w:tc>
        <w:tc>
          <w:tcPr>
            <w:tcW w:w="2948" w:type="dxa"/>
          </w:tcPr>
          <w:p w:rsidR="008412B6" w:rsidRPr="00DC5A1B" w:rsidRDefault="008412B6" w:rsidP="008412B6">
            <w:pPr>
              <w:widowControl w:val="0"/>
              <w:autoSpaceDE w:val="0"/>
              <w:autoSpaceDN w:val="0"/>
              <w:jc w:val="center"/>
            </w:pPr>
            <w:r w:rsidRPr="00DC5A1B">
              <w:t>Особенности велосипедиста</w:t>
            </w:r>
          </w:p>
        </w:tc>
        <w:tc>
          <w:tcPr>
            <w:tcW w:w="3147" w:type="dxa"/>
          </w:tcPr>
          <w:p w:rsidR="008412B6" w:rsidRPr="00DC5A1B" w:rsidRDefault="008412B6" w:rsidP="008412B6">
            <w:pPr>
              <w:widowControl w:val="0"/>
              <w:autoSpaceDE w:val="0"/>
              <w:autoSpaceDN w:val="0"/>
              <w:jc w:val="center"/>
            </w:pPr>
            <w:r w:rsidRPr="00DC5A1B">
              <w:t>Требования к ВТС</w:t>
            </w:r>
          </w:p>
        </w:tc>
      </w:tr>
      <w:tr w:rsidR="008412B6" w:rsidRPr="00DC5A1B" w:rsidTr="008412B6">
        <w:tc>
          <w:tcPr>
            <w:tcW w:w="1701" w:type="dxa"/>
          </w:tcPr>
          <w:p w:rsidR="008412B6" w:rsidRPr="00DC5A1B" w:rsidRDefault="008412B6" w:rsidP="008412B6">
            <w:pPr>
              <w:widowControl w:val="0"/>
              <w:autoSpaceDE w:val="0"/>
              <w:autoSpaceDN w:val="0"/>
              <w:jc w:val="both"/>
            </w:pPr>
            <w:r w:rsidRPr="00DC5A1B">
              <w:t xml:space="preserve">Дети - учащиеся </w:t>
            </w:r>
            <w:r w:rsidRPr="00DC5A1B">
              <w:lastRenderedPageBreak/>
              <w:t>младших классов</w:t>
            </w:r>
          </w:p>
        </w:tc>
        <w:tc>
          <w:tcPr>
            <w:tcW w:w="1985" w:type="dxa"/>
          </w:tcPr>
          <w:p w:rsidR="008412B6" w:rsidRPr="00DC5A1B" w:rsidRDefault="008412B6" w:rsidP="008412B6">
            <w:pPr>
              <w:widowControl w:val="0"/>
              <w:autoSpaceDE w:val="0"/>
              <w:autoSpaceDN w:val="0"/>
            </w:pPr>
            <w:r w:rsidRPr="00DC5A1B">
              <w:lastRenderedPageBreak/>
              <w:t>развлекательные</w:t>
            </w:r>
          </w:p>
        </w:tc>
        <w:tc>
          <w:tcPr>
            <w:tcW w:w="2948" w:type="dxa"/>
          </w:tcPr>
          <w:p w:rsidR="008412B6" w:rsidRPr="00DC5A1B" w:rsidRDefault="008412B6" w:rsidP="008412B6">
            <w:pPr>
              <w:widowControl w:val="0"/>
              <w:autoSpaceDE w:val="0"/>
              <w:autoSpaceDN w:val="0"/>
            </w:pPr>
            <w:r w:rsidRPr="00DC5A1B">
              <w:t xml:space="preserve">Навыки пользования велосипедом не развиты, </w:t>
            </w:r>
            <w:r w:rsidRPr="00DC5A1B">
              <w:lastRenderedPageBreak/>
              <w:t>мало знаний правил дорожного движения, требуют наблюдения и контроля</w:t>
            </w:r>
          </w:p>
        </w:tc>
        <w:tc>
          <w:tcPr>
            <w:tcW w:w="3147" w:type="dxa"/>
          </w:tcPr>
          <w:p w:rsidR="008412B6" w:rsidRPr="00DC5A1B" w:rsidRDefault="008412B6" w:rsidP="008412B6">
            <w:pPr>
              <w:widowControl w:val="0"/>
              <w:autoSpaceDE w:val="0"/>
              <w:autoSpaceDN w:val="0"/>
            </w:pPr>
            <w:r w:rsidRPr="00DC5A1B">
              <w:lastRenderedPageBreak/>
              <w:t xml:space="preserve">Вне проезжей части, выделенная на тротуаре </w:t>
            </w:r>
            <w:r w:rsidRPr="00DC5A1B">
              <w:lastRenderedPageBreak/>
              <w:t>велополоса, отдельная велодорожка</w:t>
            </w:r>
          </w:p>
        </w:tc>
      </w:tr>
      <w:tr w:rsidR="008412B6" w:rsidRPr="00DC5A1B" w:rsidTr="008412B6">
        <w:tc>
          <w:tcPr>
            <w:tcW w:w="1701" w:type="dxa"/>
          </w:tcPr>
          <w:p w:rsidR="008412B6" w:rsidRPr="00DC5A1B" w:rsidRDefault="008412B6" w:rsidP="008412B6">
            <w:pPr>
              <w:widowControl w:val="0"/>
              <w:autoSpaceDE w:val="0"/>
              <w:autoSpaceDN w:val="0"/>
              <w:jc w:val="both"/>
            </w:pPr>
            <w:r w:rsidRPr="00DC5A1B">
              <w:lastRenderedPageBreak/>
              <w:t>Дети - учащиеся старших классов</w:t>
            </w:r>
          </w:p>
        </w:tc>
        <w:tc>
          <w:tcPr>
            <w:tcW w:w="1985" w:type="dxa"/>
          </w:tcPr>
          <w:p w:rsidR="008412B6" w:rsidRPr="00DC5A1B" w:rsidRDefault="008412B6" w:rsidP="008412B6">
            <w:pPr>
              <w:widowControl w:val="0"/>
              <w:autoSpaceDE w:val="0"/>
              <w:autoSpaceDN w:val="0"/>
            </w:pPr>
            <w:r w:rsidRPr="00DC5A1B">
              <w:t>развлекательные, целевые (поездки в школу, магазин)</w:t>
            </w:r>
          </w:p>
        </w:tc>
        <w:tc>
          <w:tcPr>
            <w:tcW w:w="2948" w:type="dxa"/>
          </w:tcPr>
          <w:p w:rsidR="008412B6" w:rsidRPr="00DC5A1B" w:rsidRDefault="008412B6" w:rsidP="008412B6">
            <w:pPr>
              <w:widowControl w:val="0"/>
              <w:autoSpaceDE w:val="0"/>
              <w:autoSpaceDN w:val="0"/>
            </w:pPr>
            <w:r w:rsidRPr="00DC5A1B">
              <w:t>Хороший уровень владения велосипедом, развитая уверенность, низкий уровень соблюдения правил дорожного движения</w:t>
            </w:r>
          </w:p>
        </w:tc>
        <w:tc>
          <w:tcPr>
            <w:tcW w:w="3147" w:type="dxa"/>
          </w:tcPr>
          <w:p w:rsidR="008412B6" w:rsidRPr="00DC5A1B" w:rsidRDefault="008412B6" w:rsidP="008412B6">
            <w:pPr>
              <w:widowControl w:val="0"/>
              <w:autoSpaceDE w:val="0"/>
              <w:autoSpaceDN w:val="0"/>
            </w:pPr>
            <w:r w:rsidRPr="00DC5A1B">
              <w:t>Велодорожки и велополосы вне проезжей части</w:t>
            </w:r>
          </w:p>
        </w:tc>
      </w:tr>
      <w:tr w:rsidR="008412B6" w:rsidRPr="00DC5A1B" w:rsidTr="008412B6">
        <w:tc>
          <w:tcPr>
            <w:tcW w:w="1701" w:type="dxa"/>
            <w:vMerge w:val="restart"/>
            <w:tcBorders>
              <w:bottom w:val="nil"/>
            </w:tcBorders>
          </w:tcPr>
          <w:p w:rsidR="008412B6" w:rsidRPr="00DC5A1B" w:rsidRDefault="008412B6" w:rsidP="008412B6">
            <w:pPr>
              <w:widowControl w:val="0"/>
              <w:autoSpaceDE w:val="0"/>
              <w:autoSpaceDN w:val="0"/>
              <w:jc w:val="both"/>
            </w:pPr>
            <w:r w:rsidRPr="00DC5A1B">
              <w:t>Взрослые, семьи</w:t>
            </w:r>
          </w:p>
        </w:tc>
        <w:tc>
          <w:tcPr>
            <w:tcW w:w="1985" w:type="dxa"/>
          </w:tcPr>
          <w:p w:rsidR="008412B6" w:rsidRPr="00DC5A1B" w:rsidRDefault="008412B6" w:rsidP="008412B6">
            <w:pPr>
              <w:widowControl w:val="0"/>
              <w:autoSpaceDE w:val="0"/>
              <w:autoSpaceDN w:val="0"/>
            </w:pPr>
            <w:r w:rsidRPr="00DC5A1B">
              <w:t>из пригорода в город и обратно</w:t>
            </w:r>
          </w:p>
        </w:tc>
        <w:tc>
          <w:tcPr>
            <w:tcW w:w="2948" w:type="dxa"/>
          </w:tcPr>
          <w:p w:rsidR="008412B6" w:rsidRPr="00DC5A1B" w:rsidRDefault="008412B6" w:rsidP="008412B6">
            <w:pPr>
              <w:widowControl w:val="0"/>
              <w:autoSpaceDE w:val="0"/>
              <w:autoSpaceDN w:val="0"/>
            </w:pPr>
            <w:r w:rsidRPr="00DC5A1B">
              <w:t>Опыт, развитые навыки пользования велосипедом, знания и соблюдение правил дорожного движения неоднородны</w:t>
            </w:r>
          </w:p>
        </w:tc>
        <w:tc>
          <w:tcPr>
            <w:tcW w:w="3147" w:type="dxa"/>
          </w:tcPr>
          <w:p w:rsidR="008412B6" w:rsidRPr="00DC5A1B" w:rsidRDefault="008412B6" w:rsidP="008412B6">
            <w:pPr>
              <w:widowControl w:val="0"/>
              <w:autoSpaceDE w:val="0"/>
              <w:autoSpaceDN w:val="0"/>
            </w:pPr>
            <w:r w:rsidRPr="00DC5A1B">
              <w:t>Велодорожки и велополосы с обеспечением мероприятий для успокоения транспортных потоков</w:t>
            </w:r>
          </w:p>
        </w:tc>
      </w:tr>
      <w:tr w:rsidR="008412B6" w:rsidRPr="00DC5A1B" w:rsidTr="008412B6">
        <w:tc>
          <w:tcPr>
            <w:tcW w:w="1701" w:type="dxa"/>
            <w:vMerge/>
            <w:tcBorders>
              <w:bottom w:val="nil"/>
            </w:tcBorders>
          </w:tcPr>
          <w:p w:rsidR="008412B6" w:rsidRPr="00DC5A1B" w:rsidRDefault="008412B6" w:rsidP="008412B6">
            <w:pPr>
              <w:spacing w:after="160" w:line="259" w:lineRule="auto"/>
              <w:rPr>
                <w:rFonts w:eastAsia="Calibri"/>
                <w:lang w:eastAsia="en-US"/>
              </w:rPr>
            </w:pPr>
          </w:p>
        </w:tc>
        <w:tc>
          <w:tcPr>
            <w:tcW w:w="1985" w:type="dxa"/>
          </w:tcPr>
          <w:p w:rsidR="008412B6" w:rsidRPr="00DC5A1B" w:rsidRDefault="008412B6" w:rsidP="008412B6">
            <w:pPr>
              <w:widowControl w:val="0"/>
              <w:autoSpaceDE w:val="0"/>
              <w:autoSpaceDN w:val="0"/>
            </w:pPr>
            <w:r w:rsidRPr="00DC5A1B">
              <w:t>целевые (поездки за покупками, деловые поездки)</w:t>
            </w:r>
          </w:p>
        </w:tc>
        <w:tc>
          <w:tcPr>
            <w:tcW w:w="2948" w:type="dxa"/>
          </w:tcPr>
          <w:p w:rsidR="008412B6" w:rsidRPr="00DC5A1B" w:rsidRDefault="008412B6" w:rsidP="008412B6">
            <w:pPr>
              <w:widowControl w:val="0"/>
              <w:autoSpaceDE w:val="0"/>
              <w:autoSpaceDN w:val="0"/>
            </w:pPr>
            <w:r w:rsidRPr="00DC5A1B">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3147" w:type="dxa"/>
          </w:tcPr>
          <w:p w:rsidR="008412B6" w:rsidRPr="00DC5A1B" w:rsidRDefault="008412B6" w:rsidP="008412B6">
            <w:pPr>
              <w:widowControl w:val="0"/>
              <w:autoSpaceDE w:val="0"/>
              <w:autoSpaceDN w:val="0"/>
            </w:pPr>
            <w:r w:rsidRPr="00DC5A1B">
              <w:t>Велодорожки и велополосы по местным дорогам с обеспечением мероприятий для успокоения транспортных потоков</w:t>
            </w:r>
          </w:p>
        </w:tc>
      </w:tr>
      <w:tr w:rsidR="008412B6" w:rsidRPr="00DC5A1B" w:rsidTr="008412B6">
        <w:tc>
          <w:tcPr>
            <w:tcW w:w="1701" w:type="dxa"/>
            <w:vMerge/>
            <w:tcBorders>
              <w:bottom w:val="nil"/>
            </w:tcBorders>
          </w:tcPr>
          <w:p w:rsidR="008412B6" w:rsidRPr="00DC5A1B" w:rsidRDefault="008412B6" w:rsidP="008412B6">
            <w:pPr>
              <w:spacing w:after="160" w:line="259" w:lineRule="auto"/>
              <w:rPr>
                <w:rFonts w:eastAsia="Calibri"/>
                <w:lang w:eastAsia="en-US"/>
              </w:rPr>
            </w:pPr>
          </w:p>
        </w:tc>
        <w:tc>
          <w:tcPr>
            <w:tcW w:w="1985" w:type="dxa"/>
          </w:tcPr>
          <w:p w:rsidR="008412B6" w:rsidRPr="00DC5A1B" w:rsidRDefault="008412B6" w:rsidP="008412B6">
            <w:pPr>
              <w:widowControl w:val="0"/>
              <w:autoSpaceDE w:val="0"/>
              <w:autoSpaceDN w:val="0"/>
            </w:pPr>
            <w:r w:rsidRPr="00DC5A1B">
              <w:t>рекреационные</w:t>
            </w:r>
          </w:p>
        </w:tc>
        <w:tc>
          <w:tcPr>
            <w:tcW w:w="2948" w:type="dxa"/>
          </w:tcPr>
          <w:p w:rsidR="008412B6" w:rsidRPr="00DC5A1B" w:rsidRDefault="008412B6" w:rsidP="008412B6">
            <w:pPr>
              <w:widowControl w:val="0"/>
              <w:autoSpaceDE w:val="0"/>
              <w:autoSpaceDN w:val="0"/>
            </w:pPr>
            <w:r w:rsidRPr="00DC5A1B">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3147" w:type="dxa"/>
          </w:tcPr>
          <w:p w:rsidR="008412B6" w:rsidRPr="00DC5A1B" w:rsidRDefault="008412B6" w:rsidP="008412B6">
            <w:pPr>
              <w:widowControl w:val="0"/>
              <w:autoSpaceDE w:val="0"/>
              <w:autoSpaceDN w:val="0"/>
            </w:pPr>
            <w:r w:rsidRPr="00DC5A1B">
              <w:t>Велодорожки и велополосы вне проезжей части</w:t>
            </w:r>
          </w:p>
        </w:tc>
      </w:tr>
      <w:tr w:rsidR="008412B6" w:rsidRPr="00DC5A1B" w:rsidTr="008412B6">
        <w:tc>
          <w:tcPr>
            <w:tcW w:w="1701" w:type="dxa"/>
            <w:vMerge w:val="restart"/>
            <w:tcBorders>
              <w:top w:val="nil"/>
            </w:tcBorders>
          </w:tcPr>
          <w:p w:rsidR="008412B6" w:rsidRPr="00DC5A1B" w:rsidRDefault="008412B6" w:rsidP="008412B6">
            <w:pPr>
              <w:widowControl w:val="0"/>
              <w:autoSpaceDE w:val="0"/>
              <w:autoSpaceDN w:val="0"/>
            </w:pPr>
          </w:p>
        </w:tc>
        <w:tc>
          <w:tcPr>
            <w:tcW w:w="1985" w:type="dxa"/>
          </w:tcPr>
          <w:p w:rsidR="008412B6" w:rsidRPr="00DC5A1B" w:rsidRDefault="008412B6" w:rsidP="008412B6">
            <w:pPr>
              <w:widowControl w:val="0"/>
              <w:autoSpaceDE w:val="0"/>
              <w:autoSpaceDN w:val="0"/>
            </w:pPr>
            <w:r w:rsidRPr="00DC5A1B">
              <w:t>туристические</w:t>
            </w:r>
          </w:p>
        </w:tc>
        <w:tc>
          <w:tcPr>
            <w:tcW w:w="2948" w:type="dxa"/>
          </w:tcPr>
          <w:p w:rsidR="008412B6" w:rsidRPr="00DC5A1B" w:rsidRDefault="008412B6" w:rsidP="008412B6">
            <w:pPr>
              <w:widowControl w:val="0"/>
              <w:autoSpaceDE w:val="0"/>
              <w:autoSpaceDN w:val="0"/>
            </w:pPr>
            <w:r w:rsidRPr="00DC5A1B">
              <w:t>Опыт, развитые навыки пользования велосипедом, знания и соблюдение правил дорожного движения.</w:t>
            </w:r>
          </w:p>
          <w:p w:rsidR="008412B6" w:rsidRPr="00DC5A1B" w:rsidRDefault="008412B6" w:rsidP="008412B6">
            <w:pPr>
              <w:widowControl w:val="0"/>
              <w:autoSpaceDE w:val="0"/>
              <w:autoSpaceDN w:val="0"/>
            </w:pPr>
            <w:r w:rsidRPr="00DC5A1B">
              <w:t>Поездки на расстояние более 10 - 15 км, часть поездок группами по объектам туристической привлекательности</w:t>
            </w:r>
          </w:p>
        </w:tc>
        <w:tc>
          <w:tcPr>
            <w:tcW w:w="3147" w:type="dxa"/>
          </w:tcPr>
          <w:p w:rsidR="008412B6" w:rsidRPr="00DC5A1B" w:rsidRDefault="008412B6" w:rsidP="008412B6">
            <w:pPr>
              <w:widowControl w:val="0"/>
              <w:autoSpaceDE w:val="0"/>
              <w:autoSpaceDN w:val="0"/>
            </w:pPr>
            <w:r w:rsidRPr="00DC5A1B">
              <w:t>Использование всех видов ВТС</w:t>
            </w:r>
          </w:p>
        </w:tc>
      </w:tr>
      <w:tr w:rsidR="008412B6" w:rsidRPr="00DC5A1B" w:rsidTr="008412B6">
        <w:tc>
          <w:tcPr>
            <w:tcW w:w="1701" w:type="dxa"/>
            <w:vMerge/>
            <w:tcBorders>
              <w:top w:val="nil"/>
            </w:tcBorders>
          </w:tcPr>
          <w:p w:rsidR="008412B6" w:rsidRPr="00DC5A1B" w:rsidRDefault="008412B6" w:rsidP="008412B6">
            <w:pPr>
              <w:spacing w:after="160" w:line="259" w:lineRule="auto"/>
              <w:rPr>
                <w:rFonts w:eastAsia="Calibri"/>
                <w:lang w:eastAsia="en-US"/>
              </w:rPr>
            </w:pPr>
          </w:p>
        </w:tc>
        <w:tc>
          <w:tcPr>
            <w:tcW w:w="1985" w:type="dxa"/>
          </w:tcPr>
          <w:p w:rsidR="008412B6" w:rsidRPr="00DC5A1B" w:rsidRDefault="008412B6" w:rsidP="008412B6">
            <w:pPr>
              <w:widowControl w:val="0"/>
              <w:autoSpaceDE w:val="0"/>
              <w:autoSpaceDN w:val="0"/>
            </w:pPr>
            <w:r w:rsidRPr="00DC5A1B">
              <w:t>спортивные</w:t>
            </w:r>
          </w:p>
        </w:tc>
        <w:tc>
          <w:tcPr>
            <w:tcW w:w="2948" w:type="dxa"/>
          </w:tcPr>
          <w:p w:rsidR="008412B6" w:rsidRPr="00DC5A1B" w:rsidRDefault="008412B6" w:rsidP="008412B6">
            <w:pPr>
              <w:widowControl w:val="0"/>
              <w:autoSpaceDE w:val="0"/>
              <w:autoSpaceDN w:val="0"/>
            </w:pPr>
            <w:r w:rsidRPr="00DC5A1B">
              <w:t xml:space="preserve">Опыт, развитые навыки пользования велосипедом, знания и соблюдение правил дорожного </w:t>
            </w:r>
            <w:r w:rsidRPr="00DC5A1B">
              <w:lastRenderedPageBreak/>
              <w:t>движения.</w:t>
            </w:r>
          </w:p>
          <w:p w:rsidR="008412B6" w:rsidRPr="00DC5A1B" w:rsidRDefault="008412B6" w:rsidP="008412B6">
            <w:pPr>
              <w:widowControl w:val="0"/>
              <w:autoSpaceDE w:val="0"/>
              <w:autoSpaceDN w:val="0"/>
            </w:pPr>
            <w:r w:rsidRPr="00DC5A1B">
              <w:t>Поездки на расстояние более 10 - 15 км, часто в группах по два в ряд, наличие спортивной подготовки</w:t>
            </w:r>
          </w:p>
        </w:tc>
        <w:tc>
          <w:tcPr>
            <w:tcW w:w="3147" w:type="dxa"/>
          </w:tcPr>
          <w:p w:rsidR="008412B6" w:rsidRPr="00DC5A1B" w:rsidRDefault="008412B6" w:rsidP="008412B6">
            <w:pPr>
              <w:widowControl w:val="0"/>
              <w:autoSpaceDE w:val="0"/>
              <w:autoSpaceDN w:val="0"/>
            </w:pPr>
            <w:r w:rsidRPr="00DC5A1B">
              <w:lastRenderedPageBreak/>
              <w:t xml:space="preserve">Велополосы для шоссейных видов соревнований, велотреки и внедорожные полигоны для других видов </w:t>
            </w:r>
            <w:r w:rsidRPr="00DC5A1B">
              <w:lastRenderedPageBreak/>
              <w:t>соревнований</w:t>
            </w:r>
          </w:p>
        </w:tc>
      </w:tr>
    </w:tbl>
    <w:p w:rsidR="008412B6" w:rsidRPr="00DC5A1B" w:rsidRDefault="008412B6" w:rsidP="008412B6">
      <w:pPr>
        <w:widowControl w:val="0"/>
        <w:autoSpaceDE w:val="0"/>
        <w:autoSpaceDN w:val="0"/>
        <w:spacing w:before="220"/>
        <w:ind w:firstLine="540"/>
        <w:jc w:val="both"/>
      </w:pPr>
      <w:r w:rsidRPr="00DC5A1B">
        <w:lastRenderedPageBreak/>
        <w:t>23) На проезжей части магистральных улиц общегородского значения устройство велополос и других элементов велотранспортной инфраструктуры не допускается.</w:t>
      </w:r>
    </w:p>
    <w:p w:rsidR="008412B6" w:rsidRPr="00DC5A1B" w:rsidRDefault="008412B6" w:rsidP="008412B6">
      <w:pPr>
        <w:widowControl w:val="0"/>
        <w:autoSpaceDE w:val="0"/>
        <w:autoSpaceDN w:val="0"/>
        <w:spacing w:before="220"/>
        <w:ind w:firstLine="540"/>
        <w:jc w:val="both"/>
      </w:pPr>
      <w:r w:rsidRPr="00DC5A1B">
        <w:t>На магистральных улицах районного значения (распределительных) допускается размещение велополос, отделенных от полос движения транспорта разделителями движения (защитные столбики, защитные барьеры, разделительные бордюры, отделение велополосы элементами благоустройства, парковка вдоль улицы).</w:t>
      </w:r>
    </w:p>
    <w:p w:rsidR="008412B6" w:rsidRPr="00DC5A1B" w:rsidRDefault="008412B6" w:rsidP="008412B6">
      <w:pPr>
        <w:widowControl w:val="0"/>
        <w:autoSpaceDE w:val="0"/>
        <w:autoSpaceDN w:val="0"/>
        <w:spacing w:before="220"/>
        <w:ind w:firstLine="540"/>
        <w:jc w:val="both"/>
      </w:pPr>
      <w:r w:rsidRPr="00DC5A1B">
        <w:t>На местных улицах устройство велополосы допускается в виде выделенной части полосы движения проезжей части или примыкающей к проезжей части с выделением велополосы цветом и/или разметкой при ограничении скорости не более 40 км/ч.</w:t>
      </w:r>
    </w:p>
    <w:p w:rsidR="008412B6" w:rsidRPr="00DC5A1B" w:rsidRDefault="008412B6" w:rsidP="008412B6">
      <w:pPr>
        <w:widowControl w:val="0"/>
        <w:autoSpaceDE w:val="0"/>
        <w:autoSpaceDN w:val="0"/>
        <w:spacing w:before="220"/>
        <w:ind w:firstLine="540"/>
        <w:jc w:val="both"/>
      </w:pPr>
      <w:r w:rsidRPr="00DC5A1B">
        <w:t>В случаях размещения велополосы в пределах проезжей части, велосипедисты являются участниками дорожного движения и подчиняются общим правилам дорожного движения, при этом:</w:t>
      </w:r>
    </w:p>
    <w:p w:rsidR="008412B6" w:rsidRPr="00DC5A1B" w:rsidRDefault="008412B6" w:rsidP="008412B6">
      <w:pPr>
        <w:widowControl w:val="0"/>
        <w:autoSpaceDE w:val="0"/>
        <w:autoSpaceDN w:val="0"/>
        <w:spacing w:before="220"/>
        <w:ind w:firstLine="540"/>
        <w:jc w:val="both"/>
      </w:pPr>
      <w:r w:rsidRPr="00DC5A1B">
        <w:t>велополосы должны быть непрерывными, при пересечении других улиц разрывы в велодорожках не допускается;</w:t>
      </w:r>
    </w:p>
    <w:p w:rsidR="008412B6" w:rsidRPr="00DC5A1B" w:rsidRDefault="008412B6" w:rsidP="008412B6">
      <w:pPr>
        <w:widowControl w:val="0"/>
        <w:autoSpaceDE w:val="0"/>
        <w:autoSpaceDN w:val="0"/>
        <w:spacing w:before="220"/>
        <w:ind w:firstLine="540"/>
        <w:jc w:val="both"/>
      </w:pPr>
      <w:r w:rsidRPr="00DC5A1B">
        <w:t>на перекрестках изменение направления велополос с углом более 120° не допускаются;</w:t>
      </w:r>
    </w:p>
    <w:p w:rsidR="008412B6" w:rsidRPr="00DC5A1B" w:rsidRDefault="008412B6" w:rsidP="008412B6">
      <w:pPr>
        <w:widowControl w:val="0"/>
        <w:autoSpaceDE w:val="0"/>
        <w:autoSpaceDN w:val="0"/>
        <w:spacing w:before="220"/>
        <w:ind w:firstLine="540"/>
        <w:jc w:val="both"/>
      </w:pPr>
      <w:r w:rsidRPr="00DC5A1B">
        <w:t>правая сторона велополосы на проезжей части ограничивается сплошной линией, левая кромка которой должна проходить на расстоянии не менее 0,25 м от бортового камня;</w:t>
      </w:r>
    </w:p>
    <w:p w:rsidR="008412B6" w:rsidRPr="00DC5A1B" w:rsidRDefault="008412B6" w:rsidP="008412B6">
      <w:pPr>
        <w:widowControl w:val="0"/>
        <w:autoSpaceDE w:val="0"/>
        <w:autoSpaceDN w:val="0"/>
        <w:spacing w:before="220"/>
        <w:ind w:firstLine="540"/>
        <w:jc w:val="both"/>
      </w:pPr>
      <w:r w:rsidRPr="00DC5A1B">
        <w:t>пересечение улиц при невозможности выделения велополосы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8412B6" w:rsidRPr="00DC5A1B" w:rsidRDefault="008412B6" w:rsidP="008412B6">
      <w:pPr>
        <w:widowControl w:val="0"/>
        <w:autoSpaceDE w:val="0"/>
        <w:autoSpaceDN w:val="0"/>
        <w:spacing w:before="220"/>
        <w:ind w:firstLine="540"/>
        <w:jc w:val="both"/>
      </w:pPr>
      <w:r w:rsidRPr="00DC5A1B">
        <w:t>велополоса должна быть выделена цветом, вдоль нее возможно устройство искусственных неровностей на дорожном покрытии.</w:t>
      </w:r>
    </w:p>
    <w:p w:rsidR="008412B6" w:rsidRPr="00DC5A1B" w:rsidRDefault="008412B6" w:rsidP="008412B6">
      <w:pPr>
        <w:widowControl w:val="0"/>
        <w:autoSpaceDE w:val="0"/>
        <w:autoSpaceDN w:val="0"/>
        <w:spacing w:before="220"/>
        <w:ind w:firstLine="540"/>
        <w:jc w:val="both"/>
        <w:rPr>
          <w:bCs/>
        </w:rPr>
      </w:pPr>
      <w:r w:rsidRPr="00DC5A1B">
        <w:rPr>
          <w:bCs/>
        </w:rPr>
        <w:t>24) Основные расчетные параметры велосипедных дорожек при уличной сети населенного пункта отражены в таблице:</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964"/>
        <w:gridCol w:w="907"/>
        <w:gridCol w:w="850"/>
        <w:gridCol w:w="1056"/>
        <w:gridCol w:w="992"/>
        <w:gridCol w:w="1276"/>
        <w:gridCol w:w="1559"/>
      </w:tblGrid>
      <w:tr w:rsidR="008412B6" w:rsidRPr="00DC5A1B" w:rsidTr="008412B6">
        <w:tc>
          <w:tcPr>
            <w:tcW w:w="2381" w:type="dxa"/>
          </w:tcPr>
          <w:p w:rsidR="008412B6" w:rsidRPr="00DC5A1B" w:rsidRDefault="008412B6" w:rsidP="008412B6">
            <w:pPr>
              <w:widowControl w:val="0"/>
              <w:autoSpaceDE w:val="0"/>
              <w:autoSpaceDN w:val="0"/>
              <w:spacing w:before="220"/>
              <w:jc w:val="both"/>
            </w:pPr>
            <w:r w:rsidRPr="00DC5A1B">
              <w:t>Категория дорог и улиц</w:t>
            </w:r>
          </w:p>
        </w:tc>
        <w:tc>
          <w:tcPr>
            <w:tcW w:w="964" w:type="dxa"/>
          </w:tcPr>
          <w:p w:rsidR="008412B6" w:rsidRPr="00DC5A1B" w:rsidRDefault="008412B6" w:rsidP="008412B6">
            <w:pPr>
              <w:widowControl w:val="0"/>
              <w:autoSpaceDE w:val="0"/>
              <w:autoSpaceDN w:val="0"/>
              <w:spacing w:before="220"/>
              <w:jc w:val="both"/>
            </w:pPr>
            <w:r w:rsidRPr="00DC5A1B">
              <w:t>Расчетная скорость движения, км/ч</w:t>
            </w:r>
          </w:p>
        </w:tc>
        <w:tc>
          <w:tcPr>
            <w:tcW w:w="907" w:type="dxa"/>
          </w:tcPr>
          <w:p w:rsidR="008412B6" w:rsidRPr="00DC5A1B" w:rsidRDefault="008412B6" w:rsidP="008412B6">
            <w:pPr>
              <w:widowControl w:val="0"/>
              <w:autoSpaceDE w:val="0"/>
              <w:autoSpaceDN w:val="0"/>
              <w:spacing w:before="220"/>
              <w:jc w:val="both"/>
            </w:pPr>
            <w:r w:rsidRPr="00DC5A1B">
              <w:t>Ширина в красных линиях, м</w:t>
            </w:r>
          </w:p>
        </w:tc>
        <w:tc>
          <w:tcPr>
            <w:tcW w:w="850" w:type="dxa"/>
          </w:tcPr>
          <w:p w:rsidR="008412B6" w:rsidRPr="00DC5A1B" w:rsidRDefault="008412B6" w:rsidP="008412B6">
            <w:pPr>
              <w:widowControl w:val="0"/>
              <w:autoSpaceDE w:val="0"/>
              <w:autoSpaceDN w:val="0"/>
              <w:spacing w:before="220"/>
              <w:jc w:val="both"/>
            </w:pPr>
            <w:r w:rsidRPr="00DC5A1B">
              <w:t>Ширина полосы движения, м</w:t>
            </w:r>
          </w:p>
        </w:tc>
        <w:tc>
          <w:tcPr>
            <w:tcW w:w="1056" w:type="dxa"/>
          </w:tcPr>
          <w:p w:rsidR="008412B6" w:rsidRPr="00DC5A1B" w:rsidRDefault="008412B6" w:rsidP="008412B6">
            <w:pPr>
              <w:widowControl w:val="0"/>
              <w:autoSpaceDE w:val="0"/>
              <w:autoSpaceDN w:val="0"/>
              <w:spacing w:before="220"/>
              <w:jc w:val="both"/>
            </w:pPr>
            <w:r w:rsidRPr="00DC5A1B">
              <w:t>Число полос движения</w:t>
            </w:r>
          </w:p>
        </w:tc>
        <w:tc>
          <w:tcPr>
            <w:tcW w:w="992" w:type="dxa"/>
          </w:tcPr>
          <w:p w:rsidR="008412B6" w:rsidRPr="00DC5A1B" w:rsidRDefault="008412B6" w:rsidP="008412B6">
            <w:pPr>
              <w:widowControl w:val="0"/>
              <w:autoSpaceDE w:val="0"/>
              <w:autoSpaceDN w:val="0"/>
              <w:spacing w:before="220"/>
              <w:jc w:val="both"/>
            </w:pPr>
            <w:r w:rsidRPr="00DC5A1B">
              <w:t>Наименьший радиус кривых в плане, м</w:t>
            </w:r>
          </w:p>
        </w:tc>
        <w:tc>
          <w:tcPr>
            <w:tcW w:w="1276" w:type="dxa"/>
          </w:tcPr>
          <w:p w:rsidR="008412B6" w:rsidRPr="00DC5A1B" w:rsidRDefault="008412B6" w:rsidP="008412B6">
            <w:pPr>
              <w:widowControl w:val="0"/>
              <w:autoSpaceDE w:val="0"/>
              <w:autoSpaceDN w:val="0"/>
              <w:spacing w:before="220"/>
              <w:jc w:val="both"/>
            </w:pPr>
            <w:r w:rsidRPr="00DC5A1B">
              <w:t>Наибольший продольный уклон, о/оо</w:t>
            </w:r>
          </w:p>
        </w:tc>
        <w:tc>
          <w:tcPr>
            <w:tcW w:w="1559" w:type="dxa"/>
          </w:tcPr>
          <w:p w:rsidR="008412B6" w:rsidRPr="00DC5A1B" w:rsidRDefault="008412B6" w:rsidP="008412B6">
            <w:pPr>
              <w:widowControl w:val="0"/>
              <w:autoSpaceDE w:val="0"/>
              <w:autoSpaceDN w:val="0"/>
              <w:spacing w:before="220"/>
              <w:jc w:val="both"/>
            </w:pPr>
            <w:r w:rsidRPr="00DC5A1B">
              <w:t>Ширина пешеходной части тротуара, м</w:t>
            </w:r>
          </w:p>
        </w:tc>
      </w:tr>
      <w:tr w:rsidR="008412B6" w:rsidRPr="00610EFA" w:rsidTr="008412B6">
        <w:tc>
          <w:tcPr>
            <w:tcW w:w="2381" w:type="dxa"/>
          </w:tcPr>
          <w:p w:rsidR="008412B6" w:rsidRPr="00DC5A1B" w:rsidRDefault="008412B6" w:rsidP="008412B6">
            <w:pPr>
              <w:widowControl w:val="0"/>
              <w:autoSpaceDE w:val="0"/>
              <w:autoSpaceDN w:val="0"/>
              <w:spacing w:before="220"/>
              <w:jc w:val="both"/>
            </w:pPr>
            <w:r w:rsidRPr="00DC5A1B">
              <w:t>Велосипедные дорожки:</w:t>
            </w:r>
          </w:p>
        </w:tc>
        <w:tc>
          <w:tcPr>
            <w:tcW w:w="964" w:type="dxa"/>
          </w:tcPr>
          <w:p w:rsidR="008412B6" w:rsidRPr="00DC5A1B" w:rsidRDefault="008412B6" w:rsidP="008412B6">
            <w:pPr>
              <w:widowControl w:val="0"/>
              <w:autoSpaceDE w:val="0"/>
              <w:autoSpaceDN w:val="0"/>
              <w:spacing w:before="220"/>
              <w:ind w:firstLine="540"/>
              <w:jc w:val="both"/>
            </w:pPr>
          </w:p>
        </w:tc>
        <w:tc>
          <w:tcPr>
            <w:tcW w:w="907" w:type="dxa"/>
          </w:tcPr>
          <w:p w:rsidR="008412B6" w:rsidRPr="00DC5A1B" w:rsidRDefault="008412B6" w:rsidP="008412B6">
            <w:pPr>
              <w:widowControl w:val="0"/>
              <w:autoSpaceDE w:val="0"/>
              <w:autoSpaceDN w:val="0"/>
              <w:spacing w:before="220"/>
              <w:ind w:firstLine="540"/>
              <w:jc w:val="both"/>
            </w:pPr>
          </w:p>
        </w:tc>
        <w:tc>
          <w:tcPr>
            <w:tcW w:w="850" w:type="dxa"/>
          </w:tcPr>
          <w:p w:rsidR="008412B6" w:rsidRPr="00DC5A1B" w:rsidRDefault="008412B6" w:rsidP="008412B6">
            <w:pPr>
              <w:widowControl w:val="0"/>
              <w:autoSpaceDE w:val="0"/>
              <w:autoSpaceDN w:val="0"/>
              <w:spacing w:before="220"/>
              <w:ind w:firstLine="540"/>
              <w:jc w:val="both"/>
            </w:pPr>
          </w:p>
        </w:tc>
        <w:tc>
          <w:tcPr>
            <w:tcW w:w="1056" w:type="dxa"/>
          </w:tcPr>
          <w:p w:rsidR="008412B6" w:rsidRPr="00DC5A1B" w:rsidRDefault="008412B6" w:rsidP="008412B6">
            <w:pPr>
              <w:widowControl w:val="0"/>
              <w:autoSpaceDE w:val="0"/>
              <w:autoSpaceDN w:val="0"/>
              <w:spacing w:before="220"/>
              <w:ind w:firstLine="540"/>
              <w:jc w:val="both"/>
            </w:pPr>
          </w:p>
        </w:tc>
        <w:tc>
          <w:tcPr>
            <w:tcW w:w="992" w:type="dxa"/>
          </w:tcPr>
          <w:p w:rsidR="008412B6" w:rsidRPr="00DC5A1B" w:rsidRDefault="008412B6" w:rsidP="008412B6">
            <w:pPr>
              <w:widowControl w:val="0"/>
              <w:autoSpaceDE w:val="0"/>
              <w:autoSpaceDN w:val="0"/>
              <w:spacing w:before="220"/>
              <w:ind w:firstLine="540"/>
              <w:jc w:val="both"/>
            </w:pPr>
          </w:p>
        </w:tc>
        <w:tc>
          <w:tcPr>
            <w:tcW w:w="1276" w:type="dxa"/>
          </w:tcPr>
          <w:p w:rsidR="008412B6" w:rsidRPr="00DC5A1B" w:rsidRDefault="008412B6" w:rsidP="008412B6">
            <w:pPr>
              <w:widowControl w:val="0"/>
              <w:autoSpaceDE w:val="0"/>
              <w:autoSpaceDN w:val="0"/>
              <w:spacing w:before="220"/>
              <w:ind w:firstLine="540"/>
              <w:jc w:val="both"/>
            </w:pPr>
          </w:p>
        </w:tc>
        <w:tc>
          <w:tcPr>
            <w:tcW w:w="1559" w:type="dxa"/>
          </w:tcPr>
          <w:p w:rsidR="008412B6" w:rsidRPr="00DC5A1B" w:rsidRDefault="008412B6" w:rsidP="008412B6">
            <w:pPr>
              <w:widowControl w:val="0"/>
              <w:autoSpaceDE w:val="0"/>
              <w:autoSpaceDN w:val="0"/>
              <w:spacing w:before="220"/>
              <w:ind w:firstLine="540"/>
              <w:jc w:val="both"/>
            </w:pPr>
          </w:p>
        </w:tc>
      </w:tr>
      <w:tr w:rsidR="008412B6" w:rsidRPr="00DC5A1B" w:rsidTr="008412B6">
        <w:tc>
          <w:tcPr>
            <w:tcW w:w="2381" w:type="dxa"/>
          </w:tcPr>
          <w:p w:rsidR="008412B6" w:rsidRPr="00DC5A1B" w:rsidRDefault="008412B6" w:rsidP="008412B6">
            <w:pPr>
              <w:widowControl w:val="0"/>
              <w:autoSpaceDE w:val="0"/>
              <w:autoSpaceDN w:val="0"/>
              <w:spacing w:before="220"/>
              <w:jc w:val="both"/>
            </w:pPr>
            <w:r w:rsidRPr="00DC5A1B">
              <w:lastRenderedPageBreak/>
              <w:t>обособленные</w:t>
            </w:r>
          </w:p>
        </w:tc>
        <w:tc>
          <w:tcPr>
            <w:tcW w:w="964" w:type="dxa"/>
          </w:tcPr>
          <w:p w:rsidR="008412B6" w:rsidRPr="00DC5A1B" w:rsidRDefault="008412B6" w:rsidP="008412B6">
            <w:pPr>
              <w:widowControl w:val="0"/>
              <w:autoSpaceDE w:val="0"/>
              <w:autoSpaceDN w:val="0"/>
              <w:spacing w:before="220"/>
              <w:ind w:firstLine="171"/>
              <w:jc w:val="both"/>
            </w:pPr>
            <w:r w:rsidRPr="00DC5A1B">
              <w:t>20</w:t>
            </w:r>
          </w:p>
        </w:tc>
        <w:tc>
          <w:tcPr>
            <w:tcW w:w="907" w:type="dxa"/>
          </w:tcPr>
          <w:p w:rsidR="008412B6" w:rsidRPr="00DC5A1B" w:rsidRDefault="008412B6" w:rsidP="008412B6">
            <w:pPr>
              <w:widowControl w:val="0"/>
              <w:autoSpaceDE w:val="0"/>
              <w:autoSpaceDN w:val="0"/>
              <w:spacing w:before="220"/>
              <w:ind w:firstLine="171"/>
              <w:jc w:val="both"/>
            </w:pPr>
          </w:p>
        </w:tc>
        <w:tc>
          <w:tcPr>
            <w:tcW w:w="850" w:type="dxa"/>
          </w:tcPr>
          <w:p w:rsidR="008412B6" w:rsidRPr="00DC5A1B" w:rsidRDefault="008412B6" w:rsidP="008412B6">
            <w:pPr>
              <w:widowControl w:val="0"/>
              <w:autoSpaceDE w:val="0"/>
              <w:autoSpaceDN w:val="0"/>
              <w:spacing w:before="220"/>
              <w:ind w:firstLine="171"/>
              <w:jc w:val="both"/>
            </w:pPr>
            <w:r w:rsidRPr="00DC5A1B">
              <w:t>1,50</w:t>
            </w:r>
          </w:p>
        </w:tc>
        <w:tc>
          <w:tcPr>
            <w:tcW w:w="1056" w:type="dxa"/>
          </w:tcPr>
          <w:p w:rsidR="008412B6" w:rsidRPr="00DC5A1B" w:rsidRDefault="008412B6" w:rsidP="008412B6">
            <w:pPr>
              <w:widowControl w:val="0"/>
              <w:autoSpaceDE w:val="0"/>
              <w:autoSpaceDN w:val="0"/>
              <w:spacing w:before="220"/>
              <w:ind w:firstLine="171"/>
              <w:jc w:val="both"/>
            </w:pPr>
            <w:r w:rsidRPr="00DC5A1B">
              <w:t>1 - 2</w:t>
            </w:r>
          </w:p>
        </w:tc>
        <w:tc>
          <w:tcPr>
            <w:tcW w:w="992" w:type="dxa"/>
          </w:tcPr>
          <w:p w:rsidR="008412B6" w:rsidRPr="00DC5A1B" w:rsidRDefault="008412B6" w:rsidP="008412B6">
            <w:pPr>
              <w:widowControl w:val="0"/>
              <w:autoSpaceDE w:val="0"/>
              <w:autoSpaceDN w:val="0"/>
              <w:spacing w:before="220"/>
              <w:ind w:firstLine="171"/>
              <w:jc w:val="both"/>
            </w:pPr>
            <w:r w:rsidRPr="00DC5A1B">
              <w:t>30</w:t>
            </w:r>
          </w:p>
        </w:tc>
        <w:tc>
          <w:tcPr>
            <w:tcW w:w="1276" w:type="dxa"/>
          </w:tcPr>
          <w:p w:rsidR="008412B6" w:rsidRPr="00DC5A1B" w:rsidRDefault="008412B6" w:rsidP="008412B6">
            <w:pPr>
              <w:widowControl w:val="0"/>
              <w:autoSpaceDE w:val="0"/>
              <w:autoSpaceDN w:val="0"/>
              <w:spacing w:before="220"/>
              <w:ind w:firstLine="171"/>
              <w:jc w:val="both"/>
            </w:pPr>
            <w:r w:rsidRPr="00DC5A1B">
              <w:t>40</w:t>
            </w:r>
          </w:p>
        </w:tc>
        <w:tc>
          <w:tcPr>
            <w:tcW w:w="1559" w:type="dxa"/>
          </w:tcPr>
          <w:p w:rsidR="008412B6" w:rsidRPr="00DC5A1B" w:rsidRDefault="008412B6" w:rsidP="008412B6">
            <w:pPr>
              <w:widowControl w:val="0"/>
              <w:autoSpaceDE w:val="0"/>
              <w:autoSpaceDN w:val="0"/>
              <w:spacing w:before="220"/>
              <w:ind w:firstLine="171"/>
              <w:jc w:val="both"/>
            </w:pPr>
            <w:r w:rsidRPr="00DC5A1B">
              <w:t>-</w:t>
            </w:r>
          </w:p>
        </w:tc>
      </w:tr>
      <w:tr w:rsidR="008412B6" w:rsidRPr="00DC5A1B" w:rsidTr="008412B6">
        <w:tc>
          <w:tcPr>
            <w:tcW w:w="2381" w:type="dxa"/>
          </w:tcPr>
          <w:p w:rsidR="008412B6" w:rsidRPr="00DC5A1B" w:rsidRDefault="008412B6" w:rsidP="008412B6">
            <w:pPr>
              <w:widowControl w:val="0"/>
              <w:autoSpaceDE w:val="0"/>
              <w:autoSpaceDN w:val="0"/>
              <w:spacing w:before="220"/>
              <w:jc w:val="both"/>
            </w:pPr>
            <w:r w:rsidRPr="00DC5A1B">
              <w:t>изолированные</w:t>
            </w:r>
          </w:p>
        </w:tc>
        <w:tc>
          <w:tcPr>
            <w:tcW w:w="964" w:type="dxa"/>
          </w:tcPr>
          <w:p w:rsidR="008412B6" w:rsidRPr="00DC5A1B" w:rsidRDefault="008412B6" w:rsidP="008412B6">
            <w:pPr>
              <w:widowControl w:val="0"/>
              <w:autoSpaceDE w:val="0"/>
              <w:autoSpaceDN w:val="0"/>
              <w:spacing w:before="220"/>
              <w:ind w:firstLine="171"/>
              <w:jc w:val="both"/>
            </w:pPr>
            <w:r w:rsidRPr="00DC5A1B">
              <w:t>30</w:t>
            </w:r>
          </w:p>
        </w:tc>
        <w:tc>
          <w:tcPr>
            <w:tcW w:w="907" w:type="dxa"/>
          </w:tcPr>
          <w:p w:rsidR="008412B6" w:rsidRPr="00DC5A1B" w:rsidRDefault="008412B6" w:rsidP="008412B6">
            <w:pPr>
              <w:widowControl w:val="0"/>
              <w:autoSpaceDE w:val="0"/>
              <w:autoSpaceDN w:val="0"/>
              <w:spacing w:before="220"/>
              <w:ind w:firstLine="171"/>
              <w:jc w:val="both"/>
            </w:pPr>
          </w:p>
        </w:tc>
        <w:tc>
          <w:tcPr>
            <w:tcW w:w="850" w:type="dxa"/>
          </w:tcPr>
          <w:p w:rsidR="008412B6" w:rsidRPr="00DC5A1B" w:rsidRDefault="008412B6" w:rsidP="008412B6">
            <w:pPr>
              <w:widowControl w:val="0"/>
              <w:autoSpaceDE w:val="0"/>
              <w:autoSpaceDN w:val="0"/>
              <w:spacing w:before="220"/>
              <w:ind w:firstLine="171"/>
              <w:jc w:val="both"/>
            </w:pPr>
            <w:r w:rsidRPr="00DC5A1B">
              <w:t>1,50</w:t>
            </w:r>
          </w:p>
        </w:tc>
        <w:tc>
          <w:tcPr>
            <w:tcW w:w="1056" w:type="dxa"/>
          </w:tcPr>
          <w:p w:rsidR="008412B6" w:rsidRPr="00DC5A1B" w:rsidRDefault="008412B6" w:rsidP="008412B6">
            <w:pPr>
              <w:widowControl w:val="0"/>
              <w:autoSpaceDE w:val="0"/>
              <w:autoSpaceDN w:val="0"/>
              <w:spacing w:before="220"/>
              <w:ind w:firstLine="171"/>
              <w:jc w:val="both"/>
            </w:pPr>
            <w:r w:rsidRPr="00DC5A1B">
              <w:t>2 - 4</w:t>
            </w:r>
          </w:p>
        </w:tc>
        <w:tc>
          <w:tcPr>
            <w:tcW w:w="992" w:type="dxa"/>
          </w:tcPr>
          <w:p w:rsidR="008412B6" w:rsidRPr="00DC5A1B" w:rsidRDefault="008412B6" w:rsidP="008412B6">
            <w:pPr>
              <w:widowControl w:val="0"/>
              <w:autoSpaceDE w:val="0"/>
              <w:autoSpaceDN w:val="0"/>
              <w:spacing w:before="220"/>
              <w:ind w:firstLine="171"/>
              <w:jc w:val="both"/>
            </w:pPr>
            <w:r w:rsidRPr="00DC5A1B">
              <w:t>50</w:t>
            </w:r>
          </w:p>
        </w:tc>
        <w:tc>
          <w:tcPr>
            <w:tcW w:w="1276" w:type="dxa"/>
          </w:tcPr>
          <w:p w:rsidR="008412B6" w:rsidRPr="00DC5A1B" w:rsidRDefault="008412B6" w:rsidP="008412B6">
            <w:pPr>
              <w:widowControl w:val="0"/>
              <w:autoSpaceDE w:val="0"/>
              <w:autoSpaceDN w:val="0"/>
              <w:spacing w:before="220"/>
              <w:ind w:firstLine="171"/>
              <w:jc w:val="both"/>
            </w:pPr>
            <w:r w:rsidRPr="00DC5A1B">
              <w:t>30</w:t>
            </w:r>
          </w:p>
        </w:tc>
        <w:tc>
          <w:tcPr>
            <w:tcW w:w="1559" w:type="dxa"/>
          </w:tcPr>
          <w:p w:rsidR="008412B6" w:rsidRPr="00DC5A1B" w:rsidRDefault="008412B6" w:rsidP="008412B6">
            <w:pPr>
              <w:widowControl w:val="0"/>
              <w:autoSpaceDE w:val="0"/>
              <w:autoSpaceDN w:val="0"/>
              <w:spacing w:before="220"/>
              <w:ind w:firstLine="171"/>
              <w:jc w:val="both"/>
            </w:pPr>
            <w:r w:rsidRPr="00DC5A1B">
              <w:t>-</w:t>
            </w:r>
          </w:p>
        </w:tc>
      </w:tr>
    </w:tbl>
    <w:p w:rsidR="008412B6" w:rsidRPr="00DC5A1B" w:rsidRDefault="008412B6" w:rsidP="008412B6">
      <w:pPr>
        <w:widowControl w:val="0"/>
        <w:autoSpaceDE w:val="0"/>
        <w:autoSpaceDN w:val="0"/>
        <w:spacing w:before="220"/>
        <w:ind w:firstLine="540"/>
        <w:jc w:val="both"/>
      </w:pPr>
      <w:r w:rsidRPr="00DC5A1B">
        <w:t>24) Минимально допустимые расчетные показатели проектирования велосипедных дорожек приведены в таблице:</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1417"/>
        <w:gridCol w:w="1417"/>
        <w:gridCol w:w="3182"/>
      </w:tblGrid>
      <w:tr w:rsidR="008412B6" w:rsidRPr="00DC5A1B" w:rsidTr="008412B6">
        <w:tc>
          <w:tcPr>
            <w:tcW w:w="3969" w:type="dxa"/>
          </w:tcPr>
          <w:p w:rsidR="008412B6" w:rsidRPr="00DC5A1B" w:rsidRDefault="008412B6" w:rsidP="008412B6">
            <w:pPr>
              <w:widowControl w:val="0"/>
              <w:autoSpaceDE w:val="0"/>
              <w:autoSpaceDN w:val="0"/>
              <w:jc w:val="center"/>
            </w:pPr>
            <w:r w:rsidRPr="00DC5A1B">
              <w:t>Нормируемый параметр</w:t>
            </w:r>
          </w:p>
        </w:tc>
        <w:tc>
          <w:tcPr>
            <w:tcW w:w="2834" w:type="dxa"/>
            <w:gridSpan w:val="2"/>
          </w:tcPr>
          <w:p w:rsidR="008412B6" w:rsidRPr="00DC5A1B" w:rsidRDefault="008412B6" w:rsidP="008412B6">
            <w:pPr>
              <w:widowControl w:val="0"/>
              <w:autoSpaceDE w:val="0"/>
              <w:autoSpaceDN w:val="0"/>
              <w:jc w:val="center"/>
            </w:pPr>
            <w:r w:rsidRPr="00DC5A1B">
              <w:t>Минимальные значения при новом строительстве, реконструкции, капитальном ремонте дорог</w:t>
            </w:r>
          </w:p>
        </w:tc>
        <w:tc>
          <w:tcPr>
            <w:tcW w:w="3182" w:type="dxa"/>
          </w:tcPr>
          <w:p w:rsidR="008412B6" w:rsidRPr="00DC5A1B" w:rsidRDefault="008412B6" w:rsidP="008412B6">
            <w:pPr>
              <w:widowControl w:val="0"/>
              <w:autoSpaceDE w:val="0"/>
              <w:autoSpaceDN w:val="0"/>
              <w:jc w:val="center"/>
            </w:pPr>
            <w:r w:rsidRPr="00DC5A1B">
              <w:t>Минимальные значения в стесненных &lt;1&gt; и особо стесненных &lt;2&gt; условиях</w:t>
            </w:r>
          </w:p>
        </w:tc>
      </w:tr>
      <w:tr w:rsidR="008412B6" w:rsidRPr="00DC5A1B" w:rsidTr="008412B6">
        <w:tc>
          <w:tcPr>
            <w:tcW w:w="3969" w:type="dxa"/>
          </w:tcPr>
          <w:p w:rsidR="008412B6" w:rsidRPr="00DC5A1B" w:rsidRDefault="008412B6" w:rsidP="008412B6">
            <w:pPr>
              <w:widowControl w:val="0"/>
              <w:autoSpaceDE w:val="0"/>
              <w:autoSpaceDN w:val="0"/>
              <w:jc w:val="both"/>
            </w:pPr>
            <w:r w:rsidRPr="00DC5A1B">
              <w:t>Расчетная скорость движения, км/ч</w:t>
            </w:r>
          </w:p>
        </w:tc>
        <w:tc>
          <w:tcPr>
            <w:tcW w:w="1417" w:type="dxa"/>
          </w:tcPr>
          <w:p w:rsidR="008412B6" w:rsidRPr="00DC5A1B" w:rsidRDefault="008412B6" w:rsidP="008412B6">
            <w:pPr>
              <w:widowControl w:val="0"/>
              <w:autoSpaceDE w:val="0"/>
              <w:autoSpaceDN w:val="0"/>
              <w:jc w:val="center"/>
            </w:pPr>
            <w:r w:rsidRPr="00DC5A1B">
              <w:t>20</w:t>
            </w:r>
          </w:p>
        </w:tc>
        <w:tc>
          <w:tcPr>
            <w:tcW w:w="1417" w:type="dxa"/>
          </w:tcPr>
          <w:p w:rsidR="008412B6" w:rsidRPr="00DC5A1B" w:rsidRDefault="008412B6" w:rsidP="008412B6">
            <w:pPr>
              <w:widowControl w:val="0"/>
              <w:autoSpaceDE w:val="0"/>
              <w:autoSpaceDN w:val="0"/>
              <w:jc w:val="center"/>
            </w:pPr>
            <w:r w:rsidRPr="00DC5A1B">
              <w:t>30</w:t>
            </w:r>
          </w:p>
        </w:tc>
        <w:tc>
          <w:tcPr>
            <w:tcW w:w="3182" w:type="dxa"/>
          </w:tcPr>
          <w:p w:rsidR="008412B6" w:rsidRPr="00DC5A1B" w:rsidRDefault="008412B6" w:rsidP="008412B6">
            <w:pPr>
              <w:widowControl w:val="0"/>
              <w:autoSpaceDE w:val="0"/>
              <w:autoSpaceDN w:val="0"/>
            </w:pPr>
            <w:r w:rsidRPr="00DC5A1B">
              <w:t>20 &lt;1&gt; (15 &lt;2&gt;)</w:t>
            </w:r>
          </w:p>
        </w:tc>
      </w:tr>
      <w:tr w:rsidR="008412B6" w:rsidRPr="00DC5A1B" w:rsidTr="008412B6">
        <w:tc>
          <w:tcPr>
            <w:tcW w:w="3969" w:type="dxa"/>
          </w:tcPr>
          <w:p w:rsidR="008412B6" w:rsidRPr="00DC5A1B" w:rsidRDefault="008412B6" w:rsidP="008412B6">
            <w:pPr>
              <w:widowControl w:val="0"/>
              <w:autoSpaceDE w:val="0"/>
              <w:autoSpaceDN w:val="0"/>
              <w:jc w:val="both"/>
            </w:pPr>
            <w:r w:rsidRPr="00DC5A1B">
              <w:t>Ширина проезжей части одной полосы велодорожки, м, не менее:</w:t>
            </w:r>
          </w:p>
        </w:tc>
        <w:tc>
          <w:tcPr>
            <w:tcW w:w="1417" w:type="dxa"/>
          </w:tcPr>
          <w:p w:rsidR="008412B6" w:rsidRPr="00DC5A1B" w:rsidRDefault="008412B6" w:rsidP="008412B6">
            <w:pPr>
              <w:widowControl w:val="0"/>
              <w:autoSpaceDE w:val="0"/>
              <w:autoSpaceDN w:val="0"/>
            </w:pPr>
          </w:p>
        </w:tc>
        <w:tc>
          <w:tcPr>
            <w:tcW w:w="1417" w:type="dxa"/>
          </w:tcPr>
          <w:p w:rsidR="008412B6" w:rsidRPr="00DC5A1B" w:rsidRDefault="008412B6" w:rsidP="008412B6">
            <w:pPr>
              <w:widowControl w:val="0"/>
              <w:autoSpaceDE w:val="0"/>
              <w:autoSpaceDN w:val="0"/>
            </w:pPr>
          </w:p>
        </w:tc>
        <w:tc>
          <w:tcPr>
            <w:tcW w:w="3182" w:type="dxa"/>
          </w:tcPr>
          <w:p w:rsidR="008412B6" w:rsidRPr="00DC5A1B" w:rsidRDefault="008412B6" w:rsidP="008412B6">
            <w:pPr>
              <w:widowControl w:val="0"/>
              <w:autoSpaceDE w:val="0"/>
              <w:autoSpaceDN w:val="0"/>
            </w:pPr>
          </w:p>
        </w:tc>
      </w:tr>
      <w:tr w:rsidR="008412B6" w:rsidRPr="00DC5A1B" w:rsidTr="008412B6">
        <w:tc>
          <w:tcPr>
            <w:tcW w:w="3969" w:type="dxa"/>
          </w:tcPr>
          <w:p w:rsidR="008412B6" w:rsidRPr="00DC5A1B" w:rsidRDefault="008412B6" w:rsidP="008412B6">
            <w:pPr>
              <w:widowControl w:val="0"/>
              <w:autoSpaceDE w:val="0"/>
              <w:autoSpaceDN w:val="0"/>
              <w:jc w:val="both"/>
            </w:pPr>
            <w:r w:rsidRPr="00DC5A1B">
              <w:t>однополосного одностороннего</w:t>
            </w:r>
          </w:p>
        </w:tc>
        <w:tc>
          <w:tcPr>
            <w:tcW w:w="1417" w:type="dxa"/>
          </w:tcPr>
          <w:p w:rsidR="008412B6" w:rsidRPr="00DC5A1B" w:rsidRDefault="008412B6" w:rsidP="008412B6">
            <w:pPr>
              <w:widowControl w:val="0"/>
              <w:autoSpaceDE w:val="0"/>
              <w:autoSpaceDN w:val="0"/>
              <w:jc w:val="center"/>
            </w:pPr>
            <w:r w:rsidRPr="00DC5A1B">
              <w:t>1,5</w:t>
            </w:r>
          </w:p>
        </w:tc>
        <w:tc>
          <w:tcPr>
            <w:tcW w:w="1417" w:type="dxa"/>
          </w:tcPr>
          <w:p w:rsidR="008412B6" w:rsidRPr="00DC5A1B" w:rsidRDefault="008412B6" w:rsidP="008412B6">
            <w:pPr>
              <w:widowControl w:val="0"/>
              <w:autoSpaceDE w:val="0"/>
              <w:autoSpaceDN w:val="0"/>
              <w:jc w:val="center"/>
            </w:pPr>
            <w:r w:rsidRPr="00DC5A1B">
              <w:t>1,5</w:t>
            </w:r>
          </w:p>
        </w:tc>
        <w:tc>
          <w:tcPr>
            <w:tcW w:w="3182" w:type="dxa"/>
          </w:tcPr>
          <w:p w:rsidR="008412B6" w:rsidRPr="00DC5A1B" w:rsidRDefault="008412B6" w:rsidP="008412B6">
            <w:pPr>
              <w:widowControl w:val="0"/>
              <w:autoSpaceDE w:val="0"/>
              <w:autoSpaceDN w:val="0"/>
            </w:pPr>
            <w:r w:rsidRPr="00DC5A1B">
              <w:t>1,3 &lt;1&gt; (1,2 &lt;2&gt;)</w:t>
            </w:r>
          </w:p>
        </w:tc>
      </w:tr>
      <w:tr w:rsidR="008412B6" w:rsidRPr="00DC5A1B" w:rsidTr="008412B6">
        <w:tc>
          <w:tcPr>
            <w:tcW w:w="3969" w:type="dxa"/>
          </w:tcPr>
          <w:p w:rsidR="008412B6" w:rsidRPr="00DC5A1B" w:rsidRDefault="008412B6" w:rsidP="008412B6">
            <w:pPr>
              <w:widowControl w:val="0"/>
              <w:autoSpaceDE w:val="0"/>
              <w:autoSpaceDN w:val="0"/>
              <w:jc w:val="both"/>
            </w:pPr>
            <w:r w:rsidRPr="00DC5A1B">
              <w:t>двухполосного одностороннего</w:t>
            </w:r>
          </w:p>
        </w:tc>
        <w:tc>
          <w:tcPr>
            <w:tcW w:w="1417" w:type="dxa"/>
          </w:tcPr>
          <w:p w:rsidR="008412B6" w:rsidRPr="00DC5A1B" w:rsidRDefault="008412B6" w:rsidP="008412B6">
            <w:pPr>
              <w:widowControl w:val="0"/>
              <w:autoSpaceDE w:val="0"/>
              <w:autoSpaceDN w:val="0"/>
              <w:jc w:val="center"/>
            </w:pPr>
            <w:r w:rsidRPr="00DC5A1B">
              <w:t>1,5</w:t>
            </w:r>
          </w:p>
        </w:tc>
        <w:tc>
          <w:tcPr>
            <w:tcW w:w="1417" w:type="dxa"/>
          </w:tcPr>
          <w:p w:rsidR="008412B6" w:rsidRPr="00DC5A1B" w:rsidRDefault="008412B6" w:rsidP="008412B6">
            <w:pPr>
              <w:widowControl w:val="0"/>
              <w:autoSpaceDE w:val="0"/>
              <w:autoSpaceDN w:val="0"/>
              <w:jc w:val="center"/>
            </w:pPr>
            <w:r w:rsidRPr="00DC5A1B">
              <w:t>1,5</w:t>
            </w:r>
          </w:p>
        </w:tc>
        <w:tc>
          <w:tcPr>
            <w:tcW w:w="3182" w:type="dxa"/>
          </w:tcPr>
          <w:p w:rsidR="008412B6" w:rsidRPr="00DC5A1B" w:rsidRDefault="008412B6" w:rsidP="008412B6">
            <w:pPr>
              <w:widowControl w:val="0"/>
              <w:autoSpaceDE w:val="0"/>
              <w:autoSpaceDN w:val="0"/>
            </w:pPr>
            <w:r w:rsidRPr="00DC5A1B">
              <w:t>не применяется</w:t>
            </w:r>
          </w:p>
        </w:tc>
      </w:tr>
      <w:tr w:rsidR="008412B6" w:rsidRPr="00DC5A1B" w:rsidTr="008412B6">
        <w:tc>
          <w:tcPr>
            <w:tcW w:w="3969" w:type="dxa"/>
          </w:tcPr>
          <w:p w:rsidR="008412B6" w:rsidRPr="00DC5A1B" w:rsidRDefault="008412B6" w:rsidP="008412B6">
            <w:pPr>
              <w:widowControl w:val="0"/>
              <w:autoSpaceDE w:val="0"/>
              <w:autoSpaceDN w:val="0"/>
              <w:jc w:val="both"/>
            </w:pPr>
            <w:r w:rsidRPr="00DC5A1B">
              <w:t>двухполосного со встречным движением</w:t>
            </w:r>
          </w:p>
        </w:tc>
        <w:tc>
          <w:tcPr>
            <w:tcW w:w="1417" w:type="dxa"/>
          </w:tcPr>
          <w:p w:rsidR="008412B6" w:rsidRPr="00DC5A1B" w:rsidRDefault="008412B6" w:rsidP="008412B6">
            <w:pPr>
              <w:widowControl w:val="0"/>
              <w:autoSpaceDE w:val="0"/>
              <w:autoSpaceDN w:val="0"/>
              <w:jc w:val="center"/>
            </w:pPr>
            <w:r w:rsidRPr="00DC5A1B">
              <w:t>1,5</w:t>
            </w:r>
          </w:p>
        </w:tc>
        <w:tc>
          <w:tcPr>
            <w:tcW w:w="1417" w:type="dxa"/>
          </w:tcPr>
          <w:p w:rsidR="008412B6" w:rsidRPr="00DC5A1B" w:rsidRDefault="008412B6" w:rsidP="008412B6">
            <w:pPr>
              <w:widowControl w:val="0"/>
              <w:autoSpaceDE w:val="0"/>
              <w:autoSpaceDN w:val="0"/>
              <w:jc w:val="center"/>
            </w:pPr>
            <w:r w:rsidRPr="00DC5A1B">
              <w:t>1,5</w:t>
            </w:r>
          </w:p>
        </w:tc>
        <w:tc>
          <w:tcPr>
            <w:tcW w:w="3182" w:type="dxa"/>
          </w:tcPr>
          <w:p w:rsidR="008412B6" w:rsidRPr="00DC5A1B" w:rsidRDefault="008412B6" w:rsidP="008412B6">
            <w:pPr>
              <w:widowControl w:val="0"/>
              <w:autoSpaceDE w:val="0"/>
              <w:autoSpaceDN w:val="0"/>
            </w:pPr>
            <w:r w:rsidRPr="00DC5A1B">
              <w:t>не применяется</w:t>
            </w:r>
          </w:p>
        </w:tc>
      </w:tr>
      <w:tr w:rsidR="008412B6" w:rsidRPr="00DC5A1B" w:rsidTr="008412B6">
        <w:tc>
          <w:tcPr>
            <w:tcW w:w="3969" w:type="dxa"/>
          </w:tcPr>
          <w:p w:rsidR="008412B6" w:rsidRPr="00DC5A1B" w:rsidRDefault="008412B6" w:rsidP="008412B6">
            <w:pPr>
              <w:widowControl w:val="0"/>
              <w:autoSpaceDE w:val="0"/>
              <w:autoSpaceDN w:val="0"/>
              <w:jc w:val="both"/>
            </w:pPr>
            <w:r w:rsidRPr="00DC5A1B">
              <w:t>Ширина велодорожки и тротуара с выделением велодорожки цветом покрытия, м</w:t>
            </w:r>
          </w:p>
        </w:tc>
        <w:tc>
          <w:tcPr>
            <w:tcW w:w="1417" w:type="dxa"/>
          </w:tcPr>
          <w:p w:rsidR="008412B6" w:rsidRPr="00DC5A1B" w:rsidRDefault="008412B6" w:rsidP="008412B6">
            <w:pPr>
              <w:widowControl w:val="0"/>
              <w:autoSpaceDE w:val="0"/>
              <w:autoSpaceDN w:val="0"/>
              <w:jc w:val="center"/>
            </w:pPr>
            <w:r w:rsidRPr="00DC5A1B">
              <w:t>4,0</w:t>
            </w:r>
          </w:p>
        </w:tc>
        <w:tc>
          <w:tcPr>
            <w:tcW w:w="1417" w:type="dxa"/>
          </w:tcPr>
          <w:p w:rsidR="008412B6" w:rsidRPr="00DC5A1B" w:rsidRDefault="008412B6" w:rsidP="008412B6">
            <w:pPr>
              <w:widowControl w:val="0"/>
              <w:autoSpaceDE w:val="0"/>
              <w:autoSpaceDN w:val="0"/>
              <w:jc w:val="center"/>
            </w:pPr>
            <w:r w:rsidRPr="00DC5A1B">
              <w:t>4,0</w:t>
            </w:r>
          </w:p>
        </w:tc>
        <w:tc>
          <w:tcPr>
            <w:tcW w:w="3182" w:type="dxa"/>
          </w:tcPr>
          <w:p w:rsidR="008412B6" w:rsidRPr="00DC5A1B" w:rsidRDefault="008412B6" w:rsidP="008412B6">
            <w:pPr>
              <w:widowControl w:val="0"/>
              <w:autoSpaceDE w:val="0"/>
              <w:autoSpaceDN w:val="0"/>
            </w:pPr>
            <w:r w:rsidRPr="00DC5A1B">
              <w:t>4,0 &lt;1&gt;</w:t>
            </w:r>
          </w:p>
        </w:tc>
      </w:tr>
      <w:tr w:rsidR="008412B6" w:rsidRPr="00DC5A1B" w:rsidTr="008412B6">
        <w:tc>
          <w:tcPr>
            <w:tcW w:w="3969" w:type="dxa"/>
          </w:tcPr>
          <w:p w:rsidR="008412B6" w:rsidRPr="00DC5A1B" w:rsidRDefault="008412B6" w:rsidP="008412B6">
            <w:pPr>
              <w:widowControl w:val="0"/>
              <w:autoSpaceDE w:val="0"/>
              <w:autoSpaceDN w:val="0"/>
              <w:jc w:val="both"/>
            </w:pPr>
            <w:r w:rsidRPr="00DC5A1B">
              <w:t>Ширина обочин отдельно устроенной велодорожки, м</w:t>
            </w:r>
          </w:p>
        </w:tc>
        <w:tc>
          <w:tcPr>
            <w:tcW w:w="1417" w:type="dxa"/>
          </w:tcPr>
          <w:p w:rsidR="008412B6" w:rsidRPr="00DC5A1B" w:rsidRDefault="008412B6" w:rsidP="008412B6">
            <w:pPr>
              <w:widowControl w:val="0"/>
              <w:autoSpaceDE w:val="0"/>
              <w:autoSpaceDN w:val="0"/>
              <w:jc w:val="center"/>
            </w:pPr>
            <w:r w:rsidRPr="00DC5A1B">
              <w:t>0,5</w:t>
            </w:r>
          </w:p>
        </w:tc>
        <w:tc>
          <w:tcPr>
            <w:tcW w:w="1417" w:type="dxa"/>
          </w:tcPr>
          <w:p w:rsidR="008412B6" w:rsidRPr="00DC5A1B" w:rsidRDefault="008412B6" w:rsidP="008412B6">
            <w:pPr>
              <w:widowControl w:val="0"/>
              <w:autoSpaceDE w:val="0"/>
              <w:autoSpaceDN w:val="0"/>
              <w:jc w:val="center"/>
            </w:pPr>
            <w:r w:rsidRPr="00DC5A1B">
              <w:t>0,5</w:t>
            </w:r>
          </w:p>
        </w:tc>
        <w:tc>
          <w:tcPr>
            <w:tcW w:w="3182" w:type="dxa"/>
          </w:tcPr>
          <w:p w:rsidR="008412B6" w:rsidRPr="00DC5A1B" w:rsidRDefault="008412B6" w:rsidP="008412B6">
            <w:pPr>
              <w:widowControl w:val="0"/>
              <w:autoSpaceDE w:val="0"/>
              <w:autoSpaceDN w:val="0"/>
            </w:pPr>
            <w:r w:rsidRPr="00DC5A1B">
              <w:t>не применяется</w:t>
            </w:r>
          </w:p>
        </w:tc>
      </w:tr>
      <w:tr w:rsidR="008412B6" w:rsidRPr="00DC5A1B" w:rsidTr="008412B6">
        <w:tc>
          <w:tcPr>
            <w:tcW w:w="3969" w:type="dxa"/>
          </w:tcPr>
          <w:p w:rsidR="008412B6" w:rsidRPr="00DC5A1B" w:rsidRDefault="008412B6" w:rsidP="008412B6">
            <w:pPr>
              <w:widowControl w:val="0"/>
              <w:autoSpaceDE w:val="0"/>
              <w:autoSpaceDN w:val="0"/>
              <w:jc w:val="both"/>
            </w:pPr>
            <w:r w:rsidRPr="00DC5A1B">
              <w:t>Наименьший радиус кривых в плане, м:</w:t>
            </w:r>
          </w:p>
        </w:tc>
        <w:tc>
          <w:tcPr>
            <w:tcW w:w="1417" w:type="dxa"/>
          </w:tcPr>
          <w:p w:rsidR="008412B6" w:rsidRPr="00DC5A1B" w:rsidRDefault="008412B6" w:rsidP="008412B6">
            <w:pPr>
              <w:widowControl w:val="0"/>
              <w:autoSpaceDE w:val="0"/>
              <w:autoSpaceDN w:val="0"/>
            </w:pPr>
          </w:p>
        </w:tc>
        <w:tc>
          <w:tcPr>
            <w:tcW w:w="1417" w:type="dxa"/>
          </w:tcPr>
          <w:p w:rsidR="008412B6" w:rsidRPr="00DC5A1B" w:rsidRDefault="008412B6" w:rsidP="008412B6">
            <w:pPr>
              <w:widowControl w:val="0"/>
              <w:autoSpaceDE w:val="0"/>
              <w:autoSpaceDN w:val="0"/>
            </w:pPr>
          </w:p>
        </w:tc>
        <w:tc>
          <w:tcPr>
            <w:tcW w:w="3182" w:type="dxa"/>
          </w:tcPr>
          <w:p w:rsidR="008412B6" w:rsidRPr="00DC5A1B" w:rsidRDefault="008412B6" w:rsidP="008412B6">
            <w:pPr>
              <w:widowControl w:val="0"/>
              <w:autoSpaceDE w:val="0"/>
              <w:autoSpaceDN w:val="0"/>
            </w:pPr>
          </w:p>
        </w:tc>
      </w:tr>
      <w:tr w:rsidR="008412B6" w:rsidRPr="00DC5A1B" w:rsidTr="008412B6">
        <w:tc>
          <w:tcPr>
            <w:tcW w:w="3969" w:type="dxa"/>
          </w:tcPr>
          <w:p w:rsidR="008412B6" w:rsidRPr="00DC5A1B" w:rsidRDefault="008412B6" w:rsidP="008412B6">
            <w:pPr>
              <w:widowControl w:val="0"/>
              <w:autoSpaceDE w:val="0"/>
              <w:autoSpaceDN w:val="0"/>
              <w:jc w:val="both"/>
            </w:pPr>
            <w:r w:rsidRPr="00DC5A1B">
              <w:t>- при отсутствии виража</w:t>
            </w:r>
          </w:p>
        </w:tc>
        <w:tc>
          <w:tcPr>
            <w:tcW w:w="1417" w:type="dxa"/>
          </w:tcPr>
          <w:p w:rsidR="008412B6" w:rsidRPr="00DC5A1B" w:rsidRDefault="008412B6" w:rsidP="008412B6">
            <w:pPr>
              <w:widowControl w:val="0"/>
              <w:autoSpaceDE w:val="0"/>
              <w:autoSpaceDN w:val="0"/>
              <w:jc w:val="center"/>
            </w:pPr>
            <w:r w:rsidRPr="00DC5A1B">
              <w:t>45</w:t>
            </w:r>
          </w:p>
        </w:tc>
        <w:tc>
          <w:tcPr>
            <w:tcW w:w="1417" w:type="dxa"/>
          </w:tcPr>
          <w:p w:rsidR="008412B6" w:rsidRPr="00DC5A1B" w:rsidRDefault="008412B6" w:rsidP="008412B6">
            <w:pPr>
              <w:widowControl w:val="0"/>
              <w:autoSpaceDE w:val="0"/>
              <w:autoSpaceDN w:val="0"/>
              <w:jc w:val="center"/>
            </w:pPr>
            <w:r w:rsidRPr="00DC5A1B">
              <w:t>50</w:t>
            </w:r>
          </w:p>
        </w:tc>
        <w:tc>
          <w:tcPr>
            <w:tcW w:w="3182" w:type="dxa"/>
          </w:tcPr>
          <w:p w:rsidR="008412B6" w:rsidRPr="00DC5A1B" w:rsidRDefault="008412B6" w:rsidP="008412B6">
            <w:pPr>
              <w:widowControl w:val="0"/>
              <w:autoSpaceDE w:val="0"/>
              <w:autoSpaceDN w:val="0"/>
            </w:pPr>
            <w:r w:rsidRPr="00DC5A1B">
              <w:t>15</w:t>
            </w:r>
          </w:p>
        </w:tc>
      </w:tr>
      <w:tr w:rsidR="008412B6" w:rsidRPr="00DC5A1B" w:rsidTr="008412B6">
        <w:tc>
          <w:tcPr>
            <w:tcW w:w="3969" w:type="dxa"/>
          </w:tcPr>
          <w:p w:rsidR="008412B6" w:rsidRPr="00DC5A1B" w:rsidRDefault="008412B6" w:rsidP="008412B6">
            <w:pPr>
              <w:widowControl w:val="0"/>
              <w:autoSpaceDE w:val="0"/>
              <w:autoSpaceDN w:val="0"/>
              <w:jc w:val="both"/>
            </w:pPr>
            <w:r w:rsidRPr="00DC5A1B">
              <w:t>- при устройстве виража</w:t>
            </w:r>
          </w:p>
        </w:tc>
        <w:tc>
          <w:tcPr>
            <w:tcW w:w="1417" w:type="dxa"/>
          </w:tcPr>
          <w:p w:rsidR="008412B6" w:rsidRPr="00DC5A1B" w:rsidRDefault="008412B6" w:rsidP="008412B6">
            <w:pPr>
              <w:widowControl w:val="0"/>
              <w:autoSpaceDE w:val="0"/>
              <w:autoSpaceDN w:val="0"/>
              <w:jc w:val="center"/>
            </w:pPr>
            <w:r w:rsidRPr="00DC5A1B">
              <w:t>30</w:t>
            </w:r>
          </w:p>
        </w:tc>
        <w:tc>
          <w:tcPr>
            <w:tcW w:w="1417" w:type="dxa"/>
          </w:tcPr>
          <w:p w:rsidR="008412B6" w:rsidRPr="00DC5A1B" w:rsidRDefault="008412B6" w:rsidP="008412B6">
            <w:pPr>
              <w:widowControl w:val="0"/>
              <w:autoSpaceDE w:val="0"/>
              <w:autoSpaceDN w:val="0"/>
              <w:jc w:val="center"/>
            </w:pPr>
            <w:r w:rsidRPr="00DC5A1B">
              <w:t>45</w:t>
            </w:r>
          </w:p>
        </w:tc>
        <w:tc>
          <w:tcPr>
            <w:tcW w:w="3182" w:type="dxa"/>
          </w:tcPr>
          <w:p w:rsidR="008412B6" w:rsidRPr="00DC5A1B" w:rsidRDefault="008412B6" w:rsidP="008412B6">
            <w:pPr>
              <w:widowControl w:val="0"/>
              <w:autoSpaceDE w:val="0"/>
              <w:autoSpaceDN w:val="0"/>
            </w:pPr>
            <w:r w:rsidRPr="00DC5A1B">
              <w:t>15</w:t>
            </w:r>
          </w:p>
        </w:tc>
      </w:tr>
      <w:tr w:rsidR="008412B6" w:rsidRPr="00DC5A1B" w:rsidTr="008412B6">
        <w:tc>
          <w:tcPr>
            <w:tcW w:w="3969" w:type="dxa"/>
          </w:tcPr>
          <w:p w:rsidR="008412B6" w:rsidRPr="00DC5A1B" w:rsidRDefault="008412B6" w:rsidP="008412B6">
            <w:pPr>
              <w:widowControl w:val="0"/>
              <w:autoSpaceDE w:val="0"/>
              <w:autoSpaceDN w:val="0"/>
              <w:jc w:val="both"/>
            </w:pPr>
            <w:r w:rsidRPr="00DC5A1B">
              <w:t>Максимальный продольный уклон, о/оо &lt;3&gt;</w:t>
            </w:r>
          </w:p>
        </w:tc>
        <w:tc>
          <w:tcPr>
            <w:tcW w:w="1417" w:type="dxa"/>
          </w:tcPr>
          <w:p w:rsidR="008412B6" w:rsidRPr="00DC5A1B" w:rsidRDefault="008412B6" w:rsidP="008412B6">
            <w:pPr>
              <w:widowControl w:val="0"/>
              <w:autoSpaceDE w:val="0"/>
              <w:autoSpaceDN w:val="0"/>
              <w:jc w:val="center"/>
            </w:pPr>
            <w:r w:rsidRPr="00DC5A1B">
              <w:t>80</w:t>
            </w:r>
          </w:p>
        </w:tc>
        <w:tc>
          <w:tcPr>
            <w:tcW w:w="1417" w:type="dxa"/>
          </w:tcPr>
          <w:p w:rsidR="008412B6" w:rsidRPr="00DC5A1B" w:rsidRDefault="008412B6" w:rsidP="008412B6">
            <w:pPr>
              <w:widowControl w:val="0"/>
              <w:autoSpaceDE w:val="0"/>
              <w:autoSpaceDN w:val="0"/>
              <w:jc w:val="center"/>
            </w:pPr>
            <w:r w:rsidRPr="00DC5A1B">
              <w:t>70</w:t>
            </w:r>
          </w:p>
        </w:tc>
        <w:tc>
          <w:tcPr>
            <w:tcW w:w="3182" w:type="dxa"/>
          </w:tcPr>
          <w:p w:rsidR="008412B6" w:rsidRPr="00DC5A1B" w:rsidRDefault="008412B6" w:rsidP="008412B6">
            <w:pPr>
              <w:widowControl w:val="0"/>
              <w:autoSpaceDE w:val="0"/>
              <w:autoSpaceDN w:val="0"/>
            </w:pPr>
            <w:r w:rsidRPr="00DC5A1B">
              <w:t>60</w:t>
            </w:r>
          </w:p>
        </w:tc>
      </w:tr>
      <w:tr w:rsidR="008412B6" w:rsidRPr="00DC5A1B" w:rsidTr="008412B6">
        <w:tc>
          <w:tcPr>
            <w:tcW w:w="3969" w:type="dxa"/>
          </w:tcPr>
          <w:p w:rsidR="008412B6" w:rsidRPr="00DC5A1B" w:rsidRDefault="008412B6" w:rsidP="008412B6">
            <w:pPr>
              <w:widowControl w:val="0"/>
              <w:autoSpaceDE w:val="0"/>
              <w:autoSpaceDN w:val="0"/>
              <w:jc w:val="both"/>
            </w:pPr>
            <w:r w:rsidRPr="00DC5A1B">
              <w:t>Габарит по высоте, м</w:t>
            </w:r>
          </w:p>
        </w:tc>
        <w:tc>
          <w:tcPr>
            <w:tcW w:w="1417" w:type="dxa"/>
          </w:tcPr>
          <w:p w:rsidR="008412B6" w:rsidRPr="00DC5A1B" w:rsidRDefault="008412B6" w:rsidP="008412B6">
            <w:pPr>
              <w:widowControl w:val="0"/>
              <w:autoSpaceDE w:val="0"/>
              <w:autoSpaceDN w:val="0"/>
              <w:jc w:val="center"/>
            </w:pPr>
            <w:r w:rsidRPr="00DC5A1B">
              <w:t>2,5</w:t>
            </w:r>
          </w:p>
        </w:tc>
        <w:tc>
          <w:tcPr>
            <w:tcW w:w="1417" w:type="dxa"/>
          </w:tcPr>
          <w:p w:rsidR="008412B6" w:rsidRPr="00DC5A1B" w:rsidRDefault="008412B6" w:rsidP="008412B6">
            <w:pPr>
              <w:widowControl w:val="0"/>
              <w:autoSpaceDE w:val="0"/>
              <w:autoSpaceDN w:val="0"/>
              <w:jc w:val="center"/>
            </w:pPr>
            <w:r w:rsidRPr="00DC5A1B">
              <w:t>2,8</w:t>
            </w:r>
          </w:p>
        </w:tc>
        <w:tc>
          <w:tcPr>
            <w:tcW w:w="3182" w:type="dxa"/>
          </w:tcPr>
          <w:p w:rsidR="008412B6" w:rsidRPr="00DC5A1B" w:rsidRDefault="008412B6" w:rsidP="008412B6">
            <w:pPr>
              <w:widowControl w:val="0"/>
              <w:autoSpaceDE w:val="0"/>
              <w:autoSpaceDN w:val="0"/>
            </w:pPr>
            <w:r w:rsidRPr="00DC5A1B">
              <w:t>2,5</w:t>
            </w:r>
          </w:p>
        </w:tc>
      </w:tr>
    </w:tbl>
    <w:p w:rsidR="008412B6" w:rsidRPr="00DC5A1B" w:rsidRDefault="008412B6" w:rsidP="008412B6">
      <w:pPr>
        <w:widowControl w:val="0"/>
        <w:autoSpaceDE w:val="0"/>
        <w:autoSpaceDN w:val="0"/>
        <w:spacing w:before="220"/>
        <w:ind w:firstLine="540"/>
        <w:jc w:val="both"/>
      </w:pPr>
      <w:r w:rsidRPr="00DC5A1B">
        <w:t>&lt;1&gt; Под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8412B6" w:rsidRPr="00DC5A1B" w:rsidRDefault="008412B6" w:rsidP="008412B6">
      <w:pPr>
        <w:widowControl w:val="0"/>
        <w:autoSpaceDE w:val="0"/>
        <w:autoSpaceDN w:val="0"/>
        <w:spacing w:before="220"/>
        <w:ind w:firstLine="540"/>
        <w:jc w:val="both"/>
      </w:pPr>
      <w:r w:rsidRPr="00DC5A1B">
        <w:t>&lt;2&gt; Под особо стесненными условиями понимаются ширина тротуара 3,0 м и менее вдоль улиц с одной полосой движения в каждом направлении.</w:t>
      </w:r>
    </w:p>
    <w:p w:rsidR="008412B6" w:rsidRPr="00DC5A1B" w:rsidRDefault="008412B6" w:rsidP="008412B6">
      <w:pPr>
        <w:widowControl w:val="0"/>
        <w:autoSpaceDE w:val="0"/>
        <w:autoSpaceDN w:val="0"/>
        <w:spacing w:before="220"/>
        <w:ind w:firstLine="540"/>
        <w:jc w:val="both"/>
      </w:pPr>
      <w:r w:rsidRPr="00DC5A1B">
        <w:t>&lt;3&gt; С учетом требований п.п. а - в п. 21 раздела 1.8.7.</w:t>
      </w:r>
    </w:p>
    <w:p w:rsidR="008412B6" w:rsidRPr="00DC5A1B" w:rsidRDefault="008412B6" w:rsidP="008412B6">
      <w:pPr>
        <w:widowControl w:val="0"/>
        <w:autoSpaceDE w:val="0"/>
        <w:autoSpaceDN w:val="0"/>
        <w:spacing w:before="220"/>
        <w:ind w:firstLine="540"/>
        <w:jc w:val="both"/>
      </w:pPr>
      <w:r w:rsidRPr="00DC5A1B">
        <w:lastRenderedPageBreak/>
        <w:t>25) При размещении велодорожек необходимо обеспечить расстояние:</w:t>
      </w:r>
    </w:p>
    <w:p w:rsidR="008412B6" w:rsidRPr="00DC5A1B" w:rsidRDefault="008412B6" w:rsidP="008412B6">
      <w:pPr>
        <w:widowControl w:val="0"/>
        <w:autoSpaceDE w:val="0"/>
        <w:autoSpaceDN w:val="0"/>
        <w:spacing w:before="220"/>
        <w:ind w:firstLine="540"/>
        <w:jc w:val="both"/>
      </w:pPr>
      <w:r w:rsidRPr="00DC5A1B">
        <w:t>до проезжей части, опор, деревьев - 0,5 - 0,75 м;</w:t>
      </w:r>
    </w:p>
    <w:p w:rsidR="008412B6" w:rsidRPr="00DC5A1B" w:rsidRDefault="008412B6" w:rsidP="008412B6">
      <w:pPr>
        <w:widowControl w:val="0"/>
        <w:autoSpaceDE w:val="0"/>
        <w:autoSpaceDN w:val="0"/>
        <w:spacing w:before="220"/>
        <w:ind w:firstLine="540"/>
        <w:jc w:val="both"/>
      </w:pPr>
      <w:r w:rsidRPr="00DC5A1B">
        <w:t>до тротуаров - 0,25 - 0,5 м;</w:t>
      </w:r>
    </w:p>
    <w:p w:rsidR="008412B6" w:rsidRPr="00DC5A1B" w:rsidRDefault="008412B6" w:rsidP="008412B6">
      <w:pPr>
        <w:widowControl w:val="0"/>
        <w:autoSpaceDE w:val="0"/>
        <w:autoSpaceDN w:val="0"/>
        <w:spacing w:before="220"/>
        <w:ind w:firstLine="540"/>
        <w:jc w:val="both"/>
      </w:pPr>
      <w:r w:rsidRPr="00DC5A1B">
        <w:t>до парковок автомобилей, киосков, остановочных пунктов - 0,5 - 0,75 м;</w:t>
      </w:r>
    </w:p>
    <w:p w:rsidR="008412B6" w:rsidRPr="00DC5A1B" w:rsidRDefault="008412B6" w:rsidP="008412B6">
      <w:pPr>
        <w:widowControl w:val="0"/>
        <w:autoSpaceDE w:val="0"/>
        <w:autoSpaceDN w:val="0"/>
        <w:spacing w:before="220"/>
        <w:ind w:firstLine="540"/>
        <w:jc w:val="both"/>
      </w:pPr>
      <w:r w:rsidRPr="00DC5A1B">
        <w:t>до элементов озеленения, урн, малых архитектурных форм - 0,5 м.</w:t>
      </w:r>
    </w:p>
    <w:p w:rsidR="008412B6" w:rsidRPr="00DC5A1B" w:rsidRDefault="008412B6" w:rsidP="008412B6">
      <w:pPr>
        <w:widowControl w:val="0"/>
        <w:autoSpaceDE w:val="0"/>
        <w:autoSpaceDN w:val="0"/>
        <w:spacing w:before="220"/>
        <w:ind w:firstLine="540"/>
        <w:jc w:val="both"/>
      </w:pPr>
      <w:r w:rsidRPr="00DC5A1B">
        <w:t>26) Велодорожки в пределах городских кварталов и районов массовой жилой застройки должны проектироваться с учетом пп. а - в  п. 21 раздела 1.8.7 настоящих норм.</w:t>
      </w:r>
    </w:p>
    <w:p w:rsidR="008412B6" w:rsidRPr="00DC5A1B" w:rsidRDefault="008412B6" w:rsidP="008412B6">
      <w:pPr>
        <w:widowControl w:val="0"/>
        <w:autoSpaceDE w:val="0"/>
        <w:autoSpaceDN w:val="0"/>
        <w:spacing w:before="220"/>
        <w:ind w:firstLine="540"/>
        <w:jc w:val="both"/>
      </w:pPr>
      <w:r w:rsidRPr="00DC5A1B">
        <w:t>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велотранспортной инфраструктуры.</w:t>
      </w:r>
    </w:p>
    <w:p w:rsidR="008412B6" w:rsidRPr="00DC5A1B" w:rsidRDefault="008412B6" w:rsidP="008412B6">
      <w:pPr>
        <w:widowControl w:val="0"/>
        <w:autoSpaceDE w:val="0"/>
        <w:autoSpaceDN w:val="0"/>
        <w:spacing w:before="220"/>
        <w:ind w:firstLine="540"/>
        <w:jc w:val="both"/>
      </w:pPr>
      <w:r w:rsidRPr="00DC5A1B">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8412B6" w:rsidRPr="00DC5A1B" w:rsidRDefault="008412B6" w:rsidP="008412B6">
      <w:pPr>
        <w:widowControl w:val="0"/>
        <w:autoSpaceDE w:val="0"/>
        <w:autoSpaceDN w:val="0"/>
        <w:spacing w:before="220"/>
        <w:ind w:firstLine="540"/>
        <w:jc w:val="both"/>
      </w:pPr>
      <w:r w:rsidRPr="00DC5A1B">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8412B6" w:rsidRPr="00DC5A1B" w:rsidRDefault="008412B6" w:rsidP="008412B6">
      <w:pPr>
        <w:widowControl w:val="0"/>
        <w:suppressAutoHyphens/>
        <w:autoSpaceDE w:val="0"/>
        <w:jc w:val="center"/>
        <w:rPr>
          <w:rFonts w:eastAsia="Arial"/>
          <w:b/>
          <w:bCs/>
          <w:lang w:eastAsia="ar-SA"/>
        </w:rPr>
      </w:pPr>
    </w:p>
    <w:p w:rsidR="008412B6" w:rsidRPr="00DC5A1B" w:rsidRDefault="008412B6" w:rsidP="008412B6">
      <w:pPr>
        <w:ind w:firstLine="540"/>
        <w:jc w:val="both"/>
        <w:rPr>
          <w:rFonts w:eastAsia="Arial"/>
          <w:b/>
          <w:bCs/>
          <w:lang w:eastAsia="ar-SA"/>
        </w:rPr>
      </w:pPr>
      <w:r w:rsidRPr="00DC5A1B">
        <w:rPr>
          <w:rFonts w:eastAsia="Arial"/>
          <w:bCs/>
          <w:lang w:eastAsia="ar-SA"/>
        </w:rPr>
        <w:t>30) 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общеобразовательным и дошкольным образовательным организациям и с основными проездами следует предусматривать в одном уровне с устройством рампы длиной соответственно 1,5 и 3 м.</w:t>
      </w:r>
    </w:p>
    <w:p w:rsidR="008412B6" w:rsidRPr="00DC5A1B" w:rsidRDefault="008412B6" w:rsidP="008412B6">
      <w:pPr>
        <w:widowControl w:val="0"/>
        <w:autoSpaceDE w:val="0"/>
        <w:autoSpaceDN w:val="0"/>
        <w:spacing w:before="220"/>
        <w:ind w:firstLine="540"/>
        <w:jc w:val="both"/>
      </w:pPr>
      <w:r w:rsidRPr="00DC5A1B">
        <w:t>1.8.3. Велосипедные парковки</w:t>
      </w:r>
    </w:p>
    <w:p w:rsidR="008412B6" w:rsidRPr="00DC5A1B" w:rsidRDefault="008412B6" w:rsidP="008412B6">
      <w:pPr>
        <w:widowControl w:val="0"/>
        <w:autoSpaceDE w:val="0"/>
        <w:autoSpaceDN w:val="0"/>
        <w:spacing w:before="220"/>
        <w:ind w:firstLine="540"/>
        <w:jc w:val="both"/>
      </w:pPr>
      <w:r w:rsidRPr="00DC5A1B">
        <w:t>1) Велопарковки устраиваются возле учебных заведений, кинотеатров, магазинов площадью более 200 м2, торговых центров, обзорных площадок, музеев, пересадочных узлов, иных объектов.</w:t>
      </w:r>
    </w:p>
    <w:p w:rsidR="008412B6" w:rsidRPr="00DC5A1B" w:rsidRDefault="008412B6" w:rsidP="008412B6">
      <w:pPr>
        <w:widowControl w:val="0"/>
        <w:autoSpaceDE w:val="0"/>
        <w:autoSpaceDN w:val="0"/>
        <w:spacing w:before="220"/>
        <w:ind w:firstLine="540"/>
        <w:jc w:val="both"/>
      </w:pPr>
      <w:r w:rsidRPr="00DC5A1B">
        <w:t>2) Габаритные размеры велопарковки на 1 велосипед принимаются в размере не менее 1,2 м2 при длине парковочного места не менее 2 м.</w:t>
      </w:r>
    </w:p>
    <w:p w:rsidR="008412B6" w:rsidRPr="00DC5A1B" w:rsidRDefault="008412B6" w:rsidP="008412B6">
      <w:pPr>
        <w:widowControl w:val="0"/>
        <w:autoSpaceDE w:val="0"/>
        <w:autoSpaceDN w:val="0"/>
        <w:spacing w:before="220"/>
        <w:ind w:firstLine="540"/>
        <w:jc w:val="both"/>
      </w:pPr>
      <w:r w:rsidRPr="00DC5A1B">
        <w:t>3) При устройстве многорядной велопарковки должен быть обеспечен проезд (проход) между рядами шириной не менее 1,5 м.</w:t>
      </w:r>
    </w:p>
    <w:p w:rsidR="008412B6" w:rsidRPr="00DC5A1B" w:rsidRDefault="008412B6" w:rsidP="008412B6">
      <w:pPr>
        <w:widowControl w:val="0"/>
        <w:autoSpaceDE w:val="0"/>
        <w:autoSpaceDN w:val="0"/>
        <w:spacing w:before="220"/>
        <w:ind w:firstLine="540"/>
        <w:jc w:val="both"/>
      </w:pPr>
      <w:r w:rsidRPr="00DC5A1B">
        <w:t>4) Рекомендуемые значения количества парковочных мест для велосипедов указаны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65"/>
        <w:gridCol w:w="4678"/>
      </w:tblGrid>
      <w:tr w:rsidR="008412B6" w:rsidRPr="00DC5A1B" w:rsidTr="008412B6">
        <w:tc>
          <w:tcPr>
            <w:tcW w:w="5165" w:type="dxa"/>
          </w:tcPr>
          <w:p w:rsidR="008412B6" w:rsidRPr="00DC5A1B" w:rsidRDefault="008412B6" w:rsidP="008412B6">
            <w:pPr>
              <w:widowControl w:val="0"/>
              <w:autoSpaceDE w:val="0"/>
              <w:autoSpaceDN w:val="0"/>
              <w:jc w:val="center"/>
            </w:pPr>
            <w:r w:rsidRPr="00DC5A1B">
              <w:t>Типы объектов</w:t>
            </w:r>
          </w:p>
        </w:tc>
        <w:tc>
          <w:tcPr>
            <w:tcW w:w="4678" w:type="dxa"/>
          </w:tcPr>
          <w:p w:rsidR="008412B6" w:rsidRPr="00DC5A1B" w:rsidRDefault="008412B6" w:rsidP="008412B6">
            <w:pPr>
              <w:widowControl w:val="0"/>
              <w:autoSpaceDE w:val="0"/>
              <w:autoSpaceDN w:val="0"/>
              <w:jc w:val="center"/>
            </w:pPr>
            <w:r w:rsidRPr="00DC5A1B">
              <w:t>Число парковочных мест для велосипедов</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Основной торговый центр</w:t>
            </w:r>
          </w:p>
        </w:tc>
        <w:tc>
          <w:tcPr>
            <w:tcW w:w="4678" w:type="dxa"/>
          </w:tcPr>
          <w:p w:rsidR="008412B6" w:rsidRPr="00DC5A1B" w:rsidRDefault="008412B6" w:rsidP="008412B6">
            <w:pPr>
              <w:widowControl w:val="0"/>
              <w:autoSpaceDE w:val="0"/>
              <w:autoSpaceDN w:val="0"/>
            </w:pPr>
            <w:r w:rsidRPr="00DC5A1B">
              <w:t>4 - 6 на 100 м</w:t>
            </w:r>
            <w:r w:rsidRPr="00DC5A1B">
              <w:rPr>
                <w:vertAlign w:val="superscript"/>
              </w:rPr>
              <w:t>2</w:t>
            </w:r>
            <w:r w:rsidRPr="00DC5A1B">
              <w:t xml:space="preserve"> площади</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Районный торговый центр (универмаг)</w:t>
            </w:r>
          </w:p>
        </w:tc>
        <w:tc>
          <w:tcPr>
            <w:tcW w:w="4678" w:type="dxa"/>
          </w:tcPr>
          <w:p w:rsidR="008412B6" w:rsidRPr="00DC5A1B" w:rsidRDefault="008412B6" w:rsidP="008412B6">
            <w:pPr>
              <w:widowControl w:val="0"/>
              <w:autoSpaceDE w:val="0"/>
              <w:autoSpaceDN w:val="0"/>
            </w:pPr>
            <w:r w:rsidRPr="00DC5A1B">
              <w:t>5 - 7 на 100 м</w:t>
            </w:r>
            <w:r w:rsidRPr="00DC5A1B">
              <w:rPr>
                <w:vertAlign w:val="superscript"/>
              </w:rPr>
              <w:t>2</w:t>
            </w:r>
            <w:r w:rsidRPr="00DC5A1B">
              <w:t xml:space="preserve"> площади</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Местный торговый центр</w:t>
            </w:r>
          </w:p>
        </w:tc>
        <w:tc>
          <w:tcPr>
            <w:tcW w:w="4678" w:type="dxa"/>
          </w:tcPr>
          <w:p w:rsidR="008412B6" w:rsidRPr="00DC5A1B" w:rsidRDefault="008412B6" w:rsidP="008412B6">
            <w:pPr>
              <w:widowControl w:val="0"/>
              <w:autoSpaceDE w:val="0"/>
              <w:autoSpaceDN w:val="0"/>
            </w:pPr>
            <w:r w:rsidRPr="00DC5A1B">
              <w:t>6 - 8 на 100 м</w:t>
            </w:r>
            <w:r w:rsidRPr="00DC5A1B">
              <w:rPr>
                <w:vertAlign w:val="superscript"/>
              </w:rPr>
              <w:t>2</w:t>
            </w:r>
            <w:r w:rsidRPr="00DC5A1B">
              <w:t xml:space="preserve"> площади</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Офисные учреждения</w:t>
            </w:r>
          </w:p>
        </w:tc>
        <w:tc>
          <w:tcPr>
            <w:tcW w:w="4678" w:type="dxa"/>
          </w:tcPr>
          <w:p w:rsidR="008412B6" w:rsidRPr="00DC5A1B" w:rsidRDefault="008412B6" w:rsidP="008412B6">
            <w:pPr>
              <w:widowControl w:val="0"/>
              <w:autoSpaceDE w:val="0"/>
              <w:autoSpaceDN w:val="0"/>
            </w:pPr>
            <w:r w:rsidRPr="00DC5A1B">
              <w:t>2 - 4 на 100 м</w:t>
            </w:r>
            <w:r w:rsidRPr="00DC5A1B">
              <w:rPr>
                <w:vertAlign w:val="superscript"/>
              </w:rPr>
              <w:t>2</w:t>
            </w:r>
            <w:r w:rsidRPr="00DC5A1B">
              <w:t xml:space="preserve"> площади</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lastRenderedPageBreak/>
              <w:t>Начальная школа</w:t>
            </w:r>
          </w:p>
        </w:tc>
        <w:tc>
          <w:tcPr>
            <w:tcW w:w="4678" w:type="dxa"/>
          </w:tcPr>
          <w:p w:rsidR="008412B6" w:rsidRPr="00DC5A1B" w:rsidRDefault="008412B6" w:rsidP="008412B6">
            <w:pPr>
              <w:widowControl w:val="0"/>
              <w:autoSpaceDE w:val="0"/>
              <w:autoSpaceDN w:val="0"/>
            </w:pPr>
            <w:r w:rsidRPr="00DC5A1B">
              <w:t>до 30 на 100 школьников</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Средняя школа</w:t>
            </w:r>
          </w:p>
        </w:tc>
        <w:tc>
          <w:tcPr>
            <w:tcW w:w="4678" w:type="dxa"/>
          </w:tcPr>
          <w:p w:rsidR="008412B6" w:rsidRPr="00DC5A1B" w:rsidRDefault="008412B6" w:rsidP="008412B6">
            <w:pPr>
              <w:widowControl w:val="0"/>
              <w:autoSpaceDE w:val="0"/>
              <w:autoSpaceDN w:val="0"/>
            </w:pPr>
            <w:r w:rsidRPr="00DC5A1B">
              <w:t>до 50 на 100 школьников</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Высшего образования</w:t>
            </w:r>
          </w:p>
        </w:tc>
        <w:tc>
          <w:tcPr>
            <w:tcW w:w="4678" w:type="dxa"/>
          </w:tcPr>
          <w:p w:rsidR="008412B6" w:rsidRPr="00DC5A1B" w:rsidRDefault="008412B6" w:rsidP="008412B6">
            <w:pPr>
              <w:widowControl w:val="0"/>
              <w:autoSpaceDE w:val="0"/>
              <w:autoSpaceDN w:val="0"/>
            </w:pPr>
            <w:r w:rsidRPr="00DC5A1B">
              <w:t>до 60 на 100 студентов</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Закрытый спортивный центр</w:t>
            </w:r>
          </w:p>
        </w:tc>
        <w:tc>
          <w:tcPr>
            <w:tcW w:w="4678" w:type="dxa"/>
          </w:tcPr>
          <w:p w:rsidR="008412B6" w:rsidRPr="00DC5A1B" w:rsidRDefault="008412B6" w:rsidP="008412B6">
            <w:pPr>
              <w:widowControl w:val="0"/>
              <w:autoSpaceDE w:val="0"/>
              <w:autoSpaceDN w:val="0"/>
            </w:pPr>
            <w:r w:rsidRPr="00DC5A1B">
              <w:t>до 35 на 100 посетителей</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Спортивная площадка с трибуной</w:t>
            </w:r>
          </w:p>
        </w:tc>
        <w:tc>
          <w:tcPr>
            <w:tcW w:w="4678" w:type="dxa"/>
          </w:tcPr>
          <w:p w:rsidR="008412B6" w:rsidRPr="00DC5A1B" w:rsidRDefault="008412B6" w:rsidP="008412B6">
            <w:pPr>
              <w:widowControl w:val="0"/>
              <w:autoSpaceDE w:val="0"/>
              <w:autoSpaceDN w:val="0"/>
            </w:pPr>
            <w:r w:rsidRPr="00DC5A1B">
              <w:t>до 20 на 100 посетителей</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Спортивная площадка</w:t>
            </w:r>
          </w:p>
        </w:tc>
        <w:tc>
          <w:tcPr>
            <w:tcW w:w="4678" w:type="dxa"/>
          </w:tcPr>
          <w:p w:rsidR="008412B6" w:rsidRPr="00DC5A1B" w:rsidRDefault="008412B6" w:rsidP="008412B6">
            <w:pPr>
              <w:widowControl w:val="0"/>
              <w:autoSpaceDE w:val="0"/>
              <w:autoSpaceDN w:val="0"/>
            </w:pPr>
            <w:r w:rsidRPr="00DC5A1B">
              <w:t>до 20 на поле</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Бассейн</w:t>
            </w:r>
          </w:p>
        </w:tc>
        <w:tc>
          <w:tcPr>
            <w:tcW w:w="4678" w:type="dxa"/>
          </w:tcPr>
          <w:p w:rsidR="008412B6" w:rsidRPr="00DC5A1B" w:rsidRDefault="008412B6" w:rsidP="008412B6">
            <w:pPr>
              <w:widowControl w:val="0"/>
              <w:autoSpaceDE w:val="0"/>
              <w:autoSpaceDN w:val="0"/>
            </w:pPr>
            <w:r w:rsidRPr="00DC5A1B">
              <w:t>до 15 на 100 м</w:t>
            </w:r>
            <w:r w:rsidRPr="00DC5A1B">
              <w:rPr>
                <w:vertAlign w:val="superscript"/>
              </w:rPr>
              <w:t>2</w:t>
            </w:r>
            <w:r w:rsidRPr="00DC5A1B">
              <w:t xml:space="preserve"> водной поверхности</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Театр</w:t>
            </w:r>
          </w:p>
        </w:tc>
        <w:tc>
          <w:tcPr>
            <w:tcW w:w="4678" w:type="dxa"/>
          </w:tcPr>
          <w:p w:rsidR="008412B6" w:rsidRPr="00DC5A1B" w:rsidRDefault="008412B6" w:rsidP="008412B6">
            <w:pPr>
              <w:widowControl w:val="0"/>
              <w:autoSpaceDE w:val="0"/>
              <w:autoSpaceDN w:val="0"/>
            </w:pPr>
            <w:r w:rsidRPr="00DC5A1B">
              <w:t>до 20 на 100 посетителей</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Концертный зал</w:t>
            </w:r>
          </w:p>
        </w:tc>
        <w:tc>
          <w:tcPr>
            <w:tcW w:w="4678" w:type="dxa"/>
          </w:tcPr>
          <w:p w:rsidR="008412B6" w:rsidRPr="00DC5A1B" w:rsidRDefault="008412B6" w:rsidP="008412B6">
            <w:pPr>
              <w:widowControl w:val="0"/>
              <w:autoSpaceDE w:val="0"/>
              <w:autoSpaceDN w:val="0"/>
            </w:pPr>
            <w:r w:rsidRPr="00DC5A1B">
              <w:t>до 25 на 100 посетителей</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Кинотеатр</w:t>
            </w:r>
          </w:p>
        </w:tc>
        <w:tc>
          <w:tcPr>
            <w:tcW w:w="4678" w:type="dxa"/>
          </w:tcPr>
          <w:p w:rsidR="008412B6" w:rsidRPr="00DC5A1B" w:rsidRDefault="008412B6" w:rsidP="008412B6">
            <w:pPr>
              <w:widowControl w:val="0"/>
              <w:autoSpaceDE w:val="0"/>
              <w:autoSpaceDN w:val="0"/>
            </w:pPr>
            <w:r w:rsidRPr="00DC5A1B">
              <w:t>до 25 на 100 посетителей</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Крупная дискотека; городская</w:t>
            </w:r>
          </w:p>
        </w:tc>
        <w:tc>
          <w:tcPr>
            <w:tcW w:w="4678" w:type="dxa"/>
          </w:tcPr>
          <w:p w:rsidR="008412B6" w:rsidRPr="00DC5A1B" w:rsidRDefault="008412B6" w:rsidP="008412B6">
            <w:pPr>
              <w:widowControl w:val="0"/>
              <w:autoSpaceDE w:val="0"/>
              <w:autoSpaceDN w:val="0"/>
            </w:pPr>
            <w:r w:rsidRPr="00DC5A1B">
              <w:t>до 25 на 100 посетителей</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Крупная дискотека; негородская</w:t>
            </w:r>
          </w:p>
        </w:tc>
        <w:tc>
          <w:tcPr>
            <w:tcW w:w="4678" w:type="dxa"/>
          </w:tcPr>
          <w:p w:rsidR="008412B6" w:rsidRPr="00DC5A1B" w:rsidRDefault="008412B6" w:rsidP="008412B6">
            <w:pPr>
              <w:widowControl w:val="0"/>
              <w:autoSpaceDE w:val="0"/>
              <w:autoSpaceDN w:val="0"/>
            </w:pPr>
            <w:r w:rsidRPr="00DC5A1B">
              <w:t>до 5 на 100 посетителей</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Больница; городская</w:t>
            </w:r>
          </w:p>
        </w:tc>
        <w:tc>
          <w:tcPr>
            <w:tcW w:w="4678" w:type="dxa"/>
          </w:tcPr>
          <w:p w:rsidR="008412B6" w:rsidRPr="00DC5A1B" w:rsidRDefault="008412B6" w:rsidP="008412B6">
            <w:pPr>
              <w:widowControl w:val="0"/>
              <w:autoSpaceDE w:val="0"/>
              <w:autoSpaceDN w:val="0"/>
            </w:pPr>
            <w:r w:rsidRPr="00DC5A1B">
              <w:t>до 30 на 100 кроватей</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Больница; областная</w:t>
            </w:r>
          </w:p>
        </w:tc>
        <w:tc>
          <w:tcPr>
            <w:tcW w:w="4678" w:type="dxa"/>
          </w:tcPr>
          <w:p w:rsidR="008412B6" w:rsidRPr="00DC5A1B" w:rsidRDefault="008412B6" w:rsidP="008412B6">
            <w:pPr>
              <w:widowControl w:val="0"/>
              <w:autoSpaceDE w:val="0"/>
              <w:autoSpaceDN w:val="0"/>
            </w:pPr>
            <w:r w:rsidRPr="00DC5A1B">
              <w:t>до 20 на 100 кроватей</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Дом престарелых</w:t>
            </w:r>
          </w:p>
        </w:tc>
        <w:tc>
          <w:tcPr>
            <w:tcW w:w="4678" w:type="dxa"/>
          </w:tcPr>
          <w:p w:rsidR="008412B6" w:rsidRPr="00DC5A1B" w:rsidRDefault="008412B6" w:rsidP="008412B6">
            <w:pPr>
              <w:widowControl w:val="0"/>
              <w:autoSpaceDE w:val="0"/>
              <w:autoSpaceDN w:val="0"/>
            </w:pPr>
            <w:r w:rsidRPr="00DC5A1B">
              <w:t>до 10 на 100 кроватей</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Места отдыха</w:t>
            </w:r>
          </w:p>
        </w:tc>
        <w:tc>
          <w:tcPr>
            <w:tcW w:w="4678" w:type="dxa"/>
          </w:tcPr>
          <w:p w:rsidR="008412B6" w:rsidRPr="00DC5A1B" w:rsidRDefault="008412B6" w:rsidP="008412B6">
            <w:pPr>
              <w:widowControl w:val="0"/>
              <w:autoSpaceDE w:val="0"/>
              <w:autoSpaceDN w:val="0"/>
            </w:pPr>
            <w:r w:rsidRPr="00DC5A1B">
              <w:t>20 - 35 на 100 посетителей</w:t>
            </w:r>
          </w:p>
        </w:tc>
      </w:tr>
      <w:tr w:rsidR="008412B6" w:rsidRPr="00DC5A1B" w:rsidTr="008412B6">
        <w:tc>
          <w:tcPr>
            <w:tcW w:w="5165" w:type="dxa"/>
          </w:tcPr>
          <w:p w:rsidR="008412B6" w:rsidRPr="00DC5A1B" w:rsidRDefault="008412B6" w:rsidP="008412B6">
            <w:pPr>
              <w:widowControl w:val="0"/>
              <w:autoSpaceDE w:val="0"/>
              <w:autoSpaceDN w:val="0"/>
              <w:jc w:val="both"/>
            </w:pPr>
            <w:r w:rsidRPr="00DC5A1B">
              <w:t>Аттракционы/тематические парки развлечений</w:t>
            </w:r>
          </w:p>
        </w:tc>
        <w:tc>
          <w:tcPr>
            <w:tcW w:w="4678" w:type="dxa"/>
          </w:tcPr>
          <w:p w:rsidR="008412B6" w:rsidRPr="00DC5A1B" w:rsidRDefault="008412B6" w:rsidP="008412B6">
            <w:pPr>
              <w:widowControl w:val="0"/>
              <w:autoSpaceDE w:val="0"/>
              <w:autoSpaceDN w:val="0"/>
            </w:pPr>
            <w:r w:rsidRPr="00DC5A1B">
              <w:t>10 - 15 на 100 посетителей</w:t>
            </w:r>
          </w:p>
        </w:tc>
      </w:tr>
    </w:tbl>
    <w:p w:rsidR="008412B6" w:rsidRPr="00DC5A1B" w:rsidRDefault="008412B6" w:rsidP="008412B6">
      <w:pPr>
        <w:widowControl w:val="0"/>
        <w:autoSpaceDE w:val="0"/>
        <w:autoSpaceDN w:val="0"/>
        <w:spacing w:before="220"/>
        <w:ind w:firstLine="540"/>
        <w:jc w:val="both"/>
      </w:pPr>
      <w:r w:rsidRPr="00DC5A1B">
        <w:t>5) Уличные велопарковки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Велопарковки не должны препятствовать движению пешеходов и проезду спецтехники. В конструкции велопарковок рекомендуется использовать антивандальные материалы.</w:t>
      </w:r>
    </w:p>
    <w:p w:rsidR="008412B6" w:rsidRPr="00DC5A1B" w:rsidRDefault="008412B6" w:rsidP="008412B6">
      <w:pPr>
        <w:widowControl w:val="0"/>
        <w:autoSpaceDE w:val="0"/>
        <w:autoSpaceDN w:val="0"/>
        <w:spacing w:before="220"/>
        <w:ind w:firstLine="540"/>
        <w:jc w:val="both"/>
      </w:pPr>
      <w:r w:rsidRPr="00DC5A1B">
        <w:t>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8412B6" w:rsidRPr="00DC5A1B" w:rsidRDefault="008412B6" w:rsidP="008412B6">
      <w:pPr>
        <w:widowControl w:val="0"/>
        <w:autoSpaceDE w:val="0"/>
        <w:autoSpaceDN w:val="0"/>
        <w:spacing w:before="220"/>
        <w:ind w:firstLine="540"/>
        <w:jc w:val="both"/>
      </w:pPr>
      <w:r w:rsidRPr="00DC5A1B">
        <w:t>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8412B6" w:rsidRPr="00DC5A1B" w:rsidRDefault="008412B6" w:rsidP="008412B6">
      <w:pPr>
        <w:widowControl w:val="0"/>
        <w:autoSpaceDE w:val="0"/>
        <w:autoSpaceDN w:val="0"/>
        <w:spacing w:before="220"/>
        <w:ind w:firstLine="540"/>
        <w:jc w:val="both"/>
      </w:pPr>
      <w:r w:rsidRPr="00DC5A1B">
        <w:t>1.8.4. Обеспечение безопасности велосипедного движения.</w:t>
      </w:r>
    </w:p>
    <w:p w:rsidR="008412B6" w:rsidRDefault="008412B6" w:rsidP="008412B6">
      <w:pPr>
        <w:widowControl w:val="0"/>
        <w:autoSpaceDE w:val="0"/>
        <w:autoSpaceDN w:val="0"/>
        <w:spacing w:before="220"/>
        <w:ind w:firstLine="540"/>
        <w:jc w:val="both"/>
        <w:rPr>
          <w:rFonts w:ascii="Calibri" w:hAnsi="Calibri" w:cs="Calibri"/>
          <w:sz w:val="22"/>
          <w:szCs w:val="20"/>
        </w:rPr>
      </w:pPr>
      <w:r w:rsidRPr="00DC5A1B">
        <w:lastRenderedPageBreak/>
        <w:t xml:space="preserve"> Обеспечение безопасности передвижения велосипедистов организовывать в соответствии с Приложение </w:t>
      </w:r>
      <w:r w:rsidR="00DC5A1B">
        <w:t>№</w:t>
      </w:r>
      <w:r w:rsidRPr="00DC5A1B">
        <w:t xml:space="preserve">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r w:rsidRPr="00DC5A1B">
        <w:rPr>
          <w:rFonts w:ascii="Calibri" w:hAnsi="Calibri" w:cs="Calibri"/>
          <w:sz w:val="22"/>
          <w:szCs w:val="20"/>
        </w:rPr>
        <w:t>.</w:t>
      </w:r>
      <w:bookmarkStart w:id="19" w:name="_Toc501217686"/>
    </w:p>
    <w:p w:rsidR="00EF7199" w:rsidRPr="008412B6" w:rsidRDefault="00EF7199" w:rsidP="008412B6">
      <w:pPr>
        <w:widowControl w:val="0"/>
        <w:autoSpaceDE w:val="0"/>
        <w:autoSpaceDN w:val="0"/>
        <w:spacing w:before="220"/>
        <w:ind w:firstLine="540"/>
        <w:jc w:val="center"/>
        <w:rPr>
          <w:b/>
        </w:rPr>
      </w:pPr>
      <w:r w:rsidRPr="008412B6">
        <w:rPr>
          <w:b/>
        </w:rPr>
        <w:t xml:space="preserve">1.9 Расчетные показатели, устанавливаемые для </w:t>
      </w:r>
      <w:r w:rsidR="001A010E" w:rsidRPr="008412B6">
        <w:rPr>
          <w:b/>
        </w:rPr>
        <w:t xml:space="preserve">объектов сельского хозяйства  и </w:t>
      </w:r>
      <w:r w:rsidRPr="008412B6">
        <w:rPr>
          <w:b/>
        </w:rPr>
        <w:t>объектов местного значения, имеющих промышленное и коммунально-складское назначение</w:t>
      </w:r>
      <w:bookmarkEnd w:id="19"/>
    </w:p>
    <w:p w:rsidR="001A010E" w:rsidRPr="00130162" w:rsidRDefault="007A13B2" w:rsidP="001A010E">
      <w:pPr>
        <w:ind w:firstLine="709"/>
        <w:jc w:val="both"/>
      </w:pPr>
      <w:r>
        <w:t>Объекты</w:t>
      </w:r>
      <w:r w:rsidR="001A010E" w:rsidRPr="00130162">
        <w:t>,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
    <w:p w:rsidR="001A010E" w:rsidRPr="00130162" w:rsidRDefault="001A010E" w:rsidP="001A010E">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1A010E" w:rsidRPr="00D93699" w:rsidRDefault="001A010E" w:rsidP="001A010E">
      <w:pPr>
        <w:pStyle w:val="af3"/>
        <w:jc w:val="both"/>
        <w:rPr>
          <w:b/>
        </w:rPr>
      </w:pPr>
      <w:r w:rsidRPr="00D93699">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rsidR="001A010E" w:rsidRPr="00D93699" w:rsidRDefault="001A010E" w:rsidP="001A010E">
      <w:pPr>
        <w:pStyle w:val="ConsPlusNormal"/>
        <w:ind w:firstLine="540"/>
        <w:jc w:val="both"/>
        <w:rPr>
          <w:rFonts w:ascii="Times New Roman" w:hAnsi="Times New Roman"/>
          <w:sz w:val="24"/>
          <w:szCs w:val="24"/>
        </w:rPr>
      </w:pPr>
      <w:r w:rsidRPr="00D93699">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rsidR="001A010E" w:rsidRDefault="001A010E" w:rsidP="001A010E">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9A058A" w:rsidRDefault="009A058A" w:rsidP="009A058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Pr>
          <w:color w:val="000000"/>
        </w:rPr>
        <w:t>1</w:t>
      </w:r>
      <w:r w:rsidR="007A13B2">
        <w:rPr>
          <w:color w:val="000000"/>
        </w:rPr>
        <w:t>6</w:t>
      </w:r>
      <w:r w:rsidRPr="00F43A49">
        <w:rPr>
          <w:color w:val="000000"/>
        </w:rPr>
        <w:t>.</w:t>
      </w:r>
    </w:p>
    <w:p w:rsidR="009A058A" w:rsidRPr="009A058A" w:rsidRDefault="009A058A" w:rsidP="009A058A">
      <w:pPr>
        <w:ind w:firstLine="567"/>
        <w:contextualSpacing/>
        <w:jc w:val="right"/>
        <w:rPr>
          <w:color w:val="000000"/>
        </w:rPr>
      </w:pPr>
      <w:r w:rsidRPr="00F43A49">
        <w:rPr>
          <w:color w:val="000000"/>
        </w:rPr>
        <w:t xml:space="preserve">Таблица </w:t>
      </w:r>
      <w:r>
        <w:rPr>
          <w:color w:val="000000"/>
        </w:rPr>
        <w:t>1</w:t>
      </w:r>
      <w:r w:rsidR="007A13B2">
        <w:rPr>
          <w:color w:val="000000"/>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6477"/>
        <w:gridCol w:w="2226"/>
      </w:tblGrid>
      <w:tr w:rsidR="001A010E" w:rsidRPr="00D93699" w:rsidTr="00130442">
        <w:trPr>
          <w:tblHeader/>
        </w:trPr>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spacing w:after="0"/>
              <w:ind w:left="0" w:right="88"/>
              <w:jc w:val="center"/>
              <w:rPr>
                <w:sz w:val="24"/>
                <w:szCs w:val="24"/>
              </w:rPr>
            </w:pPr>
            <w:r w:rsidRPr="00D93699">
              <w:rPr>
                <w:sz w:val="24"/>
                <w:szCs w:val="24"/>
              </w:rPr>
              <w:t>№ п/п</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spacing w:after="0"/>
              <w:ind w:left="0" w:right="88" w:firstLine="720"/>
              <w:jc w:val="center"/>
              <w:rPr>
                <w:sz w:val="24"/>
                <w:szCs w:val="24"/>
              </w:rPr>
            </w:pPr>
            <w:r w:rsidRPr="00D93699">
              <w:rPr>
                <w:sz w:val="24"/>
                <w:szCs w:val="24"/>
              </w:rPr>
              <w:t>Наименование предприятия,</w:t>
            </w:r>
          </w:p>
          <w:p w:rsidR="001A010E" w:rsidRPr="00D93699" w:rsidRDefault="001A010E" w:rsidP="001A010E">
            <w:pPr>
              <w:pStyle w:val="31"/>
              <w:spacing w:after="0"/>
              <w:ind w:left="0" w:right="88" w:firstLine="720"/>
              <w:jc w:val="center"/>
              <w:rPr>
                <w:sz w:val="24"/>
                <w:szCs w:val="24"/>
              </w:rPr>
            </w:pPr>
            <w:r w:rsidRPr="00D93699">
              <w:rPr>
                <w:sz w:val="24"/>
                <w:szCs w:val="24"/>
              </w:rPr>
              <w:t>класс опасности</w:t>
            </w:r>
          </w:p>
        </w:tc>
        <w:tc>
          <w:tcPr>
            <w:tcW w:w="1117"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ind w:right="-42" w:firstLine="293"/>
              <w:jc w:val="center"/>
            </w:pPr>
            <w:r w:rsidRPr="00D93699">
              <w:t>Размер СЗЗ, м</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1</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 xml:space="preserve">Производства лесопильные – класс </w:t>
            </w:r>
            <w:r w:rsidRPr="00D93699">
              <w:rPr>
                <w:sz w:val="24"/>
                <w:szCs w:val="24"/>
                <w:lang w:val="en-US"/>
              </w:rPr>
              <w:t>IV</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ind w:right="77"/>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2</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lang w:val="en-US"/>
              </w:rPr>
            </w:pPr>
            <w:r w:rsidRPr="00D93699">
              <w:rPr>
                <w:sz w:val="24"/>
                <w:szCs w:val="24"/>
              </w:rPr>
              <w:t xml:space="preserve">Деревообрабатывающее производство, класс </w:t>
            </w:r>
            <w:r w:rsidRPr="00D93699">
              <w:rPr>
                <w:sz w:val="24"/>
                <w:szCs w:val="24"/>
                <w:lang w:val="en-US"/>
              </w:rPr>
              <w:t>III</w:t>
            </w:r>
          </w:p>
        </w:tc>
        <w:tc>
          <w:tcPr>
            <w:tcW w:w="1117"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ind w:right="77"/>
              <w:jc w:val="center"/>
              <w:rPr>
                <w:lang w:val="en-US"/>
              </w:rPr>
            </w:pPr>
            <w:r w:rsidRPr="00D93699">
              <w:rPr>
                <w:lang w:val="en-US"/>
              </w:rPr>
              <w:t>300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3</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Промышленные объекты и производства(м</w:t>
            </w:r>
            <w:r w:rsidRPr="00D93699">
              <w:rPr>
                <w:color w:val="000000"/>
                <w:sz w:val="24"/>
                <w:szCs w:val="24"/>
              </w:rPr>
              <w:t>ясоперерабатывающие, консервные, рыбокоптильные производства методом холодного и горячего копчения)</w:t>
            </w:r>
            <w:r w:rsidRPr="00D93699">
              <w:rPr>
                <w:sz w:val="24"/>
                <w:szCs w:val="24"/>
              </w:rPr>
              <w:t xml:space="preserve">– класс </w:t>
            </w:r>
            <w:r w:rsidRPr="00D93699">
              <w:rPr>
                <w:sz w:val="24"/>
                <w:szCs w:val="24"/>
                <w:lang w:val="en-US"/>
              </w:rPr>
              <w:t>III</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300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4</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Промышленные объекты и производства  (хлебопекарные, м</w:t>
            </w:r>
            <w:r w:rsidRPr="00D93699">
              <w:rPr>
                <w:color w:val="000000"/>
                <w:sz w:val="24"/>
                <w:szCs w:val="24"/>
              </w:rPr>
              <w:t xml:space="preserve">олочные и маслобойные,      </w:t>
            </w:r>
            <w:r w:rsidRPr="00D93699">
              <w:rPr>
                <w:sz w:val="24"/>
                <w:szCs w:val="24"/>
              </w:rPr>
              <w:t xml:space="preserve">производства, – класс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5</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6</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w:t>
            </w:r>
            <w:r w:rsidRPr="00D93699">
              <w:rPr>
                <w:sz w:val="24"/>
                <w:szCs w:val="24"/>
              </w:rPr>
              <w:t xml:space="preserve"> з</w:t>
            </w:r>
            <w:r w:rsidRPr="00D93699">
              <w:rPr>
                <w:color w:val="000000"/>
                <w:sz w:val="24"/>
                <w:szCs w:val="24"/>
              </w:rPr>
              <w:t>верофермы</w:t>
            </w:r>
            <w:r w:rsidRPr="00D93699">
              <w:rPr>
                <w:color w:val="000000"/>
                <w:sz w:val="19"/>
                <w:szCs w:val="19"/>
              </w:rPr>
              <w:t>,</w:t>
            </w:r>
            <w:r w:rsidRPr="00D93699">
              <w:rPr>
                <w:sz w:val="24"/>
                <w:szCs w:val="24"/>
              </w:rPr>
              <w:t xml:space="preserve">-  класс </w:t>
            </w:r>
            <w:r w:rsidRPr="00D93699">
              <w:rPr>
                <w:sz w:val="24"/>
                <w:szCs w:val="24"/>
                <w:lang w:val="en-US"/>
              </w:rPr>
              <w:t>III</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300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lastRenderedPageBreak/>
              <w:t>7</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Тепличные и парниковые хозяйства, хозяйства с содержанием животных (свинарники, коровники, питомники, конюшни, зверофермы) до 100 голов, класс</w:t>
            </w:r>
            <w:r w:rsidRPr="00D93699">
              <w:rPr>
                <w:sz w:val="24"/>
                <w:szCs w:val="24"/>
              </w:rPr>
              <w:t xml:space="preserve">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8</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Хозяйства с содержанием животных (свинарники, коровники, питомники, конюшни, зверофермы) до 50 голов</w:t>
            </w:r>
            <w:r w:rsidRPr="00D93699">
              <w:rPr>
                <w:color w:val="000000"/>
                <w:sz w:val="19"/>
                <w:szCs w:val="19"/>
              </w:rPr>
              <w:t>.</w:t>
            </w:r>
            <w:r w:rsidRPr="00D93699">
              <w:rPr>
                <w:sz w:val="24"/>
                <w:szCs w:val="24"/>
              </w:rPr>
              <w:t xml:space="preserve">  -  класс </w:t>
            </w:r>
            <w:r w:rsidRPr="00D93699">
              <w:rPr>
                <w:sz w:val="24"/>
                <w:szCs w:val="24"/>
                <w:lang w:val="en-US"/>
              </w:rPr>
              <w:t>V</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9</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spacing w:after="0"/>
              <w:ind w:left="0" w:right="-261" w:hanging="23"/>
              <w:rPr>
                <w:color w:val="000000"/>
                <w:sz w:val="24"/>
                <w:szCs w:val="24"/>
              </w:rPr>
            </w:pPr>
            <w:r w:rsidRPr="00D93699">
              <w:rPr>
                <w:color w:val="000000"/>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1A010E" w:rsidRPr="00D93699" w:rsidRDefault="001A010E" w:rsidP="001A010E">
            <w:pPr>
              <w:pStyle w:val="31"/>
              <w:spacing w:after="0"/>
              <w:ind w:left="0" w:right="-261" w:hanging="23"/>
              <w:rPr>
                <w:sz w:val="24"/>
                <w:szCs w:val="24"/>
              </w:rPr>
            </w:pPr>
            <w:r w:rsidRPr="00D93699">
              <w:rPr>
                <w:color w:val="000000"/>
                <w:sz w:val="24"/>
                <w:szCs w:val="24"/>
              </w:rPr>
              <w:t xml:space="preserve"> класс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10</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Сельские кладбища</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11</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Кладбища смешанного и традиционного захоронения площадью 10 и менее га</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12</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 xml:space="preserve">Котельные, ТЭЦ, класс </w:t>
            </w:r>
            <w:r w:rsidRPr="00D93699">
              <w:rPr>
                <w:sz w:val="24"/>
                <w:szCs w:val="24"/>
                <w:lang w:val="en-US"/>
              </w:rPr>
              <w:t xml:space="preserve">III </w:t>
            </w:r>
            <w:r>
              <w:rPr>
                <w:sz w:val="24"/>
                <w:szCs w:val="24"/>
              </w:rPr>
              <w:t>*</w:t>
            </w:r>
            <w:r w:rsidRPr="00D93699">
              <w:rPr>
                <w:sz w:val="24"/>
                <w:szCs w:val="24"/>
                <w:lang w:val="en-US"/>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300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13</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D93699">
              <w:rPr>
                <w:sz w:val="24"/>
                <w:szCs w:val="24"/>
              </w:rPr>
              <w:t xml:space="preserve"> класс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14</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D93699">
              <w:rPr>
                <w:sz w:val="24"/>
                <w:szCs w:val="24"/>
              </w:rPr>
              <w:t xml:space="preserve"> класс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15</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Площадка временного складирования ТБО</w:t>
            </w:r>
            <w:r w:rsidRPr="00D93699">
              <w:rPr>
                <w:color w:val="000000"/>
                <w:sz w:val="24"/>
                <w:szCs w:val="24"/>
              </w:rPr>
              <w:t xml:space="preserve"> мусороперегрузочные станции, класс</w:t>
            </w:r>
            <w:r w:rsidRPr="00D93699">
              <w:rPr>
                <w:sz w:val="24"/>
                <w:szCs w:val="24"/>
              </w:rPr>
              <w:t xml:space="preserve">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7A13B2" w:rsidRDefault="005056F5" w:rsidP="001A010E">
            <w:pPr>
              <w:ind w:left="-108" w:right="-42"/>
              <w:jc w:val="center"/>
            </w:pPr>
            <w:r w:rsidRPr="007A13B2">
              <w:t>500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16</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D93699">
              <w:rPr>
                <w:color w:val="000000"/>
                <w:sz w:val="24"/>
                <w:szCs w:val="24"/>
                <w:lang w:val="en-US"/>
              </w:rPr>
              <w:t>I</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1000</w:t>
            </w:r>
          </w:p>
        </w:tc>
      </w:tr>
    </w:tbl>
    <w:p w:rsidR="000C2DAB" w:rsidRPr="00673A7C" w:rsidRDefault="000C2DAB" w:rsidP="000C2DAB">
      <w:pPr>
        <w:ind w:firstLine="680"/>
        <w:contextualSpacing/>
        <w:jc w:val="both"/>
        <w:rPr>
          <w:color w:val="000000"/>
        </w:rPr>
      </w:pPr>
      <w:r w:rsidRPr="00673A7C">
        <w:rPr>
          <w:color w:val="000000"/>
        </w:rPr>
        <w:t>Примечания:</w:t>
      </w:r>
    </w:p>
    <w:p w:rsidR="001A010E" w:rsidRPr="00EE5091" w:rsidRDefault="000C2DAB" w:rsidP="00E742C6">
      <w:pPr>
        <w:pStyle w:val="af3"/>
        <w:ind w:firstLine="709"/>
        <w:jc w:val="both"/>
        <w:rPr>
          <w:b/>
        </w:rPr>
      </w:pPr>
      <w:r w:rsidRPr="00EE5091">
        <w:rPr>
          <w:color w:val="000000"/>
        </w:rPr>
        <w:t xml:space="preserve">(*) </w:t>
      </w:r>
      <w:r w:rsidR="001A010E" w:rsidRPr="00EE5091">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72553D" w:rsidRDefault="0072553D">
      <w:pPr>
        <w:spacing w:after="200" w:line="276" w:lineRule="auto"/>
        <w:rPr>
          <w:rFonts w:eastAsiaTheme="majorEastAsia" w:cstheme="majorBidi"/>
          <w:b/>
          <w:bCs/>
          <w:szCs w:val="28"/>
        </w:rPr>
      </w:pPr>
      <w:r>
        <w:br w:type="page"/>
      </w:r>
    </w:p>
    <w:p w:rsidR="00EF7199" w:rsidRDefault="00EF7199" w:rsidP="00D24664">
      <w:pPr>
        <w:pStyle w:val="1"/>
      </w:pPr>
      <w:bookmarkStart w:id="20" w:name="_Toc501217687"/>
      <w:r>
        <w:lastRenderedPageBreak/>
        <w:t>1.1</w:t>
      </w:r>
      <w:r w:rsidR="001A010E">
        <w:t>0</w:t>
      </w:r>
      <w:r>
        <w:t xml:space="preserve"> </w:t>
      </w:r>
      <w:r w:rsidR="00882184">
        <w:t>*</w:t>
      </w: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w:t>
      </w:r>
      <w:r>
        <w:t>мий и ликвидации их последствий</w:t>
      </w:r>
      <w:r w:rsidR="009A63C3">
        <w:t xml:space="preserve"> </w:t>
      </w:r>
      <w:r w:rsidR="00882184">
        <w:t>(справочные)</w:t>
      </w:r>
      <w:bookmarkEnd w:id="20"/>
    </w:p>
    <w:p w:rsidR="007A13B2" w:rsidRPr="007A13B2" w:rsidRDefault="007A13B2" w:rsidP="007A13B2">
      <w:pPr>
        <w:pStyle w:val="ac"/>
        <w:ind w:firstLine="567"/>
        <w:jc w:val="both"/>
        <w:rPr>
          <w:rFonts w:ascii="Times New Roman" w:hAnsi="Times New Roman"/>
          <w:sz w:val="24"/>
          <w:szCs w:val="24"/>
        </w:rPr>
      </w:pPr>
      <w:r w:rsidRPr="007A13B2">
        <w:rPr>
          <w:rFonts w:ascii="Times New Roman" w:hAnsi="Times New Roman"/>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Pr>
          <w:rFonts w:ascii="Times New Roman" w:hAnsi="Times New Roman"/>
          <w:sz w:val="24"/>
          <w:szCs w:val="24"/>
        </w:rPr>
        <w:t>17</w:t>
      </w:r>
      <w:r w:rsidRPr="007A13B2">
        <w:rPr>
          <w:rFonts w:ascii="Times New Roman" w:hAnsi="Times New Roman"/>
          <w:sz w:val="24"/>
          <w:szCs w:val="24"/>
        </w:rPr>
        <w:t>.</w:t>
      </w:r>
    </w:p>
    <w:p w:rsidR="007A13B2" w:rsidRPr="00673A7C" w:rsidRDefault="007A13B2" w:rsidP="007A13B2">
      <w:pPr>
        <w:ind w:firstLine="567"/>
        <w:contextualSpacing/>
        <w:jc w:val="right"/>
      </w:pPr>
      <w:r w:rsidRPr="00673A7C">
        <w:t>Таблица 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088"/>
        <w:gridCol w:w="5782"/>
      </w:tblGrid>
      <w:tr w:rsidR="007A13B2" w:rsidRPr="00673A7C" w:rsidTr="008B3062">
        <w:trPr>
          <w:tblHeader/>
        </w:trPr>
        <w:tc>
          <w:tcPr>
            <w:tcW w:w="2071" w:type="pct"/>
          </w:tcPr>
          <w:p w:rsidR="007A13B2" w:rsidRPr="00673A7C" w:rsidRDefault="007A13B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Основная часть (расчетные показатели)</w:t>
            </w:r>
          </w:p>
        </w:tc>
        <w:tc>
          <w:tcPr>
            <w:tcW w:w="2929" w:type="pct"/>
          </w:tcPr>
          <w:p w:rsidR="007A13B2" w:rsidRPr="00673A7C" w:rsidRDefault="007A13B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Правила и область применения расчетных показателей</w:t>
            </w:r>
          </w:p>
        </w:tc>
      </w:tr>
      <w:tr w:rsidR="007A13B2" w:rsidRPr="00673A7C" w:rsidTr="00130442">
        <w:tc>
          <w:tcPr>
            <w:tcW w:w="5000" w:type="pct"/>
            <w:gridSpan w:val="2"/>
          </w:tcPr>
          <w:p w:rsidR="007A13B2" w:rsidRPr="00673A7C" w:rsidRDefault="007A13B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а) Пожарные депо (объект)</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Создание и размещение с учетом нормативного времени прибытия первого подразделения к месту пожара 20 минут</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Для территории сельских поселений</w:t>
            </w:r>
          </w:p>
        </w:tc>
      </w:tr>
      <w:tr w:rsidR="007A13B2" w:rsidRPr="00673A7C" w:rsidTr="00130442">
        <w:tc>
          <w:tcPr>
            <w:tcW w:w="5000" w:type="pct"/>
            <w:gridSpan w:val="2"/>
          </w:tcPr>
          <w:p w:rsidR="007A13B2" w:rsidRPr="00673A7C" w:rsidRDefault="007A13B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б) Сирены</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Размещение определяется радиусом действия 500 м</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Территория населенных пунктов</w:t>
            </w:r>
          </w:p>
        </w:tc>
      </w:tr>
      <w:tr w:rsidR="007A13B2" w:rsidRPr="00673A7C" w:rsidTr="00130442">
        <w:tc>
          <w:tcPr>
            <w:tcW w:w="5000" w:type="pct"/>
            <w:gridSpan w:val="2"/>
          </w:tcPr>
          <w:p w:rsidR="007A13B2" w:rsidRPr="00673A7C" w:rsidRDefault="00F56CC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в</w:t>
            </w:r>
            <w:r w:rsidR="007A13B2" w:rsidRPr="00673A7C">
              <w:rPr>
                <w:rFonts w:ascii="Times New Roman" w:hAnsi="Times New Roman" w:cs="Times New Roman"/>
                <w:sz w:val="24"/>
                <w:szCs w:val="24"/>
              </w:rPr>
              <w:t>) Спасательные станции</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1 станция на объект</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В местах массового отдыха населения на водных объектах</w:t>
            </w:r>
          </w:p>
        </w:tc>
      </w:tr>
      <w:tr w:rsidR="007A13B2" w:rsidRPr="00673A7C" w:rsidTr="00130442">
        <w:tc>
          <w:tcPr>
            <w:tcW w:w="5000" w:type="pct"/>
            <w:gridSpan w:val="2"/>
          </w:tcPr>
          <w:p w:rsidR="007A13B2" w:rsidRPr="00673A7C" w:rsidRDefault="00F56CC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г</w:t>
            </w:r>
            <w:r w:rsidR="007A13B2" w:rsidRPr="00673A7C">
              <w:rPr>
                <w:rFonts w:ascii="Times New Roman" w:hAnsi="Times New Roman" w:cs="Times New Roman"/>
                <w:sz w:val="24"/>
                <w:szCs w:val="24"/>
              </w:rPr>
              <w:t>) Убежища</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расчету на количество укрываемых (с учетом </w:t>
            </w:r>
            <w:hyperlink r:id="rId13" w:history="1">
              <w:r w:rsidRPr="00673A7C">
                <w:rPr>
                  <w:rFonts w:ascii="Times New Roman" w:hAnsi="Times New Roman" w:cs="Times New Roman"/>
                  <w:sz w:val="24"/>
                  <w:szCs w:val="24"/>
                </w:rPr>
                <w:t>СНиП II-11-77*</w:t>
              </w:r>
            </w:hyperlink>
            <w:r w:rsidRPr="00673A7C">
              <w:rPr>
                <w:rFonts w:ascii="Times New Roman" w:hAnsi="Times New Roman" w:cs="Times New Roman"/>
                <w:sz w:val="24"/>
                <w:szCs w:val="24"/>
              </w:rPr>
              <w:t>).</w:t>
            </w:r>
          </w:p>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По согласованию с ГУ МЧС России по Республике Коми и органами местного самоуправления на соответствующих территориях (</w:t>
            </w:r>
            <w:hyperlink r:id="rId14" w:history="1">
              <w:r w:rsidRPr="00673A7C">
                <w:rPr>
                  <w:rFonts w:ascii="Times New Roman" w:hAnsi="Times New Roman" w:cs="Times New Roman"/>
                  <w:sz w:val="24"/>
                  <w:szCs w:val="24"/>
                </w:rPr>
                <w:t>постановление</w:t>
              </w:r>
            </w:hyperlink>
            <w:r w:rsidRPr="00673A7C">
              <w:rPr>
                <w:rFonts w:ascii="Times New Roman" w:hAnsi="Times New Roman" w:cs="Times New Roman"/>
                <w:sz w:val="24"/>
                <w:szCs w:val="24"/>
              </w:rPr>
              <w:t xml:space="preserve"> Правительства Российской Федерации от 29 ноября 1999 г. N 1309)</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В зонах возможных сильных разрушений:</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rsidR="007A13B2" w:rsidRPr="00673A7C" w:rsidTr="00130442">
        <w:tc>
          <w:tcPr>
            <w:tcW w:w="5000" w:type="pct"/>
            <w:gridSpan w:val="2"/>
          </w:tcPr>
          <w:p w:rsidR="007A13B2" w:rsidRPr="00673A7C" w:rsidRDefault="00F56CC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д</w:t>
            </w:r>
            <w:r w:rsidR="007A13B2" w:rsidRPr="00673A7C">
              <w:rPr>
                <w:rFonts w:ascii="Times New Roman" w:hAnsi="Times New Roman" w:cs="Times New Roman"/>
                <w:sz w:val="24"/>
                <w:szCs w:val="24"/>
              </w:rPr>
              <w:t>) Противорадиационные укрытия</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расчету на количество укрываемых (с учетом </w:t>
            </w:r>
            <w:hyperlink r:id="rId15" w:history="1">
              <w:r w:rsidRPr="00673A7C">
                <w:rPr>
                  <w:rFonts w:ascii="Times New Roman" w:hAnsi="Times New Roman" w:cs="Times New Roman"/>
                  <w:sz w:val="24"/>
                  <w:szCs w:val="24"/>
                </w:rPr>
                <w:t>СНиП II-11-77*</w:t>
              </w:r>
            </w:hyperlink>
            <w:r w:rsidRPr="00673A7C">
              <w:rPr>
                <w:rFonts w:ascii="Times New Roman" w:hAnsi="Times New Roman" w:cs="Times New Roman"/>
                <w:sz w:val="24"/>
                <w:szCs w:val="24"/>
              </w:rPr>
              <w:t>).</w:t>
            </w:r>
          </w:p>
          <w:p w:rsidR="007A13B2" w:rsidRPr="00673A7C" w:rsidRDefault="007A13B2" w:rsidP="00DC5A1B">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согласованию с ГУ МЧС России по Республике Коми и </w:t>
            </w:r>
            <w:r w:rsidRPr="00673A7C">
              <w:rPr>
                <w:rFonts w:ascii="Times New Roman" w:hAnsi="Times New Roman" w:cs="Times New Roman"/>
                <w:sz w:val="24"/>
                <w:szCs w:val="24"/>
              </w:rPr>
              <w:lastRenderedPageBreak/>
              <w:t>органами местного самоуправления на соответствующих территориях (</w:t>
            </w:r>
            <w:hyperlink r:id="rId16" w:history="1">
              <w:r w:rsidRPr="00673A7C">
                <w:rPr>
                  <w:rFonts w:ascii="Times New Roman" w:hAnsi="Times New Roman" w:cs="Times New Roman"/>
                  <w:sz w:val="24"/>
                  <w:szCs w:val="24"/>
                </w:rPr>
                <w:t>постановление</w:t>
              </w:r>
            </w:hyperlink>
            <w:r w:rsidRPr="00673A7C">
              <w:rPr>
                <w:rFonts w:ascii="Times New Roman" w:hAnsi="Times New Roman" w:cs="Times New Roman"/>
                <w:sz w:val="24"/>
                <w:szCs w:val="24"/>
              </w:rPr>
              <w:t xml:space="preserve"> Правительства Российской Федерации от 29 ноября 1999 г. </w:t>
            </w:r>
            <w:r w:rsidR="00DC5A1B">
              <w:rPr>
                <w:rFonts w:ascii="Times New Roman" w:hAnsi="Times New Roman" w:cs="Times New Roman"/>
                <w:sz w:val="24"/>
                <w:szCs w:val="24"/>
              </w:rPr>
              <w:t>№</w:t>
            </w:r>
            <w:r w:rsidRPr="00673A7C">
              <w:rPr>
                <w:rFonts w:ascii="Times New Roman" w:hAnsi="Times New Roman" w:cs="Times New Roman"/>
                <w:sz w:val="24"/>
                <w:szCs w:val="24"/>
              </w:rPr>
              <w:t xml:space="preserve"> 1309)</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lastRenderedPageBreak/>
              <w:t>Для защиты:</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lastRenderedPageBreak/>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rsidR="007A13B2" w:rsidRPr="00673A7C" w:rsidTr="00130442">
        <w:tc>
          <w:tcPr>
            <w:tcW w:w="5000" w:type="pct"/>
            <w:gridSpan w:val="2"/>
          </w:tcPr>
          <w:p w:rsidR="007A13B2" w:rsidRPr="00673A7C" w:rsidRDefault="00F56CC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lastRenderedPageBreak/>
              <w:t>е</w:t>
            </w:r>
            <w:r w:rsidR="007A13B2" w:rsidRPr="00673A7C">
              <w:rPr>
                <w:rFonts w:ascii="Times New Roman" w:hAnsi="Times New Roman" w:cs="Times New Roman"/>
                <w:sz w:val="24"/>
                <w:szCs w:val="24"/>
              </w:rPr>
              <w:t>)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rsidR="007A13B2" w:rsidRPr="00673A7C" w:rsidTr="00130442">
        <w:tc>
          <w:tcPr>
            <w:tcW w:w="2071" w:type="pct"/>
          </w:tcPr>
          <w:p w:rsidR="007A13B2" w:rsidRPr="00673A7C" w:rsidRDefault="007A13B2" w:rsidP="00DC5A1B">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w:t>
            </w:r>
            <w:hyperlink r:id="rId17" w:history="1">
              <w:r w:rsidRPr="00673A7C">
                <w:rPr>
                  <w:rFonts w:ascii="Times New Roman" w:hAnsi="Times New Roman" w:cs="Times New Roman"/>
                  <w:sz w:val="24"/>
                  <w:szCs w:val="24"/>
                </w:rPr>
                <w:t>постановлению</w:t>
              </w:r>
            </w:hyperlink>
            <w:r w:rsidRPr="00673A7C">
              <w:rPr>
                <w:rFonts w:ascii="Times New Roman" w:hAnsi="Times New Roman" w:cs="Times New Roman"/>
                <w:sz w:val="24"/>
                <w:szCs w:val="24"/>
              </w:rPr>
              <w:t xml:space="preserve"> Правительства Российской Федерации от 29 ноября 1999 г. </w:t>
            </w:r>
            <w:r w:rsidR="00DC5A1B">
              <w:rPr>
                <w:rFonts w:ascii="Times New Roman" w:hAnsi="Times New Roman" w:cs="Times New Roman"/>
                <w:sz w:val="24"/>
                <w:szCs w:val="24"/>
              </w:rPr>
              <w:t>№</w:t>
            </w:r>
            <w:r w:rsidRPr="00673A7C">
              <w:rPr>
                <w:rFonts w:ascii="Times New Roman" w:hAnsi="Times New Roman" w:cs="Times New Roman"/>
                <w:sz w:val="24"/>
                <w:szCs w:val="24"/>
              </w:rPr>
              <w:t xml:space="preserve"> 1309</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rsidR="007A13B2" w:rsidRPr="00673A7C" w:rsidTr="00130442">
        <w:tc>
          <w:tcPr>
            <w:tcW w:w="5000" w:type="pct"/>
            <w:gridSpan w:val="2"/>
          </w:tcPr>
          <w:p w:rsidR="007A13B2" w:rsidRPr="00673A7C" w:rsidRDefault="00F56CC2" w:rsidP="00F56CC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ж</w:t>
            </w:r>
            <w:r w:rsidR="007A13B2" w:rsidRPr="00673A7C">
              <w:rPr>
                <w:rFonts w:ascii="Times New Roman" w:hAnsi="Times New Roman" w:cs="Times New Roman"/>
                <w:sz w:val="24"/>
                <w:szCs w:val="24"/>
              </w:rPr>
              <w:t>)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rsidR="007A13B2" w:rsidRPr="00673A7C" w:rsidTr="00130442">
        <w:tc>
          <w:tcPr>
            <w:tcW w:w="2071" w:type="pct"/>
          </w:tcPr>
          <w:p w:rsidR="007A13B2" w:rsidRPr="00673A7C" w:rsidRDefault="007A13B2" w:rsidP="00DC5A1B">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w:t>
            </w:r>
            <w:hyperlink r:id="rId18" w:history="1">
              <w:r w:rsidRPr="00673A7C">
                <w:rPr>
                  <w:rFonts w:ascii="Times New Roman" w:hAnsi="Times New Roman" w:cs="Times New Roman"/>
                  <w:sz w:val="24"/>
                  <w:szCs w:val="24"/>
                </w:rPr>
                <w:t>постановлению</w:t>
              </w:r>
            </w:hyperlink>
            <w:r w:rsidRPr="00673A7C">
              <w:rPr>
                <w:rFonts w:ascii="Times New Roman" w:hAnsi="Times New Roman" w:cs="Times New Roman"/>
                <w:sz w:val="24"/>
                <w:szCs w:val="24"/>
              </w:rPr>
              <w:t xml:space="preserve"> Правительства Российской Федерации от 29 ноября 1999 г. </w:t>
            </w:r>
            <w:r w:rsidR="00DC5A1B">
              <w:rPr>
                <w:rFonts w:ascii="Times New Roman" w:hAnsi="Times New Roman" w:cs="Times New Roman"/>
                <w:sz w:val="24"/>
                <w:szCs w:val="24"/>
              </w:rPr>
              <w:t xml:space="preserve">№ </w:t>
            </w:r>
            <w:r w:rsidRPr="00673A7C">
              <w:rPr>
                <w:rFonts w:ascii="Times New Roman" w:hAnsi="Times New Roman" w:cs="Times New Roman"/>
                <w:sz w:val="24"/>
                <w:szCs w:val="24"/>
              </w:rPr>
              <w:t>1309</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rsidR="007A13B2" w:rsidRPr="007A13B2" w:rsidRDefault="007A13B2" w:rsidP="007A13B2"/>
    <w:p w:rsidR="009A058A" w:rsidRDefault="009A058A" w:rsidP="009A058A">
      <w:pPr>
        <w:ind w:firstLine="709"/>
        <w:jc w:val="both"/>
      </w:pPr>
      <w:r w:rsidRPr="00D93699">
        <w:t>Инженерно-технические мероприятия ГО и ЧС должны предусматриваться с учетом категорий объектов по ГО, а также с учетом отнесения территорий к</w:t>
      </w:r>
      <w:r w:rsidR="00B00303">
        <w:t xml:space="preserve"> группам по ГО, при разработке следующих градостроительных документов:</w:t>
      </w:r>
    </w:p>
    <w:p w:rsidR="009A058A" w:rsidRPr="00D93699" w:rsidRDefault="009A058A" w:rsidP="009A058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9A058A" w:rsidRPr="00D93699" w:rsidRDefault="009A058A" w:rsidP="009A058A">
      <w:pPr>
        <w:ind w:firstLine="709"/>
        <w:jc w:val="both"/>
      </w:pPr>
      <w:r w:rsidRPr="00D93699">
        <w:t>- генеральных планов поселений;</w:t>
      </w:r>
    </w:p>
    <w:p w:rsidR="009A058A" w:rsidRPr="00D93699" w:rsidRDefault="009A058A" w:rsidP="009A058A">
      <w:pPr>
        <w:ind w:firstLine="709"/>
        <w:jc w:val="both"/>
      </w:pPr>
      <w:r w:rsidRPr="00D93699">
        <w:t>- проектов черты населенных пунктов;</w:t>
      </w:r>
    </w:p>
    <w:p w:rsidR="009A058A" w:rsidRPr="00D93699" w:rsidRDefault="009A058A" w:rsidP="009A058A">
      <w:pPr>
        <w:ind w:firstLine="709"/>
        <w:jc w:val="both"/>
      </w:pPr>
      <w:r w:rsidRPr="00D93699">
        <w:t>- проектов планировки районов и кварталов жилой зоны, групп общественных зданий и сооружений;</w:t>
      </w:r>
    </w:p>
    <w:p w:rsidR="009A058A" w:rsidRPr="00D93699" w:rsidRDefault="009A058A" w:rsidP="009A058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9A058A" w:rsidRPr="0028366D" w:rsidRDefault="009A058A" w:rsidP="009A058A">
      <w:pPr>
        <w:ind w:firstLine="709"/>
        <w:jc w:val="both"/>
      </w:pPr>
      <w:r w:rsidRPr="00D93699">
        <w:t>- проектов межевания территорий</w:t>
      </w:r>
      <w:r>
        <w:t>.</w:t>
      </w:r>
    </w:p>
    <w:p w:rsidR="009A058A" w:rsidRPr="005C577C" w:rsidRDefault="009A058A" w:rsidP="009A058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9A058A" w:rsidRPr="005C577C" w:rsidRDefault="009A058A" w:rsidP="009A058A">
      <w:pPr>
        <w:ind w:firstLine="709"/>
        <w:jc w:val="both"/>
      </w:pPr>
      <w:r w:rsidRPr="009A058A">
        <w:t>1.Ограничить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9A058A" w:rsidRDefault="009A058A" w:rsidP="009A058A">
      <w:pPr>
        <w:ind w:firstLine="709"/>
        <w:jc w:val="both"/>
      </w:pPr>
      <w:r w:rsidRPr="009A058A">
        <w:lastRenderedPageBreak/>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w:t>
      </w:r>
      <w:r w:rsidR="00B00303">
        <w:t xml:space="preserve"> каждую квартиру или помещение; </w:t>
      </w:r>
      <w:r w:rsidR="00B00303" w:rsidRPr="0092431E">
        <w:t>пожарных водоемов, количество</w:t>
      </w:r>
      <w:r w:rsidR="00E56480">
        <w:t xml:space="preserve"> и</w:t>
      </w:r>
      <w:r w:rsidR="00B00303" w:rsidRPr="0092431E">
        <w:t xml:space="preserve"> объем которых </w:t>
      </w:r>
      <w:r w:rsidR="00E56480">
        <w:t>определяется расчетом</w:t>
      </w:r>
      <w:r w:rsidR="00B34714" w:rsidRPr="0092431E">
        <w:t xml:space="preserve"> согласно п.9 СП 8.13130.2009.</w:t>
      </w:r>
      <w:r w:rsidR="00E56480">
        <w:t xml:space="preserve"> </w:t>
      </w:r>
    </w:p>
    <w:p w:rsidR="00E56480" w:rsidRPr="007A13B2" w:rsidRDefault="00E56480" w:rsidP="00E56480">
      <w:pPr>
        <w:ind w:firstLine="709"/>
        <w:jc w:val="both"/>
      </w:pPr>
      <w:r w:rsidRPr="007A13B2">
        <w:t>Пожарные резервуары или искусственные водоемы надлежит размещать из условия обслуживания ими зданий, находящихся в радиусе:</w:t>
      </w:r>
    </w:p>
    <w:p w:rsidR="00E56480" w:rsidRPr="007A13B2" w:rsidRDefault="00E56480" w:rsidP="004A4096">
      <w:pPr>
        <w:pStyle w:val="a5"/>
        <w:numPr>
          <w:ilvl w:val="0"/>
          <w:numId w:val="4"/>
        </w:numPr>
        <w:jc w:val="both"/>
      </w:pPr>
      <w:r w:rsidRPr="007A13B2">
        <w:t>при наличии автонасосов - 200 м;</w:t>
      </w:r>
    </w:p>
    <w:p w:rsidR="00E56480" w:rsidRPr="007A13B2" w:rsidRDefault="00E56480" w:rsidP="004A4096">
      <w:pPr>
        <w:pStyle w:val="a5"/>
        <w:numPr>
          <w:ilvl w:val="0"/>
          <w:numId w:val="4"/>
        </w:numPr>
        <w:jc w:val="both"/>
      </w:pPr>
      <w:r w:rsidRPr="007A13B2">
        <w:t>при наличии мотопомп - 100 - 150 м в зависимости от технических возможностей мотопомп.</w:t>
      </w:r>
    </w:p>
    <w:p w:rsidR="00E56480" w:rsidRPr="007A13B2" w:rsidRDefault="00E56480" w:rsidP="00E56480">
      <w:pPr>
        <w:ind w:firstLine="709"/>
        <w:jc w:val="both"/>
      </w:pPr>
      <w:r w:rsidRPr="007A13B2">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9A058A" w:rsidRDefault="009A058A" w:rsidP="009A058A">
      <w:pPr>
        <w:ind w:firstLine="709"/>
        <w:jc w:val="both"/>
      </w:pPr>
      <w:r w:rsidRPr="009A058A">
        <w:t>3. При разработке проектов планировки определить места размещения разворотных площадок во внутридворовых территориях, размерами15х15 метров</w:t>
      </w:r>
      <w:r w:rsidR="00D341B3">
        <w:t>.</w:t>
      </w:r>
    </w:p>
    <w:p w:rsidR="00407261" w:rsidRPr="00407261" w:rsidRDefault="00407261" w:rsidP="00407261">
      <w:pPr>
        <w:widowControl w:val="0"/>
        <w:shd w:val="clear" w:color="auto" w:fill="FFFFFF"/>
        <w:tabs>
          <w:tab w:val="left" w:pos="538"/>
        </w:tabs>
        <w:autoSpaceDE w:val="0"/>
        <w:autoSpaceDN w:val="0"/>
        <w:adjustRightInd w:val="0"/>
        <w:spacing w:before="120" w:after="100" w:afterAutospacing="1"/>
        <w:ind w:firstLine="709"/>
        <w:jc w:val="both"/>
      </w:pPr>
      <w:r w:rsidRPr="00407261">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sidRPr="00407261">
        <w:rPr>
          <w:b/>
          <w:bCs/>
        </w:rPr>
        <w:t xml:space="preserve"> </w:t>
      </w:r>
      <w:r w:rsidRPr="00407261">
        <w:t>Системы противопожарной защиты.объектов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w:t>
      </w:r>
      <w:r>
        <w:t>8</w:t>
      </w:r>
      <w:r w:rsidRPr="00407261">
        <w:t>.</w:t>
      </w:r>
    </w:p>
    <w:p w:rsidR="00407261" w:rsidRPr="00407261" w:rsidRDefault="00407261" w:rsidP="00407261">
      <w:pPr>
        <w:ind w:firstLine="1134"/>
        <w:jc w:val="right"/>
      </w:pPr>
      <w:r w:rsidRPr="00407261">
        <w:t>таблица 1</w:t>
      </w:r>
      <w:r>
        <w:t>8</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2494"/>
        <w:gridCol w:w="2140"/>
        <w:gridCol w:w="1353"/>
        <w:gridCol w:w="1353"/>
        <w:gridCol w:w="1359"/>
        <w:gridCol w:w="1195"/>
      </w:tblGrid>
      <w:tr w:rsidR="00407261" w:rsidRPr="00407261" w:rsidTr="00673A7C">
        <w:tc>
          <w:tcPr>
            <w:tcW w:w="1260" w:type="pct"/>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Степень огнестойкости здания</w:t>
            </w:r>
          </w:p>
        </w:tc>
        <w:tc>
          <w:tcPr>
            <w:tcW w:w="1081" w:type="pct"/>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Класс конструктивной пожарной опасности</w:t>
            </w:r>
          </w:p>
        </w:tc>
        <w:tc>
          <w:tcPr>
            <w:tcW w:w="2658"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Минимальные расстояния при степени огнестойкости и классе конструктивной пожарной опасности жилых и общественных зданий, м</w:t>
            </w:r>
          </w:p>
        </w:tc>
      </w:tr>
      <w:tr w:rsidR="00407261" w:rsidRPr="00407261" w:rsidTr="00673A7C">
        <w:tc>
          <w:tcPr>
            <w:tcW w:w="1260" w:type="pct"/>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p>
        </w:tc>
        <w:tc>
          <w:tcPr>
            <w:tcW w:w="1081" w:type="pct"/>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 II, III</w:t>
            </w:r>
            <w:r w:rsidRPr="00407261">
              <w:br/>
            </w:r>
            <w:r w:rsidRPr="00407261">
              <w:br/>
              <w:t>С0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II, III</w:t>
            </w:r>
            <w:r w:rsidRPr="00407261">
              <w:br/>
            </w:r>
            <w:r w:rsidRPr="00407261">
              <w:br/>
              <w:t>С1</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w:t>
            </w:r>
            <w:r w:rsidRPr="00407261">
              <w:br/>
            </w:r>
            <w:r w:rsidRPr="00407261">
              <w:br/>
              <w:t>С0, С1</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 V</w:t>
            </w:r>
            <w:r w:rsidRPr="00407261">
              <w:br/>
            </w:r>
            <w:r w:rsidRPr="00407261">
              <w:br/>
              <w:t>С2, С3</w:t>
            </w:r>
          </w:p>
        </w:tc>
      </w:tr>
      <w:tr w:rsidR="00673A7C" w:rsidRPr="00407261" w:rsidTr="00673A7C">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673A7C" w:rsidRPr="00407261" w:rsidRDefault="00673A7C" w:rsidP="00673A7C">
            <w:pPr>
              <w:spacing w:before="24" w:after="24" w:line="299" w:lineRule="atLeast"/>
              <w:jc w:val="center"/>
            </w:pPr>
            <w:r w:rsidRPr="00407261">
              <w:t>Жилые и общественные</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 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6</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8</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8</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8</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С0, 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8</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 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С2, С3</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r>
      <w:tr w:rsidR="00673A7C" w:rsidRPr="00407261" w:rsidTr="00673A7C">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673A7C" w:rsidRPr="00407261" w:rsidRDefault="00673A7C" w:rsidP="00673A7C">
            <w:pPr>
              <w:spacing w:before="24" w:after="24" w:line="299" w:lineRule="atLeast"/>
              <w:jc w:val="center"/>
            </w:pPr>
            <w:r w:rsidRPr="00407261">
              <w:t>Производственные и складские </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 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С0, 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 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С2, С3</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18</w:t>
            </w:r>
          </w:p>
        </w:tc>
      </w:tr>
    </w:tbl>
    <w:p w:rsidR="00407261" w:rsidRPr="00407261" w:rsidRDefault="00407261" w:rsidP="00407261">
      <w:pPr>
        <w:widowControl w:val="0"/>
        <w:shd w:val="clear" w:color="auto" w:fill="FFFFFF"/>
        <w:tabs>
          <w:tab w:val="left" w:pos="538"/>
        </w:tabs>
        <w:autoSpaceDE w:val="0"/>
        <w:autoSpaceDN w:val="0"/>
        <w:adjustRightInd w:val="0"/>
        <w:spacing w:before="240" w:after="100" w:afterAutospacing="1"/>
        <w:ind w:firstLine="539"/>
        <w:jc w:val="both"/>
        <w:rPr>
          <w:spacing w:val="-3"/>
        </w:rPr>
      </w:pPr>
      <w:r w:rsidRPr="00407261">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w:t>
      </w:r>
      <w:r w:rsidRPr="00407261">
        <w:lastRenderedPageBreak/>
        <w:t>объектов принимаются в соответствии с разделом 6 СП 4.13130.2013</w:t>
      </w:r>
      <w:r w:rsidRPr="00407261">
        <w:rPr>
          <w:b/>
          <w:bCs/>
        </w:rPr>
        <w:t xml:space="preserve"> </w:t>
      </w:r>
      <w:r w:rsidRPr="00407261">
        <w:t>Системы противопожарной защиты.</w:t>
      </w:r>
    </w:p>
    <w:p w:rsidR="00EF7199" w:rsidRDefault="00EF7199" w:rsidP="00D24664">
      <w:pPr>
        <w:pStyle w:val="1"/>
      </w:pPr>
      <w:bookmarkStart w:id="21" w:name="_Toc501217688"/>
      <w:r>
        <w:t>1.1</w:t>
      </w:r>
      <w:r w:rsidR="001A010E">
        <w:t>1</w:t>
      </w:r>
      <w:r>
        <w:t xml:space="preserve"> </w:t>
      </w:r>
      <w:r w:rsidRPr="00A158B6">
        <w:t>Расчетные показатели, устанавливаемые для объектов местного значения в области утилизации и переработки</w:t>
      </w:r>
      <w:r>
        <w:t xml:space="preserve"> бытовых и промышленных отходов</w:t>
      </w:r>
      <w:bookmarkEnd w:id="21"/>
    </w:p>
    <w:p w:rsidR="00B00303" w:rsidRDefault="00B00303" w:rsidP="00B00303">
      <w:pPr>
        <w:pStyle w:val="ac"/>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w:t>
      </w:r>
      <w:r w:rsidRPr="001A010E">
        <w:rPr>
          <w:rFonts w:ascii="Times New Roman" w:hAnsi="Times New Roman"/>
          <w:color w:val="000000"/>
          <w:sz w:val="24"/>
          <w:szCs w:val="24"/>
        </w:rPr>
        <w:t xml:space="preserve">местного значения в области </w:t>
      </w:r>
      <w:r w:rsidRPr="00B00303">
        <w:rPr>
          <w:rFonts w:ascii="Times New Roman" w:hAnsi="Times New Roman"/>
          <w:color w:val="000000"/>
          <w:sz w:val="24"/>
          <w:szCs w:val="24"/>
        </w:rPr>
        <w:t>утилизации и переработки бытовых и промышленных отходов</w:t>
      </w:r>
      <w:r w:rsidRPr="00F43A49">
        <w:rPr>
          <w:rFonts w:ascii="Times New Roman" w:hAnsi="Times New Roman"/>
          <w:color w:val="000000"/>
          <w:sz w:val="24"/>
          <w:szCs w:val="24"/>
        </w:rPr>
        <w:t xml:space="preserve"> необходимо руководствоваться расчетными показателями таблицы </w:t>
      </w:r>
      <w:r>
        <w:rPr>
          <w:rFonts w:ascii="Times New Roman" w:hAnsi="Times New Roman"/>
          <w:color w:val="000000"/>
          <w:sz w:val="24"/>
          <w:szCs w:val="24"/>
        </w:rPr>
        <w:t>1</w:t>
      </w:r>
      <w:r w:rsidR="00407261">
        <w:rPr>
          <w:rFonts w:ascii="Times New Roman" w:hAnsi="Times New Roman"/>
          <w:color w:val="000000"/>
          <w:sz w:val="24"/>
          <w:szCs w:val="24"/>
        </w:rPr>
        <w:t>9</w:t>
      </w:r>
      <w:r w:rsidRPr="00F43A49">
        <w:rPr>
          <w:rFonts w:ascii="Times New Roman" w:hAnsi="Times New Roman"/>
          <w:color w:val="000000"/>
          <w:sz w:val="24"/>
          <w:szCs w:val="24"/>
        </w:rPr>
        <w:t>.</w:t>
      </w:r>
    </w:p>
    <w:p w:rsidR="00B00303" w:rsidRPr="00D341B3" w:rsidRDefault="00B00303" w:rsidP="00B00303">
      <w:pPr>
        <w:ind w:firstLine="567"/>
        <w:contextualSpacing/>
        <w:jc w:val="right"/>
      </w:pPr>
      <w:r w:rsidRPr="00D341B3">
        <w:t>Таблица 1</w:t>
      </w:r>
      <w:r w:rsidR="00407261">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4"/>
        <w:gridCol w:w="3575"/>
        <w:gridCol w:w="1837"/>
        <w:gridCol w:w="1259"/>
        <w:gridCol w:w="1402"/>
        <w:gridCol w:w="1215"/>
      </w:tblGrid>
      <w:tr w:rsidR="00B00303" w:rsidRPr="00F43A49" w:rsidTr="00130442">
        <w:trPr>
          <w:trHeight w:val="778"/>
        </w:trPr>
        <w:tc>
          <w:tcPr>
            <w:tcW w:w="359" w:type="pct"/>
            <w:vMerge w:val="restart"/>
            <w:vAlign w:val="center"/>
          </w:tcPr>
          <w:p w:rsidR="00B00303" w:rsidRPr="00F43A49" w:rsidRDefault="00B00303" w:rsidP="00B00303">
            <w:pPr>
              <w:jc w:val="center"/>
              <w:rPr>
                <w:color w:val="000000"/>
              </w:rPr>
            </w:pPr>
            <w:r w:rsidRPr="00F43A49">
              <w:rPr>
                <w:color w:val="000000"/>
              </w:rPr>
              <w:t>№</w:t>
            </w:r>
          </w:p>
          <w:p w:rsidR="00B00303" w:rsidRPr="00F43A49" w:rsidRDefault="00B00303" w:rsidP="00B00303">
            <w:pPr>
              <w:jc w:val="center"/>
              <w:rPr>
                <w:color w:val="000000"/>
              </w:rPr>
            </w:pPr>
            <w:r w:rsidRPr="00F43A49">
              <w:rPr>
                <w:color w:val="000000"/>
              </w:rPr>
              <w:t>п/п</w:t>
            </w:r>
          </w:p>
        </w:tc>
        <w:tc>
          <w:tcPr>
            <w:tcW w:w="1815" w:type="pct"/>
            <w:vMerge w:val="restart"/>
            <w:vAlign w:val="center"/>
          </w:tcPr>
          <w:p w:rsidR="00B00303" w:rsidRPr="00F43A49" w:rsidRDefault="00B00303" w:rsidP="00B00303">
            <w:pPr>
              <w:jc w:val="center"/>
              <w:rPr>
                <w:color w:val="000000"/>
              </w:rPr>
            </w:pPr>
            <w:r w:rsidRPr="00F43A49">
              <w:rPr>
                <w:color w:val="000000"/>
              </w:rPr>
              <w:t>Наименование объекта</w:t>
            </w:r>
          </w:p>
          <w:p w:rsidR="00B00303" w:rsidRPr="00F43A49" w:rsidRDefault="00B00303" w:rsidP="00B00303">
            <w:pPr>
              <w:jc w:val="center"/>
              <w:rPr>
                <w:color w:val="000000"/>
              </w:rPr>
            </w:pPr>
          </w:p>
        </w:tc>
        <w:tc>
          <w:tcPr>
            <w:tcW w:w="1594" w:type="pct"/>
            <w:gridSpan w:val="2"/>
            <w:vAlign w:val="center"/>
          </w:tcPr>
          <w:p w:rsidR="00B00303" w:rsidRPr="00F43A49" w:rsidRDefault="00B00303" w:rsidP="00B00303">
            <w:pPr>
              <w:jc w:val="center"/>
              <w:rPr>
                <w:color w:val="000000"/>
              </w:rPr>
            </w:pPr>
            <w:r w:rsidRPr="00F43A49">
              <w:rPr>
                <w:color w:val="000000"/>
              </w:rPr>
              <w:t>Минимально допустимый уровень обеспеченности</w:t>
            </w:r>
          </w:p>
        </w:tc>
        <w:tc>
          <w:tcPr>
            <w:tcW w:w="1231" w:type="pct"/>
            <w:gridSpan w:val="2"/>
          </w:tcPr>
          <w:p w:rsidR="00B00303" w:rsidRPr="00F43A49" w:rsidRDefault="00B00303" w:rsidP="00B00303">
            <w:pPr>
              <w:jc w:val="center"/>
              <w:rPr>
                <w:color w:val="000000"/>
                <w:highlight w:val="yellow"/>
              </w:rPr>
            </w:pPr>
            <w:r w:rsidRPr="00F43A49">
              <w:rPr>
                <w:color w:val="000000"/>
              </w:rPr>
              <w:t>Максимально допустимый уровень территориальной доступности</w:t>
            </w:r>
          </w:p>
        </w:tc>
      </w:tr>
      <w:tr w:rsidR="00B00303" w:rsidRPr="00F43A49" w:rsidTr="00130442">
        <w:trPr>
          <w:trHeight w:val="625"/>
        </w:trPr>
        <w:tc>
          <w:tcPr>
            <w:tcW w:w="359" w:type="pct"/>
            <w:vMerge/>
            <w:vAlign w:val="center"/>
          </w:tcPr>
          <w:p w:rsidR="00B00303" w:rsidRPr="00F43A49" w:rsidRDefault="00B00303" w:rsidP="00B00303">
            <w:pPr>
              <w:jc w:val="center"/>
              <w:rPr>
                <w:b/>
                <w:color w:val="000000"/>
              </w:rPr>
            </w:pPr>
          </w:p>
        </w:tc>
        <w:tc>
          <w:tcPr>
            <w:tcW w:w="1815" w:type="pct"/>
            <w:vMerge/>
            <w:vAlign w:val="center"/>
          </w:tcPr>
          <w:p w:rsidR="00B00303" w:rsidRPr="00F43A49" w:rsidRDefault="00B00303" w:rsidP="00B00303">
            <w:pPr>
              <w:jc w:val="center"/>
              <w:rPr>
                <w:b/>
                <w:color w:val="000000"/>
              </w:rPr>
            </w:pPr>
          </w:p>
        </w:tc>
        <w:tc>
          <w:tcPr>
            <w:tcW w:w="942" w:type="pct"/>
            <w:vAlign w:val="center"/>
          </w:tcPr>
          <w:p w:rsidR="00B00303" w:rsidRPr="00F43A49" w:rsidRDefault="00B00303" w:rsidP="00B00303">
            <w:pPr>
              <w:jc w:val="center"/>
              <w:rPr>
                <w:color w:val="000000"/>
              </w:rPr>
            </w:pPr>
            <w:r w:rsidRPr="00F43A49">
              <w:rPr>
                <w:color w:val="000000"/>
              </w:rPr>
              <w:t>Единица измерения</w:t>
            </w:r>
          </w:p>
        </w:tc>
        <w:tc>
          <w:tcPr>
            <w:tcW w:w="652" w:type="pct"/>
            <w:vAlign w:val="center"/>
          </w:tcPr>
          <w:p w:rsidR="00B00303" w:rsidRPr="00F43A49" w:rsidRDefault="00B00303" w:rsidP="00B00303">
            <w:pPr>
              <w:jc w:val="center"/>
              <w:rPr>
                <w:color w:val="000000"/>
              </w:rPr>
            </w:pPr>
            <w:r w:rsidRPr="00F43A49">
              <w:rPr>
                <w:color w:val="000000"/>
              </w:rPr>
              <w:t>Величина</w:t>
            </w:r>
          </w:p>
        </w:tc>
        <w:tc>
          <w:tcPr>
            <w:tcW w:w="724" w:type="pct"/>
            <w:vAlign w:val="center"/>
          </w:tcPr>
          <w:p w:rsidR="00B00303" w:rsidRPr="00F43A49" w:rsidRDefault="00B00303" w:rsidP="00B00303">
            <w:pPr>
              <w:jc w:val="center"/>
              <w:rPr>
                <w:color w:val="000000"/>
                <w:highlight w:val="yellow"/>
              </w:rPr>
            </w:pPr>
            <w:r w:rsidRPr="00F43A49">
              <w:rPr>
                <w:color w:val="000000"/>
              </w:rPr>
              <w:t>Единица измерения</w:t>
            </w:r>
          </w:p>
        </w:tc>
        <w:tc>
          <w:tcPr>
            <w:tcW w:w="507" w:type="pct"/>
            <w:vAlign w:val="center"/>
          </w:tcPr>
          <w:p w:rsidR="00B00303" w:rsidRPr="00F43A49" w:rsidRDefault="00B00303" w:rsidP="00B00303">
            <w:pPr>
              <w:jc w:val="center"/>
              <w:rPr>
                <w:color w:val="000000"/>
                <w:highlight w:val="yellow"/>
              </w:rPr>
            </w:pPr>
            <w:r w:rsidRPr="00F43A49">
              <w:rPr>
                <w:color w:val="000000"/>
              </w:rPr>
              <w:t>Величина</w:t>
            </w:r>
          </w:p>
        </w:tc>
      </w:tr>
      <w:tr w:rsidR="005056F5" w:rsidRPr="00F43A49" w:rsidTr="00130442">
        <w:trPr>
          <w:trHeight w:val="836"/>
        </w:trPr>
        <w:tc>
          <w:tcPr>
            <w:tcW w:w="359" w:type="pct"/>
            <w:vAlign w:val="center"/>
          </w:tcPr>
          <w:p w:rsidR="005056F5" w:rsidRPr="007A13B2" w:rsidRDefault="005056F5" w:rsidP="00B00303">
            <w:pPr>
              <w:jc w:val="center"/>
            </w:pPr>
            <w:r w:rsidRPr="007A13B2">
              <w:t>1</w:t>
            </w:r>
          </w:p>
        </w:tc>
        <w:tc>
          <w:tcPr>
            <w:tcW w:w="1815" w:type="pct"/>
            <w:vAlign w:val="center"/>
          </w:tcPr>
          <w:p w:rsidR="005056F5" w:rsidRPr="007A13B2" w:rsidRDefault="005056F5" w:rsidP="005056F5">
            <w:r w:rsidRPr="007A13B2">
              <w:t>полигоны местного значения, обслуживающие отдельные поселения или несколько поселений</w:t>
            </w:r>
          </w:p>
        </w:tc>
        <w:tc>
          <w:tcPr>
            <w:tcW w:w="942" w:type="pct"/>
            <w:vAlign w:val="center"/>
          </w:tcPr>
          <w:p w:rsidR="005056F5" w:rsidRPr="007A13B2" w:rsidRDefault="005056F5" w:rsidP="00B00303">
            <w:pPr>
              <w:jc w:val="center"/>
            </w:pPr>
            <w:r w:rsidRPr="007A13B2">
              <w:t>га/10 тыс.чел</w:t>
            </w:r>
          </w:p>
        </w:tc>
        <w:tc>
          <w:tcPr>
            <w:tcW w:w="652" w:type="pct"/>
            <w:vAlign w:val="center"/>
          </w:tcPr>
          <w:p w:rsidR="005056F5" w:rsidRPr="007A13B2" w:rsidRDefault="005056F5" w:rsidP="00B00303">
            <w:pPr>
              <w:jc w:val="center"/>
            </w:pPr>
            <w:r w:rsidRPr="007A13B2">
              <w:t>1,3</w:t>
            </w:r>
          </w:p>
        </w:tc>
        <w:tc>
          <w:tcPr>
            <w:tcW w:w="1231" w:type="pct"/>
            <w:gridSpan w:val="2"/>
            <w:vAlign w:val="center"/>
          </w:tcPr>
          <w:p w:rsidR="005056F5" w:rsidRPr="007A13B2" w:rsidRDefault="005056F5" w:rsidP="005056F5">
            <w:pPr>
              <w:jc w:val="center"/>
            </w:pPr>
            <w:r w:rsidRPr="007A13B2">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8D54AC" w:rsidRPr="00F43A49" w:rsidTr="00130442">
        <w:trPr>
          <w:trHeight w:val="836"/>
        </w:trPr>
        <w:tc>
          <w:tcPr>
            <w:tcW w:w="359" w:type="pct"/>
            <w:vMerge w:val="restart"/>
            <w:vAlign w:val="center"/>
          </w:tcPr>
          <w:p w:rsidR="008D54AC" w:rsidRPr="00F43A49" w:rsidRDefault="005056F5" w:rsidP="00B00303">
            <w:pPr>
              <w:jc w:val="center"/>
              <w:rPr>
                <w:color w:val="000000"/>
              </w:rPr>
            </w:pPr>
            <w:r>
              <w:rPr>
                <w:color w:val="000000"/>
              </w:rPr>
              <w:t>2</w:t>
            </w:r>
          </w:p>
        </w:tc>
        <w:tc>
          <w:tcPr>
            <w:tcW w:w="1815" w:type="pct"/>
            <w:vAlign w:val="center"/>
          </w:tcPr>
          <w:p w:rsidR="008D54AC" w:rsidRPr="001A010E" w:rsidRDefault="008D54AC" w:rsidP="00B00303">
            <w:pPr>
              <w:rPr>
                <w:color w:val="000000"/>
              </w:rPr>
            </w:pPr>
            <w:r w:rsidRPr="00B00303">
              <w:t>объектами сбора и вывоза</w:t>
            </w:r>
            <w:r w:rsidRPr="00D93699">
              <w:t xml:space="preserve"> твердых бытовых отходов для проживающих в муниципальном жилом фонде</w:t>
            </w:r>
          </w:p>
        </w:tc>
        <w:tc>
          <w:tcPr>
            <w:tcW w:w="942" w:type="pct"/>
            <w:vMerge w:val="restart"/>
            <w:vAlign w:val="center"/>
          </w:tcPr>
          <w:p w:rsidR="008D54AC" w:rsidRPr="00F43A49" w:rsidRDefault="008D54AC" w:rsidP="00B00303">
            <w:pPr>
              <w:jc w:val="center"/>
              <w:rPr>
                <w:color w:val="000000"/>
              </w:rPr>
            </w:pPr>
            <w:r w:rsidRPr="00D93699">
              <w:t>кг/чел. в год</w:t>
            </w:r>
          </w:p>
        </w:tc>
        <w:tc>
          <w:tcPr>
            <w:tcW w:w="652" w:type="pct"/>
            <w:vAlign w:val="center"/>
          </w:tcPr>
          <w:p w:rsidR="008D54AC" w:rsidRPr="00F43A49" w:rsidRDefault="008D54AC" w:rsidP="00B00303">
            <w:pPr>
              <w:jc w:val="center"/>
              <w:rPr>
                <w:color w:val="000000"/>
              </w:rPr>
            </w:pPr>
            <w:r w:rsidRPr="00D93699">
              <w:t>190</w:t>
            </w:r>
          </w:p>
        </w:tc>
        <w:tc>
          <w:tcPr>
            <w:tcW w:w="1231" w:type="pct"/>
            <w:gridSpan w:val="2"/>
            <w:vMerge w:val="restart"/>
            <w:vAlign w:val="center"/>
          </w:tcPr>
          <w:p w:rsidR="008D54AC" w:rsidRPr="00F43A49" w:rsidRDefault="008D54AC" w:rsidP="00B00303">
            <w:pPr>
              <w:jc w:val="center"/>
              <w:rPr>
                <w:color w:val="000000"/>
                <w:highlight w:val="yellow"/>
              </w:rPr>
            </w:pPr>
            <w:r w:rsidRPr="00F43A49">
              <w:rPr>
                <w:color w:val="000000"/>
              </w:rPr>
              <w:t>Не нормируется</w:t>
            </w:r>
            <w:r>
              <w:rPr>
                <w:color w:val="000000"/>
              </w:rPr>
              <w:t>*</w:t>
            </w:r>
          </w:p>
        </w:tc>
      </w:tr>
      <w:tr w:rsidR="008D54AC" w:rsidRPr="00F43A49" w:rsidTr="00130442">
        <w:trPr>
          <w:trHeight w:val="836"/>
        </w:trPr>
        <w:tc>
          <w:tcPr>
            <w:tcW w:w="359" w:type="pct"/>
            <w:vMerge/>
            <w:vAlign w:val="center"/>
          </w:tcPr>
          <w:p w:rsidR="008D54AC" w:rsidRPr="00F43A49" w:rsidRDefault="008D54AC" w:rsidP="00B00303">
            <w:pPr>
              <w:jc w:val="center"/>
              <w:rPr>
                <w:color w:val="000000"/>
              </w:rPr>
            </w:pPr>
          </w:p>
        </w:tc>
        <w:tc>
          <w:tcPr>
            <w:tcW w:w="1815" w:type="pct"/>
            <w:vAlign w:val="center"/>
          </w:tcPr>
          <w:p w:rsidR="008D54AC" w:rsidRPr="00F43A49" w:rsidRDefault="008D54AC" w:rsidP="00B00303">
            <w:pPr>
              <w:rPr>
                <w:color w:val="000000"/>
              </w:rPr>
            </w:pPr>
            <w:r w:rsidRPr="00B00303">
              <w:t>объектами сбора и вывоза</w:t>
            </w:r>
            <w:r w:rsidRPr="00D93699">
              <w:t xml:space="preserve"> твердых бытовых отходов для проживающих в индивидуальном жилом фонде</w:t>
            </w:r>
          </w:p>
        </w:tc>
        <w:tc>
          <w:tcPr>
            <w:tcW w:w="942" w:type="pct"/>
            <w:vMerge/>
            <w:vAlign w:val="center"/>
          </w:tcPr>
          <w:p w:rsidR="008D54AC" w:rsidRPr="00F43A49" w:rsidRDefault="008D54AC" w:rsidP="00B00303">
            <w:pPr>
              <w:jc w:val="center"/>
              <w:rPr>
                <w:color w:val="000000"/>
              </w:rPr>
            </w:pPr>
          </w:p>
        </w:tc>
        <w:tc>
          <w:tcPr>
            <w:tcW w:w="652" w:type="pct"/>
            <w:vAlign w:val="center"/>
          </w:tcPr>
          <w:p w:rsidR="008D54AC" w:rsidRPr="00F43A49" w:rsidRDefault="008D54AC" w:rsidP="00B00303">
            <w:pPr>
              <w:jc w:val="center"/>
              <w:rPr>
                <w:color w:val="000000"/>
              </w:rPr>
            </w:pPr>
            <w:r w:rsidRPr="00D93699">
              <w:t>270</w:t>
            </w:r>
          </w:p>
        </w:tc>
        <w:tc>
          <w:tcPr>
            <w:tcW w:w="1231" w:type="pct"/>
            <w:gridSpan w:val="2"/>
            <w:vMerge/>
            <w:vAlign w:val="center"/>
          </w:tcPr>
          <w:p w:rsidR="008D54AC" w:rsidRPr="00F43A49" w:rsidRDefault="008D54AC" w:rsidP="00B00303">
            <w:pPr>
              <w:jc w:val="center"/>
              <w:rPr>
                <w:color w:val="000000"/>
              </w:rPr>
            </w:pPr>
          </w:p>
        </w:tc>
      </w:tr>
      <w:tr w:rsidR="00B00303" w:rsidRPr="00F43A49" w:rsidTr="00130442">
        <w:trPr>
          <w:trHeight w:val="836"/>
        </w:trPr>
        <w:tc>
          <w:tcPr>
            <w:tcW w:w="359" w:type="pct"/>
            <w:vAlign w:val="center"/>
          </w:tcPr>
          <w:p w:rsidR="00B00303" w:rsidRPr="00F43A49" w:rsidRDefault="005056F5" w:rsidP="00B00303">
            <w:pPr>
              <w:jc w:val="center"/>
              <w:rPr>
                <w:color w:val="000000"/>
              </w:rPr>
            </w:pPr>
            <w:r>
              <w:rPr>
                <w:color w:val="000000"/>
              </w:rPr>
              <w:t>3</w:t>
            </w:r>
            <w:r w:rsidR="00B00303" w:rsidRPr="00F43A49">
              <w:rPr>
                <w:color w:val="000000"/>
              </w:rPr>
              <w:t>.</w:t>
            </w:r>
          </w:p>
        </w:tc>
        <w:tc>
          <w:tcPr>
            <w:tcW w:w="1815" w:type="pct"/>
            <w:vAlign w:val="center"/>
          </w:tcPr>
          <w:p w:rsidR="00B00303" w:rsidRPr="001A010E" w:rsidRDefault="00B00303" w:rsidP="00B00303">
            <w:pPr>
              <w:rPr>
                <w:rStyle w:val="12"/>
                <w:rFonts w:eastAsia="Calibri"/>
              </w:rPr>
            </w:pPr>
            <w:r w:rsidRPr="005F13B5">
              <w:t>общее количество бытовых отходов по населенному пункту с учетом общественных зданий</w:t>
            </w:r>
          </w:p>
        </w:tc>
        <w:tc>
          <w:tcPr>
            <w:tcW w:w="942" w:type="pct"/>
            <w:vAlign w:val="center"/>
          </w:tcPr>
          <w:p w:rsidR="00B00303" w:rsidRDefault="000C2DAB" w:rsidP="00B00303">
            <w:pPr>
              <w:jc w:val="center"/>
              <w:rPr>
                <w:color w:val="000000"/>
              </w:rPr>
            </w:pPr>
            <w:r w:rsidRPr="00D93699">
              <w:t>кг/чел. в год</w:t>
            </w:r>
          </w:p>
        </w:tc>
        <w:tc>
          <w:tcPr>
            <w:tcW w:w="652" w:type="pct"/>
            <w:vAlign w:val="center"/>
          </w:tcPr>
          <w:p w:rsidR="00B00303" w:rsidRDefault="000C2DAB" w:rsidP="00B00303">
            <w:pPr>
              <w:jc w:val="center"/>
              <w:rPr>
                <w:color w:val="000000"/>
              </w:rPr>
            </w:pPr>
            <w:r>
              <w:rPr>
                <w:color w:val="000000"/>
              </w:rPr>
              <w:t>500</w:t>
            </w:r>
          </w:p>
        </w:tc>
        <w:tc>
          <w:tcPr>
            <w:tcW w:w="1231" w:type="pct"/>
            <w:gridSpan w:val="2"/>
            <w:vAlign w:val="center"/>
          </w:tcPr>
          <w:p w:rsidR="00B00303" w:rsidRPr="00F43A49" w:rsidRDefault="00B00303" w:rsidP="00B00303">
            <w:pPr>
              <w:jc w:val="center"/>
              <w:rPr>
                <w:color w:val="000000"/>
              </w:rPr>
            </w:pPr>
          </w:p>
        </w:tc>
      </w:tr>
      <w:tr w:rsidR="00B00303" w:rsidRPr="00F43A49" w:rsidTr="00130442">
        <w:trPr>
          <w:trHeight w:val="836"/>
        </w:trPr>
        <w:tc>
          <w:tcPr>
            <w:tcW w:w="359" w:type="pct"/>
            <w:vAlign w:val="center"/>
          </w:tcPr>
          <w:p w:rsidR="00B00303" w:rsidRPr="00F43A49" w:rsidRDefault="005056F5" w:rsidP="00B00303">
            <w:pPr>
              <w:jc w:val="center"/>
              <w:rPr>
                <w:color w:val="000000"/>
              </w:rPr>
            </w:pPr>
            <w:r>
              <w:rPr>
                <w:color w:val="000000"/>
              </w:rPr>
              <w:t>4</w:t>
            </w:r>
          </w:p>
        </w:tc>
        <w:tc>
          <w:tcPr>
            <w:tcW w:w="1815" w:type="pct"/>
            <w:vAlign w:val="center"/>
          </w:tcPr>
          <w:p w:rsidR="00B00303" w:rsidRPr="001A010E" w:rsidRDefault="00B00303" w:rsidP="00B00303">
            <w:pPr>
              <w:rPr>
                <w:rStyle w:val="12"/>
                <w:rFonts w:eastAsia="Calibri"/>
              </w:rPr>
            </w:pPr>
            <w:r w:rsidRPr="00D93699">
              <w:t>накоплени</w:t>
            </w:r>
            <w:r>
              <w:t>е</w:t>
            </w:r>
            <w:r w:rsidRPr="00D93699">
              <w:t xml:space="preserve"> крупногабаритных бытовых отходов</w:t>
            </w:r>
          </w:p>
        </w:tc>
        <w:tc>
          <w:tcPr>
            <w:tcW w:w="942" w:type="pct"/>
            <w:vAlign w:val="center"/>
          </w:tcPr>
          <w:p w:rsidR="00B00303" w:rsidRDefault="000C2DAB" w:rsidP="00B00303">
            <w:pPr>
              <w:jc w:val="center"/>
              <w:rPr>
                <w:color w:val="000000"/>
              </w:rPr>
            </w:pPr>
            <w:r>
              <w:rPr>
                <w:color w:val="000000"/>
              </w:rPr>
              <w:t>% от объема ТБО</w:t>
            </w:r>
          </w:p>
        </w:tc>
        <w:tc>
          <w:tcPr>
            <w:tcW w:w="652" w:type="pct"/>
            <w:vAlign w:val="center"/>
          </w:tcPr>
          <w:p w:rsidR="00B00303" w:rsidRDefault="000C2DAB" w:rsidP="00B00303">
            <w:pPr>
              <w:jc w:val="center"/>
              <w:rPr>
                <w:color w:val="000000"/>
              </w:rPr>
            </w:pPr>
            <w:r>
              <w:rPr>
                <w:color w:val="000000"/>
              </w:rPr>
              <w:t>5</w:t>
            </w:r>
          </w:p>
        </w:tc>
        <w:tc>
          <w:tcPr>
            <w:tcW w:w="1231" w:type="pct"/>
            <w:gridSpan w:val="2"/>
            <w:vAlign w:val="center"/>
          </w:tcPr>
          <w:p w:rsidR="00B00303" w:rsidRPr="00F43A49" w:rsidRDefault="00B00303" w:rsidP="00B00303">
            <w:pPr>
              <w:jc w:val="center"/>
              <w:rPr>
                <w:color w:val="000000"/>
              </w:rPr>
            </w:pPr>
          </w:p>
        </w:tc>
      </w:tr>
    </w:tbl>
    <w:p w:rsidR="000C2DAB" w:rsidRPr="00673A7C" w:rsidRDefault="000C2DAB" w:rsidP="000C2DAB">
      <w:pPr>
        <w:ind w:firstLine="680"/>
        <w:contextualSpacing/>
        <w:jc w:val="both"/>
        <w:rPr>
          <w:color w:val="000000"/>
        </w:rPr>
      </w:pPr>
      <w:r w:rsidRPr="00673A7C">
        <w:rPr>
          <w:color w:val="000000"/>
        </w:rPr>
        <w:t>Примечания:</w:t>
      </w:r>
    </w:p>
    <w:p w:rsidR="00B00303" w:rsidRPr="00A158B6" w:rsidRDefault="000C2DAB" w:rsidP="000C2DAB">
      <w:pPr>
        <w:shd w:val="clear" w:color="auto" w:fill="FFFFFF"/>
        <w:ind w:firstLine="709"/>
        <w:contextualSpacing/>
        <w:jc w:val="both"/>
      </w:pPr>
      <w:r w:rsidRPr="00F43A49">
        <w:rPr>
          <w:color w:val="000000"/>
        </w:rPr>
        <w:t xml:space="preserve">а) (*) </w:t>
      </w:r>
      <w:r w:rsidR="00B00303" w:rsidRPr="0028366D">
        <w:rPr>
          <w:rFonts w:eastAsia="Calibri"/>
          <w:lang w:eastAsia="en-US"/>
        </w:rPr>
        <w:t xml:space="preserve">Уровень территориальной доступности объектов </w:t>
      </w:r>
      <w:r w:rsidR="00B00303" w:rsidRPr="0028366D">
        <w:t>утилизации и переработки бытовых и промышленных отходов</w:t>
      </w:r>
      <w:r w:rsidR="00B00303"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00B00303" w:rsidRPr="0028366D">
        <w:t>.</w:t>
      </w:r>
    </w:p>
    <w:p w:rsidR="0072553D" w:rsidRDefault="0072553D">
      <w:pPr>
        <w:spacing w:after="200" w:line="276" w:lineRule="auto"/>
        <w:rPr>
          <w:rFonts w:eastAsiaTheme="majorEastAsia" w:cstheme="majorBidi"/>
          <w:b/>
          <w:bCs/>
          <w:szCs w:val="28"/>
        </w:rPr>
      </w:pPr>
      <w:r>
        <w:br w:type="page"/>
      </w:r>
    </w:p>
    <w:p w:rsidR="00EF7199" w:rsidRDefault="00EF7199" w:rsidP="00D24664">
      <w:pPr>
        <w:pStyle w:val="1"/>
      </w:pPr>
      <w:bookmarkStart w:id="22" w:name="_Toc501217689"/>
      <w:r>
        <w:lastRenderedPageBreak/>
        <w:t>1.1</w:t>
      </w:r>
      <w:r w:rsidR="001A010E">
        <w:t>2</w:t>
      </w:r>
      <w:r>
        <w:t xml:space="preserve"> </w:t>
      </w:r>
      <w:r w:rsidRPr="00A158B6">
        <w:t>Расчетные показатели, устанавливаемые для объектов местного</w:t>
      </w:r>
      <w:r>
        <w:t xml:space="preserve"> значения в области захоронений</w:t>
      </w:r>
      <w:bookmarkEnd w:id="22"/>
    </w:p>
    <w:p w:rsidR="000C2DAB" w:rsidRDefault="000C2DAB" w:rsidP="000C2DAB">
      <w:pPr>
        <w:pStyle w:val="ac"/>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w:t>
      </w:r>
      <w:r w:rsidRPr="001A010E">
        <w:rPr>
          <w:rFonts w:ascii="Times New Roman" w:hAnsi="Times New Roman"/>
          <w:color w:val="000000"/>
          <w:sz w:val="24"/>
          <w:szCs w:val="24"/>
        </w:rPr>
        <w:t xml:space="preserve">местного значения в области </w:t>
      </w:r>
      <w:r>
        <w:rPr>
          <w:rFonts w:ascii="Times New Roman" w:hAnsi="Times New Roman"/>
          <w:color w:val="000000"/>
          <w:sz w:val="24"/>
          <w:szCs w:val="24"/>
        </w:rPr>
        <w:t>захоронений</w:t>
      </w:r>
      <w:r w:rsidRPr="00F43A49">
        <w:rPr>
          <w:rFonts w:ascii="Times New Roman" w:hAnsi="Times New Roman"/>
          <w:color w:val="000000"/>
          <w:sz w:val="24"/>
          <w:szCs w:val="24"/>
        </w:rPr>
        <w:t xml:space="preserve"> необходимо руководствоваться расчетными показателями таблицы </w:t>
      </w:r>
      <w:r w:rsidR="00407261">
        <w:rPr>
          <w:rFonts w:ascii="Times New Roman" w:hAnsi="Times New Roman"/>
          <w:color w:val="000000"/>
          <w:sz w:val="24"/>
          <w:szCs w:val="24"/>
        </w:rPr>
        <w:t>20</w:t>
      </w:r>
      <w:r w:rsidRPr="00F43A49">
        <w:rPr>
          <w:rFonts w:ascii="Times New Roman" w:hAnsi="Times New Roman"/>
          <w:color w:val="000000"/>
          <w:sz w:val="24"/>
          <w:szCs w:val="24"/>
        </w:rPr>
        <w:t>.</w:t>
      </w:r>
    </w:p>
    <w:p w:rsidR="000C2DAB" w:rsidRPr="00F43A49" w:rsidRDefault="000C2DAB" w:rsidP="000C2DAB">
      <w:pPr>
        <w:ind w:firstLine="567"/>
        <w:contextualSpacing/>
        <w:jc w:val="right"/>
        <w:rPr>
          <w:color w:val="000000"/>
        </w:rPr>
      </w:pPr>
      <w:r w:rsidRPr="00F43A49">
        <w:rPr>
          <w:color w:val="000000"/>
        </w:rPr>
        <w:t xml:space="preserve">Таблица </w:t>
      </w:r>
      <w:r w:rsidR="00407261">
        <w:rPr>
          <w:color w:val="000000"/>
        </w:rPr>
        <w:t>20</w:t>
      </w:r>
    </w:p>
    <w:p w:rsidR="000C2DAB" w:rsidRDefault="000C2DAB" w:rsidP="000C2DA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3088"/>
        <w:gridCol w:w="2042"/>
        <w:gridCol w:w="1281"/>
        <w:gridCol w:w="1707"/>
        <w:gridCol w:w="1138"/>
      </w:tblGrid>
      <w:tr w:rsidR="000C2DAB" w:rsidRPr="00F43A49" w:rsidTr="00673A7C">
        <w:trPr>
          <w:trHeight w:val="778"/>
        </w:trPr>
        <w:tc>
          <w:tcPr>
            <w:tcW w:w="354" w:type="pct"/>
            <w:vMerge w:val="restart"/>
            <w:vAlign w:val="center"/>
          </w:tcPr>
          <w:p w:rsidR="000C2DAB" w:rsidRPr="00F43A49" w:rsidRDefault="000C2DAB" w:rsidP="000C2DAB">
            <w:pPr>
              <w:jc w:val="center"/>
              <w:rPr>
                <w:color w:val="000000"/>
              </w:rPr>
            </w:pPr>
            <w:r w:rsidRPr="00F43A49">
              <w:rPr>
                <w:color w:val="000000"/>
              </w:rPr>
              <w:t>№</w:t>
            </w:r>
          </w:p>
          <w:p w:rsidR="000C2DAB" w:rsidRPr="00F43A49" w:rsidRDefault="000C2DAB" w:rsidP="000C2DAB">
            <w:pPr>
              <w:jc w:val="center"/>
              <w:rPr>
                <w:color w:val="000000"/>
              </w:rPr>
            </w:pPr>
            <w:r w:rsidRPr="00F43A49">
              <w:rPr>
                <w:color w:val="000000"/>
              </w:rPr>
              <w:t>п/п</w:t>
            </w:r>
          </w:p>
        </w:tc>
        <w:tc>
          <w:tcPr>
            <w:tcW w:w="1550" w:type="pct"/>
            <w:vMerge w:val="restart"/>
            <w:vAlign w:val="center"/>
          </w:tcPr>
          <w:p w:rsidR="000C2DAB" w:rsidRPr="00F43A49" w:rsidRDefault="000C2DAB" w:rsidP="000C2DAB">
            <w:pPr>
              <w:jc w:val="center"/>
              <w:rPr>
                <w:color w:val="000000"/>
              </w:rPr>
            </w:pPr>
            <w:r w:rsidRPr="00F43A49">
              <w:rPr>
                <w:color w:val="000000"/>
              </w:rPr>
              <w:t>Наименование объекта</w:t>
            </w:r>
          </w:p>
          <w:p w:rsidR="000C2DAB" w:rsidRPr="00F43A49" w:rsidRDefault="000C2DAB" w:rsidP="000C2DAB">
            <w:pPr>
              <w:jc w:val="center"/>
              <w:rPr>
                <w:color w:val="000000"/>
              </w:rPr>
            </w:pPr>
          </w:p>
        </w:tc>
        <w:tc>
          <w:tcPr>
            <w:tcW w:w="1668" w:type="pct"/>
            <w:gridSpan w:val="2"/>
            <w:vAlign w:val="center"/>
          </w:tcPr>
          <w:p w:rsidR="000C2DAB" w:rsidRPr="00F43A49" w:rsidRDefault="000C2DAB" w:rsidP="000C2DAB">
            <w:pPr>
              <w:jc w:val="center"/>
              <w:rPr>
                <w:color w:val="000000"/>
              </w:rPr>
            </w:pPr>
            <w:r w:rsidRPr="00F43A49">
              <w:rPr>
                <w:color w:val="000000"/>
              </w:rPr>
              <w:t>Минимально допустимый уровень обеспеченности</w:t>
            </w:r>
          </w:p>
        </w:tc>
        <w:tc>
          <w:tcPr>
            <w:tcW w:w="1428" w:type="pct"/>
            <w:gridSpan w:val="2"/>
          </w:tcPr>
          <w:p w:rsidR="000C2DAB" w:rsidRPr="00F43A49" w:rsidRDefault="000C2DAB" w:rsidP="000C2DAB">
            <w:pPr>
              <w:jc w:val="center"/>
              <w:rPr>
                <w:color w:val="000000"/>
                <w:highlight w:val="yellow"/>
              </w:rPr>
            </w:pPr>
            <w:r w:rsidRPr="00F43A49">
              <w:rPr>
                <w:color w:val="000000"/>
              </w:rPr>
              <w:t>Максимально допустимый уровень территориальной доступности</w:t>
            </w:r>
          </w:p>
        </w:tc>
      </w:tr>
      <w:tr w:rsidR="000C2DAB" w:rsidRPr="00F43A49" w:rsidTr="00673A7C">
        <w:trPr>
          <w:trHeight w:val="625"/>
        </w:trPr>
        <w:tc>
          <w:tcPr>
            <w:tcW w:w="354" w:type="pct"/>
            <w:vMerge/>
            <w:vAlign w:val="center"/>
          </w:tcPr>
          <w:p w:rsidR="000C2DAB" w:rsidRPr="00F43A49" w:rsidRDefault="000C2DAB" w:rsidP="000C2DAB">
            <w:pPr>
              <w:jc w:val="center"/>
              <w:rPr>
                <w:b/>
                <w:color w:val="000000"/>
              </w:rPr>
            </w:pPr>
          </w:p>
        </w:tc>
        <w:tc>
          <w:tcPr>
            <w:tcW w:w="1550" w:type="pct"/>
            <w:vMerge/>
            <w:vAlign w:val="center"/>
          </w:tcPr>
          <w:p w:rsidR="000C2DAB" w:rsidRPr="00F43A49" w:rsidRDefault="000C2DAB" w:rsidP="000C2DAB">
            <w:pPr>
              <w:jc w:val="center"/>
              <w:rPr>
                <w:b/>
                <w:color w:val="000000"/>
              </w:rPr>
            </w:pPr>
          </w:p>
        </w:tc>
        <w:tc>
          <w:tcPr>
            <w:tcW w:w="1025" w:type="pct"/>
            <w:vAlign w:val="center"/>
          </w:tcPr>
          <w:p w:rsidR="000C2DAB" w:rsidRPr="00F43A49" w:rsidRDefault="000C2DAB" w:rsidP="000C2DAB">
            <w:pPr>
              <w:jc w:val="center"/>
              <w:rPr>
                <w:color w:val="000000"/>
              </w:rPr>
            </w:pPr>
            <w:r w:rsidRPr="00F43A49">
              <w:rPr>
                <w:color w:val="000000"/>
              </w:rPr>
              <w:t>Единица измерения</w:t>
            </w:r>
          </w:p>
        </w:tc>
        <w:tc>
          <w:tcPr>
            <w:tcW w:w="643" w:type="pct"/>
            <w:vAlign w:val="center"/>
          </w:tcPr>
          <w:p w:rsidR="000C2DAB" w:rsidRPr="00F43A49" w:rsidRDefault="000C2DAB" w:rsidP="000C2DAB">
            <w:pPr>
              <w:jc w:val="center"/>
              <w:rPr>
                <w:color w:val="000000"/>
              </w:rPr>
            </w:pPr>
            <w:r w:rsidRPr="00F43A49">
              <w:rPr>
                <w:color w:val="000000"/>
              </w:rPr>
              <w:t>Величина</w:t>
            </w:r>
          </w:p>
        </w:tc>
        <w:tc>
          <w:tcPr>
            <w:tcW w:w="857" w:type="pct"/>
            <w:vAlign w:val="center"/>
          </w:tcPr>
          <w:p w:rsidR="000C2DAB" w:rsidRPr="00F43A49" w:rsidRDefault="000C2DAB" w:rsidP="000C2DAB">
            <w:pPr>
              <w:jc w:val="center"/>
              <w:rPr>
                <w:color w:val="000000"/>
                <w:highlight w:val="yellow"/>
              </w:rPr>
            </w:pPr>
            <w:r w:rsidRPr="00F43A49">
              <w:rPr>
                <w:color w:val="000000"/>
              </w:rPr>
              <w:t>Единица измерения</w:t>
            </w:r>
          </w:p>
        </w:tc>
        <w:tc>
          <w:tcPr>
            <w:tcW w:w="571" w:type="pct"/>
            <w:vAlign w:val="center"/>
          </w:tcPr>
          <w:p w:rsidR="000C2DAB" w:rsidRPr="00F43A49" w:rsidRDefault="000C2DAB" w:rsidP="000C2DAB">
            <w:pPr>
              <w:ind w:left="-108" w:right="-108"/>
              <w:jc w:val="center"/>
              <w:rPr>
                <w:color w:val="000000"/>
                <w:highlight w:val="yellow"/>
              </w:rPr>
            </w:pPr>
            <w:r w:rsidRPr="00F43A49">
              <w:rPr>
                <w:color w:val="000000"/>
              </w:rPr>
              <w:t>Величина</w:t>
            </w:r>
          </w:p>
        </w:tc>
      </w:tr>
      <w:tr w:rsidR="000C2DAB" w:rsidRPr="00F43A49" w:rsidTr="00673A7C">
        <w:trPr>
          <w:trHeight w:val="836"/>
        </w:trPr>
        <w:tc>
          <w:tcPr>
            <w:tcW w:w="354" w:type="pct"/>
            <w:vAlign w:val="center"/>
          </w:tcPr>
          <w:p w:rsidR="000C2DAB" w:rsidRPr="00F43A49" w:rsidRDefault="000C2DAB" w:rsidP="000C2DAB">
            <w:pPr>
              <w:jc w:val="center"/>
              <w:rPr>
                <w:color w:val="000000"/>
              </w:rPr>
            </w:pPr>
            <w:r w:rsidRPr="00F43A49">
              <w:rPr>
                <w:color w:val="000000"/>
              </w:rPr>
              <w:t>1.</w:t>
            </w:r>
          </w:p>
        </w:tc>
        <w:tc>
          <w:tcPr>
            <w:tcW w:w="1550" w:type="pct"/>
            <w:vAlign w:val="center"/>
          </w:tcPr>
          <w:p w:rsidR="000C2DAB" w:rsidRPr="00B00303" w:rsidRDefault="000C2DAB" w:rsidP="000C2DAB">
            <w:pPr>
              <w:pStyle w:val="af6"/>
              <w:spacing w:before="0" w:after="0"/>
              <w:ind w:firstLine="41"/>
              <w:rPr>
                <w:szCs w:val="24"/>
              </w:rPr>
            </w:pPr>
            <w:r w:rsidRPr="0028366D">
              <w:rPr>
                <w:rFonts w:eastAsia="Calibri"/>
                <w:lang w:eastAsia="en-US"/>
              </w:rPr>
              <w:t>кладбищ</w:t>
            </w:r>
            <w:r>
              <w:rPr>
                <w:rFonts w:eastAsia="Calibri"/>
                <w:lang w:eastAsia="en-US"/>
              </w:rPr>
              <w:t>а</w:t>
            </w:r>
            <w:r w:rsidRPr="0028366D">
              <w:rPr>
                <w:rFonts w:eastAsia="Calibri"/>
                <w:lang w:eastAsia="en-US"/>
              </w:rPr>
              <w:t xml:space="preserve"> смешанного и традиционного захоронения</w:t>
            </w:r>
          </w:p>
        </w:tc>
        <w:tc>
          <w:tcPr>
            <w:tcW w:w="1025" w:type="pct"/>
            <w:vAlign w:val="center"/>
          </w:tcPr>
          <w:p w:rsidR="000C2DAB" w:rsidRDefault="000C2DAB" w:rsidP="000C2DAB">
            <w:pPr>
              <w:jc w:val="center"/>
              <w:rPr>
                <w:color w:val="000000"/>
              </w:rPr>
            </w:pPr>
            <w:r>
              <w:rPr>
                <w:rFonts w:eastAsia="Calibri"/>
                <w:lang w:eastAsia="en-US"/>
              </w:rPr>
              <w:t>га/</w:t>
            </w:r>
            <w:r w:rsidRPr="0028366D">
              <w:rPr>
                <w:rFonts w:eastAsia="Calibri"/>
                <w:lang w:eastAsia="en-US"/>
              </w:rPr>
              <w:t>1000 чел</w:t>
            </w:r>
            <w:r>
              <w:rPr>
                <w:rFonts w:eastAsia="Calibri"/>
                <w:lang w:eastAsia="en-US"/>
              </w:rPr>
              <w:t>.</w:t>
            </w:r>
          </w:p>
        </w:tc>
        <w:tc>
          <w:tcPr>
            <w:tcW w:w="643" w:type="pct"/>
            <w:vAlign w:val="center"/>
          </w:tcPr>
          <w:p w:rsidR="000C2DAB" w:rsidRDefault="000C2DAB" w:rsidP="000C2DAB">
            <w:pPr>
              <w:jc w:val="center"/>
              <w:rPr>
                <w:color w:val="000000"/>
              </w:rPr>
            </w:pPr>
            <w:r>
              <w:rPr>
                <w:color w:val="000000"/>
              </w:rPr>
              <w:t>0,2</w:t>
            </w:r>
            <w:r w:rsidR="00A065D9">
              <w:rPr>
                <w:color w:val="000000"/>
              </w:rPr>
              <w:t>6</w:t>
            </w:r>
          </w:p>
          <w:p w:rsidR="000C2DAB" w:rsidRDefault="000C2DAB" w:rsidP="000C2DAB">
            <w:pPr>
              <w:jc w:val="center"/>
              <w:rPr>
                <w:color w:val="000000"/>
              </w:rPr>
            </w:pPr>
            <w:r>
              <w:rPr>
                <w:color w:val="000000"/>
              </w:rPr>
              <w:t>но не менее 0,16га/ объект</w:t>
            </w:r>
          </w:p>
        </w:tc>
        <w:tc>
          <w:tcPr>
            <w:tcW w:w="857" w:type="pct"/>
            <w:vAlign w:val="center"/>
          </w:tcPr>
          <w:p w:rsidR="000C2DAB" w:rsidRPr="00F43A49" w:rsidRDefault="000C2DAB" w:rsidP="000C2DAB">
            <w:pPr>
              <w:ind w:left="-108" w:right="-108"/>
              <w:jc w:val="center"/>
              <w:rPr>
                <w:color w:val="000000"/>
              </w:rPr>
            </w:pPr>
            <w:r w:rsidRPr="00D93699">
              <w:t>транспортная доступность</w:t>
            </w:r>
            <w:r>
              <w:t>, мин</w:t>
            </w:r>
          </w:p>
        </w:tc>
        <w:tc>
          <w:tcPr>
            <w:tcW w:w="571" w:type="pct"/>
            <w:vAlign w:val="center"/>
          </w:tcPr>
          <w:p w:rsidR="000C2DAB" w:rsidRPr="00F43A49" w:rsidRDefault="000C2DAB" w:rsidP="000C2DAB">
            <w:pPr>
              <w:jc w:val="center"/>
              <w:rPr>
                <w:color w:val="000000"/>
              </w:rPr>
            </w:pPr>
            <w:r>
              <w:rPr>
                <w:color w:val="000000"/>
              </w:rPr>
              <w:t>30</w:t>
            </w:r>
          </w:p>
        </w:tc>
      </w:tr>
    </w:tbl>
    <w:p w:rsidR="0072553D" w:rsidRDefault="0072553D" w:rsidP="0072553D">
      <w:pPr>
        <w:rPr>
          <w:rFonts w:eastAsiaTheme="majorEastAsia" w:cstheme="majorBidi"/>
          <w:szCs w:val="28"/>
        </w:rPr>
      </w:pPr>
    </w:p>
    <w:p w:rsidR="0073222D" w:rsidRPr="00DC5A1B" w:rsidRDefault="0073222D" w:rsidP="0073222D">
      <w:pPr>
        <w:autoSpaceDE w:val="0"/>
        <w:autoSpaceDN w:val="0"/>
        <w:adjustRightInd w:val="0"/>
        <w:ind w:firstLine="540"/>
        <w:jc w:val="both"/>
        <w:rPr>
          <w:b/>
        </w:rPr>
      </w:pPr>
      <w:bookmarkStart w:id="23" w:name="_Toc501217690"/>
      <w:r w:rsidRPr="00DC5A1B">
        <w:rPr>
          <w:b/>
        </w:rPr>
        <w:t>1.13 Расчетные показатели, устанавливаемые для участковых уполномоченных полиции, помещениями для работы на обслуживаемом административном участке</w:t>
      </w:r>
    </w:p>
    <w:p w:rsidR="0073222D" w:rsidRPr="00DC5A1B" w:rsidRDefault="0073222D" w:rsidP="0073222D">
      <w:pPr>
        <w:autoSpaceDE w:val="0"/>
        <w:autoSpaceDN w:val="0"/>
        <w:adjustRightInd w:val="0"/>
        <w:ind w:firstLine="540"/>
        <w:jc w:val="both"/>
      </w:pPr>
      <w:r w:rsidRPr="00DC5A1B">
        <w:t xml:space="preserve">1.13.1. В соответствии с Федеральным </w:t>
      </w:r>
      <w:hyperlink r:id="rId19" w:history="1">
        <w:r w:rsidRPr="00DC5A1B">
          <w:rPr>
            <w:color w:val="0000FF"/>
          </w:rPr>
          <w:t>законом</w:t>
        </w:r>
      </w:hyperlink>
      <w:r w:rsidRPr="00DC5A1B">
        <w:t xml:space="preserve"> от 6 октября 2003 г. N 131-ФЗ "Об общих принципах организации местного самоуправления в Российской Федерации" и </w:t>
      </w:r>
      <w:hyperlink r:id="rId20" w:history="1">
        <w:r w:rsidRPr="00DC5A1B">
          <w:rPr>
            <w:color w:val="0000FF"/>
          </w:rPr>
          <w:t>частью 7 статьи 48</w:t>
        </w:r>
      </w:hyperlink>
      <w:r w:rsidRPr="00DC5A1B">
        <w:t xml:space="preserve"> Федерального закона от 7 февраля 2011 г. N 3-ФЗ "О полиции", органы местного самоуправления обеспечивают сотрудников полиции, замещающих должности участковых уполномоченных полиции, помещениями для работы на обслуживаемом административном участке.</w:t>
      </w:r>
    </w:p>
    <w:p w:rsidR="0073222D" w:rsidRPr="00DC5A1B" w:rsidRDefault="0073222D" w:rsidP="0073222D">
      <w:pPr>
        <w:autoSpaceDE w:val="0"/>
        <w:autoSpaceDN w:val="0"/>
        <w:adjustRightInd w:val="0"/>
        <w:spacing w:before="200"/>
        <w:ind w:firstLine="540"/>
        <w:jc w:val="both"/>
      </w:pPr>
      <w:r w:rsidRPr="00DC5A1B">
        <w:t>В соответствии с приказом МВД России от 6 октября 2014 г. N 859 "Об утверждении примерных нормативов численности подразделений органов внутренних дел Российской Федерации" примерная нормативная численность подразделения участковых уполномоченных полиции составляет:</w:t>
      </w:r>
    </w:p>
    <w:p w:rsidR="0073222D" w:rsidRPr="00DC5A1B" w:rsidRDefault="0073222D" w:rsidP="0073222D">
      <w:pPr>
        <w:autoSpaceDE w:val="0"/>
        <w:autoSpaceDN w:val="0"/>
        <w:adjustRightInd w:val="0"/>
        <w:spacing w:before="200"/>
        <w:ind w:firstLine="540"/>
        <w:jc w:val="both"/>
      </w:pPr>
      <w:r w:rsidRPr="00DC5A1B">
        <w:t>1 участковый уполномоченный полиции на 2,8 - 3 тыс. постоянно проживающего городского населения;</w:t>
      </w:r>
    </w:p>
    <w:p w:rsidR="0073222D" w:rsidRPr="00DC5A1B" w:rsidRDefault="0073222D" w:rsidP="0073222D">
      <w:pPr>
        <w:autoSpaceDE w:val="0"/>
        <w:autoSpaceDN w:val="0"/>
        <w:adjustRightInd w:val="0"/>
        <w:spacing w:before="200"/>
        <w:ind w:firstLine="540"/>
        <w:jc w:val="both"/>
      </w:pPr>
      <w:r w:rsidRPr="00DC5A1B">
        <w:t>1 участковый уполномоченный полиции в сельском поселении - в границах одного или нескольких объединенных общей территорией сельских населенных пунктов, но не более 2,8 тыс. человек и не менее 1 участкового уполномоченного полиции на один сельский населенный пункт со статусом муниципального образования "сельское поселение" с численностью населения от 1 тыс. человек.</w:t>
      </w:r>
    </w:p>
    <w:p w:rsidR="0073222D" w:rsidRPr="00DC5A1B" w:rsidRDefault="0073222D" w:rsidP="0073222D">
      <w:pPr>
        <w:autoSpaceDE w:val="0"/>
        <w:autoSpaceDN w:val="0"/>
        <w:adjustRightInd w:val="0"/>
        <w:spacing w:before="200"/>
        <w:ind w:firstLine="540"/>
        <w:jc w:val="both"/>
      </w:pPr>
      <w:r w:rsidRPr="00DC5A1B">
        <w:t xml:space="preserve">В соответствии с </w:t>
      </w:r>
      <w:hyperlink r:id="rId21" w:history="1">
        <w:r w:rsidRPr="00DC5A1B">
          <w:rPr>
            <w:color w:val="0000FF"/>
          </w:rPr>
          <w:t>Наставлением</w:t>
        </w:r>
      </w:hyperlink>
      <w:r w:rsidRPr="00DC5A1B">
        <w:t xml:space="preserve"> по организации деятельности участковых уполномоченных полиции, утвержденным приказом МВД России от 29 марта 2019 г. N 205 (далее - Наставление) к участковому пункту полиции, предъявляются следующие требования:</w:t>
      </w:r>
    </w:p>
    <w:p w:rsidR="0073222D" w:rsidRPr="00DC5A1B" w:rsidRDefault="0073222D" w:rsidP="0073222D">
      <w:pPr>
        <w:autoSpaceDE w:val="0"/>
        <w:autoSpaceDN w:val="0"/>
        <w:adjustRightInd w:val="0"/>
        <w:spacing w:before="200"/>
        <w:ind w:firstLine="540"/>
        <w:jc w:val="both"/>
      </w:pPr>
      <w:r w:rsidRPr="00DC5A1B">
        <w:t>За участковым уполномоченным полиции приказом начальника территориального органа МВД России на районном уровне закрепляется административный участок, размеры и границы которого определяются: в сельской местности - в границах одного или нескольких объединенных общей территорией сельских населенных пунктов, на территории закрытого административно-территориального образования - в границах контролируемой зоны, в соответствии с установленными нормативами их штатной численности.</w:t>
      </w:r>
    </w:p>
    <w:p w:rsidR="0073222D" w:rsidRPr="00DC5A1B" w:rsidRDefault="0073222D" w:rsidP="0073222D">
      <w:pPr>
        <w:autoSpaceDE w:val="0"/>
        <w:autoSpaceDN w:val="0"/>
        <w:adjustRightInd w:val="0"/>
        <w:spacing w:before="200"/>
        <w:ind w:firstLine="540"/>
        <w:jc w:val="both"/>
      </w:pPr>
      <w:r w:rsidRPr="00DC5A1B">
        <w:lastRenderedPageBreak/>
        <w:t>При этом учитывается возможность размещения в нем для совместной работы участковых уполномоченных полиции, помощника участкового уполномоченного полиции, инспектора по делам несовершеннолетних, сотрудника уголовного розыска и представителей общественности.</w:t>
      </w:r>
    </w:p>
    <w:p w:rsidR="0073222D" w:rsidRPr="00DC5A1B" w:rsidRDefault="0073222D" w:rsidP="0073222D">
      <w:pPr>
        <w:autoSpaceDE w:val="0"/>
        <w:autoSpaceDN w:val="0"/>
        <w:adjustRightInd w:val="0"/>
        <w:spacing w:before="200"/>
        <w:ind w:firstLine="540"/>
        <w:jc w:val="both"/>
      </w:pPr>
      <w:r w:rsidRPr="00DC5A1B">
        <w:t>1.13.2.  Участковый пункт полиции должен:</w:t>
      </w:r>
    </w:p>
    <w:p w:rsidR="0073222D" w:rsidRPr="00DC5A1B" w:rsidRDefault="0073222D" w:rsidP="0073222D">
      <w:pPr>
        <w:autoSpaceDE w:val="0"/>
        <w:autoSpaceDN w:val="0"/>
        <w:adjustRightInd w:val="0"/>
        <w:spacing w:before="200"/>
        <w:ind w:firstLine="540"/>
        <w:jc w:val="both"/>
      </w:pPr>
      <w:r w:rsidRPr="00DC5A1B">
        <w:t>располагаться, как правило, в центре административного участка (микрорайона);</w:t>
      </w:r>
    </w:p>
    <w:p w:rsidR="0073222D" w:rsidRPr="00DC5A1B" w:rsidRDefault="0073222D" w:rsidP="0073222D">
      <w:pPr>
        <w:autoSpaceDE w:val="0"/>
        <w:autoSpaceDN w:val="0"/>
        <w:adjustRightInd w:val="0"/>
        <w:spacing w:before="200"/>
        <w:ind w:firstLine="540"/>
        <w:jc w:val="both"/>
      </w:pPr>
      <w:r w:rsidRPr="00DC5A1B">
        <w:t>находиться в отдельно стоящем здании, а при размещении в одном здании с предприятиями, организациями или в жилых домах иметь, как правило, отдельный вход;</w:t>
      </w:r>
    </w:p>
    <w:p w:rsidR="0073222D" w:rsidRPr="00DC5A1B" w:rsidRDefault="0073222D" w:rsidP="0073222D">
      <w:pPr>
        <w:autoSpaceDE w:val="0"/>
        <w:autoSpaceDN w:val="0"/>
        <w:adjustRightInd w:val="0"/>
        <w:spacing w:before="200"/>
        <w:ind w:firstLine="540"/>
        <w:jc w:val="both"/>
      </w:pPr>
      <w:r w:rsidRPr="00DC5A1B">
        <w:t>иметь двери с надежными запорами (замками): наружную - дощатую, толщиной не менее 40 мм, обитую с наружной стороны листовым металлом, либо цельнометаллическую и внутреннюю - решетчатую металлическую;</w:t>
      </w:r>
    </w:p>
    <w:p w:rsidR="0073222D" w:rsidRPr="00DC5A1B" w:rsidRDefault="0073222D" w:rsidP="0073222D">
      <w:pPr>
        <w:autoSpaceDE w:val="0"/>
        <w:autoSpaceDN w:val="0"/>
        <w:adjustRightInd w:val="0"/>
        <w:spacing w:before="200"/>
        <w:ind w:firstLine="540"/>
        <w:jc w:val="both"/>
      </w:pPr>
      <w:r w:rsidRPr="00DC5A1B">
        <w:t>иметь на оконных проемах металлические решетки;</w:t>
      </w:r>
    </w:p>
    <w:p w:rsidR="0073222D" w:rsidRPr="00DC5A1B" w:rsidRDefault="0073222D" w:rsidP="0073222D">
      <w:pPr>
        <w:autoSpaceDE w:val="0"/>
        <w:autoSpaceDN w:val="0"/>
        <w:adjustRightInd w:val="0"/>
        <w:spacing w:before="200"/>
        <w:ind w:firstLine="540"/>
        <w:jc w:val="both"/>
      </w:pPr>
      <w:r w:rsidRPr="00DC5A1B">
        <w:t>иметь охранную сигнализацию, по возможности, с выводом на пульт централизованного наблюдения территориального органа МВД России или автономную сигнализацию типа "сирена" на наружной стороне здания;</w:t>
      </w:r>
    </w:p>
    <w:p w:rsidR="0073222D" w:rsidRPr="00DC5A1B" w:rsidRDefault="0073222D" w:rsidP="0073222D">
      <w:pPr>
        <w:autoSpaceDE w:val="0"/>
        <w:autoSpaceDN w:val="0"/>
        <w:adjustRightInd w:val="0"/>
        <w:spacing w:before="200"/>
        <w:ind w:firstLine="540"/>
        <w:jc w:val="both"/>
      </w:pPr>
      <w:r w:rsidRPr="00DC5A1B">
        <w:t>оборудован электрификацией, системой обогрева, вентиляцией, водоснабжением (санузел, рукомойник) и канализацией;</w:t>
      </w:r>
    </w:p>
    <w:p w:rsidR="0073222D" w:rsidRPr="00DC5A1B" w:rsidRDefault="0073222D" w:rsidP="0073222D">
      <w:pPr>
        <w:autoSpaceDE w:val="0"/>
        <w:autoSpaceDN w:val="0"/>
        <w:adjustRightInd w:val="0"/>
        <w:spacing w:before="200"/>
        <w:ind w:firstLine="540"/>
        <w:jc w:val="both"/>
      </w:pPr>
      <w:r w:rsidRPr="00DC5A1B">
        <w:t>отвечать требованиям пожарной безопасности и санитарно-гигиеническим нормам.</w:t>
      </w:r>
    </w:p>
    <w:p w:rsidR="0073222D" w:rsidRPr="00DC5A1B" w:rsidRDefault="0073222D" w:rsidP="0073222D">
      <w:pPr>
        <w:autoSpaceDE w:val="0"/>
        <w:autoSpaceDN w:val="0"/>
        <w:adjustRightInd w:val="0"/>
        <w:spacing w:before="200"/>
        <w:ind w:firstLine="540"/>
        <w:jc w:val="both"/>
      </w:pPr>
      <w:r w:rsidRPr="00DC5A1B">
        <w:t>Кроме того, рабочее место одного сотрудника полиции не может составлять менее 6,5 кв.м, а с учетом того, что одной из основных форм несения службы участкового является осуществление приема граждан, для расположения которых в соответствии с требованиями Наставления положено не менее 4-х стульев для посетителей, целесообразно взять за показатель служебного помещения не менее 15 кв.м на 1 участкового уполномоченного полиции.</w:t>
      </w:r>
    </w:p>
    <w:p w:rsidR="0073222D" w:rsidRPr="00DC5A1B" w:rsidRDefault="0073222D" w:rsidP="0073222D">
      <w:pPr>
        <w:autoSpaceDE w:val="0"/>
        <w:autoSpaceDN w:val="0"/>
        <w:adjustRightInd w:val="0"/>
      </w:pPr>
    </w:p>
    <w:p w:rsidR="0073222D" w:rsidRPr="00DC5A1B" w:rsidRDefault="0073222D" w:rsidP="0073222D">
      <w:pPr>
        <w:autoSpaceDE w:val="0"/>
        <w:autoSpaceDN w:val="0"/>
        <w:adjustRightInd w:val="0"/>
        <w:jc w:val="right"/>
        <w:outlineLvl w:val="0"/>
      </w:pPr>
      <w:r w:rsidRPr="00DC5A1B">
        <w:t>Таблица 21</w:t>
      </w:r>
    </w:p>
    <w:p w:rsidR="0073222D" w:rsidRPr="00DC5A1B" w:rsidRDefault="0073222D" w:rsidP="0073222D">
      <w:pPr>
        <w:pStyle w:val="2"/>
        <w:autoSpaceDE w:val="0"/>
        <w:autoSpaceDN w:val="0"/>
        <w:adjustRightInd w:val="0"/>
        <w:spacing w:before="0"/>
        <w:jc w:val="center"/>
        <w:rPr>
          <w:rFonts w:ascii="Times New Roman" w:eastAsiaTheme="minorHAnsi" w:hAnsi="Times New Roman"/>
          <w:b w:val="0"/>
          <w:bCs w:val="0"/>
          <w:sz w:val="24"/>
          <w:szCs w:val="24"/>
        </w:rPr>
      </w:pPr>
      <w:r w:rsidRPr="00DC5A1B">
        <w:rPr>
          <w:rFonts w:ascii="Times New Roman" w:eastAsiaTheme="minorHAnsi" w:hAnsi="Times New Roman"/>
          <w:b w:val="0"/>
          <w:bCs w:val="0"/>
          <w:sz w:val="24"/>
          <w:szCs w:val="24"/>
        </w:rPr>
        <w:t>Примерные нормативы</w:t>
      </w:r>
    </w:p>
    <w:p w:rsidR="0073222D" w:rsidRPr="00DC5A1B" w:rsidRDefault="0073222D" w:rsidP="0073222D">
      <w:pPr>
        <w:pStyle w:val="2"/>
        <w:autoSpaceDE w:val="0"/>
        <w:autoSpaceDN w:val="0"/>
        <w:adjustRightInd w:val="0"/>
        <w:spacing w:before="0"/>
        <w:jc w:val="center"/>
        <w:rPr>
          <w:rFonts w:ascii="Times New Roman" w:eastAsiaTheme="minorHAnsi" w:hAnsi="Times New Roman"/>
          <w:b w:val="0"/>
          <w:bCs w:val="0"/>
          <w:sz w:val="24"/>
          <w:szCs w:val="24"/>
        </w:rPr>
      </w:pPr>
      <w:r w:rsidRPr="00DC5A1B">
        <w:rPr>
          <w:rFonts w:ascii="Times New Roman" w:eastAsiaTheme="minorHAnsi" w:hAnsi="Times New Roman"/>
          <w:b w:val="0"/>
          <w:bCs w:val="0"/>
          <w:sz w:val="24"/>
          <w:szCs w:val="24"/>
        </w:rPr>
        <w:t>численности подразделений территориальных органов</w:t>
      </w:r>
    </w:p>
    <w:p w:rsidR="0073222D" w:rsidRPr="00DC5A1B" w:rsidRDefault="0073222D" w:rsidP="0073222D">
      <w:pPr>
        <w:pStyle w:val="2"/>
        <w:autoSpaceDE w:val="0"/>
        <w:autoSpaceDN w:val="0"/>
        <w:adjustRightInd w:val="0"/>
        <w:spacing w:before="0"/>
        <w:jc w:val="center"/>
        <w:rPr>
          <w:rFonts w:ascii="Times New Roman" w:eastAsiaTheme="minorHAnsi" w:hAnsi="Times New Roman"/>
          <w:b w:val="0"/>
          <w:bCs w:val="0"/>
          <w:sz w:val="24"/>
          <w:szCs w:val="24"/>
        </w:rPr>
      </w:pPr>
      <w:r w:rsidRPr="00DC5A1B">
        <w:rPr>
          <w:rFonts w:ascii="Times New Roman" w:eastAsiaTheme="minorHAnsi" w:hAnsi="Times New Roman"/>
          <w:b w:val="0"/>
          <w:bCs w:val="0"/>
          <w:sz w:val="24"/>
          <w:szCs w:val="24"/>
        </w:rPr>
        <w:t>Министерства внутренних дел Российской Федерации</w:t>
      </w:r>
    </w:p>
    <w:p w:rsidR="0073222D" w:rsidRPr="00DC5A1B" w:rsidRDefault="0073222D" w:rsidP="0073222D">
      <w:pPr>
        <w:autoSpaceDE w:val="0"/>
        <w:autoSpaceDN w:val="0"/>
        <w:adjustRightInd w:val="0"/>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pPr>
            <w:r w:rsidRPr="00DC5A1B">
              <w:t>Подразделения</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center"/>
            </w:pPr>
            <w:r w:rsidRPr="00DC5A1B">
              <w:t>Расчетные нормативы численности</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pPr>
            <w:r w:rsidRPr="00DC5A1B">
              <w:t>Подразделения дознания</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pPr>
            <w:r w:rsidRPr="00DC5A1B">
              <w:t>1 дознаватель на 180 материалов проверки в год или на 55 уголовных дел, находящихся в производстве</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pPr>
            <w:r w:rsidRPr="00DC5A1B">
              <w:t>Подразделения участковых уполномоченных полиции (УУП)</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pPr>
            <w:r w:rsidRPr="00DC5A1B">
              <w:t xml:space="preserve">1 участковый уполномоченный полиции в сельском поселении - в границах одного или нескольких объединенных общей территорией сельских населенных пунктов, но не более 2,8 тыс. человек и не менее 1 участкового уполномоченного полиции на один сельский населенный </w:t>
            </w:r>
            <w:r w:rsidRPr="00DC5A1B">
              <w:lastRenderedPageBreak/>
              <w:t>пункт со статусом муниципального образования "сельское поселение" с численностью населения от 1 тыс. человек</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pPr>
            <w:r w:rsidRPr="00DC5A1B">
              <w:lastRenderedPageBreak/>
              <w:t>Подразделения патрульно-постовой службы полиции (ППСП)</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pPr>
            <w:r w:rsidRPr="00DC5A1B">
              <w:t>1 сотрудник ППСП на 1 - 1,6 тыс. человек при численности населения на территории обслуживания территориального органа МВД России 10 тыс. и более человек</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pPr>
            <w:r w:rsidRPr="00DC5A1B">
              <w:t>Подразделения по делам несовершеннолетних (ПДН)</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pPr>
            <w:r w:rsidRPr="00DC5A1B">
              <w:t>1 инспектор ПДН на 1,4 - 1,9 тыс. несовершеннолетних, но не менее 1 инспектора ПДН на муниципальный район в сельской местности</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pPr>
            <w:r w:rsidRPr="00DC5A1B">
              <w:t>Подразделения по исполнению административного законодательства</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pPr>
            <w:r w:rsidRPr="00DC5A1B">
              <w:t>1 сотрудник на 2,5 тыс. материалов, зарегистрированных и обрабатываемых в территориальном органе МВД России, содержащих сведения о наличии возбужденного или оконченного производства по делам об административных правонарушениях, выявленных силами сотрудников территориального органа МВД России либо поступивших из других органов, относящихся к компетенции полиции; 1 сотрудник на 650 обращений, содержащих данные, указывающие на наличие события административного правонарушения, в год</w:t>
            </w:r>
          </w:p>
        </w:tc>
      </w:tr>
      <w:tr w:rsidR="0073222D" w:rsidRPr="00DC5A1B"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pPr>
            <w:r w:rsidRPr="00DC5A1B">
              <w:t>Подразделения по охране дипломатических представительств и консульств иностранных государств</w:t>
            </w:r>
          </w:p>
        </w:tc>
        <w:tc>
          <w:tcPr>
            <w:tcW w:w="6527"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jc w:val="both"/>
            </w:pPr>
            <w:r w:rsidRPr="00DC5A1B">
              <w:t>Штатная численность устанавливается исходя из количества дипломатических представительств, консульских учреждений, иных официальных представительств иностранных государств, представительств международных организаций, если такая охрана предусмотрена международными договорами Российской Федерации, особенностей характеристик зданий и помещений охраняемого объекта, их технической укрепленности: одиночный пост количество сотрудников (без учета аппарата подразделений и обслуживающего персонала) равно количеству постов с учетом коэффициента закрытия поста 6,72; парный пост количество сотрудников (без учета аппарата подразделений и обслуживающего персонала) равно количеству постов с учетом коэффициента закрытия 13,44</w:t>
            </w:r>
          </w:p>
        </w:tc>
      </w:tr>
      <w:tr w:rsidR="0073222D" w:rsidRPr="00EE5017" w:rsidTr="0073222D">
        <w:tc>
          <w:tcPr>
            <w:tcW w:w="3458" w:type="dxa"/>
            <w:tcBorders>
              <w:top w:val="single" w:sz="4" w:space="0" w:color="auto"/>
              <w:left w:val="single" w:sz="4" w:space="0" w:color="auto"/>
              <w:bottom w:val="single" w:sz="4" w:space="0" w:color="auto"/>
              <w:right w:val="single" w:sz="4" w:space="0" w:color="auto"/>
            </w:tcBorders>
          </w:tcPr>
          <w:p w:rsidR="0073222D" w:rsidRPr="00DC5A1B" w:rsidRDefault="0073222D" w:rsidP="0073222D">
            <w:pPr>
              <w:autoSpaceDE w:val="0"/>
              <w:autoSpaceDN w:val="0"/>
              <w:adjustRightInd w:val="0"/>
            </w:pPr>
            <w:r w:rsidRPr="00DC5A1B">
              <w:t>Подразделения уголовного розыска</w:t>
            </w:r>
          </w:p>
        </w:tc>
        <w:tc>
          <w:tcPr>
            <w:tcW w:w="6527" w:type="dxa"/>
            <w:tcBorders>
              <w:top w:val="single" w:sz="4" w:space="0" w:color="auto"/>
              <w:left w:val="single" w:sz="4" w:space="0" w:color="auto"/>
              <w:bottom w:val="single" w:sz="4" w:space="0" w:color="auto"/>
              <w:right w:val="single" w:sz="4" w:space="0" w:color="auto"/>
            </w:tcBorders>
          </w:tcPr>
          <w:p w:rsidR="0073222D" w:rsidRPr="00EE5017" w:rsidRDefault="0073222D" w:rsidP="0073222D">
            <w:pPr>
              <w:autoSpaceDE w:val="0"/>
              <w:autoSpaceDN w:val="0"/>
              <w:adjustRightInd w:val="0"/>
              <w:jc w:val="both"/>
            </w:pPr>
            <w:r w:rsidRPr="00DC5A1B">
              <w:t>1 сотрудник уголовного розыска на 32 зарегистрированных за год преступления общеуголовной направленности</w:t>
            </w:r>
          </w:p>
        </w:tc>
      </w:tr>
    </w:tbl>
    <w:p w:rsidR="0073222D" w:rsidRDefault="0073222D" w:rsidP="00D24664">
      <w:pPr>
        <w:pStyle w:val="1"/>
      </w:pPr>
    </w:p>
    <w:p w:rsidR="0073222D" w:rsidRPr="0073222D" w:rsidRDefault="0073222D" w:rsidP="0073222D"/>
    <w:p w:rsidR="00EF7199" w:rsidRPr="00B5136B" w:rsidRDefault="00EF7199" w:rsidP="00D24664">
      <w:pPr>
        <w:pStyle w:val="1"/>
      </w:pPr>
      <w:r>
        <w:t>1.1</w:t>
      </w:r>
      <w:r w:rsidR="0073222D">
        <w:t>4</w:t>
      </w:r>
      <w:r>
        <w:t xml:space="preserve"> </w:t>
      </w:r>
      <w:r w:rsidRPr="00EF7199">
        <w:t>Иные расчетные показатели, необходимые для подготовки документов территориального планирования, документации по планировке территорий -</w:t>
      </w:r>
      <w:r w:rsidRPr="00987ABC">
        <w:t xml:space="preserve"> </w:t>
      </w:r>
      <w:r w:rsidRPr="00EF7199">
        <w:t>область обеспечения благоприятных условий жизнедеятельности населения, категории маломобильных, инвалидов и пожилых людей</w:t>
      </w:r>
      <w:bookmarkEnd w:id="23"/>
    </w:p>
    <w:p w:rsidR="00705CC8" w:rsidRPr="00B5136B" w:rsidRDefault="00705CC8" w:rsidP="00705CC8"/>
    <w:p w:rsidR="00705CC8" w:rsidRPr="006D6F6E" w:rsidRDefault="00705CC8" w:rsidP="00705CC8">
      <w:pPr>
        <w:pStyle w:val="ConsPlusNormal"/>
        <w:spacing w:before="220"/>
        <w:ind w:firstLine="540"/>
        <w:jc w:val="both"/>
        <w:rPr>
          <w:rFonts w:ascii="Times New Roman" w:hAnsi="Times New Roman"/>
          <w:sz w:val="24"/>
          <w:szCs w:val="24"/>
        </w:rPr>
      </w:pPr>
      <w:r w:rsidRPr="006D6F6E">
        <w:rPr>
          <w:rFonts w:ascii="Times New Roman" w:hAnsi="Times New Roman"/>
          <w:sz w:val="24"/>
          <w:szCs w:val="24"/>
        </w:rPr>
        <w:t xml:space="preserve">Основным принципом формирования безопасной и удобной среды проживания для 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w:t>
      </w:r>
      <w:r w:rsidRPr="006D6F6E">
        <w:rPr>
          <w:rFonts w:ascii="Times New Roman" w:hAnsi="Times New Roman"/>
          <w:sz w:val="24"/>
          <w:szCs w:val="24"/>
        </w:rPr>
        <w:lastRenderedPageBreak/>
        <w:t>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rsidR="00705CC8" w:rsidRPr="006D6F6E" w:rsidRDefault="00705CC8" w:rsidP="00705CC8">
      <w:pPr>
        <w:pStyle w:val="ConsPlusNormal"/>
        <w:ind w:firstLine="539"/>
        <w:jc w:val="both"/>
        <w:rPr>
          <w:rFonts w:ascii="Times New Roman" w:hAnsi="Times New Roman"/>
          <w:sz w:val="24"/>
          <w:szCs w:val="24"/>
        </w:rPr>
      </w:pPr>
      <w:r w:rsidRPr="006D6F6E">
        <w:rPr>
          <w:rFonts w:ascii="Times New Roman" w:hAnsi="Times New Roman"/>
          <w:sz w:val="24"/>
          <w:szCs w:val="24"/>
        </w:rPr>
        <w:t>При создании доступной для инвалидов среды жизнедеятельности необходимо обеспечивать:</w:t>
      </w:r>
    </w:p>
    <w:p w:rsidR="00705CC8" w:rsidRPr="006D6F6E" w:rsidRDefault="00705CC8" w:rsidP="004A4096">
      <w:pPr>
        <w:pStyle w:val="formattext"/>
        <w:numPr>
          <w:ilvl w:val="0"/>
          <w:numId w:val="8"/>
        </w:numPr>
        <w:shd w:val="clear" w:color="auto" w:fill="FFFFFF"/>
        <w:spacing w:before="24" w:after="24" w:line="275" w:lineRule="atLeast"/>
      </w:pPr>
      <w:r w:rsidRPr="006D6F6E">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705CC8" w:rsidRPr="006D6F6E" w:rsidRDefault="00705CC8" w:rsidP="004A4096">
      <w:pPr>
        <w:pStyle w:val="formattext"/>
        <w:numPr>
          <w:ilvl w:val="0"/>
          <w:numId w:val="8"/>
        </w:numPr>
        <w:shd w:val="clear" w:color="auto" w:fill="FFFFFF"/>
        <w:spacing w:before="0" w:after="0" w:line="275" w:lineRule="atLeast"/>
      </w:pPr>
      <w:r w:rsidRPr="006D6F6E">
        <w:t>- безопасности путей движения (в том числе эвакуационных и путей спасения), а также мест проживания, обслуживания и приложения труда МГН;</w:t>
      </w:r>
    </w:p>
    <w:p w:rsidR="00705CC8" w:rsidRPr="006D6F6E" w:rsidRDefault="00705CC8" w:rsidP="004A4096">
      <w:pPr>
        <w:pStyle w:val="formattext"/>
        <w:numPr>
          <w:ilvl w:val="0"/>
          <w:numId w:val="8"/>
        </w:numPr>
        <w:shd w:val="clear" w:color="auto" w:fill="FFFFFF"/>
        <w:spacing w:before="0" w:after="0" w:line="275" w:lineRule="atLeast"/>
      </w:pPr>
      <w:r w:rsidRPr="006D6F6E">
        <w:t>- эвакуации людей из здания или в безопасную зону до возможного нанесения вреда их жизни и здоровью вследствие воздействия опасных факторов;</w:t>
      </w:r>
    </w:p>
    <w:p w:rsidR="00705CC8" w:rsidRPr="006D6F6E" w:rsidRDefault="00705CC8" w:rsidP="004A4096">
      <w:pPr>
        <w:pStyle w:val="formattext"/>
        <w:numPr>
          <w:ilvl w:val="0"/>
          <w:numId w:val="8"/>
        </w:numPr>
        <w:shd w:val="clear" w:color="auto" w:fill="FFFFFF"/>
        <w:spacing w:before="0" w:after="0" w:line="275" w:lineRule="atLeast"/>
      </w:pPr>
      <w:r w:rsidRPr="006D6F6E">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705CC8" w:rsidRPr="006D6F6E" w:rsidRDefault="00705CC8" w:rsidP="004A4096">
      <w:pPr>
        <w:pStyle w:val="ConsPlusNormal"/>
        <w:numPr>
          <w:ilvl w:val="0"/>
          <w:numId w:val="8"/>
        </w:numPr>
        <w:suppressAutoHyphens/>
        <w:autoSpaceDE/>
        <w:autoSpaceDN/>
        <w:adjustRightInd/>
        <w:spacing w:line="100" w:lineRule="atLeast"/>
        <w:jc w:val="both"/>
        <w:rPr>
          <w:rFonts w:ascii="Times New Roman" w:hAnsi="Times New Roman"/>
          <w:sz w:val="24"/>
          <w:szCs w:val="24"/>
        </w:rPr>
      </w:pPr>
      <w:r w:rsidRPr="006D6F6E">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rsidR="00705CC8" w:rsidRPr="006D6F6E" w:rsidRDefault="00705CC8" w:rsidP="004A4096">
      <w:pPr>
        <w:pStyle w:val="ConsPlusNormal"/>
        <w:numPr>
          <w:ilvl w:val="0"/>
          <w:numId w:val="8"/>
        </w:numPr>
        <w:suppressAutoHyphens/>
        <w:autoSpaceDE/>
        <w:autoSpaceDN/>
        <w:adjustRightInd/>
        <w:spacing w:line="100" w:lineRule="atLeast"/>
        <w:jc w:val="both"/>
        <w:rPr>
          <w:rFonts w:ascii="Times New Roman" w:hAnsi="Times New Roman"/>
          <w:sz w:val="24"/>
          <w:szCs w:val="24"/>
        </w:rPr>
      </w:pPr>
      <w:r w:rsidRPr="006D6F6E">
        <w:rPr>
          <w:rFonts w:ascii="Times New Roman" w:hAnsi="Times New Roman"/>
          <w:sz w:val="24"/>
          <w:szCs w:val="24"/>
        </w:rPr>
        <w:t>создание внешней информации: визуальной, тактильной (осязательной) и звуковой;</w:t>
      </w:r>
    </w:p>
    <w:p w:rsidR="00705CC8" w:rsidRPr="006D6F6E" w:rsidRDefault="00705CC8" w:rsidP="004A4096">
      <w:pPr>
        <w:pStyle w:val="ConsPlusNormal"/>
        <w:numPr>
          <w:ilvl w:val="0"/>
          <w:numId w:val="8"/>
        </w:numPr>
        <w:suppressAutoHyphens/>
        <w:autoSpaceDE/>
        <w:autoSpaceDN/>
        <w:adjustRightInd/>
        <w:spacing w:line="100" w:lineRule="atLeast"/>
        <w:jc w:val="both"/>
        <w:rPr>
          <w:rFonts w:ascii="Times New Roman" w:hAnsi="Times New Roman"/>
          <w:sz w:val="24"/>
          <w:szCs w:val="24"/>
        </w:rPr>
      </w:pPr>
      <w:r w:rsidRPr="006D6F6E">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rsidR="00705CC8" w:rsidRPr="006D6F6E" w:rsidRDefault="00705CC8" w:rsidP="00705CC8">
      <w:pPr>
        <w:tabs>
          <w:tab w:val="left" w:pos="1129"/>
        </w:tabs>
        <w:spacing w:line="200" w:lineRule="atLeast"/>
        <w:ind w:right="-1"/>
      </w:pPr>
    </w:p>
    <w:p w:rsidR="00705CC8" w:rsidRPr="006D6F6E" w:rsidRDefault="00705CC8" w:rsidP="00705CC8">
      <w:pPr>
        <w:tabs>
          <w:tab w:val="left" w:pos="1129"/>
        </w:tabs>
        <w:spacing w:line="200" w:lineRule="atLeast"/>
        <w:ind w:right="-1"/>
      </w:pPr>
      <w:r w:rsidRPr="006D6F6E">
        <w:t>Основополагающий блок документов:</w:t>
      </w:r>
    </w:p>
    <w:p w:rsidR="00705CC8" w:rsidRPr="006D6F6E" w:rsidRDefault="00705CC8" w:rsidP="00705CC8">
      <w:pPr>
        <w:tabs>
          <w:tab w:val="left" w:pos="1129"/>
        </w:tabs>
        <w:spacing w:line="200" w:lineRule="atLeast"/>
        <w:ind w:right="-1"/>
        <w:rPr>
          <w:rStyle w:val="12"/>
          <w:caps/>
        </w:rPr>
      </w:pPr>
      <w:r w:rsidRPr="006D6F6E">
        <w:t>СП 59.13330.2016  «Доступность зданий и сооружений для маломобильных групп населения».</w:t>
      </w:r>
    </w:p>
    <w:p w:rsidR="00705CC8" w:rsidRPr="006D6F6E" w:rsidRDefault="00705CC8" w:rsidP="00705CC8">
      <w:pPr>
        <w:shd w:val="clear" w:color="auto" w:fill="FFFFFF"/>
        <w:spacing w:line="299" w:lineRule="atLeast"/>
        <w:ind w:right="-1"/>
      </w:pPr>
      <w:r w:rsidRPr="006D6F6E">
        <w:t>СП 35-102-2001 «Жилая среда с планировочными элементами, доступными инвалидам»;</w:t>
      </w:r>
      <w:r w:rsidRPr="006D6F6E">
        <w:br/>
        <w:t>СП 35-103-2001 «Общественные здания и сооружения, доступные маломобильным посетителям»;</w:t>
      </w:r>
      <w:r w:rsidRPr="006D6F6E">
        <w:br/>
        <w:t>СП 35-104-2001 «Здания и помещения с местами труда для инвалидов».</w:t>
      </w:r>
    </w:p>
    <w:p w:rsidR="00705CC8" w:rsidRPr="006D6F6E" w:rsidRDefault="00705CC8" w:rsidP="00705CC8">
      <w:pPr>
        <w:tabs>
          <w:tab w:val="left" w:pos="1129"/>
        </w:tabs>
        <w:spacing w:line="200" w:lineRule="atLeast"/>
        <w:ind w:right="-1" w:firstLine="567"/>
        <w:jc w:val="both"/>
      </w:pPr>
      <w:r w:rsidRPr="006D6F6E">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rsidR="00705CC8" w:rsidRPr="006D6F6E" w:rsidRDefault="00705CC8" w:rsidP="00705CC8">
      <w:pPr>
        <w:pStyle w:val="ConsPlusNormal"/>
        <w:spacing w:before="220"/>
        <w:ind w:firstLine="540"/>
        <w:jc w:val="both"/>
        <w:rPr>
          <w:rFonts w:ascii="Times New Roman" w:hAnsi="Times New Roman"/>
          <w:sz w:val="24"/>
          <w:szCs w:val="24"/>
        </w:rPr>
      </w:pPr>
      <w:r w:rsidRPr="006D6F6E">
        <w:rPr>
          <w:rFonts w:ascii="Times New Roman" w:hAnsi="Times New Roman"/>
          <w:sz w:val="24"/>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hyperlink r:id="rId22" w:history="1">
        <w:r w:rsidRPr="00B9681F">
          <w:rPr>
            <w:rStyle w:val="a4"/>
            <w:rFonts w:ascii="Times New Roman" w:hAnsi="Times New Roman"/>
            <w:sz w:val="24"/>
            <w:szCs w:val="24"/>
          </w:rPr>
          <w:t>законом</w:t>
        </w:r>
      </w:hyperlink>
      <w:r w:rsidRPr="006D6F6E">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rsidR="00705CC8" w:rsidRPr="006D6F6E" w:rsidRDefault="00705CC8" w:rsidP="00C84E76">
      <w:pPr>
        <w:ind w:left="709" w:right="-1" w:hanging="709"/>
        <w:rPr>
          <w:b/>
        </w:rPr>
      </w:pPr>
      <w:r w:rsidRPr="006D6F6E">
        <w:rPr>
          <w:b/>
        </w:rPr>
        <w:t xml:space="preserve">Требования к земельным участкам и  путям движения </w:t>
      </w:r>
    </w:p>
    <w:p w:rsidR="00705CC8" w:rsidRPr="006D6F6E" w:rsidRDefault="00705CC8" w:rsidP="00705CC8">
      <w:pPr>
        <w:tabs>
          <w:tab w:val="right" w:pos="142"/>
        </w:tabs>
        <w:ind w:right="-1" w:firstLine="709"/>
        <w:jc w:val="both"/>
      </w:pPr>
      <w:r w:rsidRPr="006D6F6E">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rsidR="00705CC8" w:rsidRPr="006D6F6E" w:rsidRDefault="00705CC8" w:rsidP="00705CC8">
      <w:pPr>
        <w:tabs>
          <w:tab w:val="right" w:pos="142"/>
        </w:tabs>
        <w:ind w:right="-1" w:firstLine="709"/>
        <w:jc w:val="both"/>
      </w:pPr>
      <w:r w:rsidRPr="006D6F6E">
        <w:lastRenderedPageBreak/>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705CC8" w:rsidRPr="006D6F6E" w:rsidRDefault="00705CC8" w:rsidP="00705CC8">
      <w:pPr>
        <w:tabs>
          <w:tab w:val="right" w:pos="142"/>
        </w:tabs>
        <w:ind w:right="-1" w:firstLine="709"/>
        <w:jc w:val="both"/>
      </w:pPr>
      <w:r w:rsidRPr="006D6F6E">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705CC8" w:rsidRPr="006D6F6E" w:rsidRDefault="00705CC8" w:rsidP="00705CC8">
      <w:pPr>
        <w:tabs>
          <w:tab w:val="right" w:pos="142"/>
        </w:tabs>
        <w:ind w:right="-1" w:firstLine="709"/>
        <w:jc w:val="both"/>
      </w:pPr>
      <w:r w:rsidRPr="006D6F6E">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705CC8" w:rsidRPr="006D6F6E" w:rsidRDefault="00705CC8" w:rsidP="00705CC8">
      <w:pPr>
        <w:tabs>
          <w:tab w:val="right" w:pos="142"/>
        </w:tabs>
        <w:ind w:right="-1" w:firstLine="709"/>
        <w:jc w:val="both"/>
      </w:pPr>
      <w:r w:rsidRPr="006D6F6E">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noProof/>
        </w:rPr>
        <w:drawing>
          <wp:inline distT="0" distB="0" distL="0" distR="0">
            <wp:extent cx="104775" cy="123825"/>
            <wp:effectExtent l="19050" t="0" r="9525" b="0"/>
            <wp:docPr id="1"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lhh9xx97"/>
                    <pic:cNvPicPr>
                      <a:picLocks noChangeAspect="1" noChangeArrowheads="1"/>
                    </pic:cNvPicPr>
                  </pic:nvPicPr>
                  <pic:blipFill>
                    <a:blip r:embed="rId23"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1,8 м для обеспечения возможности разъезда инвалидов на креслах-колясках.</w:t>
      </w:r>
    </w:p>
    <w:p w:rsidR="00705CC8" w:rsidRPr="006D6F6E" w:rsidRDefault="00705CC8" w:rsidP="00705CC8">
      <w:pPr>
        <w:tabs>
          <w:tab w:val="right" w:pos="142"/>
        </w:tabs>
        <w:ind w:right="-1" w:firstLine="709"/>
        <w:jc w:val="both"/>
      </w:pPr>
      <w:r w:rsidRPr="006D6F6E">
        <w:t>Продольный уклон путей движения, по которому возможен проезд инвалидов на креслах-колясках, не должен превышать 5%, поперечный - 2%.</w:t>
      </w:r>
    </w:p>
    <w:p w:rsidR="00705CC8" w:rsidRPr="006D6F6E" w:rsidRDefault="00705CC8" w:rsidP="00705CC8">
      <w:pPr>
        <w:tabs>
          <w:tab w:val="right" w:pos="142"/>
        </w:tabs>
        <w:ind w:right="-1" w:firstLine="709"/>
        <w:jc w:val="both"/>
      </w:pPr>
      <w:r w:rsidRPr="006D6F6E">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rsidR="00705CC8" w:rsidRPr="006D6F6E" w:rsidRDefault="00705CC8" w:rsidP="00705CC8">
      <w:pPr>
        <w:tabs>
          <w:tab w:val="right" w:pos="142"/>
        </w:tabs>
        <w:ind w:right="-1" w:firstLine="709"/>
        <w:jc w:val="both"/>
      </w:pPr>
      <w:r w:rsidRPr="006D6F6E">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705CC8" w:rsidRPr="006D6F6E" w:rsidRDefault="00705CC8" w:rsidP="00705CC8">
      <w:pPr>
        <w:tabs>
          <w:tab w:val="right" w:pos="142"/>
        </w:tabs>
        <w:ind w:right="-1" w:firstLine="709"/>
        <w:jc w:val="both"/>
      </w:pPr>
      <w:r w:rsidRPr="006D6F6E">
        <w:t>Высоту бордюров по краям пешеходных путей на территории рекомендуется принимать не менее 0,05 м.</w:t>
      </w:r>
    </w:p>
    <w:p w:rsidR="00705CC8" w:rsidRPr="006D6F6E" w:rsidRDefault="00705CC8" w:rsidP="00705CC8">
      <w:pPr>
        <w:tabs>
          <w:tab w:val="right" w:pos="142"/>
        </w:tabs>
        <w:ind w:right="-1" w:firstLine="709"/>
        <w:jc w:val="both"/>
      </w:pPr>
      <w:r w:rsidRPr="006D6F6E">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705CC8" w:rsidRPr="006D6F6E" w:rsidRDefault="00705CC8" w:rsidP="00705CC8">
      <w:pPr>
        <w:tabs>
          <w:tab w:val="right" w:pos="142"/>
        </w:tabs>
        <w:ind w:right="-1" w:firstLine="709"/>
        <w:jc w:val="both"/>
      </w:pPr>
      <w:r w:rsidRPr="006D6F6E">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705CC8" w:rsidRPr="006D6F6E" w:rsidRDefault="00705CC8" w:rsidP="00705CC8">
      <w:pPr>
        <w:tabs>
          <w:tab w:val="right" w:pos="142"/>
        </w:tabs>
        <w:ind w:right="-1" w:firstLine="709"/>
        <w:jc w:val="both"/>
      </w:pPr>
      <w:r w:rsidRPr="006D6F6E">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rsidR="00705CC8" w:rsidRPr="006D6F6E" w:rsidRDefault="00705CC8" w:rsidP="00705CC8">
      <w:pPr>
        <w:ind w:right="-1" w:firstLine="709"/>
        <w:jc w:val="both"/>
      </w:pPr>
    </w:p>
    <w:p w:rsidR="00705CC8" w:rsidRPr="006D6F6E" w:rsidRDefault="00705CC8" w:rsidP="00705CC8">
      <w:pPr>
        <w:ind w:right="-1" w:firstLine="709"/>
        <w:jc w:val="both"/>
        <w:rPr>
          <w:b/>
        </w:rPr>
      </w:pPr>
      <w:r w:rsidRPr="006D6F6E">
        <w:rPr>
          <w:b/>
        </w:rPr>
        <w:t>Входы в здания</w:t>
      </w:r>
    </w:p>
    <w:p w:rsidR="00705CC8" w:rsidRPr="006D6F6E" w:rsidRDefault="00705CC8" w:rsidP="00705CC8">
      <w:pPr>
        <w:shd w:val="clear" w:color="auto" w:fill="FFFFFF"/>
        <w:spacing w:before="24" w:after="24" w:line="253" w:lineRule="atLeast"/>
        <w:ind w:right="-1" w:firstLine="709"/>
        <w:jc w:val="both"/>
      </w:pPr>
      <w:r w:rsidRPr="006D6F6E">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rsidR="00705CC8" w:rsidRPr="006D6F6E" w:rsidRDefault="00705CC8" w:rsidP="00705CC8">
      <w:pPr>
        <w:shd w:val="clear" w:color="auto" w:fill="FFFFFF"/>
        <w:spacing w:before="24" w:after="24" w:line="253" w:lineRule="atLeast"/>
        <w:ind w:right="-1" w:firstLine="709"/>
        <w:jc w:val="both"/>
      </w:pPr>
      <w:r w:rsidRPr="006D6F6E">
        <w:t>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705CC8" w:rsidRPr="006D6F6E" w:rsidRDefault="00705CC8" w:rsidP="00705CC8">
      <w:pPr>
        <w:shd w:val="clear" w:color="auto" w:fill="FFFFFF"/>
        <w:spacing w:line="253" w:lineRule="atLeast"/>
        <w:ind w:right="-1" w:firstLine="709"/>
        <w:jc w:val="both"/>
      </w:pPr>
      <w:r w:rsidRPr="006D6F6E">
        <w:t>Поверхность ступеней должна иметь антискользящее покрытие и быть шероховатой.</w:t>
      </w:r>
    </w:p>
    <w:p w:rsidR="00705CC8" w:rsidRPr="006D6F6E" w:rsidRDefault="00705CC8" w:rsidP="00705CC8">
      <w:pPr>
        <w:shd w:val="clear" w:color="auto" w:fill="FFFFFF"/>
        <w:spacing w:line="253" w:lineRule="atLeast"/>
        <w:ind w:right="-1" w:firstLine="709"/>
        <w:jc w:val="both"/>
      </w:pPr>
      <w:r w:rsidRPr="006D6F6E">
        <w:t>Не следует применять на путях движения МГН ступеней с открытыми подступенками.</w:t>
      </w:r>
    </w:p>
    <w:p w:rsidR="00705CC8" w:rsidRPr="006D6F6E" w:rsidRDefault="00705CC8" w:rsidP="00705CC8">
      <w:pPr>
        <w:shd w:val="clear" w:color="auto" w:fill="FFFFFF"/>
        <w:spacing w:line="253" w:lineRule="atLeast"/>
        <w:ind w:right="-1" w:firstLine="709"/>
        <w:jc w:val="both"/>
      </w:pPr>
      <w:r w:rsidRPr="006D6F6E">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705CC8" w:rsidRPr="006D6F6E" w:rsidRDefault="00705CC8" w:rsidP="00705CC8">
      <w:pPr>
        <w:shd w:val="clear" w:color="auto" w:fill="FFFFFF"/>
        <w:spacing w:before="24" w:after="24" w:line="253" w:lineRule="atLeast"/>
        <w:ind w:right="-1" w:firstLine="709"/>
        <w:jc w:val="both"/>
      </w:pPr>
      <w:r w:rsidRPr="006D6F6E">
        <w:t>Лестницы должны дублироваться пандусами или подъемными устройствами.</w:t>
      </w:r>
    </w:p>
    <w:p w:rsidR="00705CC8" w:rsidRPr="006D6F6E" w:rsidRDefault="00705CC8" w:rsidP="00705CC8">
      <w:pPr>
        <w:shd w:val="clear" w:color="auto" w:fill="FFFFFF"/>
        <w:spacing w:line="253" w:lineRule="atLeast"/>
        <w:ind w:right="-1" w:firstLine="709"/>
        <w:jc w:val="both"/>
      </w:pPr>
      <w:r w:rsidRPr="006D6F6E">
        <w:lastRenderedPageBreak/>
        <w:t>Наружные лестницы и пандусы должны быть оборудованы поручнями. Длина марша пандуса не должна превышать 9,0 м, а уклон не круче 1:20(5%).</w:t>
      </w:r>
    </w:p>
    <w:p w:rsidR="00705CC8" w:rsidRPr="006D6F6E" w:rsidRDefault="00705CC8" w:rsidP="00705CC8">
      <w:pPr>
        <w:shd w:val="clear" w:color="auto" w:fill="FFFFFF"/>
        <w:spacing w:line="253" w:lineRule="atLeast"/>
        <w:ind w:right="-1" w:firstLine="709"/>
        <w:jc w:val="both"/>
      </w:pPr>
      <w:r w:rsidRPr="006D6F6E">
        <w:t>Ширина между поручнями пандуса должна быть в пределах 0,9-1,0 м.</w:t>
      </w:r>
    </w:p>
    <w:p w:rsidR="00705CC8" w:rsidRPr="006D6F6E" w:rsidRDefault="00705CC8" w:rsidP="00705CC8">
      <w:pPr>
        <w:shd w:val="clear" w:color="auto" w:fill="FFFFFF"/>
        <w:spacing w:line="253" w:lineRule="atLeast"/>
        <w:ind w:right="-1" w:firstLine="709"/>
        <w:jc w:val="both"/>
      </w:pPr>
      <w:r w:rsidRPr="006D6F6E">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 .</w:t>
      </w:r>
    </w:p>
    <w:p w:rsidR="00705CC8" w:rsidRPr="006D6F6E" w:rsidRDefault="00705CC8" w:rsidP="00705CC8">
      <w:pPr>
        <w:shd w:val="clear" w:color="auto" w:fill="FFFFFF"/>
        <w:spacing w:before="24" w:after="24" w:line="253" w:lineRule="atLeast"/>
        <w:ind w:right="-1" w:firstLine="709"/>
        <w:jc w:val="both"/>
      </w:pPr>
      <w:r w:rsidRPr="006D6F6E">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noProof/>
        </w:rPr>
        <w:drawing>
          <wp:inline distT="0" distB="0" distL="0" distR="0">
            <wp:extent cx="104775" cy="123825"/>
            <wp:effectExtent l="19050" t="0" r="9525" b="0"/>
            <wp:docPr id="2"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2si3ddnc"/>
                    <pic:cNvPicPr>
                      <a:picLocks noChangeAspect="1" noChangeArrowheads="1"/>
                    </pic:cNvPicPr>
                  </pic:nvPicPr>
                  <pic:blipFill>
                    <a:blip r:embed="rId23"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1,5 м.</w:t>
      </w:r>
      <w:r w:rsidRPr="006D6F6E">
        <w:rPr>
          <w:rFonts w:ascii="Arial" w:hAnsi="Arial" w:cs="Arial"/>
          <w:sz w:val="20"/>
          <w:szCs w:val="20"/>
        </w:rPr>
        <w:t xml:space="preserve"> </w:t>
      </w:r>
      <w:r w:rsidRPr="006D6F6E">
        <w:t>Аналогичные площадки (не менее 1,5</w:t>
      </w:r>
      <w:r>
        <w:rPr>
          <w:noProof/>
        </w:rPr>
        <w:drawing>
          <wp:inline distT="0" distB="0" distL="0" distR="0">
            <wp:extent cx="142875" cy="161925"/>
            <wp:effectExtent l="19050" t="0" r="9525" b="0"/>
            <wp:docPr id="3" name="Рисунок 3"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f8zydh"/>
                    <pic:cNvPicPr>
                      <a:picLocks noChangeAspect="1" noChangeArrowheads="1"/>
                    </pic:cNvPicPr>
                  </pic:nvPicPr>
                  <pic:blipFill>
                    <a:blip r:embed="rId24" cstate="print"/>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6D6F6E">
        <w:t>1,5 м) должны быть предусмотрены при каждом изменении направления пандуса.</w:t>
      </w:r>
    </w:p>
    <w:p w:rsidR="00705CC8" w:rsidRPr="006D6F6E" w:rsidRDefault="00705CC8" w:rsidP="00705CC8">
      <w:pPr>
        <w:shd w:val="clear" w:color="auto" w:fill="FFFFFF"/>
        <w:spacing w:line="253" w:lineRule="atLeast"/>
        <w:ind w:right="-1" w:firstLine="709"/>
        <w:jc w:val="both"/>
      </w:pPr>
      <w:r w:rsidRPr="006D6F6E">
        <w:t>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Р 51261. Расстояние между поручнями должно быть в пределах 0,9-1,0 м.</w:t>
      </w:r>
      <w:r w:rsidRPr="006D6F6E">
        <w:rPr>
          <w:rFonts w:ascii="Arial" w:hAnsi="Arial" w:cs="Arial"/>
          <w:sz w:val="20"/>
          <w:szCs w:val="20"/>
        </w:rPr>
        <w:t xml:space="preserve"> </w:t>
      </w:r>
      <w:r w:rsidRPr="006D6F6E">
        <w:t>Аналогичные площадки (не менее 1,5</w:t>
      </w:r>
      <w:r>
        <w:rPr>
          <w:noProof/>
        </w:rPr>
        <w:drawing>
          <wp:inline distT="0" distB="0" distL="0" distR="0">
            <wp:extent cx="142875" cy="161925"/>
            <wp:effectExtent l="19050" t="0" r="952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df8zydh"/>
                    <pic:cNvPicPr>
                      <a:picLocks noChangeAspect="1" noChangeArrowheads="1"/>
                    </pic:cNvPicPr>
                  </pic:nvPicPr>
                  <pic:blipFill>
                    <a:blip r:embed="rId24" cstate="print"/>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6D6F6E">
        <w:t>1,5 м) должны быть предусмотрены при каждом изменении направления пандуса.</w:t>
      </w:r>
    </w:p>
    <w:p w:rsidR="00705CC8" w:rsidRPr="006D6F6E" w:rsidRDefault="00705CC8" w:rsidP="00705CC8">
      <w:pPr>
        <w:shd w:val="clear" w:color="auto" w:fill="FFFFFF"/>
        <w:spacing w:line="253" w:lineRule="atLeast"/>
        <w:ind w:right="-1" w:firstLine="709"/>
        <w:jc w:val="both"/>
      </w:pPr>
      <w:r w:rsidRPr="006D6F6E">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705CC8" w:rsidRPr="006D6F6E" w:rsidRDefault="00705CC8" w:rsidP="00705CC8">
      <w:pPr>
        <w:ind w:right="-1" w:firstLine="709"/>
        <w:jc w:val="both"/>
      </w:pPr>
    </w:p>
    <w:p w:rsidR="00705CC8" w:rsidRPr="006D6F6E" w:rsidRDefault="00705CC8" w:rsidP="00705CC8">
      <w:pPr>
        <w:ind w:right="-1" w:firstLine="709"/>
        <w:jc w:val="both"/>
        <w:rPr>
          <w:b/>
        </w:rPr>
      </w:pPr>
      <w:r w:rsidRPr="006D6F6E">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2,2х2,2 м.</w:t>
      </w:r>
    </w:p>
    <w:p w:rsidR="00705CC8" w:rsidRPr="006D6F6E" w:rsidRDefault="00705CC8" w:rsidP="00705CC8">
      <w:pPr>
        <w:shd w:val="clear" w:color="auto" w:fill="FFFFFF"/>
        <w:spacing w:line="253" w:lineRule="atLeast"/>
        <w:ind w:right="-1" w:firstLine="709"/>
        <w:jc w:val="both"/>
      </w:pPr>
      <w:r w:rsidRPr="006D6F6E">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705CC8" w:rsidRPr="006D6F6E" w:rsidRDefault="00705CC8" w:rsidP="00705CC8">
      <w:pPr>
        <w:shd w:val="clear" w:color="auto" w:fill="FFFFFF"/>
        <w:spacing w:line="253" w:lineRule="atLeast"/>
        <w:ind w:right="-1" w:firstLine="709"/>
        <w:jc w:val="both"/>
      </w:pPr>
      <w:r w:rsidRPr="006D6F6E">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rsidR="00705CC8" w:rsidRPr="006D6F6E" w:rsidRDefault="00705CC8" w:rsidP="00705CC8">
      <w:pPr>
        <w:tabs>
          <w:tab w:val="right" w:pos="0"/>
        </w:tabs>
        <w:ind w:right="-1" w:firstLine="709"/>
        <w:jc w:val="both"/>
      </w:pPr>
      <w:r w:rsidRPr="006D6F6E">
        <w:t>Наружные двери, доступные для МГН, могут иметь пороги. При этом высота каждого элемента порога не должна превышать 0,014 м.</w:t>
      </w:r>
    </w:p>
    <w:p w:rsidR="00705CC8" w:rsidRPr="006D6F6E" w:rsidRDefault="00705CC8" w:rsidP="00705CC8">
      <w:pPr>
        <w:tabs>
          <w:tab w:val="right" w:pos="0"/>
        </w:tabs>
        <w:ind w:right="-1" w:firstLine="709"/>
        <w:jc w:val="both"/>
        <w:rPr>
          <w:b/>
          <w:sz w:val="22"/>
          <w:szCs w:val="22"/>
        </w:rPr>
      </w:pPr>
      <w:r w:rsidRPr="006D6F6E">
        <w:t xml:space="preserve">Глубина тамбуров и тамбур-шлюзов при прямом движении и одностороннем открывании дверей должна быть не менее 2,45 м при ширине не менее 1,6 м. </w:t>
      </w:r>
      <w:r w:rsidRPr="006D6F6E">
        <w:rPr>
          <w:sz w:val="22"/>
          <w:szCs w:val="22"/>
        </w:rPr>
        <w:t xml:space="preserve">При глубине тамбура от 1,8 м до 1,5 м (при реконструкции) его ширина должна быть не менее 2,3 м. </w:t>
      </w:r>
    </w:p>
    <w:p w:rsidR="00705CC8" w:rsidRPr="006D6F6E" w:rsidRDefault="00705CC8" w:rsidP="00705CC8">
      <w:pPr>
        <w:ind w:right="-1" w:firstLine="709"/>
        <w:jc w:val="both"/>
        <w:rPr>
          <w:b/>
        </w:rPr>
      </w:pPr>
    </w:p>
    <w:p w:rsidR="00705CC8" w:rsidRPr="006D6F6E" w:rsidRDefault="00705CC8" w:rsidP="00705CC8">
      <w:pPr>
        <w:ind w:right="-1" w:firstLine="709"/>
        <w:jc w:val="both"/>
      </w:pPr>
      <w:r w:rsidRPr="006D6F6E">
        <w:rPr>
          <w:b/>
        </w:rPr>
        <w:t>Автостоянки для инвалидов</w:t>
      </w:r>
      <w:r w:rsidRPr="006D6F6E">
        <w:t xml:space="preserve"> – </w:t>
      </w:r>
    </w:p>
    <w:p w:rsidR="00705CC8" w:rsidRPr="006D6F6E" w:rsidRDefault="00705CC8" w:rsidP="00705CC8">
      <w:pPr>
        <w:ind w:right="-1" w:firstLine="709"/>
        <w:jc w:val="both"/>
      </w:pPr>
      <w:r w:rsidRPr="006D6F6E">
        <w:t>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rsidR="00705CC8" w:rsidRPr="006D6F6E" w:rsidRDefault="00705CC8" w:rsidP="00705CC8">
      <w:pPr>
        <w:ind w:right="-1" w:firstLine="709"/>
        <w:jc w:val="both"/>
      </w:pPr>
      <w:r w:rsidRPr="006D6F6E">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rsidR="00705CC8" w:rsidRPr="006D6F6E" w:rsidRDefault="00705CC8" w:rsidP="00705CC8">
      <w:pPr>
        <w:ind w:right="-1" w:firstLine="709"/>
        <w:jc w:val="both"/>
      </w:pPr>
      <w:r w:rsidRPr="006D6F6E">
        <w:t>Разметку места для стоянки автомашины инвалида на кресле-коляске следует предусматривать размером 6,0</w:t>
      </w:r>
      <w:r>
        <w:rPr>
          <w:noProof/>
        </w:rPr>
        <w:drawing>
          <wp:inline distT="0" distB="0" distL="0" distR="0">
            <wp:extent cx="104775" cy="123825"/>
            <wp:effectExtent l="19050" t="0" r="9525" b="0"/>
            <wp:docPr id="5"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nh00kfwv"/>
                    <pic:cNvPicPr>
                      <a:picLocks noChangeAspect="1" noChangeArrowheads="1"/>
                    </pic:cNvPicPr>
                  </pic:nvPicPr>
                  <pic:blipFill>
                    <a:blip r:embed="rId23"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3,6 м, что дает возможность создать безопасную зону сбоку и сзади машины. Каждое машино-место,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rsidR="00705CC8" w:rsidRPr="006D6F6E" w:rsidRDefault="00705CC8" w:rsidP="00705CC8">
      <w:pPr>
        <w:ind w:right="-1"/>
      </w:pPr>
    </w:p>
    <w:p w:rsidR="00705CC8" w:rsidRPr="006D6F6E" w:rsidRDefault="00705CC8" w:rsidP="00C84E76">
      <w:pPr>
        <w:tabs>
          <w:tab w:val="right" w:pos="0"/>
        </w:tabs>
        <w:ind w:right="-1" w:firstLine="709"/>
        <w:rPr>
          <w:b/>
        </w:rPr>
      </w:pPr>
      <w:r w:rsidRPr="006D6F6E">
        <w:rPr>
          <w:b/>
        </w:rPr>
        <w:lastRenderedPageBreak/>
        <w:t>Благоустройство территории  и места отдыха</w:t>
      </w:r>
    </w:p>
    <w:p w:rsidR="00705CC8" w:rsidRPr="006D6F6E" w:rsidRDefault="00705CC8" w:rsidP="00705CC8">
      <w:pPr>
        <w:tabs>
          <w:tab w:val="right" w:pos="0"/>
        </w:tabs>
        <w:ind w:right="-1" w:firstLine="567"/>
        <w:jc w:val="both"/>
      </w:pPr>
      <w:r w:rsidRPr="006D6F6E">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rsidR="00705CC8" w:rsidRPr="006D6F6E" w:rsidRDefault="00705CC8" w:rsidP="00705CC8">
      <w:pPr>
        <w:tabs>
          <w:tab w:val="right" w:pos="0"/>
        </w:tabs>
        <w:ind w:right="-1" w:firstLine="567"/>
        <w:jc w:val="both"/>
      </w:pPr>
      <w:r w:rsidRPr="006D6F6E">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705CC8" w:rsidRPr="006D6F6E" w:rsidRDefault="00705CC8" w:rsidP="00705CC8">
      <w:pPr>
        <w:tabs>
          <w:tab w:val="right" w:pos="0"/>
        </w:tabs>
        <w:ind w:right="-1" w:firstLine="567"/>
        <w:jc w:val="both"/>
      </w:pPr>
      <w:r w:rsidRPr="006D6F6E">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rsidR="00705CC8" w:rsidRPr="001C5927" w:rsidRDefault="00705CC8" w:rsidP="00D24664">
      <w:pPr>
        <w:pStyle w:val="1"/>
      </w:pPr>
      <w:r>
        <w:br w:type="page"/>
      </w:r>
      <w:bookmarkStart w:id="24" w:name="_Toc501096865"/>
      <w:bookmarkStart w:id="25" w:name="_Toc501217691"/>
      <w:r w:rsidRPr="001C5927">
        <w:lastRenderedPageBreak/>
        <w:t xml:space="preserve">ЧАСТЬ </w:t>
      </w:r>
      <w:r w:rsidRPr="001C5927">
        <w:rPr>
          <w:lang w:val="en-US"/>
        </w:rPr>
        <w:t>II</w:t>
      </w:r>
      <w:bookmarkEnd w:id="24"/>
      <w:bookmarkEnd w:id="25"/>
    </w:p>
    <w:p w:rsidR="00705CC8" w:rsidRPr="001C5927" w:rsidRDefault="00705CC8" w:rsidP="00D24664">
      <w:pPr>
        <w:pStyle w:val="1"/>
      </w:pPr>
      <w:bookmarkStart w:id="26" w:name="_Toc501096866"/>
      <w:bookmarkStart w:id="27" w:name="_Toc501217692"/>
      <w:r w:rsidRPr="001C5927">
        <w:t>ОСНОВНЫЕ РАСЧЕТНЫЕ ПОКАЗАТЕЛИ</w:t>
      </w:r>
      <w:bookmarkEnd w:id="26"/>
      <w:bookmarkEnd w:id="27"/>
    </w:p>
    <w:p w:rsidR="00705CC8" w:rsidRPr="00C20C72" w:rsidRDefault="00705CC8" w:rsidP="00705CC8">
      <w:pPr>
        <w:pStyle w:val="S"/>
        <w:jc w:val="center"/>
        <w:rPr>
          <w:b/>
          <w:sz w:val="28"/>
          <w:szCs w:val="28"/>
        </w:rPr>
      </w:pPr>
    </w:p>
    <w:p w:rsidR="005D7660" w:rsidRPr="001C5927" w:rsidRDefault="005D7660" w:rsidP="00D24664">
      <w:pPr>
        <w:pStyle w:val="1"/>
      </w:pPr>
      <w:bookmarkStart w:id="28" w:name="_Toc481060412"/>
      <w:bookmarkStart w:id="29" w:name="_Toc501217693"/>
      <w:r w:rsidRPr="001C5927">
        <w:t>1 Анализ административно- территориального устройства, природно-климатических и социально-экономических условий развития МО МР «Корткеросский» Республики Коми</w:t>
      </w:r>
      <w:bookmarkEnd w:id="28"/>
      <w:bookmarkEnd w:id="29"/>
    </w:p>
    <w:p w:rsidR="005D7660" w:rsidRDefault="005D7660" w:rsidP="005D7660">
      <w:pPr>
        <w:pStyle w:val="S2"/>
        <w:tabs>
          <w:tab w:val="clear" w:pos="720"/>
        </w:tabs>
        <w:spacing w:line="360" w:lineRule="auto"/>
        <w:ind w:left="360" w:firstLine="0"/>
      </w:pPr>
      <w:bookmarkStart w:id="30" w:name="_Toc185782391"/>
    </w:p>
    <w:p w:rsidR="00B267E7" w:rsidRPr="001C5927" w:rsidRDefault="00B267E7" w:rsidP="00B267E7">
      <w:pPr>
        <w:pStyle w:val="1"/>
      </w:pPr>
      <w:bookmarkStart w:id="31" w:name="_Toc501217694"/>
      <w:bookmarkEnd w:id="30"/>
      <w:r w:rsidRPr="001C5927">
        <w:t>1.1 Характеристика территории  МО МР «Корткеросский»</w:t>
      </w:r>
      <w:bookmarkEnd w:id="31"/>
      <w:r w:rsidRPr="001C5927">
        <w:t xml:space="preserve"> </w:t>
      </w:r>
    </w:p>
    <w:p w:rsidR="00B267E7" w:rsidRPr="00A74682" w:rsidRDefault="00B267E7" w:rsidP="00B267E7">
      <w:pPr>
        <w:ind w:firstLine="720"/>
        <w:jc w:val="both"/>
      </w:pPr>
      <w:r w:rsidRPr="00B06D6D">
        <w:t xml:space="preserve"> </w:t>
      </w:r>
      <w:r w:rsidRPr="00A74682">
        <w:t>МР «Корткеросский» расположен в центральной части Республики Коми и граничит с МР «Сысольский», МР «Койгородский», МР «Усть-Куломский», ГО «Ухта», МР «Княжпогостский», МР «Усть-Вымский», ГО «Сыктывкар», а так же с Пермским краем.</w:t>
      </w:r>
    </w:p>
    <w:p w:rsidR="00B267E7" w:rsidRPr="00DC5A1B" w:rsidRDefault="00B267E7" w:rsidP="00B267E7">
      <w:pPr>
        <w:ind w:firstLine="720"/>
        <w:jc w:val="both"/>
      </w:pPr>
      <w:r w:rsidRPr="00A74682">
        <w:t xml:space="preserve">Административным и экономическим центром района является с. Корткерос с </w:t>
      </w:r>
      <w:r w:rsidRPr="00DC5A1B">
        <w:t>населением 5055 человек.</w:t>
      </w:r>
    </w:p>
    <w:p w:rsidR="00B267E7" w:rsidRPr="00DC5A1B" w:rsidRDefault="00B267E7" w:rsidP="00B267E7">
      <w:pPr>
        <w:ind w:firstLine="720"/>
        <w:jc w:val="both"/>
      </w:pPr>
      <w:r w:rsidRPr="00DC5A1B">
        <w:t>В состав территории муниципальное образование муниципального района «Корткеросский» входит 18 сельских поселений, объединяющих 53 населенных пункта (10 поселков сельского типа, 1</w:t>
      </w:r>
      <w:r w:rsidR="0073222D" w:rsidRPr="00DC5A1B">
        <w:t>4</w:t>
      </w:r>
      <w:r w:rsidRPr="00DC5A1B">
        <w:t xml:space="preserve"> сел и 2</w:t>
      </w:r>
      <w:r w:rsidR="0073222D" w:rsidRPr="00DC5A1B">
        <w:t>9</w:t>
      </w:r>
      <w:r w:rsidRPr="00DC5A1B">
        <w:t xml:space="preserve"> деревень),</w:t>
      </w:r>
    </w:p>
    <w:p w:rsidR="00B267E7" w:rsidRPr="00712D7E" w:rsidRDefault="00B267E7" w:rsidP="00B267E7">
      <w:pPr>
        <w:ind w:firstLine="720"/>
        <w:jc w:val="center"/>
        <w:rPr>
          <w:b/>
        </w:rPr>
      </w:pPr>
      <w:r w:rsidRPr="00DC5A1B">
        <w:rPr>
          <w:b/>
        </w:rPr>
        <w:t>Показатели административно</w:t>
      </w:r>
      <w:r>
        <w:rPr>
          <w:b/>
        </w:rPr>
        <w:t>-</w:t>
      </w:r>
      <w:r w:rsidRPr="00712D7E">
        <w:rPr>
          <w:b/>
        </w:rPr>
        <w:t>те</w:t>
      </w:r>
      <w:r>
        <w:rPr>
          <w:b/>
        </w:rPr>
        <w:t>р</w:t>
      </w:r>
      <w:r w:rsidRPr="00712D7E">
        <w:rPr>
          <w:b/>
        </w:rPr>
        <w:t>рито</w:t>
      </w:r>
      <w:r>
        <w:rPr>
          <w:b/>
        </w:rPr>
        <w:t>р</w:t>
      </w:r>
      <w:r w:rsidRPr="00712D7E">
        <w:rPr>
          <w:b/>
        </w:rPr>
        <w:t>иального устройства</w:t>
      </w:r>
    </w:p>
    <w:p w:rsidR="00B267E7" w:rsidRDefault="00B267E7" w:rsidP="00B267E7">
      <w:pPr>
        <w:ind w:firstLine="720"/>
        <w:jc w:val="right"/>
      </w:pPr>
      <w:r>
        <w:t>Таблица21</w:t>
      </w:r>
    </w:p>
    <w:tbl>
      <w:tblPr>
        <w:tblStyle w:val="ab"/>
        <w:tblW w:w="0" w:type="auto"/>
        <w:tblLayout w:type="fixed"/>
        <w:tblLook w:val="04A0" w:firstRow="1" w:lastRow="0" w:firstColumn="1" w:lastColumn="0" w:noHBand="0" w:noVBand="1"/>
      </w:tblPr>
      <w:tblGrid>
        <w:gridCol w:w="529"/>
        <w:gridCol w:w="2273"/>
        <w:gridCol w:w="2126"/>
        <w:gridCol w:w="850"/>
        <w:gridCol w:w="1134"/>
        <w:gridCol w:w="3050"/>
      </w:tblGrid>
      <w:tr w:rsidR="00B267E7" w:rsidTr="0073222D">
        <w:trPr>
          <w:tblHeader/>
        </w:trPr>
        <w:tc>
          <w:tcPr>
            <w:tcW w:w="529" w:type="dxa"/>
          </w:tcPr>
          <w:p w:rsidR="00B267E7" w:rsidRDefault="00B267E7" w:rsidP="0073222D">
            <w:pPr>
              <w:jc w:val="both"/>
            </w:pPr>
            <w:r>
              <w:t>№</w:t>
            </w:r>
          </w:p>
        </w:tc>
        <w:tc>
          <w:tcPr>
            <w:tcW w:w="2273" w:type="dxa"/>
          </w:tcPr>
          <w:p w:rsidR="00B267E7" w:rsidRDefault="00B267E7" w:rsidP="0073222D">
            <w:pPr>
              <w:jc w:val="both"/>
            </w:pPr>
            <w:r>
              <w:t>Наименование</w:t>
            </w:r>
          </w:p>
        </w:tc>
        <w:tc>
          <w:tcPr>
            <w:tcW w:w="2126" w:type="dxa"/>
          </w:tcPr>
          <w:p w:rsidR="00B267E7" w:rsidRDefault="00B267E7" w:rsidP="0073222D">
            <w:pPr>
              <w:jc w:val="both"/>
            </w:pPr>
            <w:r>
              <w:t>Административный центр</w:t>
            </w:r>
          </w:p>
        </w:tc>
        <w:tc>
          <w:tcPr>
            <w:tcW w:w="850" w:type="dxa"/>
          </w:tcPr>
          <w:p w:rsidR="00B267E7" w:rsidRDefault="00B267E7" w:rsidP="0073222D">
            <w:pPr>
              <w:jc w:val="both"/>
            </w:pPr>
            <w:r>
              <w:t>Количество н/п</w:t>
            </w:r>
          </w:p>
        </w:tc>
        <w:tc>
          <w:tcPr>
            <w:tcW w:w="1134" w:type="dxa"/>
          </w:tcPr>
          <w:p w:rsidR="00B267E7" w:rsidRDefault="00B267E7" w:rsidP="0073222D">
            <w:pPr>
              <w:jc w:val="both"/>
            </w:pPr>
            <w:r>
              <w:t>Численность жителей на 01.2020г</w:t>
            </w:r>
          </w:p>
        </w:tc>
        <w:tc>
          <w:tcPr>
            <w:tcW w:w="3050" w:type="dxa"/>
          </w:tcPr>
          <w:p w:rsidR="00B267E7" w:rsidRDefault="00B267E7" w:rsidP="0073222D">
            <w:pPr>
              <w:jc w:val="both"/>
            </w:pPr>
            <w:r>
              <w:t>Населенные пункты</w:t>
            </w:r>
          </w:p>
        </w:tc>
      </w:tr>
      <w:tr w:rsidR="00B267E7" w:rsidRPr="00D506B2" w:rsidTr="0073222D">
        <w:tc>
          <w:tcPr>
            <w:tcW w:w="529" w:type="dxa"/>
          </w:tcPr>
          <w:p w:rsidR="00B267E7" w:rsidRPr="00D506B2" w:rsidRDefault="00B267E7" w:rsidP="0073222D">
            <w:pPr>
              <w:jc w:val="both"/>
            </w:pPr>
            <w:r w:rsidRPr="00D506B2">
              <w:t>1</w:t>
            </w:r>
          </w:p>
        </w:tc>
        <w:tc>
          <w:tcPr>
            <w:tcW w:w="2273" w:type="dxa"/>
          </w:tcPr>
          <w:p w:rsidR="00B267E7" w:rsidRPr="00D506B2" w:rsidRDefault="00B267E7" w:rsidP="0073222D">
            <w:pPr>
              <w:jc w:val="both"/>
            </w:pPr>
            <w:r w:rsidRPr="00D506B2">
              <w:t>МО СП «Богородск»</w:t>
            </w:r>
          </w:p>
        </w:tc>
        <w:tc>
          <w:tcPr>
            <w:tcW w:w="2126" w:type="dxa"/>
          </w:tcPr>
          <w:p w:rsidR="00B267E7" w:rsidRPr="00D506B2" w:rsidRDefault="00B267E7" w:rsidP="0073222D">
            <w:pPr>
              <w:jc w:val="both"/>
            </w:pPr>
            <w:r w:rsidRPr="00D506B2">
              <w:t>село </w:t>
            </w:r>
            <w:hyperlink r:id="rId25" w:tooltip="Богородск (Коми)" w:history="1">
              <w:r w:rsidRPr="00D506B2">
                <w:rPr>
                  <w:rStyle w:val="a4"/>
                  <w:rFonts w:eastAsiaTheme="majorEastAsia"/>
                  <w:color w:val="auto"/>
                </w:rPr>
                <w:t>Богородск</w:t>
              </w:r>
            </w:hyperlink>
          </w:p>
        </w:tc>
        <w:tc>
          <w:tcPr>
            <w:tcW w:w="850" w:type="dxa"/>
          </w:tcPr>
          <w:p w:rsidR="00B267E7" w:rsidRPr="00D506B2" w:rsidRDefault="00B267E7" w:rsidP="0073222D">
            <w:pPr>
              <w:jc w:val="center"/>
            </w:pPr>
            <w:r w:rsidRPr="00D506B2">
              <w:t>5</w:t>
            </w:r>
          </w:p>
        </w:tc>
        <w:tc>
          <w:tcPr>
            <w:tcW w:w="1134" w:type="dxa"/>
          </w:tcPr>
          <w:p w:rsidR="00B267E7" w:rsidRPr="00DC5A1B" w:rsidRDefault="00B267E7" w:rsidP="0073222D">
            <w:pPr>
              <w:jc w:val="center"/>
            </w:pPr>
            <w:r w:rsidRPr="00DC5A1B">
              <w:t>993</w:t>
            </w:r>
          </w:p>
        </w:tc>
        <w:tc>
          <w:tcPr>
            <w:tcW w:w="3050" w:type="dxa"/>
          </w:tcPr>
          <w:p w:rsidR="00B267E7" w:rsidRPr="00D506B2" w:rsidRDefault="00B267E7" w:rsidP="0073222D">
            <w:pPr>
              <w:jc w:val="both"/>
            </w:pPr>
            <w:r w:rsidRPr="00D506B2">
              <w:t>с. </w:t>
            </w:r>
            <w:hyperlink r:id="rId26" w:tooltip="Богородск (Коми)" w:history="1">
              <w:r w:rsidRPr="00D506B2">
                <w:rPr>
                  <w:rStyle w:val="a4"/>
                  <w:rFonts w:eastAsiaTheme="majorEastAsia"/>
                  <w:color w:val="auto"/>
                </w:rPr>
                <w:t>Богородск</w:t>
              </w:r>
            </w:hyperlink>
            <w:r w:rsidRPr="00D506B2">
              <w:t>, д. </w:t>
            </w:r>
            <w:hyperlink r:id="rId27" w:tooltip="Лунь (деревня) (страница отсутствует)" w:history="1">
              <w:r w:rsidRPr="00D506B2">
                <w:rPr>
                  <w:rStyle w:val="a4"/>
                  <w:rFonts w:eastAsiaTheme="majorEastAsia"/>
                  <w:color w:val="auto"/>
                </w:rPr>
                <w:t>Лунь</w:t>
              </w:r>
            </w:hyperlink>
            <w:r w:rsidRPr="00D506B2">
              <w:t>, д. </w:t>
            </w:r>
            <w:hyperlink r:id="rId28" w:tooltip="Пасвомын (страница отсутствует)" w:history="1">
              <w:r w:rsidRPr="00D506B2">
                <w:rPr>
                  <w:rStyle w:val="a4"/>
                  <w:rFonts w:eastAsiaTheme="majorEastAsia"/>
                  <w:color w:val="auto"/>
                </w:rPr>
                <w:t>Пасвомын</w:t>
              </w:r>
            </w:hyperlink>
            <w:r w:rsidRPr="00D506B2">
              <w:t>, д. </w:t>
            </w:r>
            <w:hyperlink r:id="rId29" w:tooltip="Сюзяыб (страница отсутствует)" w:history="1">
              <w:r w:rsidRPr="00D506B2">
                <w:rPr>
                  <w:rStyle w:val="a4"/>
                  <w:rFonts w:eastAsiaTheme="majorEastAsia"/>
                  <w:color w:val="auto"/>
                </w:rPr>
                <w:t>Сюзяыб</w:t>
              </w:r>
            </w:hyperlink>
            <w:r w:rsidRPr="00D506B2">
              <w:t>, д. </w:t>
            </w:r>
            <w:hyperlink r:id="rId30" w:tooltip="Троицк (Коми) (страница отсутствует)" w:history="1">
              <w:r w:rsidRPr="00D506B2">
                <w:rPr>
                  <w:rStyle w:val="a4"/>
                  <w:rFonts w:eastAsiaTheme="majorEastAsia"/>
                  <w:color w:val="auto"/>
                </w:rPr>
                <w:t>Троицк</w:t>
              </w:r>
            </w:hyperlink>
          </w:p>
        </w:tc>
      </w:tr>
      <w:tr w:rsidR="00B267E7" w:rsidRPr="00D506B2" w:rsidTr="0073222D">
        <w:tc>
          <w:tcPr>
            <w:tcW w:w="529" w:type="dxa"/>
          </w:tcPr>
          <w:p w:rsidR="00B267E7" w:rsidRPr="00D506B2" w:rsidRDefault="00B267E7" w:rsidP="0073222D">
            <w:pPr>
              <w:jc w:val="both"/>
            </w:pPr>
            <w:r w:rsidRPr="00D506B2">
              <w:t>2</w:t>
            </w:r>
          </w:p>
        </w:tc>
        <w:tc>
          <w:tcPr>
            <w:tcW w:w="2273" w:type="dxa"/>
          </w:tcPr>
          <w:p w:rsidR="00B267E7" w:rsidRPr="00D506B2" w:rsidRDefault="00B267E7" w:rsidP="0073222D">
            <w:pPr>
              <w:jc w:val="both"/>
            </w:pPr>
            <w:r w:rsidRPr="00D506B2">
              <w:t>МО СП «Большелуг»</w:t>
            </w:r>
          </w:p>
        </w:tc>
        <w:tc>
          <w:tcPr>
            <w:tcW w:w="2126" w:type="dxa"/>
          </w:tcPr>
          <w:p w:rsidR="00B267E7" w:rsidRPr="00D506B2" w:rsidRDefault="00B267E7" w:rsidP="0073222D">
            <w:pPr>
              <w:jc w:val="both"/>
            </w:pPr>
            <w:r w:rsidRPr="00D506B2">
              <w:t>село </w:t>
            </w:r>
            <w:hyperlink r:id="rId31" w:tooltip="Большелуг (страница отсутствует)" w:history="1">
              <w:r w:rsidRPr="00D506B2">
                <w:rPr>
                  <w:rStyle w:val="a4"/>
                  <w:rFonts w:eastAsiaTheme="majorEastAsia"/>
                  <w:color w:val="auto"/>
                </w:rPr>
                <w:t>Большелуг</w:t>
              </w:r>
            </w:hyperlink>
          </w:p>
        </w:tc>
        <w:tc>
          <w:tcPr>
            <w:tcW w:w="850" w:type="dxa"/>
          </w:tcPr>
          <w:p w:rsidR="00B267E7" w:rsidRPr="00D506B2" w:rsidRDefault="00B267E7" w:rsidP="0073222D">
            <w:pPr>
              <w:jc w:val="center"/>
            </w:pPr>
            <w:r w:rsidRPr="00D506B2">
              <w:t>4</w:t>
            </w:r>
          </w:p>
        </w:tc>
        <w:tc>
          <w:tcPr>
            <w:tcW w:w="1134" w:type="dxa"/>
          </w:tcPr>
          <w:p w:rsidR="00B267E7" w:rsidRPr="00DC5A1B" w:rsidRDefault="00B267E7" w:rsidP="0073222D">
            <w:pPr>
              <w:jc w:val="center"/>
            </w:pPr>
            <w:r w:rsidRPr="00DC5A1B">
              <w:t>898</w:t>
            </w:r>
          </w:p>
        </w:tc>
        <w:tc>
          <w:tcPr>
            <w:tcW w:w="3050" w:type="dxa"/>
          </w:tcPr>
          <w:p w:rsidR="00B267E7" w:rsidRPr="00D506B2" w:rsidRDefault="00B267E7" w:rsidP="0073222D">
            <w:pPr>
              <w:jc w:val="both"/>
            </w:pPr>
            <w:r w:rsidRPr="00D506B2">
              <w:t>с. </w:t>
            </w:r>
            <w:hyperlink r:id="rId32" w:tooltip="Большелуг (страница отсутствует)" w:history="1">
              <w:r w:rsidRPr="00D506B2">
                <w:rPr>
                  <w:rStyle w:val="a4"/>
                  <w:rFonts w:eastAsiaTheme="majorEastAsia"/>
                  <w:color w:val="auto"/>
                </w:rPr>
                <w:t>Большелуг</w:t>
              </w:r>
            </w:hyperlink>
            <w:r w:rsidRPr="00D506B2">
              <w:t>, д. </w:t>
            </w:r>
            <w:hyperlink r:id="rId33" w:tooltip="Выльыб (страница отсутствует)" w:history="1">
              <w:r w:rsidRPr="00D506B2">
                <w:rPr>
                  <w:rStyle w:val="a4"/>
                  <w:rFonts w:eastAsiaTheme="majorEastAsia"/>
                  <w:color w:val="auto"/>
                </w:rPr>
                <w:t>Выльыб</w:t>
              </w:r>
            </w:hyperlink>
            <w:r w:rsidRPr="00D506B2">
              <w:t>, д. </w:t>
            </w:r>
            <w:hyperlink r:id="rId34" w:tooltip="Зулэб (страница отсутствует)" w:history="1">
              <w:r w:rsidRPr="00D506B2">
                <w:rPr>
                  <w:rStyle w:val="a4"/>
                  <w:rFonts w:eastAsiaTheme="majorEastAsia"/>
                  <w:color w:val="auto"/>
                </w:rPr>
                <w:t>Зулэб</w:t>
              </w:r>
            </w:hyperlink>
            <w:r w:rsidRPr="00D506B2">
              <w:t>, д. </w:t>
            </w:r>
            <w:hyperlink r:id="rId35" w:tooltip="Ивановская (Корткеросский район) (страница отсутствует)" w:history="1">
              <w:r w:rsidRPr="00D506B2">
                <w:rPr>
                  <w:rStyle w:val="a4"/>
                  <w:rFonts w:eastAsiaTheme="majorEastAsia"/>
                  <w:color w:val="auto"/>
                </w:rPr>
                <w:t>Ивановская</w:t>
              </w:r>
            </w:hyperlink>
          </w:p>
        </w:tc>
      </w:tr>
      <w:tr w:rsidR="00B267E7" w:rsidRPr="00D506B2" w:rsidTr="0073222D">
        <w:tc>
          <w:tcPr>
            <w:tcW w:w="529" w:type="dxa"/>
          </w:tcPr>
          <w:p w:rsidR="00B267E7" w:rsidRPr="00D506B2" w:rsidRDefault="00B267E7" w:rsidP="0073222D">
            <w:pPr>
              <w:jc w:val="both"/>
            </w:pPr>
            <w:r w:rsidRPr="00D506B2">
              <w:t>3</w:t>
            </w:r>
          </w:p>
        </w:tc>
        <w:tc>
          <w:tcPr>
            <w:tcW w:w="2273" w:type="dxa"/>
          </w:tcPr>
          <w:p w:rsidR="00B267E7" w:rsidRPr="00D506B2" w:rsidRDefault="00B267E7" w:rsidP="0073222D">
            <w:pPr>
              <w:jc w:val="both"/>
            </w:pPr>
            <w:r w:rsidRPr="00D506B2">
              <w:t>МО СП «Вомын</w:t>
            </w:r>
          </w:p>
        </w:tc>
        <w:tc>
          <w:tcPr>
            <w:tcW w:w="2126" w:type="dxa"/>
          </w:tcPr>
          <w:p w:rsidR="00B267E7" w:rsidRPr="00D506B2" w:rsidRDefault="00B267E7" w:rsidP="0073222D">
            <w:pPr>
              <w:jc w:val="both"/>
            </w:pPr>
            <w:r w:rsidRPr="00D506B2">
              <w:t>село </w:t>
            </w:r>
            <w:hyperlink r:id="rId36" w:tooltip="Вомын (Корткеросский район) (страница отсутствует)" w:history="1">
              <w:r w:rsidRPr="00D506B2">
                <w:rPr>
                  <w:rStyle w:val="a4"/>
                  <w:rFonts w:eastAsiaTheme="majorEastAsia"/>
                  <w:color w:val="auto"/>
                </w:rPr>
                <w:t>Вомын</w:t>
              </w:r>
            </w:hyperlink>
          </w:p>
        </w:tc>
        <w:tc>
          <w:tcPr>
            <w:tcW w:w="850" w:type="dxa"/>
          </w:tcPr>
          <w:p w:rsidR="00B267E7" w:rsidRPr="00D506B2" w:rsidRDefault="00B267E7" w:rsidP="0073222D">
            <w:pPr>
              <w:jc w:val="center"/>
            </w:pPr>
            <w:r w:rsidRPr="00D506B2">
              <w:t>2</w:t>
            </w:r>
          </w:p>
        </w:tc>
        <w:tc>
          <w:tcPr>
            <w:tcW w:w="1134" w:type="dxa"/>
          </w:tcPr>
          <w:p w:rsidR="00B267E7" w:rsidRPr="00DC5A1B" w:rsidRDefault="00B267E7" w:rsidP="0073222D">
            <w:pPr>
              <w:jc w:val="center"/>
            </w:pPr>
            <w:r w:rsidRPr="00DC5A1B">
              <w:t>458</w:t>
            </w:r>
          </w:p>
        </w:tc>
        <w:tc>
          <w:tcPr>
            <w:tcW w:w="3050" w:type="dxa"/>
          </w:tcPr>
          <w:p w:rsidR="00B267E7" w:rsidRPr="00D506B2" w:rsidRDefault="00B267E7" w:rsidP="0073222D">
            <w:pPr>
              <w:jc w:val="both"/>
            </w:pPr>
            <w:r w:rsidRPr="00D506B2">
              <w:t>с. </w:t>
            </w:r>
            <w:hyperlink r:id="rId37" w:tooltip="Вомын (Корткеросский район) (страница отсутствует)" w:history="1">
              <w:r w:rsidRPr="00D506B2">
                <w:rPr>
                  <w:rStyle w:val="a4"/>
                  <w:rFonts w:eastAsiaTheme="majorEastAsia"/>
                  <w:color w:val="auto"/>
                </w:rPr>
                <w:t>Вомын</w:t>
              </w:r>
            </w:hyperlink>
            <w:r w:rsidRPr="00D506B2">
              <w:t>, д. </w:t>
            </w:r>
            <w:hyperlink r:id="rId38" w:tooltip="Якушевск (страница отсутствует)" w:history="1">
              <w:r w:rsidRPr="00D506B2">
                <w:rPr>
                  <w:rStyle w:val="a4"/>
                  <w:rFonts w:eastAsiaTheme="majorEastAsia"/>
                  <w:color w:val="auto"/>
                </w:rPr>
                <w:t>Якушевск</w:t>
              </w:r>
            </w:hyperlink>
          </w:p>
        </w:tc>
      </w:tr>
      <w:tr w:rsidR="00B267E7" w:rsidRPr="00D506B2" w:rsidTr="0073222D">
        <w:tc>
          <w:tcPr>
            <w:tcW w:w="529" w:type="dxa"/>
          </w:tcPr>
          <w:p w:rsidR="00B267E7" w:rsidRPr="00D506B2" w:rsidRDefault="00B267E7" w:rsidP="0073222D">
            <w:pPr>
              <w:jc w:val="both"/>
            </w:pPr>
            <w:r w:rsidRPr="00D506B2">
              <w:t>4</w:t>
            </w:r>
          </w:p>
        </w:tc>
        <w:tc>
          <w:tcPr>
            <w:tcW w:w="2273" w:type="dxa"/>
          </w:tcPr>
          <w:p w:rsidR="00B267E7" w:rsidRPr="00D506B2" w:rsidRDefault="00B267E7" w:rsidP="0073222D">
            <w:pPr>
              <w:jc w:val="both"/>
            </w:pPr>
            <w:r w:rsidRPr="00D506B2">
              <w:t>МО СП «Додзь»</w:t>
            </w:r>
          </w:p>
        </w:tc>
        <w:tc>
          <w:tcPr>
            <w:tcW w:w="2126" w:type="dxa"/>
          </w:tcPr>
          <w:p w:rsidR="00B267E7" w:rsidRPr="00D506B2" w:rsidRDefault="00B267E7" w:rsidP="0073222D">
            <w:pPr>
              <w:jc w:val="both"/>
            </w:pPr>
            <w:r w:rsidRPr="00D506B2">
              <w:t>село </w:t>
            </w:r>
            <w:hyperlink r:id="rId39" w:tooltip="Додзь (страница отсутствует)" w:history="1">
              <w:r w:rsidRPr="00D506B2">
                <w:rPr>
                  <w:rStyle w:val="a4"/>
                  <w:rFonts w:eastAsiaTheme="majorEastAsia"/>
                  <w:color w:val="auto"/>
                </w:rPr>
                <w:t>Додзь</w:t>
              </w:r>
            </w:hyperlink>
          </w:p>
        </w:tc>
        <w:tc>
          <w:tcPr>
            <w:tcW w:w="850" w:type="dxa"/>
          </w:tcPr>
          <w:p w:rsidR="00B267E7" w:rsidRPr="00D506B2" w:rsidRDefault="00B267E7" w:rsidP="0073222D">
            <w:pPr>
              <w:jc w:val="center"/>
            </w:pPr>
            <w:r w:rsidRPr="00D506B2">
              <w:t>3</w:t>
            </w:r>
          </w:p>
        </w:tc>
        <w:tc>
          <w:tcPr>
            <w:tcW w:w="1134" w:type="dxa"/>
          </w:tcPr>
          <w:p w:rsidR="00B267E7" w:rsidRPr="00DC5A1B" w:rsidRDefault="00B267E7" w:rsidP="0073222D">
            <w:pPr>
              <w:jc w:val="center"/>
            </w:pPr>
            <w:r w:rsidRPr="00DC5A1B">
              <w:t>976</w:t>
            </w:r>
          </w:p>
        </w:tc>
        <w:tc>
          <w:tcPr>
            <w:tcW w:w="3050" w:type="dxa"/>
          </w:tcPr>
          <w:p w:rsidR="00B267E7" w:rsidRPr="00D506B2" w:rsidRDefault="00B267E7" w:rsidP="0073222D">
            <w:pPr>
              <w:jc w:val="both"/>
            </w:pPr>
            <w:r w:rsidRPr="00D506B2">
              <w:t>с. </w:t>
            </w:r>
            <w:hyperlink r:id="rId40" w:tooltip="Додзь (страница отсутствует)" w:history="1">
              <w:r w:rsidRPr="00D506B2">
                <w:rPr>
                  <w:rStyle w:val="a4"/>
                  <w:rFonts w:eastAsiaTheme="majorEastAsia"/>
                  <w:color w:val="auto"/>
                </w:rPr>
                <w:t>Додзь</w:t>
              </w:r>
            </w:hyperlink>
            <w:r w:rsidRPr="00D506B2">
              <w:t>, пст </w:t>
            </w:r>
            <w:hyperlink r:id="rId41" w:tooltip="Визябож (посёлок) (страница отсутствует)" w:history="1">
              <w:r w:rsidRPr="00D506B2">
                <w:rPr>
                  <w:rStyle w:val="a4"/>
                  <w:rFonts w:eastAsiaTheme="majorEastAsia"/>
                  <w:color w:val="auto"/>
                </w:rPr>
                <w:t>Визябож</w:t>
              </w:r>
            </w:hyperlink>
            <w:r w:rsidRPr="00D506B2">
              <w:t>, д. </w:t>
            </w:r>
            <w:hyperlink r:id="rId42" w:tooltip="Визябож (деревня) (страница отсутствует)" w:history="1">
              <w:r w:rsidRPr="00D506B2">
                <w:rPr>
                  <w:rStyle w:val="a4"/>
                  <w:rFonts w:eastAsiaTheme="majorEastAsia"/>
                  <w:color w:val="auto"/>
                </w:rPr>
                <w:t>Визябож</w:t>
              </w:r>
            </w:hyperlink>
          </w:p>
        </w:tc>
      </w:tr>
      <w:tr w:rsidR="00B267E7" w:rsidRPr="00D506B2" w:rsidTr="0073222D">
        <w:tc>
          <w:tcPr>
            <w:tcW w:w="529" w:type="dxa"/>
          </w:tcPr>
          <w:p w:rsidR="00B267E7" w:rsidRPr="00D506B2" w:rsidRDefault="00B267E7" w:rsidP="0073222D">
            <w:pPr>
              <w:jc w:val="both"/>
            </w:pPr>
            <w:r w:rsidRPr="00D506B2">
              <w:t>5</w:t>
            </w:r>
          </w:p>
        </w:tc>
        <w:tc>
          <w:tcPr>
            <w:tcW w:w="2273" w:type="dxa"/>
          </w:tcPr>
          <w:p w:rsidR="00B267E7" w:rsidRPr="00D506B2" w:rsidRDefault="00B267E7" w:rsidP="0073222D">
            <w:pPr>
              <w:pStyle w:val="a5"/>
              <w:ind w:left="1440" w:hanging="1440"/>
            </w:pPr>
            <w:r w:rsidRPr="00D506B2">
              <w:t>МО СП «Керес»</w:t>
            </w:r>
          </w:p>
        </w:tc>
        <w:tc>
          <w:tcPr>
            <w:tcW w:w="2126" w:type="dxa"/>
          </w:tcPr>
          <w:p w:rsidR="00B267E7" w:rsidRPr="00D506B2" w:rsidRDefault="00B267E7" w:rsidP="0073222D">
            <w:pPr>
              <w:jc w:val="both"/>
            </w:pPr>
            <w:r w:rsidRPr="00D506B2">
              <w:t>село </w:t>
            </w:r>
            <w:hyperlink r:id="rId43" w:tooltip="Керес (Корткеросский район) (страница отсутствует)" w:history="1">
              <w:r w:rsidRPr="00D506B2">
                <w:rPr>
                  <w:rStyle w:val="a4"/>
                  <w:rFonts w:eastAsiaTheme="majorEastAsia"/>
                  <w:color w:val="auto"/>
                </w:rPr>
                <w:t>Керес</w:t>
              </w:r>
            </w:hyperlink>
          </w:p>
        </w:tc>
        <w:tc>
          <w:tcPr>
            <w:tcW w:w="850" w:type="dxa"/>
          </w:tcPr>
          <w:p w:rsidR="00B267E7" w:rsidRPr="00D506B2" w:rsidRDefault="00B267E7" w:rsidP="0073222D">
            <w:pPr>
              <w:jc w:val="center"/>
            </w:pPr>
            <w:r w:rsidRPr="00D506B2">
              <w:t>4</w:t>
            </w:r>
          </w:p>
        </w:tc>
        <w:tc>
          <w:tcPr>
            <w:tcW w:w="1134" w:type="dxa"/>
          </w:tcPr>
          <w:p w:rsidR="00B267E7" w:rsidRPr="00DC5A1B" w:rsidRDefault="00B267E7" w:rsidP="0073222D">
            <w:pPr>
              <w:jc w:val="center"/>
            </w:pPr>
            <w:r w:rsidRPr="00DC5A1B">
              <w:t>556</w:t>
            </w:r>
          </w:p>
        </w:tc>
        <w:tc>
          <w:tcPr>
            <w:tcW w:w="3050" w:type="dxa"/>
          </w:tcPr>
          <w:p w:rsidR="00B267E7" w:rsidRPr="00D506B2" w:rsidRDefault="00B267E7" w:rsidP="0073222D">
            <w:pPr>
              <w:jc w:val="both"/>
            </w:pPr>
            <w:r w:rsidRPr="00D506B2">
              <w:t>с. </w:t>
            </w:r>
            <w:hyperlink r:id="rId44" w:tooltip="Керес (Корткеросский район) (страница отсутствует)" w:history="1">
              <w:r w:rsidRPr="00D506B2">
                <w:rPr>
                  <w:rStyle w:val="a4"/>
                  <w:rFonts w:eastAsiaTheme="majorEastAsia"/>
                  <w:color w:val="auto"/>
                </w:rPr>
                <w:t>Керес</w:t>
              </w:r>
            </w:hyperlink>
            <w:r w:rsidRPr="00D506B2">
              <w:t>, д. </w:t>
            </w:r>
            <w:hyperlink r:id="rId45" w:tooltip="Лаборем (страница отсутствует)" w:history="1">
              <w:r w:rsidRPr="00D506B2">
                <w:rPr>
                  <w:rStyle w:val="a4"/>
                  <w:rFonts w:eastAsiaTheme="majorEastAsia"/>
                  <w:color w:val="auto"/>
                </w:rPr>
                <w:t>Лаборем</w:t>
              </w:r>
            </w:hyperlink>
            <w:r w:rsidRPr="00D506B2">
              <w:t>, пст </w:t>
            </w:r>
            <w:hyperlink r:id="rId46" w:tooltip="Уръёль (страница отсутствует)" w:history="1">
              <w:r w:rsidRPr="00D506B2">
                <w:rPr>
                  <w:rStyle w:val="a4"/>
                  <w:rFonts w:eastAsiaTheme="majorEastAsia"/>
                  <w:color w:val="auto"/>
                </w:rPr>
                <w:t>Уръёль</w:t>
              </w:r>
            </w:hyperlink>
            <w:r w:rsidRPr="00D506B2">
              <w:t>, д. </w:t>
            </w:r>
            <w:hyperlink r:id="rId47" w:tooltip="Эжол (страница отсутствует)" w:history="1">
              <w:r w:rsidRPr="00D506B2">
                <w:rPr>
                  <w:rStyle w:val="a4"/>
                  <w:rFonts w:eastAsiaTheme="majorEastAsia"/>
                  <w:color w:val="auto"/>
                </w:rPr>
                <w:t>Эжол</w:t>
              </w:r>
            </w:hyperlink>
          </w:p>
        </w:tc>
      </w:tr>
      <w:tr w:rsidR="00B267E7" w:rsidRPr="00D506B2" w:rsidTr="0073222D">
        <w:tc>
          <w:tcPr>
            <w:tcW w:w="529" w:type="dxa"/>
          </w:tcPr>
          <w:p w:rsidR="00B267E7" w:rsidRPr="00D506B2" w:rsidRDefault="00B267E7" w:rsidP="0073222D">
            <w:pPr>
              <w:jc w:val="both"/>
            </w:pPr>
            <w:r w:rsidRPr="00D506B2">
              <w:t>6</w:t>
            </w:r>
          </w:p>
        </w:tc>
        <w:tc>
          <w:tcPr>
            <w:tcW w:w="2273" w:type="dxa"/>
          </w:tcPr>
          <w:p w:rsidR="00B267E7" w:rsidRPr="00D506B2" w:rsidRDefault="00B267E7" w:rsidP="0073222D">
            <w:pPr>
              <w:pStyle w:val="a5"/>
              <w:ind w:left="-106" w:firstLine="141"/>
              <w:jc w:val="both"/>
            </w:pPr>
            <w:r w:rsidRPr="00D506B2">
              <w:t>МО СП «Корткерос</w:t>
            </w:r>
          </w:p>
        </w:tc>
        <w:tc>
          <w:tcPr>
            <w:tcW w:w="2126" w:type="dxa"/>
          </w:tcPr>
          <w:p w:rsidR="00B267E7" w:rsidRPr="00D506B2" w:rsidRDefault="00B267E7" w:rsidP="0073222D">
            <w:pPr>
              <w:jc w:val="both"/>
            </w:pPr>
            <w:r w:rsidRPr="00D506B2">
              <w:t>село </w:t>
            </w:r>
            <w:hyperlink r:id="rId48" w:tooltip="Корткерос" w:history="1">
              <w:r w:rsidRPr="00D506B2">
                <w:rPr>
                  <w:rStyle w:val="a4"/>
                  <w:rFonts w:eastAsiaTheme="majorEastAsia"/>
                  <w:color w:val="auto"/>
                </w:rPr>
                <w:t>Корткерос</w:t>
              </w:r>
            </w:hyperlink>
          </w:p>
        </w:tc>
        <w:tc>
          <w:tcPr>
            <w:tcW w:w="850" w:type="dxa"/>
          </w:tcPr>
          <w:p w:rsidR="00B267E7" w:rsidRPr="00D506B2" w:rsidRDefault="00B267E7" w:rsidP="0073222D">
            <w:pPr>
              <w:jc w:val="center"/>
            </w:pPr>
            <w:r w:rsidRPr="00D506B2">
              <w:t>1</w:t>
            </w:r>
          </w:p>
        </w:tc>
        <w:tc>
          <w:tcPr>
            <w:tcW w:w="1134" w:type="dxa"/>
          </w:tcPr>
          <w:p w:rsidR="00B267E7" w:rsidRPr="00DC5A1B" w:rsidRDefault="00B267E7" w:rsidP="0073222D">
            <w:pPr>
              <w:jc w:val="center"/>
            </w:pPr>
            <w:r w:rsidRPr="00DC5A1B">
              <w:t>5055</w:t>
            </w:r>
          </w:p>
        </w:tc>
        <w:tc>
          <w:tcPr>
            <w:tcW w:w="3050" w:type="dxa"/>
          </w:tcPr>
          <w:p w:rsidR="00B267E7" w:rsidRPr="00D506B2" w:rsidRDefault="00B267E7" w:rsidP="0073222D">
            <w:pPr>
              <w:jc w:val="both"/>
            </w:pPr>
            <w:r w:rsidRPr="00D506B2">
              <w:t>село </w:t>
            </w:r>
            <w:hyperlink r:id="rId49" w:tooltip="Корткерос" w:history="1">
              <w:r w:rsidRPr="00D506B2">
                <w:rPr>
                  <w:rStyle w:val="a4"/>
                  <w:rFonts w:eastAsiaTheme="majorEastAsia"/>
                  <w:color w:val="auto"/>
                </w:rPr>
                <w:t>Корткерос</w:t>
              </w:r>
            </w:hyperlink>
          </w:p>
        </w:tc>
      </w:tr>
      <w:tr w:rsidR="00B267E7" w:rsidRPr="00D506B2" w:rsidTr="0073222D">
        <w:tc>
          <w:tcPr>
            <w:tcW w:w="529" w:type="dxa"/>
          </w:tcPr>
          <w:p w:rsidR="00B267E7" w:rsidRPr="00D506B2" w:rsidRDefault="00B267E7" w:rsidP="0073222D">
            <w:pPr>
              <w:jc w:val="both"/>
            </w:pPr>
            <w:r w:rsidRPr="00D506B2">
              <w:t>7</w:t>
            </w:r>
          </w:p>
        </w:tc>
        <w:tc>
          <w:tcPr>
            <w:tcW w:w="2273" w:type="dxa"/>
          </w:tcPr>
          <w:p w:rsidR="00B267E7" w:rsidRPr="00D506B2" w:rsidRDefault="00B267E7" w:rsidP="0073222D">
            <w:pPr>
              <w:ind w:left="178" w:hanging="178"/>
              <w:jc w:val="both"/>
            </w:pPr>
            <w:r w:rsidRPr="00D506B2">
              <w:t>МО СП «Маджа»</w:t>
            </w:r>
          </w:p>
        </w:tc>
        <w:tc>
          <w:tcPr>
            <w:tcW w:w="2126" w:type="dxa"/>
          </w:tcPr>
          <w:p w:rsidR="00B267E7" w:rsidRPr="00D506B2" w:rsidRDefault="00B267E7" w:rsidP="0073222D">
            <w:pPr>
              <w:jc w:val="both"/>
            </w:pPr>
            <w:r w:rsidRPr="00D506B2">
              <w:t>село </w:t>
            </w:r>
            <w:hyperlink r:id="rId50" w:tooltip="Маджа (село) (страница отсутствует)" w:history="1">
              <w:r w:rsidRPr="00D506B2">
                <w:rPr>
                  <w:rStyle w:val="a4"/>
                  <w:rFonts w:eastAsiaTheme="majorEastAsia"/>
                  <w:color w:val="auto"/>
                </w:rPr>
                <w:t>Маджа</w:t>
              </w:r>
            </w:hyperlink>
          </w:p>
        </w:tc>
        <w:tc>
          <w:tcPr>
            <w:tcW w:w="850" w:type="dxa"/>
          </w:tcPr>
          <w:p w:rsidR="00B267E7" w:rsidRPr="00D506B2" w:rsidRDefault="00B267E7" w:rsidP="0073222D">
            <w:pPr>
              <w:jc w:val="center"/>
            </w:pPr>
            <w:r w:rsidRPr="00D506B2">
              <w:t>3</w:t>
            </w:r>
          </w:p>
        </w:tc>
        <w:tc>
          <w:tcPr>
            <w:tcW w:w="1134" w:type="dxa"/>
          </w:tcPr>
          <w:p w:rsidR="00B267E7" w:rsidRPr="00DC5A1B" w:rsidRDefault="00B267E7" w:rsidP="0073222D">
            <w:pPr>
              <w:jc w:val="center"/>
            </w:pPr>
            <w:r w:rsidRPr="00DC5A1B">
              <w:t>308</w:t>
            </w:r>
          </w:p>
        </w:tc>
        <w:tc>
          <w:tcPr>
            <w:tcW w:w="3050" w:type="dxa"/>
          </w:tcPr>
          <w:p w:rsidR="00B267E7" w:rsidRPr="00D506B2" w:rsidRDefault="00B267E7" w:rsidP="0073222D">
            <w:pPr>
              <w:jc w:val="both"/>
            </w:pPr>
            <w:r w:rsidRPr="00D506B2">
              <w:t>с. </w:t>
            </w:r>
            <w:hyperlink r:id="rId51" w:tooltip="Маджа (село) (страница отсутствует)" w:history="1">
              <w:r w:rsidRPr="00D506B2">
                <w:rPr>
                  <w:rStyle w:val="a4"/>
                  <w:rFonts w:eastAsiaTheme="majorEastAsia"/>
                  <w:color w:val="auto"/>
                </w:rPr>
                <w:t>Маджа</w:t>
              </w:r>
            </w:hyperlink>
            <w:r w:rsidRPr="00D506B2">
              <w:t>, д. </w:t>
            </w:r>
            <w:hyperlink r:id="rId52" w:tooltip="Кармыльк (страница отсутствует)" w:history="1">
              <w:r w:rsidRPr="00D506B2">
                <w:rPr>
                  <w:rStyle w:val="a4"/>
                  <w:rFonts w:eastAsiaTheme="majorEastAsia"/>
                  <w:color w:val="auto"/>
                </w:rPr>
                <w:t>Кармыльк</w:t>
              </w:r>
            </w:hyperlink>
            <w:r w:rsidRPr="00D506B2">
              <w:t>, д. </w:t>
            </w:r>
            <w:hyperlink r:id="rId53" w:tooltip="Куръядор (страница отсутствует)" w:history="1">
              <w:r w:rsidRPr="00D506B2">
                <w:rPr>
                  <w:rStyle w:val="a4"/>
                  <w:rFonts w:eastAsiaTheme="majorEastAsia"/>
                  <w:color w:val="auto"/>
                </w:rPr>
                <w:t>Куръядор</w:t>
              </w:r>
            </w:hyperlink>
          </w:p>
        </w:tc>
      </w:tr>
      <w:tr w:rsidR="00B267E7" w:rsidRPr="00D506B2" w:rsidTr="0073222D">
        <w:tc>
          <w:tcPr>
            <w:tcW w:w="529" w:type="dxa"/>
          </w:tcPr>
          <w:p w:rsidR="00B267E7" w:rsidRPr="00D506B2" w:rsidRDefault="00B267E7" w:rsidP="0073222D">
            <w:pPr>
              <w:jc w:val="both"/>
            </w:pPr>
            <w:r w:rsidRPr="00D506B2">
              <w:t>8</w:t>
            </w:r>
          </w:p>
        </w:tc>
        <w:tc>
          <w:tcPr>
            <w:tcW w:w="2273" w:type="dxa"/>
          </w:tcPr>
          <w:p w:rsidR="00B267E7" w:rsidRPr="00D506B2" w:rsidRDefault="00B267E7" w:rsidP="0073222D">
            <w:pPr>
              <w:jc w:val="both"/>
            </w:pPr>
            <w:r w:rsidRPr="00D506B2">
              <w:t>МО СП «Мордино»</w:t>
            </w:r>
          </w:p>
        </w:tc>
        <w:tc>
          <w:tcPr>
            <w:tcW w:w="2126" w:type="dxa"/>
          </w:tcPr>
          <w:p w:rsidR="00B267E7" w:rsidRPr="00D506B2" w:rsidRDefault="00B267E7" w:rsidP="0073222D">
            <w:pPr>
              <w:jc w:val="both"/>
            </w:pPr>
            <w:r w:rsidRPr="00D506B2">
              <w:t>село </w:t>
            </w:r>
            <w:hyperlink r:id="rId54" w:tooltip="Мордино (Коми) (страница отсутствует)" w:history="1">
              <w:r w:rsidRPr="00D506B2">
                <w:rPr>
                  <w:rStyle w:val="a4"/>
                  <w:rFonts w:eastAsiaTheme="majorEastAsia"/>
                  <w:color w:val="auto"/>
                </w:rPr>
                <w:t>Мордино</w:t>
              </w:r>
            </w:hyperlink>
          </w:p>
        </w:tc>
        <w:tc>
          <w:tcPr>
            <w:tcW w:w="850" w:type="dxa"/>
          </w:tcPr>
          <w:p w:rsidR="00B267E7" w:rsidRPr="00D506B2" w:rsidRDefault="00B267E7" w:rsidP="0073222D">
            <w:pPr>
              <w:jc w:val="center"/>
            </w:pPr>
            <w:r w:rsidRPr="00D506B2">
              <w:t>5</w:t>
            </w:r>
          </w:p>
        </w:tc>
        <w:tc>
          <w:tcPr>
            <w:tcW w:w="1134" w:type="dxa"/>
          </w:tcPr>
          <w:p w:rsidR="00B267E7" w:rsidRPr="00DC5A1B" w:rsidRDefault="00B267E7" w:rsidP="0073222D">
            <w:pPr>
              <w:jc w:val="center"/>
            </w:pPr>
            <w:r w:rsidRPr="00DC5A1B">
              <w:t>1132</w:t>
            </w:r>
          </w:p>
        </w:tc>
        <w:tc>
          <w:tcPr>
            <w:tcW w:w="3050" w:type="dxa"/>
          </w:tcPr>
          <w:p w:rsidR="00B267E7" w:rsidRPr="00D506B2" w:rsidRDefault="00B267E7" w:rsidP="0073222D">
            <w:pPr>
              <w:jc w:val="both"/>
            </w:pPr>
            <w:r w:rsidRPr="00D506B2">
              <w:t>с. </w:t>
            </w:r>
            <w:hyperlink r:id="rId55" w:tooltip="Мордино (Коми) (страница отсутствует)" w:history="1">
              <w:r w:rsidRPr="00D506B2">
                <w:rPr>
                  <w:rStyle w:val="a4"/>
                  <w:rFonts w:eastAsiaTheme="majorEastAsia"/>
                  <w:color w:val="auto"/>
                </w:rPr>
                <w:t>Мордино</w:t>
              </w:r>
            </w:hyperlink>
            <w:r w:rsidRPr="00D506B2">
              <w:t>, пст </w:t>
            </w:r>
            <w:hyperlink r:id="rId56" w:tooltip="Веселовка (Коми) (страница отсутствует)" w:history="1">
              <w:r w:rsidRPr="00D506B2">
                <w:rPr>
                  <w:rStyle w:val="a4"/>
                  <w:rFonts w:eastAsiaTheme="majorEastAsia"/>
                  <w:color w:val="auto"/>
                </w:rPr>
                <w:t>Веселовка</w:t>
              </w:r>
            </w:hyperlink>
            <w:r w:rsidRPr="00D506B2">
              <w:t>, д. </w:t>
            </w:r>
            <w:hyperlink r:id="rId57" w:tooltip="Дань (деревня) (страница отсутствует)" w:history="1">
              <w:r w:rsidRPr="00D506B2">
                <w:rPr>
                  <w:rStyle w:val="a4"/>
                  <w:rFonts w:eastAsiaTheme="majorEastAsia"/>
                  <w:color w:val="auto"/>
                </w:rPr>
                <w:t>Дань</w:t>
              </w:r>
            </w:hyperlink>
            <w:r w:rsidRPr="00D506B2">
              <w:t>, д. </w:t>
            </w:r>
            <w:hyperlink r:id="rId58" w:tooltip="Конша (деревня) (страница отсутствует)" w:history="1">
              <w:r w:rsidRPr="00D506B2">
                <w:rPr>
                  <w:rStyle w:val="a4"/>
                  <w:rFonts w:eastAsiaTheme="majorEastAsia"/>
                  <w:color w:val="auto"/>
                </w:rPr>
                <w:t>Конша</w:t>
              </w:r>
            </w:hyperlink>
            <w:r w:rsidRPr="00D506B2">
              <w:t>, д. </w:t>
            </w:r>
            <w:hyperlink r:id="rId59" w:tooltip="Четдино (страница отсутствует)" w:history="1">
              <w:r w:rsidRPr="00D506B2">
                <w:rPr>
                  <w:rStyle w:val="a4"/>
                  <w:rFonts w:eastAsiaTheme="majorEastAsia"/>
                  <w:color w:val="auto"/>
                </w:rPr>
                <w:t>Четдино</w:t>
              </w:r>
            </w:hyperlink>
          </w:p>
        </w:tc>
      </w:tr>
      <w:tr w:rsidR="00B267E7" w:rsidRPr="00D506B2" w:rsidTr="0073222D">
        <w:tc>
          <w:tcPr>
            <w:tcW w:w="529" w:type="dxa"/>
          </w:tcPr>
          <w:p w:rsidR="00B267E7" w:rsidRPr="00D506B2" w:rsidRDefault="00B267E7" w:rsidP="0073222D">
            <w:pPr>
              <w:jc w:val="both"/>
            </w:pPr>
            <w:r w:rsidRPr="00D506B2">
              <w:t>9</w:t>
            </w:r>
          </w:p>
        </w:tc>
        <w:tc>
          <w:tcPr>
            <w:tcW w:w="2273" w:type="dxa"/>
          </w:tcPr>
          <w:p w:rsidR="00B267E7" w:rsidRPr="00D506B2" w:rsidRDefault="00B267E7" w:rsidP="0073222D">
            <w:pPr>
              <w:ind w:left="360" w:hanging="324"/>
              <w:jc w:val="both"/>
            </w:pPr>
            <w:r w:rsidRPr="00D506B2">
              <w:t>МО СП «Намск»</w:t>
            </w:r>
          </w:p>
        </w:tc>
        <w:tc>
          <w:tcPr>
            <w:tcW w:w="2126" w:type="dxa"/>
          </w:tcPr>
          <w:p w:rsidR="00B267E7" w:rsidRPr="00D506B2" w:rsidRDefault="00B267E7" w:rsidP="0073222D">
            <w:pPr>
              <w:jc w:val="both"/>
            </w:pPr>
            <w:r w:rsidRPr="00D506B2">
              <w:t>посёлок </w:t>
            </w:r>
            <w:hyperlink r:id="rId60" w:tooltip="Намск (страница отсутствует)" w:history="1">
              <w:r w:rsidRPr="00D506B2">
                <w:rPr>
                  <w:rStyle w:val="a4"/>
                  <w:rFonts w:eastAsiaTheme="majorEastAsia"/>
                  <w:color w:val="auto"/>
                </w:rPr>
                <w:t>Намск</w:t>
              </w:r>
            </w:hyperlink>
          </w:p>
        </w:tc>
        <w:tc>
          <w:tcPr>
            <w:tcW w:w="850" w:type="dxa"/>
          </w:tcPr>
          <w:p w:rsidR="00B267E7" w:rsidRPr="00D506B2" w:rsidRDefault="00B267E7" w:rsidP="0073222D">
            <w:pPr>
              <w:jc w:val="center"/>
            </w:pPr>
            <w:r w:rsidRPr="00D506B2">
              <w:t>2</w:t>
            </w:r>
          </w:p>
        </w:tc>
        <w:tc>
          <w:tcPr>
            <w:tcW w:w="1134" w:type="dxa"/>
          </w:tcPr>
          <w:p w:rsidR="00B267E7" w:rsidRPr="00DC5A1B" w:rsidRDefault="00B267E7" w:rsidP="0073222D">
            <w:pPr>
              <w:jc w:val="center"/>
            </w:pPr>
            <w:r w:rsidRPr="00DC5A1B">
              <w:t>400</w:t>
            </w:r>
          </w:p>
        </w:tc>
        <w:tc>
          <w:tcPr>
            <w:tcW w:w="3050" w:type="dxa"/>
          </w:tcPr>
          <w:p w:rsidR="00B267E7" w:rsidRPr="00D506B2" w:rsidRDefault="00B267E7" w:rsidP="0073222D">
            <w:pPr>
              <w:jc w:val="both"/>
            </w:pPr>
            <w:r w:rsidRPr="00D506B2">
              <w:t>пст </w:t>
            </w:r>
            <w:hyperlink r:id="rId61" w:tooltip="Намск (страница отсутствует)" w:history="1">
              <w:r w:rsidRPr="00D506B2">
                <w:rPr>
                  <w:rStyle w:val="a4"/>
                  <w:rFonts w:eastAsiaTheme="majorEastAsia"/>
                  <w:color w:val="auto"/>
                </w:rPr>
                <w:t>Намск</w:t>
              </w:r>
            </w:hyperlink>
            <w:r w:rsidRPr="00D506B2">
              <w:t>, д. </w:t>
            </w:r>
            <w:hyperlink r:id="rId62" w:tooltip="Лопыдино (страница отсутствует)" w:history="1">
              <w:r w:rsidRPr="00D506B2">
                <w:rPr>
                  <w:rStyle w:val="a4"/>
                  <w:rFonts w:eastAsiaTheme="majorEastAsia"/>
                  <w:color w:val="auto"/>
                </w:rPr>
                <w:t>Лопыдино</w:t>
              </w:r>
            </w:hyperlink>
          </w:p>
        </w:tc>
      </w:tr>
      <w:tr w:rsidR="00B267E7" w:rsidRPr="00D506B2" w:rsidTr="0073222D">
        <w:tc>
          <w:tcPr>
            <w:tcW w:w="529" w:type="dxa"/>
          </w:tcPr>
          <w:p w:rsidR="00B267E7" w:rsidRPr="00D506B2" w:rsidRDefault="00B267E7" w:rsidP="0073222D">
            <w:pPr>
              <w:jc w:val="both"/>
            </w:pPr>
            <w:r w:rsidRPr="00D506B2">
              <w:t>10</w:t>
            </w:r>
          </w:p>
        </w:tc>
        <w:tc>
          <w:tcPr>
            <w:tcW w:w="2273" w:type="dxa"/>
          </w:tcPr>
          <w:p w:rsidR="00B267E7" w:rsidRPr="00D506B2" w:rsidRDefault="00B267E7" w:rsidP="0073222D">
            <w:pPr>
              <w:jc w:val="both"/>
            </w:pPr>
            <w:r w:rsidRPr="00D506B2">
              <w:t>МО СП «Небдино»</w:t>
            </w:r>
          </w:p>
        </w:tc>
        <w:tc>
          <w:tcPr>
            <w:tcW w:w="2126" w:type="dxa"/>
          </w:tcPr>
          <w:p w:rsidR="00B267E7" w:rsidRPr="00D506B2" w:rsidRDefault="00B267E7" w:rsidP="0073222D">
            <w:pPr>
              <w:jc w:val="both"/>
            </w:pPr>
            <w:r w:rsidRPr="00D506B2">
              <w:t>село </w:t>
            </w:r>
            <w:hyperlink r:id="rId63" w:tooltip="Нёбдино (страница отсутствует)" w:history="1">
              <w:r w:rsidRPr="00D506B2">
                <w:rPr>
                  <w:rStyle w:val="a4"/>
                  <w:rFonts w:eastAsiaTheme="majorEastAsia"/>
                  <w:color w:val="auto"/>
                </w:rPr>
                <w:t>Нёбдино</w:t>
              </w:r>
            </w:hyperlink>
          </w:p>
        </w:tc>
        <w:tc>
          <w:tcPr>
            <w:tcW w:w="850" w:type="dxa"/>
          </w:tcPr>
          <w:p w:rsidR="00B267E7" w:rsidRPr="00D506B2" w:rsidRDefault="00B267E7" w:rsidP="0073222D">
            <w:pPr>
              <w:jc w:val="center"/>
            </w:pPr>
            <w:r w:rsidRPr="00D506B2">
              <w:t>6</w:t>
            </w:r>
          </w:p>
        </w:tc>
        <w:tc>
          <w:tcPr>
            <w:tcW w:w="1134" w:type="dxa"/>
          </w:tcPr>
          <w:p w:rsidR="00B267E7" w:rsidRPr="00DC5A1B" w:rsidRDefault="00B267E7" w:rsidP="0073222D">
            <w:pPr>
              <w:jc w:val="center"/>
            </w:pPr>
            <w:r w:rsidRPr="00DC5A1B">
              <w:t>569</w:t>
            </w:r>
          </w:p>
        </w:tc>
        <w:tc>
          <w:tcPr>
            <w:tcW w:w="3050" w:type="dxa"/>
          </w:tcPr>
          <w:p w:rsidR="00B267E7" w:rsidRPr="00D506B2" w:rsidRDefault="00B267E7" w:rsidP="0073222D">
            <w:pPr>
              <w:jc w:val="both"/>
            </w:pPr>
            <w:r w:rsidRPr="00D506B2">
              <w:t>с. </w:t>
            </w:r>
            <w:hyperlink r:id="rId64" w:tooltip="Нёбдино (страница отсутствует)" w:history="1">
              <w:r w:rsidRPr="00D506B2">
                <w:rPr>
                  <w:rStyle w:val="a4"/>
                  <w:rFonts w:eastAsiaTheme="majorEastAsia"/>
                  <w:color w:val="auto"/>
                </w:rPr>
                <w:t>Нёбдино</w:t>
              </w:r>
            </w:hyperlink>
            <w:r w:rsidRPr="00D506B2">
              <w:t>, д. </w:t>
            </w:r>
            <w:hyperlink r:id="rId65" w:tooltip="Аникеевка (Коми)" w:history="1">
              <w:r w:rsidRPr="00D506B2">
                <w:rPr>
                  <w:rStyle w:val="a4"/>
                  <w:rFonts w:eastAsiaTheme="majorEastAsia"/>
                  <w:color w:val="auto"/>
                </w:rPr>
                <w:t>Аникеевка</w:t>
              </w:r>
            </w:hyperlink>
            <w:r w:rsidRPr="00D506B2">
              <w:t>, д. </w:t>
            </w:r>
            <w:hyperlink r:id="rId66" w:tooltip="Ануфриевка (Коми)" w:history="1">
              <w:r w:rsidRPr="00D506B2">
                <w:rPr>
                  <w:rStyle w:val="a4"/>
                  <w:rFonts w:eastAsiaTheme="majorEastAsia"/>
                  <w:color w:val="auto"/>
                </w:rPr>
                <w:t>Ануфриевка</w:t>
              </w:r>
            </w:hyperlink>
            <w:r w:rsidRPr="00D506B2">
              <w:t xml:space="preserve"> д. </w:t>
            </w:r>
            <w:hyperlink r:id="rId67" w:tooltip="Паркерос (страница отсутствует)" w:history="1">
              <w:r w:rsidRPr="00D506B2">
                <w:rPr>
                  <w:rStyle w:val="a4"/>
                  <w:rFonts w:eastAsiaTheme="majorEastAsia"/>
                  <w:color w:val="auto"/>
                </w:rPr>
                <w:t>Паркерос</w:t>
              </w:r>
            </w:hyperlink>
            <w:r w:rsidRPr="00D506B2">
              <w:t>, д. </w:t>
            </w:r>
            <w:hyperlink r:id="rId68" w:tooltip="Тимасикт (страница отсутствует)" w:history="1">
              <w:r w:rsidRPr="00D506B2">
                <w:rPr>
                  <w:rStyle w:val="a4"/>
                  <w:rFonts w:eastAsiaTheme="majorEastAsia"/>
                  <w:color w:val="auto"/>
                </w:rPr>
                <w:t>Тимасикт</w:t>
              </w:r>
            </w:hyperlink>
            <w:r w:rsidRPr="00D506B2">
              <w:t>, д. </w:t>
            </w:r>
            <w:hyperlink r:id="rId69" w:tooltip="Трофимовская (Коми) (страница отсутствует)" w:history="1">
              <w:r w:rsidRPr="00D506B2">
                <w:rPr>
                  <w:rStyle w:val="a4"/>
                  <w:rFonts w:eastAsiaTheme="majorEastAsia"/>
                  <w:color w:val="auto"/>
                </w:rPr>
                <w:t>Трофимовская</w:t>
              </w:r>
            </w:hyperlink>
          </w:p>
        </w:tc>
      </w:tr>
      <w:tr w:rsidR="00B267E7" w:rsidRPr="00D506B2" w:rsidTr="0073222D">
        <w:tc>
          <w:tcPr>
            <w:tcW w:w="529" w:type="dxa"/>
          </w:tcPr>
          <w:p w:rsidR="00B267E7" w:rsidRPr="00D506B2" w:rsidRDefault="00B267E7" w:rsidP="0073222D">
            <w:pPr>
              <w:jc w:val="both"/>
            </w:pPr>
            <w:r w:rsidRPr="00D506B2">
              <w:t>11</w:t>
            </w:r>
          </w:p>
        </w:tc>
        <w:tc>
          <w:tcPr>
            <w:tcW w:w="2273" w:type="dxa"/>
          </w:tcPr>
          <w:p w:rsidR="00B267E7" w:rsidRPr="00D506B2" w:rsidRDefault="00B267E7" w:rsidP="0073222D">
            <w:pPr>
              <w:jc w:val="both"/>
            </w:pPr>
            <w:r w:rsidRPr="00D506B2">
              <w:t>МО СП «Нившера</w:t>
            </w:r>
          </w:p>
        </w:tc>
        <w:tc>
          <w:tcPr>
            <w:tcW w:w="2126" w:type="dxa"/>
          </w:tcPr>
          <w:p w:rsidR="00B267E7" w:rsidRPr="00D506B2" w:rsidRDefault="00B267E7" w:rsidP="0073222D">
            <w:pPr>
              <w:jc w:val="both"/>
            </w:pPr>
            <w:r w:rsidRPr="00D506B2">
              <w:t>село </w:t>
            </w:r>
            <w:hyperlink r:id="rId70" w:tooltip="Нившера (село) (страница отсутствует)" w:history="1">
              <w:r w:rsidRPr="00D506B2">
                <w:rPr>
                  <w:rStyle w:val="a4"/>
                  <w:rFonts w:eastAsiaTheme="majorEastAsia"/>
                  <w:color w:val="auto"/>
                </w:rPr>
                <w:t>Нившера</w:t>
              </w:r>
            </w:hyperlink>
          </w:p>
        </w:tc>
        <w:tc>
          <w:tcPr>
            <w:tcW w:w="850" w:type="dxa"/>
          </w:tcPr>
          <w:p w:rsidR="00B267E7" w:rsidRPr="00D506B2" w:rsidRDefault="00B267E7" w:rsidP="0073222D">
            <w:pPr>
              <w:jc w:val="center"/>
            </w:pPr>
            <w:r w:rsidRPr="00D506B2">
              <w:t>4</w:t>
            </w:r>
          </w:p>
        </w:tc>
        <w:tc>
          <w:tcPr>
            <w:tcW w:w="1134" w:type="dxa"/>
          </w:tcPr>
          <w:p w:rsidR="00B267E7" w:rsidRPr="00DC5A1B" w:rsidRDefault="00B267E7" w:rsidP="0073222D">
            <w:pPr>
              <w:jc w:val="center"/>
            </w:pPr>
            <w:r w:rsidRPr="00DC5A1B">
              <w:t>1210</w:t>
            </w:r>
          </w:p>
        </w:tc>
        <w:tc>
          <w:tcPr>
            <w:tcW w:w="3050" w:type="dxa"/>
          </w:tcPr>
          <w:p w:rsidR="00B267E7" w:rsidRPr="00D506B2" w:rsidRDefault="00B267E7" w:rsidP="0073222D">
            <w:pPr>
              <w:jc w:val="both"/>
            </w:pPr>
            <w:r w:rsidRPr="00D506B2">
              <w:t>с. </w:t>
            </w:r>
            <w:hyperlink r:id="rId71" w:tooltip="Нившера (село) (страница отсутствует)" w:history="1">
              <w:r w:rsidRPr="00D506B2">
                <w:rPr>
                  <w:rStyle w:val="a4"/>
                  <w:rFonts w:eastAsiaTheme="majorEastAsia"/>
                  <w:color w:val="auto"/>
                </w:rPr>
                <w:t>Нившера</w:t>
              </w:r>
            </w:hyperlink>
            <w:r w:rsidRPr="00D506B2">
              <w:t>, д. </w:t>
            </w:r>
            <w:hyperlink r:id="rId72" w:tooltip="Алексеевка (Коми)" w:history="1">
              <w:r w:rsidRPr="00D506B2">
                <w:rPr>
                  <w:rStyle w:val="a4"/>
                  <w:rFonts w:eastAsiaTheme="majorEastAsia"/>
                  <w:color w:val="auto"/>
                </w:rPr>
                <w:t>Алексеевка</w:t>
              </w:r>
            </w:hyperlink>
            <w:r w:rsidRPr="00D506B2">
              <w:t>, д. </w:t>
            </w:r>
            <w:hyperlink r:id="rId73" w:tooltip="Ивановка (Корткеросский район) (страница отсутствует)" w:history="1">
              <w:r w:rsidRPr="00D506B2">
                <w:rPr>
                  <w:rStyle w:val="a4"/>
                  <w:rFonts w:eastAsiaTheme="majorEastAsia"/>
                  <w:color w:val="auto"/>
                </w:rPr>
                <w:t>Ивановка</w:t>
              </w:r>
            </w:hyperlink>
            <w:r w:rsidRPr="00D506B2">
              <w:t>, д. </w:t>
            </w:r>
            <w:hyperlink r:id="rId74" w:tooltip="Русановская (Коми) (страница отсутствует)" w:history="1">
              <w:r w:rsidRPr="00D506B2">
                <w:rPr>
                  <w:rStyle w:val="a4"/>
                  <w:rFonts w:eastAsiaTheme="majorEastAsia"/>
                  <w:color w:val="auto"/>
                </w:rPr>
                <w:t>Русановская</w:t>
              </w:r>
            </w:hyperlink>
          </w:p>
        </w:tc>
      </w:tr>
      <w:tr w:rsidR="00B267E7" w:rsidRPr="00D506B2" w:rsidTr="0073222D">
        <w:tc>
          <w:tcPr>
            <w:tcW w:w="529" w:type="dxa"/>
          </w:tcPr>
          <w:p w:rsidR="00B267E7" w:rsidRPr="00D506B2" w:rsidRDefault="00B267E7" w:rsidP="0073222D">
            <w:pPr>
              <w:jc w:val="both"/>
            </w:pPr>
            <w:r w:rsidRPr="00D506B2">
              <w:lastRenderedPageBreak/>
              <w:t>12</w:t>
            </w:r>
          </w:p>
        </w:tc>
        <w:tc>
          <w:tcPr>
            <w:tcW w:w="2273" w:type="dxa"/>
          </w:tcPr>
          <w:p w:rsidR="00B267E7" w:rsidRPr="00D506B2" w:rsidRDefault="00B267E7" w:rsidP="0073222D">
            <w:pPr>
              <w:ind w:left="1080" w:hanging="1044"/>
              <w:jc w:val="both"/>
            </w:pPr>
            <w:r w:rsidRPr="00D506B2">
              <w:t>МО СП «Пезмег»</w:t>
            </w:r>
          </w:p>
        </w:tc>
        <w:tc>
          <w:tcPr>
            <w:tcW w:w="2126" w:type="dxa"/>
          </w:tcPr>
          <w:p w:rsidR="00B267E7" w:rsidRPr="00D506B2" w:rsidRDefault="00B267E7" w:rsidP="0073222D">
            <w:pPr>
              <w:jc w:val="both"/>
            </w:pPr>
            <w:r w:rsidRPr="00D506B2">
              <w:t>село </w:t>
            </w:r>
            <w:hyperlink r:id="rId75" w:tooltip="Пезмег (страница отсутствует)" w:history="1">
              <w:r w:rsidRPr="00D506B2">
                <w:rPr>
                  <w:rStyle w:val="a4"/>
                  <w:rFonts w:eastAsiaTheme="majorEastAsia"/>
                  <w:color w:val="auto"/>
                </w:rPr>
                <w:t>Пезмег</w:t>
              </w:r>
            </w:hyperlink>
          </w:p>
        </w:tc>
        <w:tc>
          <w:tcPr>
            <w:tcW w:w="850" w:type="dxa"/>
          </w:tcPr>
          <w:p w:rsidR="00B267E7" w:rsidRPr="00D506B2" w:rsidRDefault="00B267E7" w:rsidP="0073222D">
            <w:pPr>
              <w:jc w:val="center"/>
            </w:pPr>
            <w:r w:rsidRPr="00D506B2">
              <w:t>2</w:t>
            </w:r>
          </w:p>
        </w:tc>
        <w:tc>
          <w:tcPr>
            <w:tcW w:w="1134" w:type="dxa"/>
          </w:tcPr>
          <w:p w:rsidR="00B267E7" w:rsidRPr="00DC5A1B" w:rsidRDefault="00B267E7" w:rsidP="0073222D">
            <w:pPr>
              <w:jc w:val="center"/>
            </w:pPr>
            <w:r w:rsidRPr="00DC5A1B">
              <w:t>1027</w:t>
            </w:r>
          </w:p>
        </w:tc>
        <w:tc>
          <w:tcPr>
            <w:tcW w:w="3050" w:type="dxa"/>
          </w:tcPr>
          <w:p w:rsidR="00B267E7" w:rsidRPr="00D506B2" w:rsidRDefault="00B267E7" w:rsidP="0073222D">
            <w:pPr>
              <w:jc w:val="both"/>
            </w:pPr>
            <w:r w:rsidRPr="00D506B2">
              <w:t>с. </w:t>
            </w:r>
            <w:hyperlink r:id="rId76" w:tooltip="Пезмег (страница отсутствует)" w:history="1">
              <w:r w:rsidRPr="00D506B2">
                <w:rPr>
                  <w:rStyle w:val="a4"/>
                  <w:rFonts w:eastAsiaTheme="majorEastAsia"/>
                  <w:color w:val="auto"/>
                </w:rPr>
                <w:t>Пезмег</w:t>
              </w:r>
            </w:hyperlink>
            <w:r w:rsidRPr="00D506B2">
              <w:t>, пст </w:t>
            </w:r>
            <w:hyperlink r:id="rId77" w:tooltip="Аджером" w:history="1">
              <w:r w:rsidRPr="00D506B2">
                <w:rPr>
                  <w:rStyle w:val="a4"/>
                  <w:rFonts w:eastAsiaTheme="majorEastAsia"/>
                  <w:color w:val="auto"/>
                </w:rPr>
                <w:t>Аджером</w:t>
              </w:r>
            </w:hyperlink>
          </w:p>
        </w:tc>
      </w:tr>
      <w:tr w:rsidR="00B267E7" w:rsidRPr="00D506B2" w:rsidTr="0073222D">
        <w:tc>
          <w:tcPr>
            <w:tcW w:w="529" w:type="dxa"/>
          </w:tcPr>
          <w:p w:rsidR="00B267E7" w:rsidRPr="00D506B2" w:rsidRDefault="00B267E7" w:rsidP="0073222D">
            <w:pPr>
              <w:jc w:val="both"/>
            </w:pPr>
            <w:r w:rsidRPr="00D506B2">
              <w:t>13</w:t>
            </w:r>
          </w:p>
        </w:tc>
        <w:tc>
          <w:tcPr>
            <w:tcW w:w="2273" w:type="dxa"/>
          </w:tcPr>
          <w:p w:rsidR="00B267E7" w:rsidRPr="00D506B2" w:rsidRDefault="00B267E7" w:rsidP="0073222D">
            <w:pPr>
              <w:jc w:val="both"/>
            </w:pPr>
            <w:r w:rsidRPr="00D506B2">
              <w:t>МО СП «Подтыбок»</w:t>
            </w:r>
          </w:p>
        </w:tc>
        <w:tc>
          <w:tcPr>
            <w:tcW w:w="2126" w:type="dxa"/>
          </w:tcPr>
          <w:p w:rsidR="00B267E7" w:rsidRPr="00D506B2" w:rsidRDefault="00B267E7" w:rsidP="0073222D">
            <w:pPr>
              <w:jc w:val="both"/>
            </w:pPr>
            <w:r w:rsidRPr="00D506B2">
              <w:t>посёлок </w:t>
            </w:r>
            <w:hyperlink r:id="rId78" w:tooltip="Подтыбок" w:history="1">
              <w:r w:rsidRPr="00D506B2">
                <w:rPr>
                  <w:rStyle w:val="a4"/>
                  <w:rFonts w:eastAsiaTheme="majorEastAsia"/>
                  <w:color w:val="auto"/>
                </w:rPr>
                <w:t>Подтыбок</w:t>
              </w:r>
            </w:hyperlink>
          </w:p>
        </w:tc>
        <w:tc>
          <w:tcPr>
            <w:tcW w:w="850" w:type="dxa"/>
          </w:tcPr>
          <w:p w:rsidR="00B267E7" w:rsidRPr="00D506B2" w:rsidRDefault="00B267E7" w:rsidP="0073222D">
            <w:pPr>
              <w:jc w:val="center"/>
            </w:pPr>
            <w:r w:rsidRPr="00D506B2">
              <w:t>1</w:t>
            </w:r>
          </w:p>
        </w:tc>
        <w:tc>
          <w:tcPr>
            <w:tcW w:w="1134" w:type="dxa"/>
          </w:tcPr>
          <w:p w:rsidR="00B267E7" w:rsidRPr="00DC5A1B" w:rsidRDefault="00B267E7" w:rsidP="0073222D">
            <w:pPr>
              <w:jc w:val="center"/>
            </w:pPr>
            <w:r w:rsidRPr="00DC5A1B">
              <w:t>923</w:t>
            </w:r>
          </w:p>
        </w:tc>
        <w:tc>
          <w:tcPr>
            <w:tcW w:w="3050" w:type="dxa"/>
          </w:tcPr>
          <w:p w:rsidR="00B267E7" w:rsidRPr="00D506B2" w:rsidRDefault="00B267E7" w:rsidP="0073222D">
            <w:pPr>
              <w:jc w:val="both"/>
            </w:pPr>
            <w:r w:rsidRPr="00D506B2">
              <w:t>пст </w:t>
            </w:r>
            <w:hyperlink r:id="rId79" w:tooltip="Подтыбок" w:history="1">
              <w:r w:rsidRPr="00D506B2">
                <w:rPr>
                  <w:rStyle w:val="a4"/>
                  <w:rFonts w:eastAsiaTheme="majorEastAsia"/>
                  <w:color w:val="auto"/>
                </w:rPr>
                <w:t>Подтыбок</w:t>
              </w:r>
            </w:hyperlink>
          </w:p>
        </w:tc>
      </w:tr>
      <w:tr w:rsidR="00B267E7" w:rsidRPr="00D506B2" w:rsidTr="0073222D">
        <w:tc>
          <w:tcPr>
            <w:tcW w:w="529" w:type="dxa"/>
          </w:tcPr>
          <w:p w:rsidR="00B267E7" w:rsidRPr="00D506B2" w:rsidRDefault="00B267E7" w:rsidP="0073222D">
            <w:pPr>
              <w:jc w:val="both"/>
            </w:pPr>
            <w:r w:rsidRPr="00D506B2">
              <w:t>14</w:t>
            </w:r>
          </w:p>
        </w:tc>
        <w:tc>
          <w:tcPr>
            <w:tcW w:w="2273" w:type="dxa"/>
          </w:tcPr>
          <w:p w:rsidR="00B267E7" w:rsidRPr="00D506B2" w:rsidRDefault="00B267E7" w:rsidP="0073222D">
            <w:pPr>
              <w:ind w:left="360" w:hanging="360"/>
              <w:jc w:val="both"/>
            </w:pPr>
            <w:r w:rsidRPr="00D506B2">
              <w:t>МО СП «Подъельск»</w:t>
            </w:r>
          </w:p>
        </w:tc>
        <w:tc>
          <w:tcPr>
            <w:tcW w:w="2126" w:type="dxa"/>
          </w:tcPr>
          <w:p w:rsidR="00B267E7" w:rsidRPr="00D506B2" w:rsidRDefault="00B267E7" w:rsidP="0073222D">
            <w:pPr>
              <w:jc w:val="both"/>
            </w:pPr>
            <w:r w:rsidRPr="00D506B2">
              <w:t>село </w:t>
            </w:r>
            <w:hyperlink r:id="rId80" w:tooltip="Подъельск" w:history="1">
              <w:r w:rsidRPr="00D506B2">
                <w:rPr>
                  <w:rStyle w:val="a4"/>
                  <w:rFonts w:eastAsiaTheme="majorEastAsia"/>
                  <w:color w:val="auto"/>
                </w:rPr>
                <w:t>Подъельск</w:t>
              </w:r>
            </w:hyperlink>
          </w:p>
        </w:tc>
        <w:tc>
          <w:tcPr>
            <w:tcW w:w="850" w:type="dxa"/>
          </w:tcPr>
          <w:p w:rsidR="00B267E7" w:rsidRPr="00D506B2" w:rsidRDefault="00B267E7" w:rsidP="0073222D">
            <w:pPr>
              <w:jc w:val="center"/>
            </w:pPr>
            <w:r w:rsidRPr="00D506B2">
              <w:t>3</w:t>
            </w:r>
          </w:p>
        </w:tc>
        <w:tc>
          <w:tcPr>
            <w:tcW w:w="1134" w:type="dxa"/>
          </w:tcPr>
          <w:p w:rsidR="00B267E7" w:rsidRPr="00DC5A1B" w:rsidRDefault="00B267E7" w:rsidP="0073222D">
            <w:pPr>
              <w:jc w:val="center"/>
            </w:pPr>
            <w:r w:rsidRPr="00DC5A1B">
              <w:t>550</w:t>
            </w:r>
          </w:p>
        </w:tc>
        <w:tc>
          <w:tcPr>
            <w:tcW w:w="3050" w:type="dxa"/>
          </w:tcPr>
          <w:p w:rsidR="00B267E7" w:rsidRPr="00D506B2" w:rsidRDefault="00B267E7" w:rsidP="0073222D">
            <w:pPr>
              <w:jc w:val="both"/>
            </w:pPr>
            <w:r w:rsidRPr="00D506B2">
              <w:t>с. </w:t>
            </w:r>
            <w:hyperlink r:id="rId81" w:tooltip="Подъельск" w:history="1">
              <w:r w:rsidRPr="00D506B2">
                <w:rPr>
                  <w:rStyle w:val="a4"/>
                  <w:rFonts w:eastAsiaTheme="majorEastAsia"/>
                  <w:color w:val="auto"/>
                </w:rPr>
                <w:t>Подъельск</w:t>
              </w:r>
            </w:hyperlink>
            <w:r w:rsidRPr="00D506B2">
              <w:t xml:space="preserve"> д. </w:t>
            </w:r>
            <w:hyperlink r:id="rId82" w:tooltip="Наволок (Коми) (страница отсутствует)" w:history="1">
              <w:r w:rsidRPr="00D506B2">
                <w:rPr>
                  <w:rStyle w:val="a4"/>
                  <w:rFonts w:eastAsiaTheme="majorEastAsia"/>
                  <w:color w:val="auto"/>
                </w:rPr>
                <w:t>Наволок</w:t>
              </w:r>
            </w:hyperlink>
            <w:r w:rsidRPr="00D506B2">
              <w:t>, д. </w:t>
            </w:r>
            <w:hyperlink r:id="rId83" w:tooltip="Новик (Коми) (страница отсутствует)" w:history="1">
              <w:r w:rsidRPr="00D506B2">
                <w:rPr>
                  <w:rStyle w:val="a4"/>
                  <w:rFonts w:eastAsiaTheme="majorEastAsia"/>
                  <w:color w:val="auto"/>
                </w:rPr>
                <w:t>Новик</w:t>
              </w:r>
            </w:hyperlink>
          </w:p>
        </w:tc>
      </w:tr>
      <w:tr w:rsidR="00B267E7" w:rsidRPr="00D506B2" w:rsidTr="0073222D">
        <w:tc>
          <w:tcPr>
            <w:tcW w:w="529" w:type="dxa"/>
          </w:tcPr>
          <w:p w:rsidR="00B267E7" w:rsidRPr="00D506B2" w:rsidRDefault="00B267E7" w:rsidP="0073222D">
            <w:pPr>
              <w:jc w:val="both"/>
            </w:pPr>
            <w:r w:rsidRPr="00D506B2">
              <w:t>15</w:t>
            </w:r>
          </w:p>
        </w:tc>
        <w:tc>
          <w:tcPr>
            <w:tcW w:w="2273" w:type="dxa"/>
          </w:tcPr>
          <w:p w:rsidR="00B267E7" w:rsidRPr="00D506B2" w:rsidRDefault="00B267E7" w:rsidP="0073222D">
            <w:pPr>
              <w:ind w:left="360" w:hanging="360"/>
              <w:jc w:val="both"/>
            </w:pPr>
            <w:r w:rsidRPr="00D506B2">
              <w:t>МО СП «Позтыкерес»</w:t>
            </w:r>
          </w:p>
        </w:tc>
        <w:tc>
          <w:tcPr>
            <w:tcW w:w="2126" w:type="dxa"/>
          </w:tcPr>
          <w:p w:rsidR="00B267E7" w:rsidRPr="00D506B2" w:rsidRDefault="00B267E7" w:rsidP="0073222D">
            <w:pPr>
              <w:jc w:val="both"/>
            </w:pPr>
            <w:r w:rsidRPr="00D506B2">
              <w:t>село </w:t>
            </w:r>
            <w:hyperlink r:id="rId84" w:tooltip="Позтыкерес (страница отсутствует)" w:history="1">
              <w:r w:rsidRPr="00D506B2">
                <w:rPr>
                  <w:rStyle w:val="a4"/>
                  <w:rFonts w:eastAsiaTheme="majorEastAsia"/>
                  <w:color w:val="auto"/>
                </w:rPr>
                <w:t>Позтыкерес</w:t>
              </w:r>
            </w:hyperlink>
          </w:p>
        </w:tc>
        <w:tc>
          <w:tcPr>
            <w:tcW w:w="850" w:type="dxa"/>
          </w:tcPr>
          <w:p w:rsidR="00B267E7" w:rsidRPr="00D506B2" w:rsidRDefault="00B267E7" w:rsidP="0073222D">
            <w:pPr>
              <w:jc w:val="center"/>
            </w:pPr>
            <w:r w:rsidRPr="00D506B2">
              <w:t>3</w:t>
            </w:r>
          </w:p>
        </w:tc>
        <w:tc>
          <w:tcPr>
            <w:tcW w:w="1134" w:type="dxa"/>
          </w:tcPr>
          <w:p w:rsidR="00B267E7" w:rsidRPr="00DC5A1B" w:rsidRDefault="00B267E7" w:rsidP="0073222D">
            <w:pPr>
              <w:jc w:val="center"/>
            </w:pPr>
            <w:r w:rsidRPr="00DC5A1B">
              <w:t>259</w:t>
            </w:r>
          </w:p>
        </w:tc>
        <w:tc>
          <w:tcPr>
            <w:tcW w:w="3050" w:type="dxa"/>
          </w:tcPr>
          <w:p w:rsidR="00B267E7" w:rsidRPr="00D506B2" w:rsidRDefault="00B267E7" w:rsidP="0073222D">
            <w:pPr>
              <w:jc w:val="both"/>
            </w:pPr>
            <w:r w:rsidRPr="00D506B2">
              <w:t>с. </w:t>
            </w:r>
            <w:hyperlink r:id="rId85" w:tooltip="Позтыкерес (страница отсутствует)" w:history="1">
              <w:r w:rsidRPr="00D506B2">
                <w:rPr>
                  <w:rStyle w:val="a4"/>
                  <w:rFonts w:eastAsiaTheme="majorEastAsia"/>
                  <w:color w:val="auto"/>
                </w:rPr>
                <w:t>Позтыкерес</w:t>
              </w:r>
            </w:hyperlink>
            <w:r w:rsidRPr="00D506B2">
              <w:t>, д. </w:t>
            </w:r>
            <w:hyperlink r:id="rId86" w:tooltip="Баяркерес (страница отсутствует)" w:history="1">
              <w:r w:rsidRPr="00D506B2">
                <w:rPr>
                  <w:rStyle w:val="a4"/>
                  <w:rFonts w:eastAsiaTheme="majorEastAsia"/>
                  <w:color w:val="auto"/>
                </w:rPr>
                <w:t>Баяркерес</w:t>
              </w:r>
            </w:hyperlink>
            <w:r w:rsidRPr="00D506B2">
              <w:t>, пст </w:t>
            </w:r>
            <w:hyperlink r:id="rId87" w:tooltip="Собино (Коми) (страница отсутствует)" w:history="1">
              <w:r w:rsidRPr="00D506B2">
                <w:rPr>
                  <w:rStyle w:val="a4"/>
                  <w:rFonts w:eastAsiaTheme="majorEastAsia"/>
                  <w:color w:val="auto"/>
                </w:rPr>
                <w:t>Собино</w:t>
              </w:r>
            </w:hyperlink>
          </w:p>
        </w:tc>
      </w:tr>
      <w:tr w:rsidR="00B267E7" w:rsidRPr="00D506B2" w:rsidTr="0073222D">
        <w:tc>
          <w:tcPr>
            <w:tcW w:w="529" w:type="dxa"/>
          </w:tcPr>
          <w:p w:rsidR="00B267E7" w:rsidRPr="00D506B2" w:rsidRDefault="00B267E7" w:rsidP="0073222D">
            <w:pPr>
              <w:jc w:val="both"/>
            </w:pPr>
            <w:r w:rsidRPr="00D506B2">
              <w:t>16</w:t>
            </w:r>
          </w:p>
        </w:tc>
        <w:tc>
          <w:tcPr>
            <w:tcW w:w="2273" w:type="dxa"/>
          </w:tcPr>
          <w:p w:rsidR="00B267E7" w:rsidRPr="00D506B2" w:rsidRDefault="00B267E7" w:rsidP="0073222D">
            <w:pPr>
              <w:ind w:left="360" w:hanging="360"/>
              <w:jc w:val="both"/>
            </w:pPr>
            <w:r w:rsidRPr="00D506B2">
              <w:t>МО СП «Приозерный»</w:t>
            </w:r>
          </w:p>
        </w:tc>
        <w:tc>
          <w:tcPr>
            <w:tcW w:w="2126" w:type="dxa"/>
          </w:tcPr>
          <w:p w:rsidR="00B267E7" w:rsidRPr="00D506B2" w:rsidRDefault="00B267E7" w:rsidP="0073222D">
            <w:pPr>
              <w:jc w:val="both"/>
            </w:pPr>
            <w:r w:rsidRPr="00D506B2">
              <w:t>посёлок </w:t>
            </w:r>
            <w:hyperlink r:id="rId88" w:tooltip="Приозёрный (Коми) (страница отсутствует)" w:history="1">
              <w:r w:rsidRPr="00D506B2">
                <w:rPr>
                  <w:rStyle w:val="a4"/>
                  <w:rFonts w:eastAsiaTheme="majorEastAsia"/>
                  <w:color w:val="auto"/>
                </w:rPr>
                <w:t>Приозёрный</w:t>
              </w:r>
            </w:hyperlink>
          </w:p>
        </w:tc>
        <w:tc>
          <w:tcPr>
            <w:tcW w:w="850" w:type="dxa"/>
          </w:tcPr>
          <w:p w:rsidR="00B267E7" w:rsidRPr="00D506B2" w:rsidRDefault="00B267E7" w:rsidP="0073222D">
            <w:pPr>
              <w:jc w:val="center"/>
            </w:pPr>
            <w:r w:rsidRPr="00D506B2">
              <w:t>3</w:t>
            </w:r>
          </w:p>
        </w:tc>
        <w:tc>
          <w:tcPr>
            <w:tcW w:w="1134" w:type="dxa"/>
          </w:tcPr>
          <w:p w:rsidR="00B267E7" w:rsidRPr="00DC5A1B" w:rsidRDefault="00B267E7" w:rsidP="0073222D">
            <w:pPr>
              <w:jc w:val="center"/>
            </w:pPr>
            <w:r w:rsidRPr="00DC5A1B">
              <w:t>668</w:t>
            </w:r>
          </w:p>
        </w:tc>
        <w:tc>
          <w:tcPr>
            <w:tcW w:w="3050" w:type="dxa"/>
          </w:tcPr>
          <w:p w:rsidR="00B267E7" w:rsidRPr="00D506B2" w:rsidRDefault="00B267E7" w:rsidP="0073222D">
            <w:pPr>
              <w:jc w:val="both"/>
            </w:pPr>
            <w:r w:rsidRPr="00D506B2">
              <w:t>пст </w:t>
            </w:r>
            <w:hyperlink r:id="rId89" w:tooltip="Приозёрный (Коми) (страница отсутствует)" w:history="1">
              <w:r w:rsidRPr="00D506B2">
                <w:rPr>
                  <w:rStyle w:val="a4"/>
                  <w:rFonts w:eastAsiaTheme="majorEastAsia"/>
                  <w:color w:val="auto"/>
                </w:rPr>
                <w:t>Приозёрный</w:t>
              </w:r>
            </w:hyperlink>
            <w:r w:rsidRPr="00D506B2">
              <w:t>, д. </w:t>
            </w:r>
            <w:hyperlink r:id="rId90" w:tooltip="Важкуръя (страница отсутствует)" w:history="1">
              <w:r w:rsidRPr="00D506B2">
                <w:rPr>
                  <w:rStyle w:val="a4"/>
                  <w:rFonts w:eastAsiaTheme="majorEastAsia"/>
                  <w:color w:val="auto"/>
                </w:rPr>
                <w:t>Важкуръя</w:t>
              </w:r>
            </w:hyperlink>
          </w:p>
        </w:tc>
      </w:tr>
      <w:tr w:rsidR="00B267E7" w:rsidRPr="00D506B2" w:rsidTr="0073222D">
        <w:tc>
          <w:tcPr>
            <w:tcW w:w="529" w:type="dxa"/>
          </w:tcPr>
          <w:p w:rsidR="00B267E7" w:rsidRPr="00D506B2" w:rsidRDefault="00B267E7" w:rsidP="0073222D">
            <w:pPr>
              <w:jc w:val="both"/>
            </w:pPr>
            <w:r w:rsidRPr="00D506B2">
              <w:t>17</w:t>
            </w:r>
          </w:p>
        </w:tc>
        <w:tc>
          <w:tcPr>
            <w:tcW w:w="2273" w:type="dxa"/>
          </w:tcPr>
          <w:p w:rsidR="00B267E7" w:rsidRPr="00D506B2" w:rsidRDefault="00B267E7" w:rsidP="0073222D">
            <w:pPr>
              <w:ind w:left="360" w:hanging="360"/>
              <w:jc w:val="both"/>
            </w:pPr>
            <w:r w:rsidRPr="00D506B2">
              <w:t>МО СП «Сторожевск»</w:t>
            </w:r>
          </w:p>
        </w:tc>
        <w:tc>
          <w:tcPr>
            <w:tcW w:w="2126" w:type="dxa"/>
            <w:vAlign w:val="center"/>
          </w:tcPr>
          <w:p w:rsidR="00B267E7" w:rsidRPr="00D506B2" w:rsidRDefault="00B267E7" w:rsidP="0073222D">
            <w:r w:rsidRPr="00D506B2">
              <w:t>село </w:t>
            </w:r>
            <w:hyperlink r:id="rId91" w:tooltip="Сторожевск (страница отсутствует)" w:history="1">
              <w:r w:rsidRPr="00D506B2">
                <w:rPr>
                  <w:rStyle w:val="a4"/>
                  <w:rFonts w:eastAsiaTheme="majorEastAsia"/>
                  <w:color w:val="auto"/>
                </w:rPr>
                <w:t>Сторожевск</w:t>
              </w:r>
            </w:hyperlink>
          </w:p>
        </w:tc>
        <w:tc>
          <w:tcPr>
            <w:tcW w:w="850" w:type="dxa"/>
            <w:vAlign w:val="center"/>
          </w:tcPr>
          <w:p w:rsidR="00B267E7" w:rsidRPr="00D506B2" w:rsidRDefault="00B267E7" w:rsidP="0073222D">
            <w:pPr>
              <w:spacing w:before="240" w:after="240"/>
              <w:jc w:val="center"/>
            </w:pPr>
            <w:r w:rsidRPr="00D506B2">
              <w:t>1</w:t>
            </w:r>
          </w:p>
        </w:tc>
        <w:tc>
          <w:tcPr>
            <w:tcW w:w="1134" w:type="dxa"/>
          </w:tcPr>
          <w:p w:rsidR="00B267E7" w:rsidRPr="00DC5A1B" w:rsidRDefault="00B267E7" w:rsidP="0073222D">
            <w:pPr>
              <w:jc w:val="center"/>
            </w:pPr>
            <w:r w:rsidRPr="00DC5A1B">
              <w:t>1553</w:t>
            </w:r>
          </w:p>
        </w:tc>
        <w:tc>
          <w:tcPr>
            <w:tcW w:w="3050" w:type="dxa"/>
          </w:tcPr>
          <w:p w:rsidR="00B267E7" w:rsidRPr="00D506B2" w:rsidRDefault="00B267E7" w:rsidP="0073222D">
            <w:pPr>
              <w:jc w:val="both"/>
            </w:pPr>
            <w:r w:rsidRPr="00D506B2">
              <w:t>с. </w:t>
            </w:r>
            <w:hyperlink r:id="rId92" w:tooltip="Сторожевск (страница отсутствует)" w:history="1">
              <w:r w:rsidRPr="00D506B2">
                <w:rPr>
                  <w:rStyle w:val="a4"/>
                  <w:rFonts w:eastAsiaTheme="majorEastAsia"/>
                  <w:color w:val="auto"/>
                </w:rPr>
                <w:t>Сторожевск</w:t>
              </w:r>
            </w:hyperlink>
          </w:p>
        </w:tc>
      </w:tr>
      <w:tr w:rsidR="00B267E7" w:rsidRPr="00D506B2" w:rsidTr="0073222D">
        <w:tc>
          <w:tcPr>
            <w:tcW w:w="529" w:type="dxa"/>
          </w:tcPr>
          <w:p w:rsidR="00B267E7" w:rsidRPr="00D506B2" w:rsidRDefault="00B267E7" w:rsidP="0073222D">
            <w:pPr>
              <w:jc w:val="both"/>
            </w:pPr>
            <w:r w:rsidRPr="00D506B2">
              <w:t>18</w:t>
            </w:r>
          </w:p>
        </w:tc>
        <w:tc>
          <w:tcPr>
            <w:tcW w:w="2273" w:type="dxa"/>
          </w:tcPr>
          <w:p w:rsidR="00B267E7" w:rsidRPr="00D506B2" w:rsidRDefault="00B267E7" w:rsidP="0073222D">
            <w:pPr>
              <w:jc w:val="both"/>
            </w:pPr>
            <w:r w:rsidRPr="00D506B2">
              <w:t>МО СП «Усть-Лэкчим</w:t>
            </w:r>
          </w:p>
        </w:tc>
        <w:tc>
          <w:tcPr>
            <w:tcW w:w="2126" w:type="dxa"/>
          </w:tcPr>
          <w:p w:rsidR="00B267E7" w:rsidRPr="00D506B2" w:rsidRDefault="00B267E7" w:rsidP="0073222D">
            <w:pPr>
              <w:jc w:val="both"/>
            </w:pPr>
            <w:r w:rsidRPr="00D506B2">
              <w:t>посёлок </w:t>
            </w:r>
            <w:hyperlink r:id="rId93" w:tooltip="Усть-Лэкчим (страница отсутствует)" w:history="1">
              <w:r w:rsidRPr="00D506B2">
                <w:rPr>
                  <w:rStyle w:val="a4"/>
                  <w:rFonts w:eastAsiaTheme="majorEastAsia"/>
                  <w:color w:val="auto"/>
                </w:rPr>
                <w:t>Усть-Лэкчим</w:t>
              </w:r>
            </w:hyperlink>
          </w:p>
        </w:tc>
        <w:tc>
          <w:tcPr>
            <w:tcW w:w="850" w:type="dxa"/>
          </w:tcPr>
          <w:p w:rsidR="00B267E7" w:rsidRPr="00D506B2" w:rsidRDefault="00B267E7" w:rsidP="0073222D">
            <w:pPr>
              <w:jc w:val="center"/>
            </w:pPr>
            <w:r w:rsidRPr="00D506B2">
              <w:t>3</w:t>
            </w:r>
          </w:p>
        </w:tc>
        <w:tc>
          <w:tcPr>
            <w:tcW w:w="1134" w:type="dxa"/>
          </w:tcPr>
          <w:p w:rsidR="00B267E7" w:rsidRPr="00DC5A1B" w:rsidRDefault="00B267E7" w:rsidP="0073222D">
            <w:pPr>
              <w:jc w:val="center"/>
            </w:pPr>
            <w:r w:rsidRPr="00DC5A1B">
              <w:t>428</w:t>
            </w:r>
          </w:p>
        </w:tc>
        <w:tc>
          <w:tcPr>
            <w:tcW w:w="3050" w:type="dxa"/>
          </w:tcPr>
          <w:p w:rsidR="00B267E7" w:rsidRPr="00D506B2" w:rsidRDefault="00B267E7" w:rsidP="0073222D">
            <w:pPr>
              <w:jc w:val="both"/>
            </w:pPr>
            <w:r w:rsidRPr="00D506B2">
              <w:t>пст </w:t>
            </w:r>
            <w:hyperlink r:id="rId94" w:tooltip="Усть-Лэкчим (страница отсутствует)" w:history="1">
              <w:r w:rsidRPr="00D506B2">
                <w:rPr>
                  <w:rStyle w:val="a4"/>
                  <w:rFonts w:eastAsiaTheme="majorEastAsia"/>
                  <w:color w:val="auto"/>
                </w:rPr>
                <w:t>Усть-Лэкчим</w:t>
              </w:r>
            </w:hyperlink>
            <w:r w:rsidRPr="00D506B2">
              <w:t>, пст </w:t>
            </w:r>
            <w:hyperlink r:id="rId95" w:tooltip="Мартиты (страница отсутствует)" w:history="1">
              <w:r w:rsidRPr="00D506B2">
                <w:rPr>
                  <w:rStyle w:val="a4"/>
                  <w:rFonts w:eastAsiaTheme="majorEastAsia"/>
                  <w:color w:val="auto"/>
                </w:rPr>
                <w:t>Мартиты</w:t>
              </w:r>
            </w:hyperlink>
          </w:p>
        </w:tc>
      </w:tr>
    </w:tbl>
    <w:p w:rsidR="00462F9C" w:rsidRPr="00D506B2" w:rsidRDefault="00462F9C" w:rsidP="00A74682">
      <w:pPr>
        <w:ind w:firstLine="720"/>
        <w:jc w:val="both"/>
      </w:pPr>
      <w:r w:rsidRPr="00D506B2">
        <w:t xml:space="preserve">Район имеет выход на железнодорожную станцию «Сыктывкар» через территорию МР «Сыктывдинский» и ГО «Сыктывкар». Расстояние до железнодорожной станции от с. Корткерос составляет </w:t>
      </w:r>
      <w:smartTag w:uri="urn:schemas-microsoft-com:office:smarttags" w:element="metricconverter">
        <w:smartTagPr>
          <w:attr w:name="ProductID" w:val="53 км"/>
        </w:smartTagPr>
        <w:r w:rsidRPr="00D506B2">
          <w:t>53 км</w:t>
        </w:r>
      </w:smartTag>
      <w:r w:rsidRPr="00D506B2">
        <w:t xml:space="preserve">. </w:t>
      </w:r>
    </w:p>
    <w:p w:rsidR="00462F9C" w:rsidRPr="00D506B2" w:rsidRDefault="00462F9C" w:rsidP="00A74682">
      <w:pPr>
        <w:ind w:firstLine="720"/>
        <w:jc w:val="both"/>
      </w:pPr>
      <w:r w:rsidRPr="00D506B2">
        <w:t xml:space="preserve">Район имеет большой потенциал в плане развития транспортного сообщения с сопредельными территориями на планируемый период. По территории района пролегает участок автодороги Сыктывкар - Кудымкар - Пермь, который введен в эксплуатацию. С вводом в эксплуатацию автодороги в целом по территории района ожидается значительное увеличение потока транзитных грузов, будет открыт транспортный доступ к рынкам Пермского края. </w:t>
      </w:r>
    </w:p>
    <w:p w:rsidR="00462F9C" w:rsidRPr="00A74682" w:rsidRDefault="00462F9C" w:rsidP="00A74682">
      <w:pPr>
        <w:ind w:firstLine="720"/>
        <w:jc w:val="both"/>
      </w:pPr>
      <w:r w:rsidRPr="00D506B2">
        <w:t>Положение МР «Корткеросский» позволяет устойчивый сбыт в МО ГО «Сыктывкар» продукции сельского хозяйства, произведенной на территории</w:t>
      </w:r>
      <w:r w:rsidRPr="00A74682">
        <w:t xml:space="preserve"> района. С точки зрения развития экономики района, развитие сельского хозяйства и переработки сельскохозяйственной продукции является перспективным. </w:t>
      </w:r>
    </w:p>
    <w:p w:rsidR="00712D7E" w:rsidRDefault="00712D7E" w:rsidP="00D24664">
      <w:pPr>
        <w:pStyle w:val="1"/>
      </w:pPr>
    </w:p>
    <w:p w:rsidR="005D7660" w:rsidRPr="00A74682" w:rsidRDefault="005D7660" w:rsidP="00D24664">
      <w:pPr>
        <w:pStyle w:val="1"/>
      </w:pPr>
      <w:bookmarkStart w:id="32" w:name="_Toc501217695"/>
      <w:r w:rsidRPr="00A74682">
        <w:t xml:space="preserve">1.2 </w:t>
      </w:r>
      <w:r w:rsidR="00C042A7" w:rsidRPr="00A74682">
        <w:t xml:space="preserve"> Природно-к</w:t>
      </w:r>
      <w:r w:rsidRPr="00A74682">
        <w:t>лимат</w:t>
      </w:r>
      <w:r w:rsidR="00C042A7" w:rsidRPr="00A74682">
        <w:t>ические условия</w:t>
      </w:r>
      <w:bookmarkEnd w:id="32"/>
    </w:p>
    <w:p w:rsidR="005D7660" w:rsidRPr="00A74682" w:rsidRDefault="005D7660" w:rsidP="00A74682">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b/>
          <w:sz w:val="24"/>
          <w:szCs w:val="24"/>
        </w:rPr>
        <w:t>Климат</w:t>
      </w:r>
      <w:r w:rsidRPr="00A74682">
        <w:rPr>
          <w:rFonts w:ascii="Times New Roman" w:hAnsi="Times New Roman" w:cs="Times New Roman"/>
          <w:sz w:val="24"/>
          <w:szCs w:val="24"/>
        </w:rPr>
        <w:t xml:space="preserve"> МР «Корткеросский»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5D7660" w:rsidRPr="00A74682" w:rsidRDefault="005D7660" w:rsidP="00A74682">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t xml:space="preserve">Годовая амплитуда колебаний температуры воздуха составляет 32,3 °С. Самым теплым месяцем года является июль (средняя месячная температура +15,8 °С), самым холодным месяцем - январь (минус 16,5 °С). Среднегодовая температура воздуха, по данным метеостанции д. Лунь, равна минус 0,4 °С. Прорывы тропического воздуха вызывают повышение температуры до абсолютного максимума 36 °С. Абсолютный температурный минимум (минус 46 °С) обусловлен поступлением воздуха из Арктики. Вегетационный период (переход температуры за 5 °С) начинается с 10 по 20 мая и продолжается до 20 августа - 1 сентября. Его продолжительность составляет 80 - 100 дней. </w:t>
      </w:r>
      <w:r w:rsidRPr="00A74682">
        <w:rPr>
          <w:rFonts w:ascii="Times New Roman" w:hAnsi="Times New Roman" w:cs="Times New Roman"/>
          <w:sz w:val="24"/>
          <w:szCs w:val="24"/>
        </w:rPr>
        <w:lastRenderedPageBreak/>
        <w:t>Число дней со среднесуточной температурой воздуха выше 0 °С составляет 185. Заморозки начинаются в конце сентября.</w:t>
      </w:r>
    </w:p>
    <w:p w:rsidR="005D7660" w:rsidRPr="00A74682" w:rsidRDefault="005D7660" w:rsidP="00A74682">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w:t>
      </w:r>
      <w:smartTag w:uri="urn:schemas-microsoft-com:office:smarttags" w:element="metricconverter">
        <w:smartTagPr>
          <w:attr w:name="ProductID" w:val="92 см"/>
        </w:smartTagPr>
        <w:r w:rsidRPr="00A74682">
          <w:rPr>
            <w:rFonts w:ascii="Times New Roman" w:hAnsi="Times New Roman" w:cs="Times New Roman"/>
            <w:sz w:val="24"/>
            <w:szCs w:val="24"/>
          </w:rPr>
          <w:t>92 см</w:t>
        </w:r>
      </w:smartTag>
      <w:r w:rsidRPr="00A74682">
        <w:rPr>
          <w:rFonts w:ascii="Times New Roman" w:hAnsi="Times New Roman" w:cs="Times New Roman"/>
          <w:sz w:val="24"/>
          <w:szCs w:val="24"/>
        </w:rPr>
        <w:t xml:space="preserve">. </w:t>
      </w:r>
    </w:p>
    <w:p w:rsidR="005D7660" w:rsidRPr="00A74682" w:rsidRDefault="005D7660" w:rsidP="00A74682">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t xml:space="preserve">В целом за год преобладают ветры южного, юго-западного направлений. Среднегодовая скорость ветра 3,3 м/с. </w:t>
      </w:r>
    </w:p>
    <w:p w:rsidR="005D7660" w:rsidRPr="00A74682" w:rsidRDefault="005D7660" w:rsidP="00A74682">
      <w:pPr>
        <w:ind w:firstLine="720"/>
      </w:pPr>
    </w:p>
    <w:p w:rsidR="005D7660" w:rsidRPr="00536953" w:rsidRDefault="005D7660" w:rsidP="00536953">
      <w:pPr>
        <w:ind w:firstLine="851"/>
      </w:pPr>
      <w:r w:rsidRPr="00536953">
        <w:t>Согласно С</w:t>
      </w:r>
      <w:r w:rsidR="00387DDB" w:rsidRPr="00536953">
        <w:t xml:space="preserve">П 131.13330.2012 </w:t>
      </w:r>
      <w:r w:rsidRPr="00536953">
        <w:t>Строительная климатология территория МР «Корткеросский» по климатическому районированию относится к климатическому подрайону I В. Для территории характерны высокая степень дифференциации климатических условий, неустойчивость и резкая смена погодных условий.</w:t>
      </w:r>
    </w:p>
    <w:p w:rsidR="00536953" w:rsidRPr="006000D1" w:rsidRDefault="00536953" w:rsidP="00536953">
      <w:pPr>
        <w:ind w:firstLine="851"/>
        <w:rPr>
          <w:b/>
        </w:rPr>
      </w:pPr>
      <w:bookmarkStart w:id="33" w:name="_Toc247334171"/>
      <w:bookmarkStart w:id="34" w:name="_Toc257294582"/>
    </w:p>
    <w:p w:rsidR="005D7660" w:rsidRPr="00536953" w:rsidRDefault="005D7660" w:rsidP="00536953">
      <w:pPr>
        <w:ind w:firstLine="851"/>
        <w:rPr>
          <w:b/>
        </w:rPr>
      </w:pPr>
      <w:r w:rsidRPr="00536953">
        <w:rPr>
          <w:b/>
        </w:rPr>
        <w:t>Водные ресурсы</w:t>
      </w:r>
      <w:bookmarkEnd w:id="33"/>
      <w:bookmarkEnd w:id="34"/>
    </w:p>
    <w:p w:rsidR="005D7660" w:rsidRPr="00536953" w:rsidRDefault="005D7660" w:rsidP="00536953">
      <w:pPr>
        <w:ind w:firstLine="851"/>
      </w:pPr>
      <w:r w:rsidRPr="00536953">
        <w:t xml:space="preserve">Гидрографическая сеть водных объектов МР «Корткеросский» принадлежит бассейну р. Вычегда. Вычегда - вторая по величине река в Республике Коми и самый большой водоносный приток Северной Двины. Река Вычегда, являющаяся основной водной артерией района, пересекает его с востока на запад. Река типично равнинная, с песчаным дном и песчаными, песчано-галечными перекатами, мелями и низкими намывными островами. В ее пойме встречаются старицы. </w:t>
      </w:r>
    </w:p>
    <w:p w:rsidR="005D7660" w:rsidRPr="00A74682" w:rsidRDefault="005D7660" w:rsidP="00A74682">
      <w:pPr>
        <w:ind w:firstLine="709"/>
        <w:jc w:val="both"/>
      </w:pPr>
      <w:r w:rsidRPr="00A74682">
        <w:t xml:space="preserve">Наиболее крупные притоки р. Вычегды - рр. Локчим, Вишера и Маджа, по особенностям водного режима также являются равнинными реками, протекают в широких долинах, сильно меандрируют, с перекатами, песчаными островами и береговыми отмелями в меженный период. </w:t>
      </w:r>
    </w:p>
    <w:p w:rsidR="005D7660" w:rsidRPr="00A74682" w:rsidRDefault="005D7660" w:rsidP="00A74682">
      <w:pPr>
        <w:ind w:firstLine="709"/>
        <w:jc w:val="both"/>
      </w:pPr>
      <w:r w:rsidRPr="00A74682">
        <w:t>В районе насчитывается 122 озер, стариц</w:t>
      </w:r>
      <w:r w:rsidR="00673A7C" w:rsidRPr="00A74682">
        <w:t>,</w:t>
      </w:r>
      <w:r w:rsidRPr="00A74682">
        <w:t xml:space="preserve"> множество болот. Из наиболее крупных болот можно отметить: Нившера</w:t>
      </w:r>
      <w:r w:rsidR="00673A7C" w:rsidRPr="00A74682">
        <w:t>, Шир-нюр</w:t>
      </w:r>
      <w:r w:rsidRPr="00A74682">
        <w:t>, Сотчем-нюр), Тыбью-нюр, Большое, Ур-ель-нюр</w:t>
      </w:r>
      <w:r w:rsidR="00673A7C" w:rsidRPr="00A74682">
        <w:t xml:space="preserve">, </w:t>
      </w:r>
      <w:r w:rsidRPr="00A74682">
        <w:t>Керка-нюр.</w:t>
      </w:r>
    </w:p>
    <w:p w:rsidR="005D7660" w:rsidRPr="00A74682" w:rsidRDefault="005D7660" w:rsidP="00A74682">
      <w:pPr>
        <w:ind w:firstLine="709"/>
        <w:jc w:val="both"/>
      </w:pPr>
      <w:r w:rsidRPr="00A74682">
        <w:t xml:space="preserve">Гидрологический режим рек характеризуется высоким половодьем, летней меженью, прерываемой эпизодическими дождевыми паводками, повышенным осенним стоком и низкой зимней меженью. </w:t>
      </w:r>
    </w:p>
    <w:p w:rsidR="002A122B" w:rsidRPr="006000D1" w:rsidRDefault="002A122B" w:rsidP="00A74682">
      <w:pPr>
        <w:ind w:firstLine="709"/>
        <w:jc w:val="both"/>
        <w:rPr>
          <w:b/>
        </w:rPr>
      </w:pPr>
    </w:p>
    <w:p w:rsidR="005D7660" w:rsidRPr="00A74682" w:rsidRDefault="005D7660" w:rsidP="002A122B">
      <w:pPr>
        <w:ind w:firstLine="709"/>
        <w:rPr>
          <w:b/>
        </w:rPr>
      </w:pPr>
      <w:r w:rsidRPr="00A74682">
        <w:rPr>
          <w:b/>
        </w:rPr>
        <w:t>Лесные ресурсы</w:t>
      </w:r>
    </w:p>
    <w:p w:rsidR="005D7660" w:rsidRPr="00A74682" w:rsidRDefault="005D7660" w:rsidP="00A74682">
      <w:pPr>
        <w:ind w:firstLine="709"/>
        <w:jc w:val="both"/>
      </w:pPr>
      <w:r w:rsidRPr="00A74682">
        <w:t>По характеру растительности территория района относится к подзоне средней тайги. Лесные ресурсы района сосредоточены в лесных массивах ГУ РК «Корткеросское лесничество», ГУ РК «Сторожевское лесничество», ГУ РК «Локчимское лесничество» и частично ГУ РК «Железнодорожное лесничество».</w:t>
      </w:r>
    </w:p>
    <w:p w:rsidR="005D7660" w:rsidRPr="00A74682" w:rsidRDefault="005D7660" w:rsidP="00A74682">
      <w:pPr>
        <w:pStyle w:val="21"/>
        <w:ind w:firstLine="720"/>
        <w:rPr>
          <w:rFonts w:cs="Times New Roman"/>
          <w:sz w:val="24"/>
          <w:szCs w:val="24"/>
        </w:rPr>
      </w:pPr>
      <w:r w:rsidRPr="00A74682">
        <w:rPr>
          <w:rFonts w:cs="Times New Roman"/>
          <w:sz w:val="24"/>
          <w:szCs w:val="24"/>
        </w:rPr>
        <w:t xml:space="preserve">Леса и кустарники занимают примерно 91 % территории района. Преобладают сосново-еловые леса и еловые с примесью березы и осины. </w:t>
      </w:r>
    </w:p>
    <w:p w:rsidR="005D7660" w:rsidRPr="00A74682" w:rsidRDefault="005D7660" w:rsidP="00A74682">
      <w:pPr>
        <w:ind w:firstLine="720"/>
        <w:jc w:val="both"/>
      </w:pPr>
      <w:r w:rsidRPr="00A74682">
        <w:t>Лесные земли составляют 98,7 % от общей площади лесного фонда района, в том числе покрытые лесной растительностью - 90,6 %, из них на долю лесных культур приходится 3,4 %. Не покрытые лесной растительностью земли, представленные преимущественно вырубками последних двух лет, составляют 1,6 %.</w:t>
      </w:r>
    </w:p>
    <w:p w:rsidR="005D7660" w:rsidRPr="00A74682" w:rsidRDefault="005D7660" w:rsidP="00A74682">
      <w:pPr>
        <w:ind w:firstLine="720"/>
        <w:jc w:val="both"/>
      </w:pPr>
      <w:r w:rsidRPr="00A74682">
        <w:t xml:space="preserve">Нелесные земли составляют 14,2 % общей площади лесного фонда и представлены в основном болотами. </w:t>
      </w:r>
    </w:p>
    <w:p w:rsidR="005D7660" w:rsidRPr="00A74682" w:rsidRDefault="005D7660" w:rsidP="00A74682">
      <w:pPr>
        <w:ind w:firstLine="720"/>
        <w:jc w:val="both"/>
      </w:pPr>
      <w:r w:rsidRPr="00A74682">
        <w:lastRenderedPageBreak/>
        <w:t xml:space="preserve">Общая площадь земель лесного фонда 1910,1 тыс. га. Площадь, покрытая лесом 1730,0 тыс. га. Лесистость 90,6 %. </w:t>
      </w:r>
    </w:p>
    <w:p w:rsidR="005D7660" w:rsidRPr="00A74682" w:rsidRDefault="005D7660" w:rsidP="00A74682">
      <w:pPr>
        <w:ind w:firstLine="720"/>
        <w:jc w:val="both"/>
      </w:pPr>
      <w:r w:rsidRPr="00A74682">
        <w:t>Преобладают сосново-еловые леса и еловые с примесью березы и осины. Основной лесообразующей породой является ель обыкновенная, на долю которой приходится 41,1 % земель, покрытых растительностью, на сосну - 31,2 %, менее 1 % - приходится на лиственницу и кедр. Общий запас древесины в лесах района - 192761,9 тыс. м</w:t>
      </w:r>
      <w:r w:rsidRPr="00A74682">
        <w:rPr>
          <w:vertAlign w:val="superscript"/>
        </w:rPr>
        <w:t>3</w:t>
      </w:r>
      <w:r w:rsidRPr="00A74682">
        <w:t>, из них - 133584,7 тыс. м</w:t>
      </w:r>
      <w:r w:rsidRPr="00A74682">
        <w:rPr>
          <w:vertAlign w:val="superscript"/>
        </w:rPr>
        <w:t>3</w:t>
      </w:r>
      <w:r w:rsidRPr="00A74682">
        <w:t xml:space="preserve"> (69,3 %) в хвойных лесах.</w:t>
      </w:r>
    </w:p>
    <w:p w:rsidR="005D7660" w:rsidRPr="00A74682" w:rsidRDefault="005D7660" w:rsidP="00A74682">
      <w:pPr>
        <w:ind w:firstLine="720"/>
        <w:jc w:val="both"/>
      </w:pPr>
      <w:r w:rsidRPr="00A74682">
        <w:t>Расчетная лесосека по району составляет 2336,4 тыс. м</w:t>
      </w:r>
      <w:r w:rsidRPr="00A74682">
        <w:rPr>
          <w:vertAlign w:val="superscript"/>
        </w:rPr>
        <w:t>3</w:t>
      </w:r>
      <w:r w:rsidRPr="00A74682">
        <w:t>. Расчетная лесосека используется в среднем на 33,2 %. Заготовка</w:t>
      </w:r>
      <w:r w:rsidRPr="00A74682">
        <w:rPr>
          <w:color w:val="FF0000"/>
        </w:rPr>
        <w:t xml:space="preserve"> </w:t>
      </w:r>
      <w:r w:rsidRPr="00A74682">
        <w:t xml:space="preserve">древесины за </w:t>
      </w:r>
      <w:smartTag w:uri="urn:schemas-microsoft-com:office:smarttags" w:element="metricconverter">
        <w:smartTagPr>
          <w:attr w:name="ProductID" w:val="2008 г"/>
        </w:smartTagPr>
        <w:r w:rsidRPr="00A74682">
          <w:t>2008 г</w:t>
        </w:r>
      </w:smartTag>
      <w:r w:rsidRPr="00A74682">
        <w:t>. на территории района составила 774,9 тыс. м</w:t>
      </w:r>
      <w:r w:rsidRPr="00A74682">
        <w:rPr>
          <w:vertAlign w:val="superscript"/>
        </w:rPr>
        <w:t>3</w:t>
      </w:r>
      <w:r w:rsidRPr="00A74682">
        <w:t>.</w:t>
      </w:r>
    </w:p>
    <w:p w:rsidR="005D7660" w:rsidRPr="002A122B" w:rsidRDefault="005D7660" w:rsidP="002A122B"/>
    <w:p w:rsidR="005D7660" w:rsidRPr="002A122B" w:rsidRDefault="005D7660" w:rsidP="002A122B">
      <w:pPr>
        <w:ind w:firstLine="709"/>
        <w:rPr>
          <w:b/>
        </w:rPr>
      </w:pPr>
      <w:r w:rsidRPr="002A122B">
        <w:rPr>
          <w:b/>
        </w:rPr>
        <w:t>Инженерно-строительные условия и минерально-сырьевые ресурсы</w:t>
      </w:r>
    </w:p>
    <w:p w:rsidR="005D7660" w:rsidRPr="002A122B" w:rsidRDefault="005D7660" w:rsidP="002A122B">
      <w:r w:rsidRPr="002A122B">
        <w:t xml:space="preserve">Минерально-сырьевой потенциал МР «Корткеросский» включает ранее разрабатывавшиеся месторождения железных руд, проявление гелиеносных негорючих газов. Прогнозируется открытие месторождений нефти и газа. На территории района известны признаки россыпной золотоносности и алмазоносности. </w:t>
      </w:r>
    </w:p>
    <w:p w:rsidR="005D7660" w:rsidRPr="00A74682" w:rsidRDefault="005D7660" w:rsidP="00A74682">
      <w:pPr>
        <w:ind w:firstLine="709"/>
        <w:jc w:val="both"/>
      </w:pPr>
      <w:r w:rsidRPr="00A74682">
        <w:t>Имеются перспективы добычи лечебных и промышленных минеральных вод.</w:t>
      </w:r>
    </w:p>
    <w:p w:rsidR="005D7660" w:rsidRPr="00A74682" w:rsidRDefault="005D7660" w:rsidP="00A74682">
      <w:pPr>
        <w:ind w:firstLine="709"/>
        <w:jc w:val="both"/>
      </w:pPr>
      <w:r w:rsidRPr="00A74682">
        <w:t>Дальнейшее развитие минерально-сырьевой базы района возможно только на основе полноценного геологического изучения, включающего средне- и крупномасштабную геологическую съемку с поисковыми работами, комплекс геофизических исследований, в первую очередь сейсморазведку и параметрическое бурение.</w:t>
      </w:r>
    </w:p>
    <w:p w:rsidR="005D7660" w:rsidRPr="00A74682" w:rsidRDefault="005D7660" w:rsidP="00A74682">
      <w:pPr>
        <w:rPr>
          <w:b/>
        </w:rPr>
      </w:pPr>
    </w:p>
    <w:p w:rsidR="005D7660" w:rsidRPr="00A74682" w:rsidRDefault="005D7660" w:rsidP="002A122B">
      <w:pPr>
        <w:ind w:firstLine="709"/>
        <w:rPr>
          <w:b/>
        </w:rPr>
      </w:pPr>
      <w:r w:rsidRPr="00A74682">
        <w:rPr>
          <w:b/>
        </w:rPr>
        <w:t>Земельные ресурсы.</w:t>
      </w:r>
    </w:p>
    <w:p w:rsidR="005D7660" w:rsidRPr="00A74682" w:rsidRDefault="005D7660" w:rsidP="002A122B">
      <w:pPr>
        <w:ind w:firstLine="709"/>
        <w:jc w:val="both"/>
      </w:pPr>
      <w:r w:rsidRPr="00A74682">
        <w:t>Общая площадь района составляет 1,97 млн. га. На лесные площади приходится 1,77 млн. га, что составляет 90 % от общей площади земель в пределах административных границ района. Болота занимают 6,8 % территории района. Дорогами занято менее 1 % земель.</w:t>
      </w:r>
    </w:p>
    <w:p w:rsidR="005D7660" w:rsidRPr="00A74682" w:rsidRDefault="005D7660" w:rsidP="00A74682">
      <w:pPr>
        <w:suppressAutoHyphens/>
        <w:autoSpaceDE w:val="0"/>
        <w:autoSpaceDN w:val="0"/>
        <w:adjustRightInd w:val="0"/>
        <w:ind w:firstLine="720"/>
        <w:jc w:val="both"/>
      </w:pPr>
      <w:r w:rsidRPr="00A74682">
        <w:t xml:space="preserve">Согласно почвенно-мелиоративному районированию территория района относится к средней зоне. Заболоченность территории составляет 58 - 73 %. </w:t>
      </w:r>
    </w:p>
    <w:p w:rsidR="005D7660" w:rsidRPr="00A74682" w:rsidRDefault="005D7660" w:rsidP="00A74682">
      <w:pPr>
        <w:ind w:firstLine="708"/>
        <w:jc w:val="both"/>
      </w:pPr>
      <w:r w:rsidRPr="00A74682">
        <w:t xml:space="preserve">Общая площадь земель сельскохозяйственного назначения </w:t>
      </w:r>
      <w:smartTag w:uri="urn:schemas-microsoft-com:office:smarttags" w:element="metricconverter">
        <w:smartTagPr>
          <w:attr w:name="ProductID" w:val="68896 га"/>
        </w:smartTagPr>
        <w:r w:rsidRPr="00A74682">
          <w:t>68896 га</w:t>
        </w:r>
      </w:smartTag>
      <w:r w:rsidRPr="00A74682">
        <w:t xml:space="preserve">, что составляет примерно 3,5 % общей площади, из них сельскохозяйственных угодий - </w:t>
      </w:r>
      <w:smartTag w:uri="urn:schemas-microsoft-com:office:smarttags" w:element="metricconverter">
        <w:smartTagPr>
          <w:attr w:name="ProductID" w:val="26026 га"/>
        </w:smartTagPr>
        <w:r w:rsidRPr="00A74682">
          <w:t>26026 га</w:t>
        </w:r>
      </w:smartTag>
      <w:r w:rsidRPr="00A74682">
        <w:t xml:space="preserve">. Из всех земель сельскохозяйственного назначения предоставлено в собственность гражданам </w:t>
      </w:r>
      <w:smartTag w:uri="urn:schemas-microsoft-com:office:smarttags" w:element="metricconverter">
        <w:smartTagPr>
          <w:attr w:name="ProductID" w:val="11076 га"/>
        </w:smartTagPr>
        <w:r w:rsidRPr="00A74682">
          <w:t>11076 га</w:t>
        </w:r>
      </w:smartTag>
      <w:r w:rsidRPr="00A74682">
        <w:t>, в собственности юридических лиц земель сельскохозяйственного назначения нет.</w:t>
      </w:r>
    </w:p>
    <w:p w:rsidR="005D7660" w:rsidRPr="00A74682" w:rsidRDefault="005D7660" w:rsidP="00A74682">
      <w:pPr>
        <w:ind w:firstLine="708"/>
        <w:jc w:val="both"/>
      </w:pPr>
      <w:r w:rsidRPr="00A74682">
        <w:t xml:space="preserve">Площадь нарушенных земель в пределах административных границ составляет </w:t>
      </w:r>
      <w:smartTag w:uri="urn:schemas-microsoft-com:office:smarttags" w:element="metricconverter">
        <w:smartTagPr>
          <w:attr w:name="ProductID" w:val="227 га"/>
        </w:smartTagPr>
        <w:r w:rsidRPr="00A74682">
          <w:t>227 га</w:t>
        </w:r>
      </w:smartTag>
      <w:r w:rsidRPr="00A74682">
        <w:t>.</w:t>
      </w:r>
    </w:p>
    <w:p w:rsidR="005D7660" w:rsidRPr="00A74682" w:rsidRDefault="005D7660" w:rsidP="00A74682">
      <w:pPr>
        <w:ind w:left="360" w:firstLine="774"/>
        <w:jc w:val="both"/>
      </w:pPr>
      <w:r w:rsidRPr="00A74682">
        <w:t>Общая площадь земель сельскохозяйственного назначения составляет примерно 3,5 % общей площади района.</w:t>
      </w:r>
    </w:p>
    <w:p w:rsidR="002A122B" w:rsidRPr="006000D1" w:rsidRDefault="002A122B" w:rsidP="00A74682">
      <w:pPr>
        <w:pStyle w:val="3"/>
        <w:suppressAutoHyphens/>
        <w:spacing w:before="0" w:beforeAutospacing="0" w:after="0"/>
        <w:ind w:firstLine="720"/>
        <w:rPr>
          <w:rFonts w:ascii="Times New Roman" w:hAnsi="Times New Roman"/>
          <w:sz w:val="24"/>
          <w:szCs w:val="24"/>
        </w:rPr>
      </w:pPr>
      <w:bookmarkStart w:id="35" w:name="_Toc257294586"/>
    </w:p>
    <w:p w:rsidR="005D7660" w:rsidRPr="002A122B" w:rsidRDefault="005D7660" w:rsidP="002A122B">
      <w:pPr>
        <w:ind w:firstLine="709"/>
        <w:rPr>
          <w:b/>
        </w:rPr>
      </w:pPr>
      <w:r w:rsidRPr="002A122B">
        <w:rPr>
          <w:b/>
        </w:rPr>
        <w:t>Ресурсы животного мира и водно-биологические ресурсы</w:t>
      </w:r>
      <w:bookmarkEnd w:id="35"/>
    </w:p>
    <w:p w:rsidR="00F4519E" w:rsidRPr="002A122B" w:rsidRDefault="005D7660" w:rsidP="002A122B">
      <w:pPr>
        <w:ind w:firstLine="709"/>
      </w:pPr>
      <w:r w:rsidRPr="002A122B">
        <w:t xml:space="preserve">В последние годы в сфере использования ресурсов диких животных отмечается снижение значимости государственных промысловых хозяйств. В связи с чем необходимы меры по организации в наиболее перспективных угодьях государственных, частных, арендных предприятий по использованию ресурсов диких животных. </w:t>
      </w:r>
    </w:p>
    <w:p w:rsidR="005D7660" w:rsidRDefault="005D7660" w:rsidP="00A74682">
      <w:pPr>
        <w:pStyle w:val="maintext"/>
        <w:spacing w:before="0" w:after="0"/>
        <w:ind w:firstLine="708"/>
        <w:jc w:val="both"/>
        <w:rPr>
          <w:rFonts w:ascii="Times New Roman" w:hAnsi="Times New Roman" w:cs="Times New Roman"/>
          <w:iCs/>
          <w:sz w:val="24"/>
          <w:szCs w:val="24"/>
        </w:rPr>
      </w:pPr>
      <w:r w:rsidRPr="00A74682">
        <w:rPr>
          <w:rFonts w:ascii="Times New Roman" w:hAnsi="Times New Roman" w:cs="Times New Roman"/>
          <w:iCs/>
          <w:sz w:val="24"/>
          <w:szCs w:val="24"/>
        </w:rPr>
        <w:t xml:space="preserve">Одним из главных условий рационального использования промысловых животных является достаточный уровень их численности. Основными мерами по поддержанию оптимальной численности диких животных являются сохранение наиболее ценных для воспроизводства угодий, проведение широкомасштабных биотехнических мероприятий, научно-обоснованный подход к определению норм и квот изъятия промысловых животных. </w:t>
      </w:r>
    </w:p>
    <w:p w:rsidR="00712D7E" w:rsidRDefault="00712D7E">
      <w:pPr>
        <w:spacing w:after="200" w:line="276" w:lineRule="auto"/>
        <w:rPr>
          <w:iCs/>
          <w:color w:val="000000"/>
        </w:rPr>
      </w:pPr>
      <w:r>
        <w:rPr>
          <w:iCs/>
        </w:rPr>
        <w:br w:type="page"/>
      </w:r>
    </w:p>
    <w:p w:rsidR="00C92038" w:rsidRPr="006000D1" w:rsidRDefault="00C92038" w:rsidP="00A74682">
      <w:pPr>
        <w:pStyle w:val="maintext"/>
        <w:spacing w:before="0" w:after="0"/>
        <w:ind w:firstLine="708"/>
        <w:jc w:val="both"/>
        <w:rPr>
          <w:rFonts w:ascii="Times New Roman" w:hAnsi="Times New Roman" w:cs="Times New Roman"/>
          <w:iCs/>
          <w:sz w:val="24"/>
          <w:szCs w:val="24"/>
        </w:rPr>
      </w:pPr>
    </w:p>
    <w:p w:rsidR="00B267E7" w:rsidRDefault="00B267E7" w:rsidP="00B267E7">
      <w:pPr>
        <w:pStyle w:val="1"/>
      </w:pPr>
      <w:bookmarkStart w:id="36" w:name="_Toc247334176"/>
      <w:bookmarkStart w:id="37" w:name="_Toc257294587"/>
      <w:bookmarkStart w:id="38" w:name="_Toc501217696"/>
      <w:bookmarkStart w:id="39" w:name="_Toc501217737"/>
      <w:r>
        <w:t>1.3</w:t>
      </w:r>
      <w:r w:rsidRPr="00A74682">
        <w:t>. Экономический потенциал</w:t>
      </w:r>
      <w:bookmarkEnd w:id="36"/>
      <w:bookmarkEnd w:id="37"/>
      <w:bookmarkEnd w:id="38"/>
    </w:p>
    <w:p w:rsidR="00B267E7" w:rsidRPr="00D14A17" w:rsidRDefault="00B267E7" w:rsidP="00B267E7">
      <w:pPr>
        <w:ind w:firstLine="567"/>
        <w:rPr>
          <w:b/>
        </w:rPr>
      </w:pPr>
      <w:r w:rsidRPr="006000D1">
        <w:t xml:space="preserve"> </w:t>
      </w:r>
      <w:r w:rsidRPr="00D14A17">
        <w:rPr>
          <w:b/>
        </w:rPr>
        <w:t>Промышленность</w:t>
      </w:r>
    </w:p>
    <w:p w:rsidR="00B267E7" w:rsidRPr="00DC5A1B" w:rsidRDefault="00B267E7" w:rsidP="00B267E7">
      <w:pPr>
        <w:ind w:firstLine="567"/>
        <w:jc w:val="both"/>
      </w:pPr>
      <w:r w:rsidRPr="00DC5A1B">
        <w:t>По экономико-географическому положению район относится к полупериферийным районам республики: не имеет железнодорожного выхода, но обладает выгодным «соседским» положением по отношению к центру республики.</w:t>
      </w:r>
    </w:p>
    <w:p w:rsidR="00B267E7" w:rsidRPr="00DC5A1B" w:rsidRDefault="00B267E7" w:rsidP="00B267E7">
      <w:pPr>
        <w:ind w:firstLine="601"/>
        <w:jc w:val="both"/>
      </w:pPr>
      <w:r w:rsidRPr="00DC5A1B">
        <w:rPr>
          <w:rFonts w:eastAsia="Calibri"/>
        </w:rPr>
        <w:t>Ведущая отрасль экономики муниципального района «Корткеросский» – сельское хозяйство</w:t>
      </w:r>
      <w:r w:rsidRPr="00DC5A1B">
        <w:t xml:space="preserve">. Муниципальный район «Корткеросский» является одним из основных производителей сельхозпродукции в Республике Коми. </w:t>
      </w:r>
    </w:p>
    <w:p w:rsidR="00B267E7" w:rsidRPr="00DC5A1B" w:rsidRDefault="00B267E7" w:rsidP="00B267E7">
      <w:pPr>
        <w:ind w:firstLine="601"/>
        <w:jc w:val="both"/>
      </w:pPr>
      <w:r w:rsidRPr="00DC5A1B">
        <w:rPr>
          <w:bCs/>
        </w:rPr>
        <w:t>Муниципалитет характеризуется, прежде всего, относительно большим количеством сохранившихся коллективных сельскохозяйственных организаций.</w:t>
      </w:r>
      <w:r w:rsidRPr="00DC5A1B">
        <w:rPr>
          <w:rFonts w:eastAsia="Calibri"/>
        </w:rPr>
        <w:t xml:space="preserve"> Основным видом деятельности для подавляющего количества сельхозорганизаций является производство первичной сельскохозяйственной продукции животноводства и растениеводства. </w:t>
      </w:r>
    </w:p>
    <w:p w:rsidR="00B267E7" w:rsidRPr="00DC5A1B" w:rsidRDefault="00B267E7" w:rsidP="00B267E7">
      <w:pPr>
        <w:ind w:firstLine="601"/>
        <w:jc w:val="both"/>
        <w:rPr>
          <w:bCs/>
          <w:shd w:val="clear" w:color="auto" w:fill="FFFFFF"/>
        </w:rPr>
      </w:pPr>
      <w:r w:rsidRPr="00DC5A1B">
        <w:rPr>
          <w:rFonts w:eastAsia="Calibri"/>
        </w:rPr>
        <w:t>Кроме того, основными отраслями промышленности Корткеросского района являются: лесозаготовительная и деревообрабатывающая промышленность; предприятия пищевой промышленности;</w:t>
      </w:r>
      <w:ins w:id="40" w:author="Podorova" w:date="2020-12-15T12:16:00Z">
        <w:r w:rsidRPr="00DC5A1B">
          <w:rPr>
            <w:rFonts w:eastAsia="Calibri"/>
          </w:rPr>
          <w:t xml:space="preserve"> </w:t>
        </w:r>
      </w:ins>
      <w:r w:rsidRPr="00DC5A1B">
        <w:rPr>
          <w:bCs/>
          <w:shd w:val="clear" w:color="auto" w:fill="FFFFFF"/>
        </w:rPr>
        <w:t>обеспечение</w:t>
      </w:r>
      <w:r w:rsidRPr="00DC5A1B">
        <w:rPr>
          <w:shd w:val="clear" w:color="auto" w:fill="FFFFFF"/>
        </w:rPr>
        <w:t> </w:t>
      </w:r>
      <w:r w:rsidRPr="00DC5A1B">
        <w:rPr>
          <w:bCs/>
          <w:shd w:val="clear" w:color="auto" w:fill="FFFFFF"/>
        </w:rPr>
        <w:t>электрической</w:t>
      </w:r>
      <w:r w:rsidRPr="00DC5A1B">
        <w:rPr>
          <w:shd w:val="clear" w:color="auto" w:fill="FFFFFF"/>
        </w:rPr>
        <w:t> </w:t>
      </w:r>
      <w:r w:rsidRPr="00DC5A1B">
        <w:rPr>
          <w:bCs/>
          <w:shd w:val="clear" w:color="auto" w:fill="FFFFFF"/>
        </w:rPr>
        <w:t>энергией</w:t>
      </w:r>
      <w:r w:rsidRPr="00DC5A1B">
        <w:rPr>
          <w:shd w:val="clear" w:color="auto" w:fill="FFFFFF"/>
        </w:rPr>
        <w:t>, </w:t>
      </w:r>
      <w:r w:rsidRPr="00DC5A1B">
        <w:rPr>
          <w:bCs/>
          <w:shd w:val="clear" w:color="auto" w:fill="FFFFFF"/>
        </w:rPr>
        <w:t>газом</w:t>
      </w:r>
      <w:r w:rsidRPr="00DC5A1B">
        <w:rPr>
          <w:shd w:val="clear" w:color="auto" w:fill="FFFFFF"/>
        </w:rPr>
        <w:t> </w:t>
      </w:r>
      <w:r w:rsidRPr="00DC5A1B">
        <w:rPr>
          <w:bCs/>
          <w:shd w:val="clear" w:color="auto" w:fill="FFFFFF"/>
        </w:rPr>
        <w:t>и</w:t>
      </w:r>
      <w:r w:rsidRPr="00DC5A1B">
        <w:rPr>
          <w:shd w:val="clear" w:color="auto" w:fill="FFFFFF"/>
        </w:rPr>
        <w:t> </w:t>
      </w:r>
      <w:r w:rsidRPr="00DC5A1B">
        <w:rPr>
          <w:bCs/>
          <w:shd w:val="clear" w:color="auto" w:fill="FFFFFF"/>
        </w:rPr>
        <w:t>паром.</w:t>
      </w:r>
    </w:p>
    <w:p w:rsidR="00B267E7" w:rsidRPr="00DC5A1B" w:rsidRDefault="00B267E7" w:rsidP="00B267E7">
      <w:pPr>
        <w:ind w:firstLine="601"/>
        <w:jc w:val="both"/>
      </w:pPr>
      <w:r w:rsidRPr="00DC5A1B">
        <w:rPr>
          <w:rFonts w:eastAsia="Calibri"/>
        </w:rPr>
        <w:t>Пищевая промышленность в районе представлена предприятиями по переработке сельскохозяйственной продукции</w:t>
      </w:r>
      <w:r w:rsidRPr="00DC5A1B">
        <w:t>– ООО «Корткеросский молочный завод» и убойный пункт СПК «Вишерский»; хлебопечения -  ПО «Корткерос - 2», ИП Милош Н.В., ИП Решетова И.П. и др.предприятиями хлебопечения.</w:t>
      </w:r>
    </w:p>
    <w:p w:rsidR="00B267E7" w:rsidRPr="00DC5A1B" w:rsidRDefault="00B267E7" w:rsidP="00B267E7">
      <w:pPr>
        <w:pStyle w:val="17"/>
        <w:ind w:firstLine="601"/>
        <w:rPr>
          <w:szCs w:val="24"/>
        </w:rPr>
      </w:pPr>
      <w:r w:rsidRPr="00DC5A1B">
        <w:rPr>
          <w:bCs/>
          <w:szCs w:val="24"/>
        </w:rPr>
        <w:t xml:space="preserve">Предприятия </w:t>
      </w:r>
      <w:r w:rsidRPr="00DC5A1B">
        <w:rPr>
          <w:bCs/>
          <w:szCs w:val="24"/>
          <w:shd w:val="clear" w:color="auto" w:fill="FFFFFF"/>
        </w:rPr>
        <w:t>обеспечения электрической энергией</w:t>
      </w:r>
      <w:r w:rsidRPr="00DC5A1B">
        <w:rPr>
          <w:szCs w:val="24"/>
          <w:shd w:val="clear" w:color="auto" w:fill="FFFFFF"/>
        </w:rPr>
        <w:t>, </w:t>
      </w:r>
      <w:r w:rsidRPr="00DC5A1B">
        <w:rPr>
          <w:bCs/>
          <w:szCs w:val="24"/>
          <w:shd w:val="clear" w:color="auto" w:fill="FFFFFF"/>
        </w:rPr>
        <w:t>газом</w:t>
      </w:r>
      <w:r w:rsidRPr="00DC5A1B">
        <w:rPr>
          <w:szCs w:val="24"/>
          <w:shd w:val="clear" w:color="auto" w:fill="FFFFFF"/>
        </w:rPr>
        <w:t> </w:t>
      </w:r>
      <w:r w:rsidRPr="00DC5A1B">
        <w:rPr>
          <w:bCs/>
          <w:szCs w:val="24"/>
          <w:shd w:val="clear" w:color="auto" w:fill="FFFFFF"/>
        </w:rPr>
        <w:t>и</w:t>
      </w:r>
      <w:r w:rsidRPr="00DC5A1B">
        <w:rPr>
          <w:szCs w:val="24"/>
          <w:shd w:val="clear" w:color="auto" w:fill="FFFFFF"/>
        </w:rPr>
        <w:t> </w:t>
      </w:r>
      <w:r w:rsidRPr="00DC5A1B">
        <w:rPr>
          <w:bCs/>
          <w:szCs w:val="24"/>
          <w:shd w:val="clear" w:color="auto" w:fill="FFFFFF"/>
        </w:rPr>
        <w:t>паром</w:t>
      </w:r>
      <w:r w:rsidRPr="00DC5A1B">
        <w:rPr>
          <w:szCs w:val="24"/>
        </w:rPr>
        <w:t>; кондиционирование воздуха</w:t>
      </w:r>
      <w:r w:rsidRPr="00DC5A1B">
        <w:rPr>
          <w:bCs/>
          <w:szCs w:val="24"/>
        </w:rPr>
        <w:t xml:space="preserve">: Корткеросский филиал ОАО «Коми тепловая компания», Корткеросский РЭС филиала «Южные электрические сети ПАО «МРСК Северо-Запада» «Комиэнерго». </w:t>
      </w:r>
    </w:p>
    <w:p w:rsidR="00B267E7" w:rsidRPr="00DC5A1B" w:rsidRDefault="00B267E7" w:rsidP="00B267E7">
      <w:pPr>
        <w:ind w:firstLine="567"/>
        <w:jc w:val="both"/>
      </w:pPr>
      <w:r w:rsidRPr="00DC5A1B">
        <w:t>Оборот организаций муниципального образования муниципального района «Корткеросский» за 2020 год составил  3</w:t>
      </w:r>
      <w:r w:rsidRPr="00DC5A1B">
        <w:rPr>
          <w:iCs/>
        </w:rPr>
        <w:t xml:space="preserve"> 003,645 </w:t>
      </w:r>
      <w:r w:rsidRPr="00DC5A1B">
        <w:t>млн. рублей, что составляет 175,3% к 2019 году.</w:t>
      </w:r>
    </w:p>
    <w:p w:rsidR="00B267E7" w:rsidRPr="00DC5A1B" w:rsidRDefault="00B267E7" w:rsidP="00B267E7">
      <w:pPr>
        <w:ind w:firstLine="567"/>
        <w:jc w:val="both"/>
      </w:pPr>
      <w:r w:rsidRPr="00DC5A1B">
        <w:t>Объём отгруженных товаров собственного производства муниципального района составил 1865,037 млн. рублей или 199,4% к прошлому году.</w:t>
      </w:r>
    </w:p>
    <w:p w:rsidR="00B267E7" w:rsidRPr="00DC5A1B" w:rsidRDefault="00B267E7" w:rsidP="00B267E7">
      <w:pPr>
        <w:pStyle w:val="16"/>
        <w:tabs>
          <w:tab w:val="left" w:pos="851"/>
        </w:tabs>
        <w:autoSpaceDE w:val="0"/>
        <w:autoSpaceDN w:val="0"/>
        <w:adjustRightInd w:val="0"/>
        <w:ind w:left="0" w:firstLine="709"/>
        <w:jc w:val="both"/>
      </w:pPr>
      <w:r w:rsidRPr="00DC5A1B">
        <w:t xml:space="preserve">Согласно официальным статистическим данным, на 1 января 2021 года в муниципальном районе «Корткеросский» было зарегистрировано 336 индивидуальных предпринимателей, или 90,6 % к аналогичному периоду прошлого года.   </w:t>
      </w:r>
    </w:p>
    <w:p w:rsidR="00B267E7" w:rsidRPr="00DC5A1B" w:rsidRDefault="00B267E7" w:rsidP="00B267E7">
      <w:pPr>
        <w:pStyle w:val="16"/>
        <w:tabs>
          <w:tab w:val="left" w:pos="851"/>
        </w:tabs>
        <w:autoSpaceDE w:val="0"/>
        <w:autoSpaceDN w:val="0"/>
        <w:adjustRightInd w:val="0"/>
        <w:ind w:left="0" w:firstLine="709"/>
        <w:jc w:val="both"/>
      </w:pPr>
      <w:r w:rsidRPr="00DC5A1B">
        <w:t>Основная часть индивидуальных предпринимателей сосредоточена в розничной торговле (27,0%), транспортировке и хранению (15,5%), сельском и лесном хозяйстве (17,3 %).</w:t>
      </w:r>
    </w:p>
    <w:p w:rsidR="00B267E7" w:rsidRPr="00DC5A1B" w:rsidRDefault="00B267E7" w:rsidP="00B267E7">
      <w:pPr>
        <w:ind w:firstLine="1134"/>
        <w:jc w:val="both"/>
      </w:pPr>
      <w:r w:rsidRPr="00DC5A1B">
        <w:t>С целью поддержки малого и среднего предпринимательства района, в 2020 году, действовала подпрограмма «Малое и среднее предпринимательство в муниципальном районе «Корткеросский» муниципальной программы муниципального района «Корткеросский» «Развитие экономики» на период до 2023 года.</w:t>
      </w:r>
    </w:p>
    <w:p w:rsidR="00B267E7" w:rsidRPr="00DC5A1B" w:rsidRDefault="00B267E7" w:rsidP="00B267E7">
      <w:pPr>
        <w:ind w:firstLine="1134"/>
      </w:pPr>
    </w:p>
    <w:p w:rsidR="00B267E7" w:rsidRPr="00DC5A1B" w:rsidRDefault="00B267E7" w:rsidP="00B267E7">
      <w:pPr>
        <w:suppressAutoHyphens/>
        <w:autoSpaceDE w:val="0"/>
        <w:autoSpaceDN w:val="0"/>
        <w:adjustRightInd w:val="0"/>
        <w:ind w:firstLine="708"/>
        <w:jc w:val="both"/>
        <w:rPr>
          <w:b/>
        </w:rPr>
      </w:pPr>
    </w:p>
    <w:p w:rsidR="00B267E7" w:rsidRPr="00DC5A1B" w:rsidRDefault="00B267E7" w:rsidP="00B267E7">
      <w:pPr>
        <w:suppressAutoHyphens/>
        <w:autoSpaceDE w:val="0"/>
        <w:autoSpaceDN w:val="0"/>
        <w:adjustRightInd w:val="0"/>
        <w:ind w:firstLine="708"/>
        <w:jc w:val="both"/>
        <w:rPr>
          <w:b/>
        </w:rPr>
      </w:pPr>
      <w:r w:rsidRPr="00DC5A1B">
        <w:rPr>
          <w:b/>
        </w:rPr>
        <w:t>Лесное хозяйство</w:t>
      </w:r>
    </w:p>
    <w:p w:rsidR="00B267E7" w:rsidRPr="00DC5A1B" w:rsidRDefault="00B267E7" w:rsidP="00B267E7">
      <w:pPr>
        <w:ind w:firstLine="567"/>
        <w:jc w:val="both"/>
        <w:rPr>
          <w:color w:val="2E2E2E"/>
        </w:rPr>
      </w:pPr>
      <w:r w:rsidRPr="00DC5A1B">
        <w:rPr>
          <w:color w:val="2E2E2E"/>
        </w:rPr>
        <w:t xml:space="preserve">Основной отраслью промышленности Корткеросского района является лесозаготовительная и деревообрабатывающая промышленность. </w:t>
      </w:r>
    </w:p>
    <w:p w:rsidR="00B267E7" w:rsidRPr="00DC5A1B" w:rsidRDefault="00B267E7" w:rsidP="00B267E7">
      <w:pPr>
        <w:ind w:right="-1" w:firstLine="601"/>
        <w:jc w:val="both"/>
      </w:pPr>
      <w:r w:rsidRPr="00DC5A1B">
        <w:t>В настоящее время лесная промышленность муниципального района представлена средними и малыми по объемам производства предприятиями.</w:t>
      </w:r>
    </w:p>
    <w:p w:rsidR="00B267E7" w:rsidRPr="00DC5A1B" w:rsidRDefault="00B267E7" w:rsidP="00B267E7">
      <w:pPr>
        <w:widowControl w:val="0"/>
        <w:autoSpaceDE w:val="0"/>
        <w:autoSpaceDN w:val="0"/>
        <w:adjustRightInd w:val="0"/>
        <w:ind w:firstLine="601"/>
        <w:jc w:val="both"/>
        <w:rPr>
          <w:bCs/>
        </w:rPr>
      </w:pPr>
      <w:r w:rsidRPr="00DC5A1B">
        <w:rPr>
          <w:bCs/>
        </w:rPr>
        <w:t>Основными лесозаготовительными предприятиями являются: АО «Монди Сыктывкарский ЛПК»</w:t>
      </w:r>
      <w:r w:rsidRPr="00DC5A1B">
        <w:t xml:space="preserve"> (район является одним из основных поставщиков древесины на АО «Монди СЛПК»)</w:t>
      </w:r>
      <w:r w:rsidRPr="00DC5A1B">
        <w:rPr>
          <w:bCs/>
        </w:rPr>
        <w:t>, ООО «Бор», ООО «ЛокчимЛесПил», ООО «</w:t>
      </w:r>
      <w:r w:rsidRPr="00DC5A1B">
        <w:t>ОПК</w:t>
      </w:r>
      <w:r w:rsidRPr="00DC5A1B">
        <w:rPr>
          <w:bCs/>
        </w:rPr>
        <w:t xml:space="preserve">», ИП Михайлов, </w:t>
      </w:r>
      <w:r w:rsidRPr="00DC5A1B">
        <w:t>ИП Джишкариани М.В., ИП Шкляева Н.В.</w:t>
      </w:r>
      <w:r w:rsidRPr="00DC5A1B">
        <w:rPr>
          <w:bCs/>
        </w:rPr>
        <w:t xml:space="preserve"> и др.</w:t>
      </w:r>
    </w:p>
    <w:p w:rsidR="00B267E7" w:rsidRPr="00DC5A1B" w:rsidRDefault="00B267E7" w:rsidP="00B267E7">
      <w:pPr>
        <w:ind w:right="-1" w:firstLine="601"/>
        <w:jc w:val="both"/>
      </w:pPr>
      <w:r w:rsidRPr="00DC5A1B">
        <w:lastRenderedPageBreak/>
        <w:t xml:space="preserve">Производство деревообработки в валовом продукте района имеет незначительные объёмы. </w:t>
      </w:r>
      <w:r w:rsidRPr="00DC5A1B">
        <w:rPr>
          <w:bCs/>
        </w:rPr>
        <w:t>Деревообрабатывающая промышленность представлена лесопильным производством</w:t>
      </w:r>
      <w:r w:rsidRPr="00DC5A1B">
        <w:t>, предприятий глубокой переработки древесины в районе нет. Основные предприятия - ООО «Присма», ООО «Бор», ООО «Теребей», ООО «Леспил», ИП Толхатов З.М., ИП Панюков А.В., ИП Шкляева Н.В., ИП Николян И.С.</w:t>
      </w:r>
    </w:p>
    <w:p w:rsidR="00B267E7" w:rsidRPr="00DC5A1B" w:rsidRDefault="00B267E7" w:rsidP="00B267E7">
      <w:pPr>
        <w:ind w:firstLine="709"/>
        <w:jc w:val="both"/>
      </w:pPr>
      <w:r w:rsidRPr="00DC5A1B">
        <w:t>Производство древесины необработанной за 2020 год составило 322,6% в сравнении с 2019 годом, в том числе бревен лиственных пород  208,4% , бревен хвойных пород 301,3%.</w:t>
      </w:r>
    </w:p>
    <w:p w:rsidR="00B267E7" w:rsidRPr="00DC5A1B" w:rsidRDefault="00B267E7" w:rsidP="00B267E7">
      <w:pPr>
        <w:ind w:firstLine="567"/>
        <w:jc w:val="both"/>
      </w:pPr>
      <w:r w:rsidRPr="00DC5A1B">
        <w:t>В Корткеросском районе продолжают реализовываться 2 проекта малого и среднего лесного бизнеса при поддержке ОАО «Монди СЛПК», в целях создания рабочих мест-  ООО «Присма», ООО «Теребей».</w:t>
      </w:r>
    </w:p>
    <w:p w:rsidR="00B267E7" w:rsidRPr="00DC5A1B" w:rsidRDefault="00B267E7" w:rsidP="00B267E7">
      <w:pPr>
        <w:ind w:firstLine="720"/>
        <w:jc w:val="both"/>
      </w:pPr>
    </w:p>
    <w:p w:rsidR="00B267E7" w:rsidRPr="00DC5A1B" w:rsidRDefault="00B267E7" w:rsidP="00B267E7">
      <w:pPr>
        <w:ind w:firstLine="708"/>
        <w:jc w:val="both"/>
      </w:pPr>
      <w:r w:rsidRPr="00DC5A1B">
        <w:rPr>
          <w:b/>
        </w:rPr>
        <w:t>Сельскохозяйственное производство</w:t>
      </w:r>
    </w:p>
    <w:p w:rsidR="00B267E7" w:rsidRPr="00DC5A1B" w:rsidRDefault="00B267E7" w:rsidP="00B267E7">
      <w:pPr>
        <w:ind w:firstLine="601"/>
        <w:jc w:val="both"/>
      </w:pPr>
      <w:r w:rsidRPr="00DC5A1B">
        <w:rPr>
          <w:bCs/>
        </w:rPr>
        <w:t>Муниципалитет характеризуется, прежде всего, относительно большим количеством сохранившихся коллективных сельскохозяйственных организаций.</w:t>
      </w:r>
      <w:r w:rsidRPr="00DC5A1B">
        <w:rPr>
          <w:rFonts w:eastAsia="Calibri"/>
        </w:rPr>
        <w:t xml:space="preserve"> Основным видом деятельности для подавляющего количества сельхозорганизаций является производство первичной сельскохозяйственной продукции животноводства и растениеводства. </w:t>
      </w:r>
    </w:p>
    <w:p w:rsidR="00B267E7" w:rsidRPr="00DC5A1B" w:rsidRDefault="00B267E7" w:rsidP="00B267E7">
      <w:pPr>
        <w:ind w:firstLine="567"/>
        <w:jc w:val="both"/>
      </w:pPr>
      <w:r w:rsidRPr="00DC5A1B">
        <w:t xml:space="preserve">В Агропромышленный комплекс Корткеросского района входят: </w:t>
      </w:r>
    </w:p>
    <w:p w:rsidR="00B267E7" w:rsidRPr="00DC5A1B" w:rsidRDefault="00B267E7" w:rsidP="00B267E7">
      <w:pPr>
        <w:ind w:firstLine="567"/>
        <w:jc w:val="both"/>
      </w:pPr>
      <w:r w:rsidRPr="00DC5A1B">
        <w:t>7 - организаций, занимающихся производством и реализацией сельскохозяйственной продукции;</w:t>
      </w:r>
    </w:p>
    <w:p w:rsidR="00B267E7" w:rsidRPr="00DC5A1B" w:rsidRDefault="00B267E7" w:rsidP="00B267E7">
      <w:pPr>
        <w:ind w:firstLine="567"/>
        <w:jc w:val="both"/>
      </w:pPr>
      <w:r w:rsidRPr="00DC5A1B">
        <w:t>2  - в производстве пищевой продукции: ООО «Корткеросский молочный завод» и ПО «Корткерос-2»;</w:t>
      </w:r>
    </w:p>
    <w:p w:rsidR="00B267E7" w:rsidRPr="00DC5A1B" w:rsidRDefault="00B267E7" w:rsidP="00B267E7">
      <w:pPr>
        <w:ind w:firstLine="567"/>
        <w:jc w:val="both"/>
      </w:pPr>
      <w:r w:rsidRPr="00DC5A1B">
        <w:t>4 – сельскохозяйственных потребительских кооператива;</w:t>
      </w:r>
    </w:p>
    <w:p w:rsidR="00B267E7" w:rsidRPr="00DC5A1B" w:rsidRDefault="00B267E7" w:rsidP="00B267E7">
      <w:pPr>
        <w:ind w:firstLine="567"/>
        <w:jc w:val="both"/>
      </w:pPr>
      <w:r w:rsidRPr="00DC5A1B">
        <w:t>11- крестьянских (фермерских) хозяйств;</w:t>
      </w:r>
    </w:p>
    <w:p w:rsidR="00B267E7" w:rsidRPr="00DC5A1B" w:rsidRDefault="00B267E7" w:rsidP="00B267E7">
      <w:pPr>
        <w:ind w:firstLine="567"/>
        <w:jc w:val="both"/>
      </w:pPr>
      <w:r w:rsidRPr="00DC5A1B">
        <w:t>Порядка 9000 граждан, ведущих ЛПХ.</w:t>
      </w:r>
    </w:p>
    <w:p w:rsidR="00B267E7" w:rsidRPr="00DC5A1B" w:rsidRDefault="00B267E7" w:rsidP="00B267E7">
      <w:pPr>
        <w:pStyle w:val="0020"/>
        <w:ind w:firstLine="567"/>
        <w:jc w:val="both"/>
        <w:rPr>
          <w:rFonts w:ascii="Times New Roman" w:hAnsi="Times New Roman" w:cs="Times New Roman"/>
          <w:b w:val="0"/>
          <w:i w:val="0"/>
          <w:sz w:val="24"/>
          <w:szCs w:val="24"/>
        </w:rPr>
      </w:pPr>
      <w:r w:rsidRPr="00DC5A1B">
        <w:rPr>
          <w:rFonts w:ascii="Times New Roman" w:hAnsi="Times New Roman" w:cs="Times New Roman"/>
          <w:b w:val="0"/>
          <w:i w:val="0"/>
          <w:sz w:val="24"/>
          <w:szCs w:val="24"/>
        </w:rPr>
        <w:t>Численность работников занятых в сельском хозяйстве составляет 410 человек.</w:t>
      </w:r>
    </w:p>
    <w:p w:rsidR="00B267E7" w:rsidRPr="00DC5A1B" w:rsidRDefault="00B267E7" w:rsidP="00B267E7">
      <w:pPr>
        <w:pStyle w:val="17"/>
        <w:ind w:firstLine="709"/>
        <w:rPr>
          <w:szCs w:val="24"/>
        </w:rPr>
      </w:pPr>
      <w:r w:rsidRPr="00DC5A1B">
        <w:rPr>
          <w:szCs w:val="24"/>
        </w:rPr>
        <w:t xml:space="preserve">В республике, по итогам 2020 года, как и по итогам 2019 года сельхозпредприятия Корткеросского района являются основными производителями молока. За 2020 г. в районе произведено 26,9% от общереспубликанского объема. </w:t>
      </w:r>
    </w:p>
    <w:p w:rsidR="00B267E7" w:rsidRPr="00DC5A1B" w:rsidRDefault="00B267E7" w:rsidP="00B267E7">
      <w:pPr>
        <w:pStyle w:val="17"/>
        <w:ind w:firstLine="709"/>
        <w:rPr>
          <w:szCs w:val="24"/>
        </w:rPr>
      </w:pPr>
      <w:r w:rsidRPr="00DC5A1B">
        <w:rPr>
          <w:szCs w:val="24"/>
        </w:rPr>
        <w:t xml:space="preserve">В 2020 году произведено молока 101 230 ц или осталось на уровне прошлого года. За 2020 год произведено скота и птицы на убой в живом весе 2 146 ц, или снизилось  на 21,04 % относительно 2019 года. </w:t>
      </w:r>
    </w:p>
    <w:p w:rsidR="00B267E7" w:rsidRPr="00DC5A1B" w:rsidRDefault="00B267E7" w:rsidP="00B267E7">
      <w:pPr>
        <w:pStyle w:val="17"/>
        <w:ind w:firstLine="709"/>
        <w:rPr>
          <w:szCs w:val="24"/>
        </w:rPr>
      </w:pPr>
      <w:r w:rsidRPr="00DC5A1B">
        <w:rPr>
          <w:szCs w:val="24"/>
        </w:rPr>
        <w:t>Численность скота в сельскохозяйственных организациях (без учета микропредприятий)  в 2020 года уменьшилось по КРС на 2,3 % (составляет 3 770 голов), в том числе снизилось поголовье коров  на 2,5 (1805 голов).</w:t>
      </w:r>
    </w:p>
    <w:p w:rsidR="00B267E7" w:rsidRPr="00DC5A1B" w:rsidRDefault="00B267E7" w:rsidP="00B267E7">
      <w:pPr>
        <w:pStyle w:val="17"/>
        <w:ind w:firstLine="709"/>
        <w:rPr>
          <w:szCs w:val="24"/>
        </w:rPr>
      </w:pPr>
      <w:r w:rsidRPr="00DC5A1B">
        <w:rPr>
          <w:szCs w:val="24"/>
        </w:rPr>
        <w:t xml:space="preserve">Продуктивность молочного стада в сельскохозяйственных организациях (без учета субъектов малого предпринимательства) составила в 2020 году 5745 кг. на одну корову, что выше на 17 кг., в сравнении с аналогичным периодом прошлого года. </w:t>
      </w:r>
    </w:p>
    <w:p w:rsidR="00B267E7" w:rsidRPr="00DC5A1B" w:rsidRDefault="00B267E7" w:rsidP="00B267E7">
      <w:pPr>
        <w:pStyle w:val="18"/>
        <w:ind w:firstLine="709"/>
        <w:rPr>
          <w:rFonts w:ascii="Times New Roman" w:hAnsi="Times New Roman"/>
          <w:szCs w:val="24"/>
        </w:rPr>
      </w:pPr>
      <w:r w:rsidRPr="00DC5A1B">
        <w:rPr>
          <w:rFonts w:ascii="Times New Roman" w:hAnsi="Times New Roman"/>
          <w:szCs w:val="24"/>
        </w:rPr>
        <w:t xml:space="preserve">Объем реализации продукции сельского хозяйства сельскохозяйственными организациями (без микропредприятий)  за 2020 год составил: </w:t>
      </w:r>
    </w:p>
    <w:p w:rsidR="00B267E7" w:rsidRPr="00DC5A1B" w:rsidRDefault="00B267E7" w:rsidP="00B267E7">
      <w:pPr>
        <w:pStyle w:val="18"/>
        <w:ind w:firstLine="709"/>
        <w:rPr>
          <w:rFonts w:ascii="Times New Roman" w:hAnsi="Times New Roman"/>
          <w:sz w:val="28"/>
          <w:szCs w:val="28"/>
        </w:rPr>
      </w:pPr>
      <w:r w:rsidRPr="00DC5A1B">
        <w:rPr>
          <w:rFonts w:ascii="Times New Roman" w:hAnsi="Times New Roman"/>
          <w:szCs w:val="24"/>
        </w:rPr>
        <w:t>реализация скота и птицы в живом весе составила 2169 ц., или снизилось  на  26,3% по сравнению с 2019 годом, реализация молока составила 97905 ц., что на 6,9 % ниже, чем за аналогичный период прошлого года.</w:t>
      </w:r>
    </w:p>
    <w:p w:rsidR="00B267E7" w:rsidRPr="00DC5A1B" w:rsidRDefault="00B267E7" w:rsidP="00B267E7">
      <w:pPr>
        <w:pStyle w:val="ae"/>
        <w:spacing w:after="0"/>
        <w:ind w:left="0" w:firstLine="708"/>
        <w:jc w:val="both"/>
      </w:pPr>
      <w:r w:rsidRPr="00DC5A1B">
        <w:t xml:space="preserve">К основным сельхозорганизациям относятся ООО «Небдинский» (с. Небдино), ООО «Сторожевск» (с. Сторожевск), СПК «Исток» (с. Большелуг), СПК «Вишерский» (с. Богородск), ООО «Нившера», ООО «Северная Нива». </w:t>
      </w:r>
    </w:p>
    <w:p w:rsidR="00B267E7" w:rsidRPr="00DC5A1B" w:rsidRDefault="00B267E7" w:rsidP="00B267E7">
      <w:pPr>
        <w:pStyle w:val="ac"/>
        <w:ind w:firstLine="567"/>
        <w:jc w:val="both"/>
        <w:rPr>
          <w:rFonts w:ascii="Times New Roman" w:hAnsi="Times New Roman"/>
          <w:sz w:val="24"/>
          <w:szCs w:val="24"/>
        </w:rPr>
      </w:pPr>
      <w:r w:rsidRPr="00DC5A1B">
        <w:rPr>
          <w:rFonts w:ascii="Times New Roman" w:hAnsi="Times New Roman"/>
          <w:sz w:val="24"/>
          <w:szCs w:val="24"/>
        </w:rPr>
        <w:t xml:space="preserve">В 2020 году в рамках подпрограммы «Развитие сельского хозяйства и регулирования рынков сельскохозяйственной продукции, сырья и продовольствия»   на период  2014-2022 г.г.» муниципальной программы «Развитие экономики» оказана финансовая поддержка СПК «Исток» в размере 2,0 млн. рублей </w:t>
      </w:r>
      <w:r w:rsidRPr="00DC5A1B">
        <w:rPr>
          <w:rFonts w:ascii="Times New Roman" w:hAnsi="Times New Roman"/>
          <w:color w:val="2E2E2E"/>
          <w:sz w:val="24"/>
          <w:szCs w:val="24"/>
        </w:rPr>
        <w:t>на строительство коровника на 140 голов с молочным блоком в д.Выльыб с установкой роботов-дояров. Общая с</w:t>
      </w:r>
      <w:r w:rsidRPr="00DC5A1B">
        <w:rPr>
          <w:rFonts w:ascii="Times New Roman" w:hAnsi="Times New Roman"/>
          <w:sz w:val="24"/>
          <w:szCs w:val="24"/>
        </w:rPr>
        <w:t xml:space="preserve">тоимость проекта порядка 70 млн. </w:t>
      </w:r>
      <w:r w:rsidRPr="00DC5A1B">
        <w:rPr>
          <w:rFonts w:ascii="Times New Roman" w:hAnsi="Times New Roman"/>
          <w:sz w:val="24"/>
          <w:szCs w:val="24"/>
        </w:rPr>
        <w:lastRenderedPageBreak/>
        <w:t>рублей. На сегодняшний день возведено здание фермы, проводятся кровельные работы, освоено 11 млн.рублей.</w:t>
      </w:r>
    </w:p>
    <w:p w:rsidR="00B267E7" w:rsidRPr="00DC5A1B" w:rsidRDefault="00B267E7" w:rsidP="00B267E7">
      <w:pPr>
        <w:ind w:firstLine="851"/>
        <w:jc w:val="both"/>
        <w:rPr>
          <w:color w:val="2E2E2E"/>
        </w:rPr>
      </w:pPr>
      <w:r w:rsidRPr="00DC5A1B">
        <w:rPr>
          <w:color w:val="2E2E2E"/>
        </w:rPr>
        <w:t>Строительство коровника позволит создать современную высокотехнологичную производственно-материальную базу для эффективного ведения сельскохозяйственного производства. После введения коровника в эксплуатацию, планируется увеличить поголовье на 40 голов и повысить качественные характеристики дойного стада путем приобретения племенного скота. Также будут созданы благоприятные условия труда для персонала и модернизированы девять рабочих мест.</w:t>
      </w:r>
    </w:p>
    <w:p w:rsidR="00B267E7" w:rsidRPr="00DC5A1B" w:rsidRDefault="00B267E7" w:rsidP="00B267E7">
      <w:pPr>
        <w:pStyle w:val="ac"/>
        <w:ind w:firstLine="851"/>
        <w:jc w:val="both"/>
        <w:rPr>
          <w:rFonts w:ascii="Times New Roman" w:hAnsi="Times New Roman"/>
          <w:sz w:val="24"/>
          <w:szCs w:val="24"/>
        </w:rPr>
      </w:pPr>
      <w:r w:rsidRPr="00DC5A1B">
        <w:rPr>
          <w:rFonts w:ascii="Times New Roman" w:hAnsi="Times New Roman"/>
          <w:sz w:val="24"/>
          <w:szCs w:val="24"/>
        </w:rPr>
        <w:t>Также, в рамках реализации программы продолжена реконструкция и модернизация  Корткеросского молочного завода в рамках проекта «Народный бюджет». Так, в 2020 году проведены работы по ремонту производственных посещений предприятия. В ходе ремонта произведена замена окон, установлены новые радиаторы, двери. Частично проведена замена сетей электро-, тепло- и водоснабжения, произведена покраска стен, потолков, уложена плитка по периметру цеха. Всего сумма израсходованных средств составила 1,4 млн. рублей, из них 940,0 тыс. рублей средства республиканского и районного бюджетов, выделенных предприятию в рамках реализации подпрограммы.</w:t>
      </w:r>
    </w:p>
    <w:p w:rsidR="00B267E7" w:rsidRPr="00DC5A1B" w:rsidRDefault="00B267E7" w:rsidP="00B267E7">
      <w:pPr>
        <w:pStyle w:val="ac"/>
        <w:ind w:firstLine="851"/>
        <w:jc w:val="both"/>
        <w:rPr>
          <w:rFonts w:ascii="Times New Roman" w:hAnsi="Times New Roman"/>
          <w:color w:val="2E2E2E"/>
          <w:sz w:val="24"/>
          <w:szCs w:val="24"/>
        </w:rPr>
      </w:pPr>
      <w:r w:rsidRPr="00DC5A1B">
        <w:rPr>
          <w:rFonts w:ascii="Times New Roman" w:hAnsi="Times New Roman"/>
          <w:sz w:val="24"/>
          <w:szCs w:val="24"/>
        </w:rPr>
        <w:t>Кроме того, последовательно администрация проводит политику модернизации хлебопекарных производств, в 2020 году в рамках программы выделена субсидия в размере 500,0 тыс. рублей</w:t>
      </w:r>
      <w:r w:rsidRPr="00DC5A1B">
        <w:rPr>
          <w:rFonts w:ascii="Times New Roman" w:hAnsi="Times New Roman"/>
          <w:sz w:val="24"/>
          <w:szCs w:val="24"/>
        </w:rPr>
        <w:tab/>
        <w:t xml:space="preserve">ИП Решетовой И.П. для обновления оборудования хлебопечения в с. Мордино. </w:t>
      </w:r>
      <w:r w:rsidRPr="00DC5A1B">
        <w:rPr>
          <w:rFonts w:ascii="Times New Roman" w:hAnsi="Times New Roman"/>
          <w:color w:val="2E2E2E"/>
          <w:sz w:val="24"/>
          <w:szCs w:val="24"/>
        </w:rPr>
        <w:t>Новое оборудование поможет расширить ассортимент продукции. Также планируется создание одного дополнительного рабочего места пекаря.</w:t>
      </w:r>
    </w:p>
    <w:p w:rsidR="00B267E7" w:rsidRPr="00DC5A1B" w:rsidRDefault="00B267E7" w:rsidP="00B267E7">
      <w:pPr>
        <w:ind w:right="-285" w:firstLine="851"/>
        <w:jc w:val="both"/>
      </w:pPr>
      <w:r w:rsidRPr="00DC5A1B">
        <w:t>В 2018 году начата реализация инвестиционного проекта «Строительство животноводческого помещения молочного направления на 540 голов КРС, для выращивания ремонтного молодняка в селе Пезмег, Корткеросского района Республики Коми» (ООО «Северная Нива»).</w:t>
      </w:r>
    </w:p>
    <w:p w:rsidR="00B267E7" w:rsidRPr="00DC5A1B" w:rsidRDefault="00B267E7" w:rsidP="00B267E7">
      <w:pPr>
        <w:ind w:right="-285" w:firstLine="851"/>
        <w:jc w:val="both"/>
      </w:pPr>
      <w:r w:rsidRPr="00DC5A1B">
        <w:t xml:space="preserve">Проект предусматривает строительство животноводческого помещения под выращивание ремонтного молодняка молочного направления на 540 голов КРС. Строительство помещения является вторым этапом формирования единой производственно-материальной базы предприятия для эффективного ведения сельскохозяйственного производства. В первый этап входило строительство молочно-товарной фермы с применением роботов-дояров на 260 коров, ферма введена в эксплуатацию. </w:t>
      </w:r>
    </w:p>
    <w:p w:rsidR="00B267E7" w:rsidRPr="00DC5A1B" w:rsidRDefault="00B267E7" w:rsidP="00B267E7">
      <w:pPr>
        <w:ind w:firstLine="851"/>
        <w:jc w:val="both"/>
      </w:pPr>
      <w:r w:rsidRPr="00DC5A1B">
        <w:t>Планируемые сроки реализации проекта –2018 - 2021 гг.</w:t>
      </w:r>
    </w:p>
    <w:p w:rsidR="00B267E7" w:rsidRPr="00DC5A1B" w:rsidRDefault="00B267E7" w:rsidP="00B267E7">
      <w:pPr>
        <w:ind w:firstLine="851"/>
        <w:jc w:val="both"/>
      </w:pPr>
      <w:r w:rsidRPr="00DC5A1B">
        <w:t xml:space="preserve">В рамках проекта планируется дополнительно создать 5 рабочих мест. Общая стоимость проекта – 176,3 млн. руб., </w:t>
      </w:r>
    </w:p>
    <w:p w:rsidR="00B267E7" w:rsidRPr="00DC5A1B" w:rsidRDefault="00B267E7" w:rsidP="00B267E7">
      <w:pPr>
        <w:suppressAutoHyphens/>
        <w:ind w:firstLine="851"/>
        <w:jc w:val="both"/>
      </w:pPr>
      <w:r w:rsidRPr="00DC5A1B">
        <w:t>В рамках проекта на сегодняшний день предприятием освоено – 37,4 млн.руб.</w:t>
      </w:r>
    </w:p>
    <w:p w:rsidR="00B267E7" w:rsidRPr="00DC5A1B" w:rsidRDefault="00B267E7" w:rsidP="00B267E7">
      <w:pPr>
        <w:ind w:firstLine="567"/>
        <w:jc w:val="both"/>
      </w:pPr>
      <w:r w:rsidRPr="00DC5A1B">
        <w:t>Также, хочется отметить, что одним из победителей на предоставление гранта  «Агростартап» из республиканского бюджета стал фермер Тийду Алиса Эдуардовна, проживающая в п.Аджером Корткеросского района.  Стоимость проекта  - 5,8 млн.руб., из них сумма гранта составляет – 5,0 млн.руб. По проекту планируется разведение крупного рогатого скота мясных пород.</w:t>
      </w:r>
    </w:p>
    <w:p w:rsidR="00B267E7" w:rsidRPr="00DC5A1B" w:rsidRDefault="00B267E7" w:rsidP="00B267E7">
      <w:pPr>
        <w:pStyle w:val="ac"/>
        <w:ind w:firstLine="567"/>
        <w:jc w:val="both"/>
        <w:rPr>
          <w:rFonts w:ascii="Times New Roman" w:hAnsi="Times New Roman"/>
          <w:sz w:val="24"/>
          <w:szCs w:val="24"/>
        </w:rPr>
      </w:pPr>
    </w:p>
    <w:p w:rsidR="00B267E7" w:rsidRPr="00DC5A1B" w:rsidRDefault="00B267E7" w:rsidP="00B267E7">
      <w:pPr>
        <w:pStyle w:val="ac"/>
        <w:ind w:firstLine="567"/>
        <w:jc w:val="both"/>
        <w:rPr>
          <w:rFonts w:ascii="Times New Roman" w:hAnsi="Times New Roman"/>
          <w:sz w:val="24"/>
          <w:szCs w:val="24"/>
        </w:rPr>
      </w:pPr>
      <w:r w:rsidRPr="00DC5A1B">
        <w:rPr>
          <w:rFonts w:ascii="Times New Roman" w:hAnsi="Times New Roman"/>
          <w:sz w:val="24"/>
          <w:szCs w:val="24"/>
        </w:rPr>
        <w:t>Планируемые инвестиционные проекты: 2020- 2023гг.</w:t>
      </w:r>
    </w:p>
    <w:p w:rsidR="00B267E7" w:rsidRPr="00DC5A1B" w:rsidRDefault="00B267E7" w:rsidP="00B267E7">
      <w:pPr>
        <w:pStyle w:val="ac"/>
        <w:numPr>
          <w:ilvl w:val="0"/>
          <w:numId w:val="21"/>
        </w:numPr>
        <w:tabs>
          <w:tab w:val="left" w:pos="993"/>
        </w:tabs>
        <w:ind w:left="0" w:firstLine="567"/>
        <w:jc w:val="both"/>
        <w:rPr>
          <w:rFonts w:ascii="Times New Roman" w:hAnsi="Times New Roman"/>
          <w:sz w:val="24"/>
          <w:szCs w:val="24"/>
        </w:rPr>
      </w:pPr>
      <w:r w:rsidRPr="00DC5A1B">
        <w:rPr>
          <w:rFonts w:ascii="Times New Roman" w:hAnsi="Times New Roman"/>
          <w:sz w:val="24"/>
          <w:szCs w:val="24"/>
        </w:rPr>
        <w:t xml:space="preserve">Строительство молочной фермы на 400 голов беспривязного содержания с доильно-молочным блоком в селе Большелуг; </w:t>
      </w:r>
    </w:p>
    <w:p w:rsidR="00B267E7" w:rsidRPr="00DC5A1B" w:rsidRDefault="00B267E7" w:rsidP="00B267E7">
      <w:pPr>
        <w:pStyle w:val="ac"/>
        <w:numPr>
          <w:ilvl w:val="0"/>
          <w:numId w:val="21"/>
        </w:numPr>
        <w:tabs>
          <w:tab w:val="left" w:pos="993"/>
        </w:tabs>
        <w:ind w:left="0" w:firstLine="567"/>
        <w:jc w:val="both"/>
        <w:rPr>
          <w:rFonts w:ascii="Times New Roman" w:hAnsi="Times New Roman"/>
          <w:sz w:val="24"/>
          <w:szCs w:val="24"/>
        </w:rPr>
      </w:pPr>
      <w:r w:rsidRPr="00DC5A1B">
        <w:rPr>
          <w:rFonts w:ascii="Times New Roman" w:hAnsi="Times New Roman"/>
          <w:sz w:val="24"/>
          <w:szCs w:val="24"/>
        </w:rPr>
        <w:t xml:space="preserve">Строительство молочной фермы на 400 голов беспривязного содержания с доильно-молочным блоком в селе Нившера; </w:t>
      </w:r>
    </w:p>
    <w:p w:rsidR="00B267E7" w:rsidRPr="00DC5A1B" w:rsidRDefault="00B267E7" w:rsidP="00B267E7">
      <w:pPr>
        <w:pStyle w:val="ac"/>
        <w:numPr>
          <w:ilvl w:val="0"/>
          <w:numId w:val="21"/>
        </w:numPr>
        <w:tabs>
          <w:tab w:val="left" w:pos="993"/>
        </w:tabs>
        <w:ind w:left="0" w:firstLine="567"/>
        <w:jc w:val="both"/>
        <w:rPr>
          <w:rFonts w:ascii="Times New Roman" w:hAnsi="Times New Roman"/>
          <w:sz w:val="24"/>
          <w:szCs w:val="24"/>
        </w:rPr>
      </w:pPr>
      <w:r w:rsidRPr="00DC5A1B">
        <w:rPr>
          <w:rFonts w:ascii="Times New Roman" w:hAnsi="Times New Roman"/>
          <w:sz w:val="24"/>
          <w:szCs w:val="24"/>
        </w:rPr>
        <w:t>Строительство животноводческого помещения на 452 голов в с.Богородск;</w:t>
      </w:r>
    </w:p>
    <w:p w:rsidR="00B267E7" w:rsidRPr="00DC5A1B" w:rsidRDefault="00B267E7" w:rsidP="00B267E7">
      <w:pPr>
        <w:pStyle w:val="ac"/>
        <w:numPr>
          <w:ilvl w:val="0"/>
          <w:numId w:val="21"/>
        </w:numPr>
        <w:tabs>
          <w:tab w:val="left" w:pos="993"/>
        </w:tabs>
        <w:ind w:left="0" w:firstLine="567"/>
        <w:jc w:val="both"/>
        <w:rPr>
          <w:rFonts w:ascii="Times New Roman" w:hAnsi="Times New Roman"/>
          <w:sz w:val="24"/>
          <w:szCs w:val="24"/>
        </w:rPr>
      </w:pPr>
      <w:r w:rsidRPr="00DC5A1B">
        <w:rPr>
          <w:rFonts w:ascii="Times New Roman" w:hAnsi="Times New Roman"/>
          <w:sz w:val="24"/>
          <w:szCs w:val="24"/>
        </w:rPr>
        <w:t>Строительство молочно-товарной фермы с выращиванием молодняка на 859 голов КРС.</w:t>
      </w:r>
    </w:p>
    <w:p w:rsidR="00B267E7" w:rsidRPr="00DC5A1B" w:rsidRDefault="00B267E7" w:rsidP="00B267E7">
      <w:pPr>
        <w:pStyle w:val="ac"/>
        <w:numPr>
          <w:ilvl w:val="0"/>
          <w:numId w:val="21"/>
        </w:numPr>
        <w:tabs>
          <w:tab w:val="left" w:pos="993"/>
        </w:tabs>
        <w:ind w:left="0" w:firstLine="567"/>
        <w:jc w:val="both"/>
        <w:rPr>
          <w:rFonts w:ascii="Times New Roman" w:hAnsi="Times New Roman"/>
          <w:sz w:val="24"/>
          <w:szCs w:val="24"/>
        </w:rPr>
      </w:pPr>
      <w:r w:rsidRPr="00DC5A1B">
        <w:rPr>
          <w:rFonts w:ascii="Times New Roman" w:hAnsi="Times New Roman"/>
          <w:sz w:val="24"/>
          <w:szCs w:val="24"/>
        </w:rPr>
        <w:lastRenderedPageBreak/>
        <w:t>Строительство комбикормового цеха в ООО «Небдинский» (срок реализации проекта 2021 год.</w:t>
      </w:r>
    </w:p>
    <w:p w:rsidR="00B267E7" w:rsidRPr="00DC5A1B" w:rsidRDefault="00B267E7" w:rsidP="00B267E7">
      <w:pPr>
        <w:ind w:firstLine="567"/>
      </w:pPr>
      <w:r w:rsidRPr="00DC5A1B">
        <w:rPr>
          <w:color w:val="2E2E2E"/>
        </w:rPr>
        <w:t>Также, в 2021 году в рамках реализации проекта «Народный бюджет» в сфере агропромышленного комплекса будет реализован проект по модернизации пекарни в с. Мордино, а именно проведен полный ремонт здания действующей пекарни.</w:t>
      </w:r>
    </w:p>
    <w:p w:rsidR="008E56D6" w:rsidRPr="00DC5A1B" w:rsidRDefault="008E56D6" w:rsidP="008E56D6">
      <w:pPr>
        <w:pStyle w:val="1"/>
      </w:pPr>
      <w:r w:rsidRPr="00DC5A1B">
        <w:t xml:space="preserve">1.4 </w:t>
      </w:r>
      <w:bookmarkStart w:id="41" w:name="_Toc185782407"/>
      <w:r w:rsidRPr="00DC5A1B">
        <w:t>Транспортное обеспечение</w:t>
      </w:r>
      <w:bookmarkEnd w:id="39"/>
      <w:bookmarkEnd w:id="41"/>
    </w:p>
    <w:p w:rsidR="008E56D6" w:rsidRPr="00DC5A1B" w:rsidRDefault="008E56D6" w:rsidP="008E56D6"/>
    <w:p w:rsidR="008E56D6" w:rsidRPr="00DC5A1B" w:rsidRDefault="008E56D6" w:rsidP="008E56D6">
      <w:pPr>
        <w:ind w:firstLine="709"/>
        <w:jc w:val="both"/>
      </w:pPr>
      <w:r w:rsidRPr="00DC5A1B">
        <w:t xml:space="preserve">Существующее транспортное обеспечение МР «Корткеросский» представлено автомобильными дорогами. Общая протяженность автомобильных дорог с твердым покрытием  составила 453,534 км. </w:t>
      </w:r>
    </w:p>
    <w:p w:rsidR="008E56D6" w:rsidRPr="00DC5A1B" w:rsidRDefault="008E56D6" w:rsidP="008E56D6">
      <w:pPr>
        <w:ind w:firstLine="709"/>
        <w:jc w:val="both"/>
      </w:pPr>
      <w:r w:rsidRPr="00DC5A1B">
        <w:t>В районе существует относительно развитая сеть автомобильных дорог общего пользования, что позволяет вести лесозаготовку в большинстве лесничеств. Густота дорог общего пользования на 1000 км</w:t>
      </w:r>
      <w:r w:rsidRPr="00DC5A1B">
        <w:rPr>
          <w:vertAlign w:val="superscript"/>
        </w:rPr>
        <w:t>2</w:t>
      </w:r>
      <w:r w:rsidRPr="00DC5A1B">
        <w:t xml:space="preserve"> территории составила 26,0 км (по состоянию на конец 2020 г.). Густота дорог влияет на экономическую доступность к лесным ресурсам района, позволяет осваивать их значительные объемы. Основа сети лесовозных дорог района была заложена в советское время. Ее ключевыми элементами являются дорога от г. Сыктывкар до с. Усть-Кулом, проходящая по территории района с запада на восток, а также два ответвления от нее: от с. Сторожевск на севере до с. Нившера и от с. Корткерос на юг до с. Мордино и далее до д. Лопыдино</w:t>
      </w:r>
    </w:p>
    <w:p w:rsidR="008E56D6" w:rsidRPr="00DC5A1B" w:rsidRDefault="008E56D6" w:rsidP="008E56D6">
      <w:pPr>
        <w:ind w:firstLine="709"/>
        <w:jc w:val="both"/>
        <w:rPr>
          <w:b/>
        </w:rPr>
      </w:pPr>
      <w:r w:rsidRPr="00DC5A1B">
        <w:t xml:space="preserve">По территории района проходят дороги общего пользования, находящиеся в государственной собственности Республики Коми, протяженность дорог общего пользования на территории района составляет 358,845 км. Протяженность дорог общего пользования местного значения на территории района составляет 156,450 км. </w:t>
      </w:r>
    </w:p>
    <w:p w:rsidR="008E56D6" w:rsidRPr="00DC5A1B" w:rsidRDefault="008E56D6" w:rsidP="008E56D6">
      <w:pPr>
        <w:rPr>
          <w:b/>
        </w:rPr>
      </w:pPr>
    </w:p>
    <w:p w:rsidR="004A4096" w:rsidRPr="00DC5A1B" w:rsidRDefault="004A4096" w:rsidP="00A74682">
      <w:pPr>
        <w:rPr>
          <w:b/>
        </w:rPr>
      </w:pPr>
    </w:p>
    <w:p w:rsidR="00B267E7" w:rsidRPr="00DC5A1B" w:rsidRDefault="00B267E7" w:rsidP="00B267E7">
      <w:pPr>
        <w:pStyle w:val="1"/>
      </w:pPr>
      <w:bookmarkStart w:id="42" w:name="_Toc501217698"/>
      <w:r w:rsidRPr="00DC5A1B">
        <w:t>1.5  Население</w:t>
      </w:r>
      <w:bookmarkEnd w:id="42"/>
    </w:p>
    <w:p w:rsidR="00B267E7" w:rsidRPr="00DC5A1B" w:rsidRDefault="00B267E7" w:rsidP="00B267E7">
      <w:pPr>
        <w:pStyle w:val="25"/>
        <w:ind w:firstLine="709"/>
        <w:jc w:val="both"/>
        <w:rPr>
          <w:noProof w:val="0"/>
          <w:sz w:val="24"/>
          <w:szCs w:val="24"/>
        </w:rPr>
      </w:pPr>
      <w:r w:rsidRPr="00DC5A1B">
        <w:rPr>
          <w:noProof w:val="0"/>
          <w:sz w:val="24"/>
          <w:szCs w:val="24"/>
        </w:rPr>
        <w:t>Численность населения на 1 января 2020 года в районе составила 17  963</w:t>
      </w:r>
      <w:r w:rsidRPr="00DC5A1B">
        <w:rPr>
          <w:noProof w:val="0"/>
          <w:color w:val="FF0000"/>
          <w:sz w:val="24"/>
          <w:szCs w:val="24"/>
        </w:rPr>
        <w:t xml:space="preserve"> </w:t>
      </w:r>
      <w:r w:rsidRPr="00DC5A1B">
        <w:rPr>
          <w:noProof w:val="0"/>
          <w:sz w:val="24"/>
          <w:szCs w:val="24"/>
        </w:rPr>
        <w:t>человек или уменьшилась на 108 человек к 1 января 2019 года (по имеющейся информации Комистата).</w:t>
      </w:r>
    </w:p>
    <w:p w:rsidR="00B267E7" w:rsidRPr="00DC5A1B" w:rsidRDefault="00B267E7" w:rsidP="00B267E7">
      <w:pPr>
        <w:pStyle w:val="25"/>
        <w:ind w:firstLine="709"/>
        <w:jc w:val="both"/>
        <w:rPr>
          <w:sz w:val="24"/>
          <w:szCs w:val="24"/>
        </w:rPr>
      </w:pPr>
      <w:r w:rsidRPr="00DC5A1B">
        <w:rPr>
          <w:sz w:val="24"/>
          <w:szCs w:val="24"/>
        </w:rPr>
        <w:t xml:space="preserve">  Демографическая ситуация в муниципальном районе «Корткеросский» в  январе-ноябре 2020 года по сравнению с аналогичным периодом прошлого года характеризовалась снижением рождаемости ростом смертности. В январе-ноябре 2020 года число родившихся уменьшилось на 9 человек (составило 200 человек), число умерших увеличилось на 9 человек (составило 271 человек), аналогично к соответствующему периоду прошлого года.     </w:t>
      </w:r>
    </w:p>
    <w:p w:rsidR="00B267E7" w:rsidRPr="00DC5A1B" w:rsidRDefault="00B267E7" w:rsidP="00B267E7">
      <w:pPr>
        <w:pStyle w:val="25"/>
        <w:jc w:val="both"/>
        <w:rPr>
          <w:sz w:val="24"/>
          <w:szCs w:val="24"/>
        </w:rPr>
      </w:pPr>
      <w:r w:rsidRPr="00DC5A1B">
        <w:rPr>
          <w:sz w:val="24"/>
          <w:szCs w:val="24"/>
        </w:rPr>
        <w:t xml:space="preserve">            Естественная убыль населения за январь-ноябрь 2020 года составила 71 человек  (в 2019 году - 53 человека).</w:t>
      </w:r>
    </w:p>
    <w:p w:rsidR="00B267E7" w:rsidRPr="00DC5A1B" w:rsidRDefault="00B267E7" w:rsidP="00B267E7">
      <w:pPr>
        <w:pStyle w:val="18"/>
        <w:ind w:firstLine="709"/>
        <w:rPr>
          <w:rFonts w:ascii="Times New Roman" w:hAnsi="Times New Roman"/>
          <w:szCs w:val="24"/>
        </w:rPr>
      </w:pPr>
      <w:r w:rsidRPr="00DC5A1B">
        <w:rPr>
          <w:rFonts w:ascii="Times New Roman" w:hAnsi="Times New Roman"/>
          <w:szCs w:val="24"/>
        </w:rPr>
        <w:t>За январь – ноябрь 2020 года коэффициент рождаемости (на 1000 человек населения), по сравнению с прошлым годом снизился с 12,7 до 12,2 (по республике - с 9,6 до 9,2).</w:t>
      </w:r>
    </w:p>
    <w:p w:rsidR="00B267E7" w:rsidRPr="00DC5A1B" w:rsidRDefault="00B267E7" w:rsidP="00B267E7">
      <w:pPr>
        <w:pStyle w:val="18"/>
        <w:ind w:firstLine="709"/>
        <w:rPr>
          <w:rFonts w:ascii="Times New Roman" w:hAnsi="Times New Roman"/>
          <w:szCs w:val="24"/>
        </w:rPr>
      </w:pPr>
      <w:r w:rsidRPr="00DC5A1B">
        <w:rPr>
          <w:rFonts w:ascii="Times New Roman" w:hAnsi="Times New Roman"/>
          <w:szCs w:val="24"/>
        </w:rPr>
        <w:t xml:space="preserve">Коэффициент смертности (число умерших на 1000 человек населения) увеличился с 15,9 до 16,5 (по республике: рост с 11,9 до 12,9). </w:t>
      </w:r>
    </w:p>
    <w:p w:rsidR="00B267E7" w:rsidRPr="00DC5A1B" w:rsidRDefault="00B267E7" w:rsidP="00B267E7">
      <w:pPr>
        <w:autoSpaceDE w:val="0"/>
        <w:autoSpaceDN w:val="0"/>
        <w:adjustRightInd w:val="0"/>
        <w:ind w:firstLine="720"/>
        <w:jc w:val="both"/>
      </w:pPr>
      <w:r w:rsidRPr="00DC5A1B">
        <w:t xml:space="preserve">Миграция населения в январе – ноябре 2020 года: в район прибыло 802 человека, или на 38 человек меньше, чем за соответствующий период  2019 года, выбыло 900 человек, что на 28 человек больше, чем в аналогичном периоде прошлого года. Миграционная убыль в январе – ноябре 2020 года составила 98 человек. </w:t>
      </w:r>
    </w:p>
    <w:p w:rsidR="0026140D" w:rsidRPr="00DC5A1B" w:rsidRDefault="0026140D" w:rsidP="00A74682">
      <w:pPr>
        <w:rPr>
          <w:b/>
        </w:rPr>
      </w:pPr>
    </w:p>
    <w:p w:rsidR="004858AE" w:rsidRPr="00DC5A1B" w:rsidRDefault="004858AE" w:rsidP="004858AE">
      <w:pPr>
        <w:ind w:firstLine="567"/>
        <w:jc w:val="center"/>
        <w:rPr>
          <w:rFonts w:eastAsia="Calibri"/>
          <w:b/>
          <w:sz w:val="28"/>
          <w:szCs w:val="28"/>
          <w:lang w:eastAsia="en-US"/>
        </w:rPr>
      </w:pPr>
      <w:r w:rsidRPr="00DC5A1B">
        <w:rPr>
          <w:rFonts w:eastAsia="Calibri"/>
          <w:b/>
          <w:sz w:val="28"/>
          <w:szCs w:val="28"/>
          <w:lang w:eastAsia="en-US"/>
        </w:rPr>
        <w:t>1.6. Жилищный фонд</w:t>
      </w:r>
    </w:p>
    <w:p w:rsidR="004858AE" w:rsidRPr="00DC5A1B" w:rsidRDefault="004858AE" w:rsidP="004858AE">
      <w:pPr>
        <w:ind w:firstLine="567"/>
        <w:jc w:val="both"/>
        <w:rPr>
          <w:rFonts w:eastAsia="Calibri"/>
          <w:sz w:val="28"/>
          <w:szCs w:val="28"/>
          <w:lang w:eastAsia="en-US"/>
        </w:rPr>
      </w:pPr>
      <w:r w:rsidRPr="00DC5A1B">
        <w:rPr>
          <w:rFonts w:eastAsia="Calibri"/>
          <w:sz w:val="28"/>
          <w:szCs w:val="28"/>
          <w:lang w:eastAsia="en-US"/>
        </w:rPr>
        <w:t>Общая площадь жилых помещений на 01.01.2021 на территории района составила 654,71 тыс. м</w:t>
      </w:r>
      <w:r w:rsidRPr="00DC5A1B">
        <w:rPr>
          <w:rFonts w:eastAsia="Calibri"/>
          <w:sz w:val="28"/>
          <w:szCs w:val="28"/>
          <w:vertAlign w:val="superscript"/>
          <w:lang w:eastAsia="en-US"/>
        </w:rPr>
        <w:t>2</w:t>
      </w:r>
      <w:r w:rsidRPr="00DC5A1B">
        <w:rPr>
          <w:rFonts w:eastAsia="Calibri"/>
          <w:sz w:val="28"/>
          <w:szCs w:val="28"/>
          <w:lang w:eastAsia="en-US"/>
        </w:rPr>
        <w:t>. Из них по видам собственности – муниципальная 78,9 тыс. м</w:t>
      </w:r>
      <w:r w:rsidRPr="00DC5A1B">
        <w:rPr>
          <w:rFonts w:eastAsia="Calibri"/>
          <w:sz w:val="28"/>
          <w:szCs w:val="28"/>
          <w:vertAlign w:val="superscript"/>
          <w:lang w:eastAsia="en-US"/>
        </w:rPr>
        <w:t>2</w:t>
      </w:r>
      <w:r w:rsidRPr="00DC5A1B">
        <w:rPr>
          <w:rFonts w:eastAsia="Calibri"/>
          <w:sz w:val="28"/>
          <w:szCs w:val="28"/>
          <w:lang w:eastAsia="en-US"/>
        </w:rPr>
        <w:t>, частная – 575,81 тыс. м</w:t>
      </w:r>
      <w:r w:rsidRPr="00DC5A1B">
        <w:rPr>
          <w:rFonts w:eastAsia="Calibri"/>
          <w:sz w:val="28"/>
          <w:szCs w:val="28"/>
          <w:vertAlign w:val="superscript"/>
          <w:lang w:eastAsia="en-US"/>
        </w:rPr>
        <w:t>2</w:t>
      </w:r>
      <w:r w:rsidRPr="00DC5A1B">
        <w:rPr>
          <w:rFonts w:eastAsia="Calibri"/>
          <w:sz w:val="28"/>
          <w:szCs w:val="28"/>
          <w:lang w:eastAsia="en-US"/>
        </w:rPr>
        <w:t>.</w:t>
      </w:r>
    </w:p>
    <w:p w:rsidR="004858AE" w:rsidRPr="00DC5A1B" w:rsidRDefault="004858AE" w:rsidP="004858AE">
      <w:pPr>
        <w:ind w:firstLine="567"/>
        <w:jc w:val="both"/>
        <w:rPr>
          <w:rFonts w:eastAsia="Calibri"/>
          <w:sz w:val="28"/>
          <w:szCs w:val="28"/>
          <w:lang w:eastAsia="en-US"/>
        </w:rPr>
      </w:pPr>
      <w:r w:rsidRPr="00DC5A1B">
        <w:rPr>
          <w:rFonts w:eastAsia="Calibri"/>
          <w:sz w:val="28"/>
          <w:szCs w:val="28"/>
          <w:lang w:eastAsia="en-US"/>
        </w:rPr>
        <w:lastRenderedPageBreak/>
        <w:t>По материалу стен кирпичные – 52,44 тыс. м</w:t>
      </w:r>
      <w:r w:rsidRPr="00DC5A1B">
        <w:rPr>
          <w:rFonts w:eastAsia="Calibri"/>
          <w:sz w:val="28"/>
          <w:szCs w:val="28"/>
          <w:vertAlign w:val="superscript"/>
          <w:lang w:eastAsia="en-US"/>
        </w:rPr>
        <w:t>2</w:t>
      </w:r>
      <w:r w:rsidRPr="00DC5A1B">
        <w:rPr>
          <w:rFonts w:eastAsia="Calibri"/>
          <w:sz w:val="28"/>
          <w:szCs w:val="28"/>
          <w:lang w:eastAsia="en-US"/>
        </w:rPr>
        <w:t>, панельные – 36,5 тыс. м</w:t>
      </w:r>
      <w:r w:rsidRPr="00DC5A1B">
        <w:rPr>
          <w:rFonts w:eastAsia="Calibri"/>
          <w:sz w:val="28"/>
          <w:szCs w:val="28"/>
          <w:vertAlign w:val="superscript"/>
          <w:lang w:eastAsia="en-US"/>
        </w:rPr>
        <w:t>2</w:t>
      </w:r>
      <w:r w:rsidRPr="00DC5A1B">
        <w:rPr>
          <w:rFonts w:eastAsia="Calibri"/>
          <w:sz w:val="28"/>
          <w:szCs w:val="28"/>
          <w:lang w:eastAsia="en-US"/>
        </w:rPr>
        <w:t>, блочные – 3,9 тыс. м</w:t>
      </w:r>
      <w:r w:rsidRPr="00DC5A1B">
        <w:rPr>
          <w:rFonts w:eastAsia="Calibri"/>
          <w:sz w:val="28"/>
          <w:szCs w:val="28"/>
          <w:vertAlign w:val="superscript"/>
          <w:lang w:eastAsia="en-US"/>
        </w:rPr>
        <w:t>2</w:t>
      </w:r>
      <w:r w:rsidRPr="00DC5A1B">
        <w:rPr>
          <w:rFonts w:eastAsia="Calibri"/>
          <w:sz w:val="28"/>
          <w:szCs w:val="28"/>
          <w:lang w:eastAsia="en-US"/>
        </w:rPr>
        <w:t>, деревянные – 520,23 тыс. м</w:t>
      </w:r>
      <w:r w:rsidRPr="00DC5A1B">
        <w:rPr>
          <w:rFonts w:eastAsia="Calibri"/>
          <w:sz w:val="28"/>
          <w:szCs w:val="28"/>
          <w:vertAlign w:val="superscript"/>
          <w:lang w:eastAsia="en-US"/>
        </w:rPr>
        <w:t>2</w:t>
      </w:r>
      <w:r w:rsidRPr="00DC5A1B">
        <w:rPr>
          <w:rFonts w:eastAsia="Calibri"/>
          <w:sz w:val="28"/>
          <w:szCs w:val="28"/>
          <w:lang w:eastAsia="en-US"/>
        </w:rPr>
        <w:t>, прочие – 41,64 тыс. м</w:t>
      </w:r>
      <w:r w:rsidRPr="00DC5A1B">
        <w:rPr>
          <w:rFonts w:eastAsia="Calibri"/>
          <w:sz w:val="28"/>
          <w:szCs w:val="28"/>
          <w:vertAlign w:val="superscript"/>
          <w:lang w:eastAsia="en-US"/>
        </w:rPr>
        <w:t>2</w:t>
      </w:r>
      <w:r w:rsidRPr="00DC5A1B">
        <w:rPr>
          <w:rFonts w:eastAsia="Calibri"/>
          <w:sz w:val="28"/>
          <w:szCs w:val="28"/>
          <w:lang w:eastAsia="en-US"/>
        </w:rPr>
        <w:t xml:space="preserve">. </w:t>
      </w:r>
    </w:p>
    <w:p w:rsidR="004858AE" w:rsidRPr="00DC5A1B" w:rsidRDefault="004858AE" w:rsidP="004858AE">
      <w:pPr>
        <w:ind w:firstLine="567"/>
        <w:jc w:val="both"/>
        <w:rPr>
          <w:rFonts w:eastAsia="Calibri"/>
          <w:sz w:val="28"/>
          <w:szCs w:val="28"/>
          <w:lang w:eastAsia="en-US"/>
        </w:rPr>
      </w:pPr>
      <w:r w:rsidRPr="00DC5A1B">
        <w:rPr>
          <w:rFonts w:eastAsia="Calibri"/>
          <w:sz w:val="28"/>
          <w:szCs w:val="28"/>
          <w:lang w:eastAsia="en-US"/>
        </w:rPr>
        <w:t>На одного жителя приходится 36,26 м</w:t>
      </w:r>
      <w:r w:rsidRPr="00DC5A1B">
        <w:rPr>
          <w:rFonts w:eastAsia="Calibri"/>
          <w:sz w:val="28"/>
          <w:szCs w:val="28"/>
          <w:vertAlign w:val="superscript"/>
          <w:lang w:eastAsia="en-US"/>
        </w:rPr>
        <w:t>2</w:t>
      </w:r>
      <w:r w:rsidRPr="00DC5A1B">
        <w:rPr>
          <w:rFonts w:eastAsia="Calibri"/>
          <w:sz w:val="28"/>
          <w:szCs w:val="28"/>
          <w:lang w:eastAsia="en-US"/>
        </w:rPr>
        <w:t xml:space="preserve"> общей площади жилых помещений.</w:t>
      </w:r>
    </w:p>
    <w:p w:rsidR="004858AE" w:rsidRPr="00DC5A1B" w:rsidRDefault="004858AE" w:rsidP="004858AE">
      <w:pPr>
        <w:ind w:firstLine="567"/>
        <w:jc w:val="both"/>
        <w:rPr>
          <w:rFonts w:eastAsia="Calibri"/>
          <w:sz w:val="28"/>
          <w:szCs w:val="28"/>
          <w:lang w:eastAsia="en-US"/>
        </w:rPr>
      </w:pPr>
      <w:r w:rsidRPr="00DC5A1B">
        <w:rPr>
          <w:rFonts w:eastAsia="Calibri"/>
          <w:sz w:val="28"/>
          <w:szCs w:val="28"/>
          <w:lang w:eastAsia="en-US"/>
        </w:rPr>
        <w:t>В районе отмечается высокий уровень обеспеченности жилищной обеспеченности, это связано с увеличением строительства нового жилищного фонда.</w:t>
      </w:r>
    </w:p>
    <w:p w:rsidR="003A156B" w:rsidRPr="00DC5A1B" w:rsidRDefault="003A156B" w:rsidP="00D24664">
      <w:pPr>
        <w:pStyle w:val="1"/>
      </w:pPr>
    </w:p>
    <w:p w:rsidR="005D7660" w:rsidRPr="00DC5A1B" w:rsidRDefault="005D7660" w:rsidP="00D24664">
      <w:pPr>
        <w:pStyle w:val="1"/>
      </w:pPr>
      <w:bookmarkStart w:id="43" w:name="_Toc501217700"/>
      <w:r w:rsidRPr="00DC5A1B">
        <w:t>1.</w:t>
      </w:r>
      <w:r w:rsidR="001C5927" w:rsidRPr="00DC5A1B">
        <w:t>7</w:t>
      </w:r>
      <w:r w:rsidRPr="00DC5A1B">
        <w:t xml:space="preserve"> Культурно-бытовое обслуживание населения</w:t>
      </w:r>
      <w:bookmarkEnd w:id="43"/>
    </w:p>
    <w:p w:rsidR="00A63477" w:rsidRPr="00DC5A1B" w:rsidRDefault="00A63477" w:rsidP="00A63477">
      <w:pPr>
        <w:ind w:firstLine="709"/>
        <w:jc w:val="both"/>
        <w:rPr>
          <w:b/>
        </w:rPr>
      </w:pPr>
      <w:r w:rsidRPr="00DC5A1B">
        <w:rPr>
          <w:b/>
        </w:rPr>
        <w:t>Учреждения образования</w:t>
      </w:r>
    </w:p>
    <w:p w:rsidR="00A63477" w:rsidRPr="00DC5A1B" w:rsidRDefault="00A63477" w:rsidP="00A63477">
      <w:pPr>
        <w:ind w:firstLine="720"/>
      </w:pPr>
      <w:r w:rsidRPr="00DC5A1B">
        <w:t>Система образования муниципального района «Корткеросский», курируемая Управлением образования администрации района, представлена 25 образовательными организациями, в которых по состоянию на 1 января 2021 года обучается 2061 школьника, 999 воспитанника дошкольного образования и 726 воспитанников дополнительного образования.</w:t>
      </w:r>
    </w:p>
    <w:p w:rsidR="00A63477" w:rsidRPr="00DC5A1B" w:rsidRDefault="00A63477" w:rsidP="00A63477">
      <w:pPr>
        <w:pStyle w:val="aa"/>
        <w:spacing w:before="0" w:beforeAutospacing="0" w:after="0"/>
        <w:ind w:firstLine="720"/>
        <w:jc w:val="both"/>
      </w:pPr>
      <w:r w:rsidRPr="00DC5A1B">
        <w:t>На территории района расположено Государственное специальное (коррекционное) образовательное учреждение для обучающихся, воспитанников с ограниченными возможностями здоровья - «Специальная (коррекционная) общеобразовательная школа-интернат № 10 VIII вида».</w:t>
      </w:r>
    </w:p>
    <w:p w:rsidR="00A63477" w:rsidRPr="00DC5A1B" w:rsidRDefault="00A63477" w:rsidP="00A63477">
      <w:pPr>
        <w:autoSpaceDE w:val="0"/>
        <w:autoSpaceDN w:val="0"/>
        <w:adjustRightInd w:val="0"/>
        <w:ind w:firstLine="720"/>
        <w:jc w:val="both"/>
        <w:rPr>
          <w:iCs/>
        </w:rPr>
      </w:pPr>
      <w:r w:rsidRPr="00DC5A1B">
        <w:rPr>
          <w:iCs/>
        </w:rPr>
        <w:t>В с. Корткерос действует Муниципальная образовательная организация "Районный центр дополнительного образования" с. Корткерос (МОО РЦДО с. Корткерос).</w:t>
      </w:r>
    </w:p>
    <w:p w:rsidR="00A63477" w:rsidRPr="00DC5A1B" w:rsidRDefault="00A63477" w:rsidP="00A63477">
      <w:pPr>
        <w:ind w:firstLine="720"/>
        <w:jc w:val="both"/>
      </w:pPr>
      <w:r w:rsidRPr="00DC5A1B">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по сравнению с 2015 годом была снижена за счет проведения ремонтных работ в рамках Соглашений по выделению субсидий, строительства новых зданий и ликвидации старых зданий. </w:t>
      </w:r>
    </w:p>
    <w:p w:rsidR="00A63477" w:rsidRPr="00DC5A1B" w:rsidRDefault="00A63477" w:rsidP="00A63477">
      <w:pPr>
        <w:ind w:firstLine="720"/>
        <w:jc w:val="both"/>
      </w:pPr>
    </w:p>
    <w:p w:rsidR="005D7660" w:rsidRPr="00DC5A1B" w:rsidRDefault="005D7660" w:rsidP="00A74682">
      <w:pPr>
        <w:ind w:firstLine="708"/>
        <w:rPr>
          <w:b/>
          <w:color w:val="000000"/>
        </w:rPr>
      </w:pPr>
      <w:r w:rsidRPr="00DC5A1B">
        <w:rPr>
          <w:b/>
          <w:color w:val="000000"/>
        </w:rPr>
        <w:t>Физкультурные и спортивные сооружения</w:t>
      </w:r>
    </w:p>
    <w:p w:rsidR="002424B8" w:rsidRPr="00DC5A1B" w:rsidRDefault="002424B8" w:rsidP="002424B8">
      <w:pPr>
        <w:ind w:firstLine="708"/>
      </w:pPr>
      <w:r w:rsidRPr="00DC5A1B">
        <w:t>Численность систематически занимающихся физической культуры и спорта составила 5868 человек.</w:t>
      </w:r>
    </w:p>
    <w:p w:rsidR="002424B8" w:rsidRPr="00DC5A1B" w:rsidRDefault="002424B8" w:rsidP="002424B8">
      <w:pPr>
        <w:ind w:firstLine="708"/>
      </w:pPr>
      <w:r w:rsidRPr="00DC5A1B">
        <w:t>Обучающихся по видам спорта за 2020 года составила 754 в возрасте с 6 до 18 лет. Подготовлено спортсменов, выполнивших спортивные и массовые разряды 63 человека.</w:t>
      </w:r>
    </w:p>
    <w:p w:rsidR="002424B8" w:rsidRPr="00DC5A1B" w:rsidRDefault="002424B8" w:rsidP="002424B8">
      <w:pPr>
        <w:ind w:firstLine="708"/>
      </w:pPr>
      <w:r w:rsidRPr="00DC5A1B">
        <w:t>По состоянию на 1 января 2021 года отрасль физической культуры и спорта в Корткеросском районе представляют следующие муниципальные бюджетные учреждения:</w:t>
      </w:r>
    </w:p>
    <w:p w:rsidR="002424B8" w:rsidRPr="00DC5A1B" w:rsidRDefault="002424B8" w:rsidP="002424B8">
      <w:pPr>
        <w:ind w:firstLine="708"/>
      </w:pPr>
      <w:r w:rsidRPr="00DC5A1B">
        <w:t>1) МБУДО «Корткеросская детско-юношеская спортивная школа»;</w:t>
      </w:r>
    </w:p>
    <w:p w:rsidR="002424B8" w:rsidRPr="00DC5A1B" w:rsidRDefault="002424B8" w:rsidP="002424B8">
      <w:pPr>
        <w:ind w:firstLine="708"/>
      </w:pPr>
      <w:r w:rsidRPr="00DC5A1B">
        <w:t>2) МБУДО «Комплексная детско-юношеская спортивная школа Корткеросского района»</w:t>
      </w:r>
    </w:p>
    <w:p w:rsidR="002424B8" w:rsidRPr="00DC5A1B" w:rsidRDefault="002424B8" w:rsidP="002424B8">
      <w:pPr>
        <w:ind w:firstLine="708"/>
      </w:pPr>
      <w:r w:rsidRPr="00DC5A1B">
        <w:t>3) МБУ «Центр спортивных мероприятий Корткеросского района»</w:t>
      </w:r>
    </w:p>
    <w:p w:rsidR="002424B8" w:rsidRPr="00DC5A1B" w:rsidRDefault="002424B8" w:rsidP="002424B8">
      <w:pPr>
        <w:ind w:firstLine="708"/>
      </w:pPr>
      <w:r w:rsidRPr="00DC5A1B">
        <w:t>В процессе реализации Программы в 2020 году достигнуты следующие основные результаты:</w:t>
      </w:r>
    </w:p>
    <w:p w:rsidR="002424B8" w:rsidRPr="00DC5A1B" w:rsidRDefault="002424B8" w:rsidP="002424B8">
      <w:pPr>
        <w:ind w:firstLine="708"/>
      </w:pPr>
      <w:r w:rsidRPr="00DC5A1B">
        <w:t>- доля граждан, систематически занимающегося физической культурой и спортом составила 35,6 %.</w:t>
      </w:r>
    </w:p>
    <w:p w:rsidR="002424B8" w:rsidRPr="00DC5A1B" w:rsidRDefault="002424B8" w:rsidP="002424B8">
      <w:pPr>
        <w:ind w:firstLine="708"/>
      </w:pPr>
      <w:r w:rsidRPr="00DC5A1B">
        <w:t>- обеспеченность населения спортивными сооружениями составила 57,60 %;</w:t>
      </w:r>
    </w:p>
    <w:p w:rsidR="002424B8" w:rsidRPr="00DC5A1B" w:rsidRDefault="002424B8" w:rsidP="002424B8">
      <w:pPr>
        <w:ind w:firstLine="708"/>
      </w:pPr>
      <w:r w:rsidRPr="00DC5A1B">
        <w:t>- доля инвалидов и лиц с ограниченными возможностями здоровья, занимающихся физической культурой и спортом в общей численности данной категории населения составила 9,70 %</w:t>
      </w:r>
    </w:p>
    <w:p w:rsidR="002424B8" w:rsidRPr="00DC5A1B" w:rsidRDefault="002424B8" w:rsidP="002424B8">
      <w:pPr>
        <w:ind w:firstLine="708"/>
      </w:pPr>
      <w:r w:rsidRPr="00DC5A1B">
        <w:t>По состоянию на 31 декабря 2020 года на территории муниципального района действуют 70 спортивных объектов различной направленности.</w:t>
      </w:r>
    </w:p>
    <w:p w:rsidR="002424B8" w:rsidRPr="00DC5A1B" w:rsidRDefault="002424B8" w:rsidP="002424B8">
      <w:pPr>
        <w:ind w:firstLine="708"/>
      </w:pPr>
      <w:r w:rsidRPr="00DC5A1B">
        <w:t>В 2020 году был сделан большой упор на ремонт спортивных объектов, а также строительство новых объектов:</w:t>
      </w:r>
    </w:p>
    <w:p w:rsidR="002424B8" w:rsidRPr="00DC5A1B" w:rsidRDefault="002424B8" w:rsidP="002424B8">
      <w:pPr>
        <w:ind w:firstLine="708"/>
      </w:pPr>
      <w:r w:rsidRPr="00DC5A1B">
        <w:lastRenderedPageBreak/>
        <w:t> </w:t>
      </w:r>
    </w:p>
    <w:p w:rsidR="002424B8" w:rsidRPr="00DC5A1B" w:rsidRDefault="002424B8" w:rsidP="002424B8">
      <w:pPr>
        <w:ind w:firstLine="708"/>
      </w:pPr>
      <w:r w:rsidRPr="00DC5A1B">
        <w:t>1) Реализовали два проекта в рамках «Народного бюджета» по строительству спортивных площадок с уличными тренажерами в с. Додзь и с. Мордино;</w:t>
      </w:r>
    </w:p>
    <w:p w:rsidR="002424B8" w:rsidRPr="00DC5A1B" w:rsidRDefault="002424B8" w:rsidP="002424B8">
      <w:pPr>
        <w:ind w:firstLine="708"/>
      </w:pPr>
      <w:r w:rsidRPr="00DC5A1B">
        <w:t>2) Провели капитальный ремонт спортивного зала п. Усть-Лэкчим;</w:t>
      </w:r>
    </w:p>
    <w:p w:rsidR="002424B8" w:rsidRPr="00DC5A1B" w:rsidRDefault="002424B8" w:rsidP="002424B8">
      <w:pPr>
        <w:ind w:firstLine="708"/>
      </w:pPr>
      <w:r w:rsidRPr="00DC5A1B">
        <w:t>3) Восстановили отмостку и дренажную систему лыжной базы с. Большелуг;</w:t>
      </w:r>
    </w:p>
    <w:p w:rsidR="002424B8" w:rsidRPr="00DC5A1B" w:rsidRDefault="002424B8" w:rsidP="002424B8">
      <w:pPr>
        <w:ind w:firstLine="708"/>
      </w:pPr>
      <w:r w:rsidRPr="00DC5A1B">
        <w:t>4) Провели работы по ремонту системы отопления лыжной базы с. Мордино (добавили радиаторы системы отопления в туалет и коридор);</w:t>
      </w:r>
    </w:p>
    <w:p w:rsidR="002424B8" w:rsidRPr="00DC5A1B" w:rsidRDefault="002424B8" w:rsidP="002424B8">
      <w:pPr>
        <w:ind w:firstLine="708"/>
      </w:pPr>
      <w:r w:rsidRPr="00DC5A1B">
        <w:t>5) Провели замену кровли и окон, а также восстановили систему водоотведения спортивного зала с. Богородск (лыжная база);</w:t>
      </w:r>
    </w:p>
    <w:p w:rsidR="002424B8" w:rsidRPr="00DC5A1B" w:rsidRDefault="002424B8" w:rsidP="002424B8">
      <w:pPr>
        <w:ind w:firstLine="708"/>
      </w:pPr>
      <w:r w:rsidRPr="00DC5A1B">
        <w:t>6) Построили биатлонное стрельбище на 10 установок на лыжной базе с. Корткерос.</w:t>
      </w:r>
    </w:p>
    <w:p w:rsidR="002424B8" w:rsidRPr="00DC5A1B" w:rsidRDefault="002424B8" w:rsidP="002424B8">
      <w:pPr>
        <w:ind w:firstLine="708"/>
      </w:pPr>
      <w:r w:rsidRPr="00DC5A1B">
        <w:t>Кроме этого завершили проектирования и прошли государственную экспертизу проектной документации «Лыжной базы» с. Нившера, для последующего включения в адресную инвестиционную программу Республики Коми с целью строительства объекта в 2022 году.</w:t>
      </w:r>
    </w:p>
    <w:p w:rsidR="002424B8" w:rsidRPr="00DC5A1B" w:rsidRDefault="002424B8" w:rsidP="002424B8">
      <w:pPr>
        <w:ind w:firstLine="708"/>
      </w:pPr>
      <w:r w:rsidRPr="00DC5A1B">
        <w:t> </w:t>
      </w:r>
    </w:p>
    <w:p w:rsidR="002424B8" w:rsidRPr="00DC5A1B" w:rsidRDefault="002424B8" w:rsidP="002424B8">
      <w:pPr>
        <w:ind w:firstLine="708"/>
      </w:pPr>
      <w:r w:rsidRPr="00DC5A1B">
        <w:t>Задачи на 2021 год:</w:t>
      </w:r>
    </w:p>
    <w:p w:rsidR="002424B8" w:rsidRPr="00DC5A1B" w:rsidRDefault="002424B8" w:rsidP="002424B8">
      <w:pPr>
        <w:ind w:firstLine="708"/>
      </w:pPr>
      <w:r w:rsidRPr="00DC5A1B">
        <w:t>- Ремонт кровли лыжной базы с. Мордино;</w:t>
      </w:r>
    </w:p>
    <w:p w:rsidR="002424B8" w:rsidRPr="00DC5A1B" w:rsidRDefault="002424B8" w:rsidP="002424B8">
      <w:pPr>
        <w:ind w:firstLine="708"/>
      </w:pPr>
      <w:r w:rsidRPr="00DC5A1B">
        <w:t>- Замена окон в спортивном зале с. Богородск;</w:t>
      </w:r>
    </w:p>
    <w:p w:rsidR="002424B8" w:rsidRPr="00DC5A1B" w:rsidRDefault="002424B8" w:rsidP="002424B8">
      <w:pPr>
        <w:ind w:firstLine="708"/>
      </w:pPr>
      <w:r w:rsidRPr="00DC5A1B">
        <w:t>- Ремонт спортивного клуба п. Подтыбок;</w:t>
      </w:r>
    </w:p>
    <w:p w:rsidR="002424B8" w:rsidRPr="00DC5A1B" w:rsidRDefault="002424B8" w:rsidP="002424B8">
      <w:pPr>
        <w:ind w:firstLine="708"/>
      </w:pPr>
      <w:r w:rsidRPr="00DC5A1B">
        <w:t>- Реализация одного проекта в рамках «Народного бюджета» в сфере спорта;</w:t>
      </w:r>
    </w:p>
    <w:p w:rsidR="002424B8" w:rsidRPr="00DC5A1B" w:rsidRDefault="002424B8" w:rsidP="002424B8">
      <w:pPr>
        <w:ind w:firstLine="708"/>
      </w:pPr>
      <w:r w:rsidRPr="00DC5A1B">
        <w:t>- Увеличение количества присвоенных спортивно-массовых разрядов в детско-юношеских спортивных школах;</w:t>
      </w:r>
    </w:p>
    <w:p w:rsidR="002424B8" w:rsidRPr="00DC5A1B" w:rsidRDefault="002424B8" w:rsidP="002424B8">
      <w:pPr>
        <w:ind w:firstLine="708"/>
      </w:pPr>
      <w:r w:rsidRPr="00DC5A1B">
        <w:t>- Укрепление материально-технической базы учреждений спорта.</w:t>
      </w:r>
    </w:p>
    <w:p w:rsidR="002424B8" w:rsidRPr="00DC5A1B" w:rsidRDefault="002424B8" w:rsidP="002424B8">
      <w:pPr>
        <w:ind w:firstLine="708"/>
      </w:pPr>
    </w:p>
    <w:p w:rsidR="002424B8" w:rsidRPr="00DC5A1B" w:rsidRDefault="002424B8" w:rsidP="002424B8">
      <w:pPr>
        <w:ind w:firstLine="708"/>
        <w:rPr>
          <w:b/>
        </w:rPr>
      </w:pPr>
      <w:r w:rsidRPr="00DC5A1B">
        <w:rPr>
          <w:b/>
        </w:rPr>
        <w:t>Учреждения здравоохранения и социального обеспечения</w:t>
      </w:r>
    </w:p>
    <w:p w:rsidR="002424B8" w:rsidRPr="00DC5A1B" w:rsidRDefault="002424B8" w:rsidP="002424B8">
      <w:pPr>
        <w:ind w:firstLine="851"/>
      </w:pPr>
      <w:r w:rsidRPr="00DC5A1B">
        <w:t>Медицинскую деятельность на территории муниципального района «Корткеросский» осуществляет ГБУЗ РК «Корткеросская ЦРБ». В ее составе работают  фельдшерско-акушерские пункты, врачебные амбулатории и две больницы.</w:t>
      </w:r>
    </w:p>
    <w:p w:rsidR="002424B8" w:rsidRPr="00DC5A1B" w:rsidRDefault="002424B8" w:rsidP="002424B8">
      <w:pPr>
        <w:ind w:firstLine="851"/>
      </w:pPr>
      <w:r w:rsidRPr="00DC5A1B">
        <w:t xml:space="preserve">Хорошо отлажены и продолжают развиваться в районе система здравоохранения и социальная сфера. На его территории функционируют две больницы, 25 фельдшерско–акушерских пунктов, 5 врачебных амбулаторий. </w:t>
      </w:r>
    </w:p>
    <w:p w:rsidR="002424B8" w:rsidRPr="00DC5A1B" w:rsidRDefault="002424B8" w:rsidP="002424B8">
      <w:pPr>
        <w:ind w:firstLine="720"/>
        <w:jc w:val="both"/>
        <w:rPr>
          <w:color w:val="000000"/>
        </w:rPr>
      </w:pPr>
      <w:r w:rsidRPr="00DC5A1B">
        <w:rPr>
          <w:color w:val="000000"/>
        </w:rPr>
        <w:t>Большинство зданий здравоохранения нуждаются в капитальном ремонте. В ближайший период планируется строительств 15 ФАПов, 2 врачебных амбулаторий (в с.Нившера и с.Мордино) и 1 участковая больница в с.Сторожевск.</w:t>
      </w:r>
    </w:p>
    <w:p w:rsidR="005D7660" w:rsidRPr="00DC5A1B" w:rsidRDefault="005D7660" w:rsidP="00A74682">
      <w:pPr>
        <w:rPr>
          <w:b/>
        </w:rPr>
      </w:pPr>
    </w:p>
    <w:p w:rsidR="0096292E" w:rsidRPr="00DC5A1B" w:rsidRDefault="0096292E" w:rsidP="0096292E">
      <w:pPr>
        <w:ind w:firstLine="720"/>
        <w:rPr>
          <w:b/>
        </w:rPr>
      </w:pPr>
      <w:r w:rsidRPr="00DC5A1B">
        <w:rPr>
          <w:b/>
        </w:rPr>
        <w:t>Учреждения культуры, искусства и отдыха</w:t>
      </w:r>
    </w:p>
    <w:p w:rsidR="0096292E" w:rsidRPr="00DC5A1B" w:rsidRDefault="0096292E" w:rsidP="0096292E">
      <w:pPr>
        <w:pStyle w:val="aa"/>
        <w:spacing w:before="0" w:beforeAutospacing="0" w:after="0"/>
        <w:ind w:firstLine="709"/>
        <w:jc w:val="both"/>
        <w:rPr>
          <w:color w:val="2E2E2E"/>
        </w:rPr>
      </w:pPr>
      <w:r w:rsidRPr="00DC5A1B">
        <w:rPr>
          <w:rStyle w:val="a9"/>
          <w:b w:val="0"/>
          <w:color w:val="2E2E2E"/>
          <w:bdr w:val="none" w:sz="0" w:space="0" w:color="auto" w:frame="1"/>
        </w:rPr>
        <w:t>Сеть учреждений культуры Корткеросского района состоит из пяти муниципальных учреждений.</w:t>
      </w:r>
    </w:p>
    <w:p w:rsidR="0096292E" w:rsidRPr="00DC5A1B" w:rsidRDefault="0096292E" w:rsidP="0096292E">
      <w:pPr>
        <w:pStyle w:val="aa"/>
        <w:numPr>
          <w:ilvl w:val="0"/>
          <w:numId w:val="14"/>
        </w:numPr>
        <w:spacing w:before="0" w:beforeAutospacing="0" w:after="0"/>
        <w:jc w:val="both"/>
        <w:rPr>
          <w:color w:val="2E2E2E"/>
        </w:rPr>
      </w:pPr>
      <w:r w:rsidRPr="00DC5A1B">
        <w:rPr>
          <w:rStyle w:val="a9"/>
          <w:b w:val="0"/>
          <w:color w:val="2E2E2E"/>
          <w:bdr w:val="none" w:sz="0" w:space="0" w:color="auto" w:frame="1"/>
        </w:rPr>
        <w:t xml:space="preserve">МБУ "Корткеросский центр культуры и досуга": </w:t>
      </w:r>
      <w:r w:rsidRPr="00DC5A1B">
        <w:rPr>
          <w:color w:val="2E2E2E"/>
        </w:rPr>
        <w:t>25 культурно-досуговых учреждений (из них 24 филиала);</w:t>
      </w:r>
    </w:p>
    <w:p w:rsidR="0096292E" w:rsidRPr="00DC5A1B" w:rsidRDefault="0096292E" w:rsidP="0096292E">
      <w:pPr>
        <w:pStyle w:val="aa"/>
        <w:numPr>
          <w:ilvl w:val="0"/>
          <w:numId w:val="14"/>
        </w:numPr>
        <w:spacing w:before="0" w:beforeAutospacing="0" w:after="0"/>
        <w:jc w:val="both"/>
        <w:rPr>
          <w:color w:val="2E2E2E"/>
        </w:rPr>
      </w:pPr>
      <w:r w:rsidRPr="00DC5A1B">
        <w:rPr>
          <w:rStyle w:val="a9"/>
          <w:b w:val="0"/>
          <w:color w:val="2E2E2E"/>
          <w:bdr w:val="none" w:sz="0" w:space="0" w:color="auto" w:frame="1"/>
        </w:rPr>
        <w:t xml:space="preserve">МУ "Корткеросская централизованная библиотечная система: </w:t>
      </w:r>
      <w:r w:rsidRPr="00DC5A1B">
        <w:rPr>
          <w:color w:val="2E2E2E"/>
        </w:rPr>
        <w:t>1 центральная библиотека и 21 филиал;</w:t>
      </w:r>
    </w:p>
    <w:p w:rsidR="0096292E" w:rsidRPr="00DC5A1B" w:rsidRDefault="0096292E" w:rsidP="0096292E">
      <w:pPr>
        <w:pStyle w:val="aa"/>
        <w:numPr>
          <w:ilvl w:val="0"/>
          <w:numId w:val="14"/>
        </w:numPr>
        <w:spacing w:before="0" w:beforeAutospacing="0" w:after="0"/>
        <w:jc w:val="both"/>
        <w:rPr>
          <w:color w:val="2E2E2E"/>
        </w:rPr>
      </w:pPr>
      <w:r w:rsidRPr="00DC5A1B">
        <w:rPr>
          <w:rStyle w:val="a9"/>
          <w:b w:val="0"/>
          <w:color w:val="2E2E2E"/>
          <w:bdr w:val="none" w:sz="0" w:space="0" w:color="auto" w:frame="1"/>
        </w:rPr>
        <w:t>МБУДО "Корткеросская районная школа искусств";</w:t>
      </w:r>
    </w:p>
    <w:p w:rsidR="0096292E" w:rsidRPr="00DC5A1B" w:rsidRDefault="0096292E" w:rsidP="0096292E">
      <w:pPr>
        <w:pStyle w:val="aa"/>
        <w:numPr>
          <w:ilvl w:val="0"/>
          <w:numId w:val="14"/>
        </w:numPr>
        <w:spacing w:before="0" w:beforeAutospacing="0" w:after="0"/>
        <w:jc w:val="both"/>
        <w:rPr>
          <w:color w:val="2E2E2E"/>
        </w:rPr>
      </w:pPr>
      <w:r w:rsidRPr="00DC5A1B">
        <w:rPr>
          <w:rStyle w:val="a9"/>
          <w:b w:val="0"/>
          <w:color w:val="2E2E2E"/>
          <w:bdr w:val="none" w:sz="0" w:space="0" w:color="auto" w:frame="1"/>
        </w:rPr>
        <w:t xml:space="preserve">МУ "Корткеросский районный историко-краеведческий музей" и </w:t>
      </w:r>
      <w:r w:rsidRPr="00DC5A1B">
        <w:rPr>
          <w:color w:val="2E2E2E"/>
        </w:rPr>
        <w:t>1 филиал в с. Нёбдино Корткеросского района (Литературный музей В.А.Савина);</w:t>
      </w:r>
    </w:p>
    <w:p w:rsidR="0096292E" w:rsidRPr="00DC5A1B" w:rsidRDefault="0096292E" w:rsidP="0096292E">
      <w:pPr>
        <w:pStyle w:val="aa"/>
        <w:numPr>
          <w:ilvl w:val="0"/>
          <w:numId w:val="14"/>
        </w:numPr>
        <w:spacing w:before="0" w:beforeAutospacing="0" w:after="0"/>
        <w:jc w:val="both"/>
        <w:rPr>
          <w:bCs/>
          <w:color w:val="474747"/>
        </w:rPr>
      </w:pPr>
      <w:r w:rsidRPr="00DC5A1B">
        <w:rPr>
          <w:rStyle w:val="a9"/>
          <w:b w:val="0"/>
          <w:color w:val="2E2E2E"/>
          <w:bdr w:val="none" w:sz="0" w:space="0" w:color="auto" w:frame="1"/>
        </w:rPr>
        <w:t>МБУ "Центр коми культуры Корткеросского района.</w:t>
      </w:r>
    </w:p>
    <w:p w:rsidR="0096292E" w:rsidRPr="00DC5A1B" w:rsidRDefault="0096292E" w:rsidP="0096292E">
      <w:pPr>
        <w:pStyle w:val="aa"/>
        <w:spacing w:before="0" w:beforeAutospacing="0" w:after="0"/>
        <w:jc w:val="both"/>
        <w:rPr>
          <w:b/>
        </w:rPr>
      </w:pPr>
    </w:p>
    <w:p w:rsidR="0096292E" w:rsidRPr="00DC5A1B" w:rsidRDefault="0096292E" w:rsidP="0096292E">
      <w:pPr>
        <w:pStyle w:val="aa"/>
        <w:spacing w:before="0" w:beforeAutospacing="0" w:after="0"/>
        <w:ind w:firstLine="709"/>
        <w:jc w:val="both"/>
        <w:rPr>
          <w:color w:val="2E2E2E"/>
        </w:rPr>
      </w:pPr>
      <w:r w:rsidRPr="00DC5A1B">
        <w:rPr>
          <w:b/>
        </w:rPr>
        <w:t>Учреждения отдыха</w:t>
      </w:r>
      <w:r w:rsidRPr="00DC5A1B">
        <w:rPr>
          <w:color w:val="2E2E2E"/>
        </w:rPr>
        <w:t xml:space="preserve"> </w:t>
      </w:r>
    </w:p>
    <w:p w:rsidR="0096292E" w:rsidRPr="00DC5A1B" w:rsidRDefault="0096292E" w:rsidP="0096292E">
      <w:pPr>
        <w:pStyle w:val="aa"/>
        <w:spacing w:before="0" w:beforeAutospacing="0" w:after="0"/>
        <w:ind w:firstLine="709"/>
        <w:jc w:val="both"/>
        <w:rPr>
          <w:color w:val="2E2E2E"/>
        </w:rPr>
      </w:pPr>
      <w:r w:rsidRPr="00DC5A1B">
        <w:rPr>
          <w:color w:val="2E2E2E"/>
        </w:rPr>
        <w:t xml:space="preserve">Богатый природный потенциал Корткеросского района, этно-исторические достопримечательности, близость к столице республики, транспортная доступность </w:t>
      </w:r>
      <w:r w:rsidRPr="00DC5A1B">
        <w:rPr>
          <w:color w:val="2E2E2E"/>
        </w:rPr>
        <w:lastRenderedPageBreak/>
        <w:t>основных, перспективных для развития туризма и рекреации, объектов дает возможность для организации на территории муниципального района туристских маршрутов различных направлений.</w:t>
      </w:r>
    </w:p>
    <w:p w:rsidR="0096292E" w:rsidRPr="00DC5A1B" w:rsidRDefault="0096292E" w:rsidP="0096292E">
      <w:pPr>
        <w:pStyle w:val="aa"/>
        <w:spacing w:before="0" w:beforeAutospacing="0" w:after="0"/>
        <w:ind w:firstLine="709"/>
        <w:jc w:val="both"/>
        <w:rPr>
          <w:color w:val="2E2E2E"/>
        </w:rPr>
      </w:pPr>
      <w:r w:rsidRPr="00DC5A1B">
        <w:rPr>
          <w:color w:val="2E2E2E"/>
        </w:rPr>
        <w:t>Корткеросские реки богаты рыбой, а леса и луга - дичью, зверем и разнообразными дикоросами. Это дополнительные туристские ресурсы муниципального района.</w:t>
      </w:r>
    </w:p>
    <w:p w:rsidR="0096292E" w:rsidRPr="00DC5A1B" w:rsidRDefault="0096292E" w:rsidP="0096292E">
      <w:pPr>
        <w:pStyle w:val="aa"/>
        <w:spacing w:before="0" w:beforeAutospacing="0" w:after="0"/>
        <w:ind w:firstLine="709"/>
        <w:jc w:val="both"/>
        <w:rPr>
          <w:color w:val="2E2E2E"/>
        </w:rPr>
      </w:pPr>
      <w:r w:rsidRPr="00DC5A1B">
        <w:rPr>
          <w:color w:val="2E2E2E"/>
        </w:rPr>
        <w:t>Для тех, кто устал от городского шума и суеты, есть возможность провести выходные дни на туристских базах, расположенных на территории района:</w:t>
      </w:r>
    </w:p>
    <w:p w:rsidR="0096292E" w:rsidRPr="00DC5A1B" w:rsidRDefault="003F0D64" w:rsidP="0096292E">
      <w:pPr>
        <w:pStyle w:val="aa"/>
        <w:numPr>
          <w:ilvl w:val="0"/>
          <w:numId w:val="15"/>
        </w:numPr>
        <w:spacing w:before="0" w:beforeAutospacing="0" w:after="0"/>
        <w:ind w:left="714" w:firstLine="709"/>
        <w:jc w:val="both"/>
      </w:pPr>
      <w:hyperlink r:id="rId96" w:history="1">
        <w:r w:rsidR="0096292E" w:rsidRPr="00DC5A1B">
          <w:rPr>
            <w:rStyle w:val="a4"/>
            <w:rFonts w:eastAsiaTheme="majorEastAsia"/>
          </w:rPr>
          <w:t>База отдыха Зорникова А.Д.</w:t>
        </w:r>
      </w:hyperlink>
      <w:r w:rsidR="0096292E" w:rsidRPr="00DC5A1B">
        <w:t> (п. Визябож)   </w:t>
      </w:r>
    </w:p>
    <w:p w:rsidR="0096292E" w:rsidRPr="00DC5A1B" w:rsidRDefault="003F0D64" w:rsidP="0096292E">
      <w:pPr>
        <w:pStyle w:val="aa"/>
        <w:numPr>
          <w:ilvl w:val="0"/>
          <w:numId w:val="15"/>
        </w:numPr>
        <w:spacing w:before="0" w:beforeAutospacing="0" w:after="0"/>
        <w:ind w:left="714" w:firstLine="709"/>
        <w:jc w:val="both"/>
      </w:pPr>
      <w:hyperlink r:id="rId97" w:history="1">
        <w:r w:rsidR="0096292E" w:rsidRPr="00DC5A1B">
          <w:rPr>
            <w:rStyle w:val="a4"/>
            <w:rFonts w:eastAsiaTheme="majorEastAsia"/>
          </w:rPr>
          <w:t>«Шишкин лес»</w:t>
        </w:r>
      </w:hyperlink>
      <w:r w:rsidR="0096292E" w:rsidRPr="00DC5A1B">
        <w:t> (с.Маджа)</w:t>
      </w:r>
    </w:p>
    <w:p w:rsidR="0096292E" w:rsidRPr="00DC5A1B" w:rsidRDefault="0096292E" w:rsidP="0096292E">
      <w:pPr>
        <w:pStyle w:val="aa"/>
        <w:numPr>
          <w:ilvl w:val="0"/>
          <w:numId w:val="15"/>
        </w:numPr>
        <w:spacing w:before="0" w:beforeAutospacing="0" w:after="0"/>
        <w:ind w:left="714" w:firstLine="709"/>
        <w:jc w:val="both"/>
      </w:pPr>
      <w:r w:rsidRPr="00DC5A1B">
        <w:t>База отдыха «Майбыр» (с.Сторожевск)</w:t>
      </w:r>
    </w:p>
    <w:p w:rsidR="0096292E" w:rsidRPr="00DC5A1B" w:rsidRDefault="003F0D64" w:rsidP="0096292E">
      <w:pPr>
        <w:pStyle w:val="aa"/>
        <w:numPr>
          <w:ilvl w:val="0"/>
          <w:numId w:val="15"/>
        </w:numPr>
        <w:spacing w:before="0" w:beforeAutospacing="0" w:after="0"/>
        <w:ind w:left="714" w:firstLine="709"/>
        <w:jc w:val="both"/>
      </w:pPr>
      <w:hyperlink r:id="rId98" w:history="1">
        <w:r w:rsidR="0096292E" w:rsidRPr="00DC5A1B">
          <w:rPr>
            <w:rStyle w:val="a4"/>
            <w:rFonts w:eastAsiaTheme="majorEastAsia"/>
          </w:rPr>
          <w:t>База отдыха "У дяди Вани"</w:t>
        </w:r>
      </w:hyperlink>
      <w:r w:rsidR="0096292E" w:rsidRPr="00DC5A1B">
        <w:t> (с. Корткерос)</w:t>
      </w:r>
    </w:p>
    <w:p w:rsidR="0096292E" w:rsidRPr="00DC5A1B" w:rsidRDefault="0096292E" w:rsidP="0096292E">
      <w:pPr>
        <w:pStyle w:val="aa"/>
        <w:spacing w:before="0" w:beforeAutospacing="0" w:after="0"/>
        <w:ind w:firstLine="709"/>
        <w:jc w:val="both"/>
      </w:pPr>
      <w:r w:rsidRPr="00DC5A1B">
        <w:t>Перспективное направление в развитии агротуризма - это р</w:t>
      </w:r>
      <w:r w:rsidRPr="00DC5A1B">
        <w:rPr>
          <w:color w:val="2E2E2E"/>
        </w:rPr>
        <w:t>азмещение туристов на крестьянских подворьях, в старинных избах (гостевых домах), где можно познакомиться с повседневным деревенским бытом, и организация краеведческих маршрутов по муниципальному району. Наиболее перспективны для реализации данного направления населенные пункты: д.Троицк, с.Богородск, с.Небдино, с.Пезмег, д.Лопыдино, п.Намск, д.Четдино, д.Ивановская, с.Додзь.</w:t>
      </w:r>
    </w:p>
    <w:p w:rsidR="0096292E" w:rsidRPr="00DC5A1B" w:rsidRDefault="0096292E" w:rsidP="0096292E">
      <w:pPr>
        <w:pStyle w:val="aa"/>
        <w:spacing w:before="0" w:beforeAutospacing="0" w:after="0"/>
        <w:ind w:firstLine="709"/>
        <w:jc w:val="both"/>
      </w:pPr>
      <w:r w:rsidRPr="00DC5A1B">
        <w:t>В местечке Малая Додзь на базе крестьянского хозяйства ООО «Мичаин» к услугам гостей предоставлен добротный деревенский дом, в котором можно провести активные, увлекательные и незабываемые выходные дни по программе </w:t>
      </w:r>
      <w:hyperlink r:id="rId99" w:history="1">
        <w:r w:rsidRPr="00DC5A1B">
          <w:rPr>
            <w:rStyle w:val="a4"/>
            <w:rFonts w:eastAsiaTheme="majorEastAsia"/>
          </w:rPr>
          <w:t>«Агротур - Бабушка Додзь»</w:t>
        </w:r>
      </w:hyperlink>
      <w:r w:rsidRPr="00DC5A1B">
        <w:t>.</w:t>
      </w:r>
    </w:p>
    <w:p w:rsidR="0096292E" w:rsidRPr="00DC5A1B" w:rsidRDefault="0096292E" w:rsidP="0096292E">
      <w:pPr>
        <w:pStyle w:val="aa"/>
        <w:spacing w:before="0" w:beforeAutospacing="0" w:after="0"/>
        <w:ind w:firstLine="709"/>
        <w:jc w:val="both"/>
      </w:pPr>
      <w:r w:rsidRPr="00DC5A1B">
        <w:t>В целях развития культурно-познавательного туризма на территории Корткеросского района, сохранения, возрождения и поддержки народных традиций ежегодно в феврале месяце в с.Нёбдино проходит </w:t>
      </w:r>
      <w:hyperlink r:id="rId100" w:history="1">
        <w:r w:rsidRPr="00DC5A1B">
          <w:rPr>
            <w:rStyle w:val="a4"/>
            <w:rFonts w:eastAsiaTheme="majorEastAsia"/>
          </w:rPr>
          <w:t>Межпоселенческая Афанасьевская ярмарка</w:t>
        </w:r>
      </w:hyperlink>
      <w:r w:rsidRPr="00DC5A1B">
        <w:t>, где можно познакомиться с </w:t>
      </w:r>
      <w:hyperlink r:id="rId101" w:history="1">
        <w:r w:rsidRPr="00DC5A1B">
          <w:rPr>
            <w:rStyle w:val="a4"/>
            <w:rFonts w:eastAsiaTheme="majorEastAsia"/>
          </w:rPr>
          <w:t>мастерами прикладного творчества</w:t>
        </w:r>
      </w:hyperlink>
      <w:r w:rsidRPr="00DC5A1B">
        <w:t>, в июле - межрегиональный фестиваль кузнечного мастерства «Кőрт Айка», который проходит в селе Корткерос, в марте -  Республиканский лыжный фестиваль на лямпах, лызях, охотничьих и гоночных лыжах «Лямпиада».</w:t>
      </w:r>
    </w:p>
    <w:p w:rsidR="005D7660" w:rsidRPr="00DC5A1B" w:rsidRDefault="005D7660" w:rsidP="00A74682">
      <w:pPr>
        <w:rPr>
          <w:b/>
        </w:rPr>
      </w:pPr>
    </w:p>
    <w:p w:rsidR="005D7660" w:rsidRPr="00DC5A1B" w:rsidRDefault="005D7660" w:rsidP="00A74682">
      <w:pPr>
        <w:rPr>
          <w:b/>
        </w:rPr>
      </w:pPr>
    </w:p>
    <w:p w:rsidR="008E56D6" w:rsidRPr="00DC5A1B" w:rsidRDefault="008E56D6" w:rsidP="008E56D6">
      <w:pPr>
        <w:keepNext/>
        <w:keepLines/>
        <w:widowControl w:val="0"/>
        <w:ind w:left="426" w:firstLine="283"/>
        <w:jc w:val="center"/>
        <w:outlineLvl w:val="0"/>
        <w:rPr>
          <w:rFonts w:eastAsiaTheme="majorEastAsia"/>
          <w:b/>
          <w:bCs/>
        </w:rPr>
      </w:pPr>
      <w:bookmarkStart w:id="44" w:name="_Toc501217741"/>
      <w:r w:rsidRPr="00DC5A1B">
        <w:rPr>
          <w:rFonts w:eastAsiaTheme="majorEastAsia"/>
          <w:b/>
          <w:bCs/>
        </w:rPr>
        <w:t xml:space="preserve">1.8  </w:t>
      </w:r>
      <w:bookmarkStart w:id="45" w:name="_Toc153485499"/>
      <w:bookmarkStart w:id="46" w:name="_Toc185782411"/>
      <w:r w:rsidRPr="00DC5A1B">
        <w:rPr>
          <w:rFonts w:eastAsiaTheme="majorEastAsia"/>
          <w:b/>
          <w:bCs/>
        </w:rPr>
        <w:t>Инженерное обеспечение</w:t>
      </w:r>
      <w:bookmarkEnd w:id="44"/>
      <w:bookmarkEnd w:id="45"/>
      <w:bookmarkEnd w:id="46"/>
    </w:p>
    <w:p w:rsidR="008E56D6" w:rsidRPr="00DC5A1B" w:rsidRDefault="008E56D6" w:rsidP="008E56D6">
      <w:pPr>
        <w:ind w:firstLine="709"/>
        <w:rPr>
          <w:b/>
        </w:rPr>
      </w:pPr>
      <w:r w:rsidRPr="00DC5A1B">
        <w:rPr>
          <w:b/>
        </w:rPr>
        <w:t>Связь</w:t>
      </w:r>
    </w:p>
    <w:p w:rsidR="008E56D6" w:rsidRPr="00DC5A1B" w:rsidRDefault="008E56D6" w:rsidP="008E56D6">
      <w:pPr>
        <w:ind w:firstLine="708"/>
        <w:jc w:val="both"/>
      </w:pPr>
      <w:r w:rsidRPr="00DC5A1B">
        <w:t>На территории МР «Корткеросский» услуги местной телефонной связи оказывает «Коми филиал ОАО «Северо-Западный Телеком». В районе 25 телефонных станций, из низ 11 - цифровые.</w:t>
      </w:r>
    </w:p>
    <w:p w:rsidR="008E56D6" w:rsidRPr="00DC5A1B" w:rsidRDefault="008E56D6" w:rsidP="008E56D6">
      <w:pPr>
        <w:ind w:firstLine="709"/>
        <w:jc w:val="both"/>
      </w:pPr>
      <w:r w:rsidRPr="00DC5A1B">
        <w:t>На территории МР «Корткеросский» оказывают услуги сотовой связи 4 оператора: ЗАО «Теле 2 Коми»; ОАО «Мобильные ТелеСистемы»; Сыктывкарское региональное отделение Уральского филиала ОАО «Мегафон» и ОАО «Вымпел-Коммуникации».</w:t>
      </w:r>
    </w:p>
    <w:p w:rsidR="008E56D6" w:rsidRPr="00DC5A1B" w:rsidRDefault="008E56D6" w:rsidP="008E56D6"/>
    <w:p w:rsidR="008E56D6" w:rsidRPr="00DC5A1B" w:rsidRDefault="008E56D6" w:rsidP="008E56D6">
      <w:pPr>
        <w:ind w:firstLine="709"/>
        <w:rPr>
          <w:b/>
        </w:rPr>
      </w:pPr>
      <w:r w:rsidRPr="00DC5A1B">
        <w:rPr>
          <w:b/>
        </w:rPr>
        <w:t>Водоснабжение</w:t>
      </w:r>
    </w:p>
    <w:p w:rsidR="008E56D6" w:rsidRPr="00DC5A1B" w:rsidRDefault="008E56D6" w:rsidP="008E56D6">
      <w:pPr>
        <w:ind w:firstLine="709"/>
        <w:jc w:val="both"/>
      </w:pPr>
      <w:r w:rsidRPr="00DC5A1B">
        <w:t xml:space="preserve">Пресные подземные воды района используются для водоснабжения большинства населенных пунктов района. </w:t>
      </w:r>
    </w:p>
    <w:p w:rsidR="008E56D6" w:rsidRPr="00DC5A1B" w:rsidRDefault="008E56D6" w:rsidP="008E56D6">
      <w:pPr>
        <w:ind w:firstLine="709"/>
        <w:jc w:val="both"/>
        <w:rPr>
          <w:spacing w:val="8"/>
        </w:rPr>
      </w:pPr>
      <w:r w:rsidRPr="00DC5A1B">
        <w:t>На балансе Корткеросского филиала АО «Коми тепловая компания» находится 19 водозаборных скважин (с. Корткерос, с. Сторожевск, п. Аджером, с. Небдино, с. Нившера, п. Подтыбок, с. Богородск, с. Мордино, п. Усть-Лэкчим), общий дебит скважин составляет 5,06 тыс. м</w:t>
      </w:r>
      <w:r w:rsidRPr="00DC5A1B">
        <w:rPr>
          <w:vertAlign w:val="superscript"/>
        </w:rPr>
        <w:t>3</w:t>
      </w:r>
      <w:r w:rsidRPr="00DC5A1B">
        <w:t xml:space="preserve"> в сутки, в собственности администрации муниципального района «Корткеросский» находится 7 водозаборных скважин (на территории п. Визябож, п. Приозерный, п. Веселовка, с. Маджа, с. Большелуг). </w:t>
      </w:r>
    </w:p>
    <w:p w:rsidR="008E56D6" w:rsidRPr="00DC5A1B" w:rsidRDefault="008E56D6" w:rsidP="008E56D6">
      <w:pPr>
        <w:shd w:val="clear" w:color="auto" w:fill="FFFFFF"/>
        <w:ind w:firstLine="720"/>
        <w:jc w:val="both"/>
        <w:rPr>
          <w:spacing w:val="4"/>
        </w:rPr>
      </w:pPr>
      <w:r w:rsidRPr="00DC5A1B">
        <w:rPr>
          <w:spacing w:val="8"/>
        </w:rPr>
        <w:t>Более 60 % водозаборных скважин оборудованы на чирвинском озерно-</w:t>
      </w:r>
      <w:r w:rsidRPr="00DC5A1B">
        <w:rPr>
          <w:spacing w:val="4"/>
        </w:rPr>
        <w:t>аллювиальном водоносном горизонте.</w:t>
      </w:r>
    </w:p>
    <w:p w:rsidR="008E56D6" w:rsidRPr="00DC5A1B" w:rsidRDefault="008E56D6" w:rsidP="008E56D6">
      <w:pPr>
        <w:shd w:val="clear" w:color="auto" w:fill="FFFFFF"/>
        <w:ind w:firstLine="720"/>
        <w:jc w:val="both"/>
        <w:rPr>
          <w:spacing w:val="-5"/>
        </w:rPr>
      </w:pPr>
      <w:r w:rsidRPr="00DC5A1B">
        <w:rPr>
          <w:spacing w:val="-5"/>
        </w:rPr>
        <w:lastRenderedPageBreak/>
        <w:t xml:space="preserve">Значительная доля населения района пользуются водой из колодцев. Количество общественных колодцев на территории муниципального района составляет 69 единиц (на территории сельских поселений Усть-Лэкчим, Позтыкерес, Подъельск, Керос, Намск, Подтыбок, Приозерный, Пезмег, Мордино). </w:t>
      </w:r>
    </w:p>
    <w:p w:rsidR="008E56D6" w:rsidRPr="00DC5A1B" w:rsidRDefault="008E56D6" w:rsidP="008E56D6">
      <w:pPr>
        <w:shd w:val="clear" w:color="auto" w:fill="FFFFFF"/>
        <w:ind w:firstLine="720"/>
        <w:jc w:val="both"/>
      </w:pPr>
      <w:r w:rsidRPr="00DC5A1B">
        <w:rPr>
          <w:spacing w:val="-5"/>
        </w:rPr>
        <w:t xml:space="preserve">При этом качество воды в них зачастую не отвечает санитарно-гигиеническим требованиям, чаще всего по содержанию мутности в питьевой воде (п. Аджером, с. Небдино, с. Нившера), по содержанию мутности и железа в с. Сторожевск, п. Приозерный, с. Маджа; по мутности и цветности – п. Подтыбок. </w:t>
      </w:r>
    </w:p>
    <w:p w:rsidR="008E56D6" w:rsidRPr="00DC5A1B" w:rsidRDefault="008E56D6" w:rsidP="008E56D6">
      <w:pPr>
        <w:shd w:val="clear" w:color="auto" w:fill="FFFFFF"/>
        <w:ind w:firstLine="720"/>
        <w:jc w:val="both"/>
        <w:rPr>
          <w:spacing w:val="-2"/>
        </w:rPr>
      </w:pPr>
      <w:r w:rsidRPr="00DC5A1B">
        <w:rPr>
          <w:spacing w:val="-3"/>
        </w:rPr>
        <w:t>Общая протяженность водопроводных сетей составляет 46,4 км., ц</w:t>
      </w:r>
      <w:r w:rsidRPr="00DC5A1B">
        <w:rPr>
          <w:spacing w:val="-2"/>
        </w:rPr>
        <w:t>ентрализованное водоснабжение имеется в 7 населенных пунктах.</w:t>
      </w:r>
    </w:p>
    <w:p w:rsidR="008E56D6" w:rsidRPr="00DC5A1B" w:rsidRDefault="008E56D6" w:rsidP="008E56D6"/>
    <w:p w:rsidR="008E56D6" w:rsidRPr="00DC5A1B" w:rsidRDefault="008E56D6" w:rsidP="008E56D6">
      <w:pPr>
        <w:ind w:firstLine="709"/>
        <w:rPr>
          <w:b/>
        </w:rPr>
      </w:pPr>
      <w:r w:rsidRPr="00DC5A1B">
        <w:rPr>
          <w:b/>
        </w:rPr>
        <w:t>Водоотведение</w:t>
      </w:r>
    </w:p>
    <w:p w:rsidR="008E56D6" w:rsidRPr="00DC5A1B" w:rsidRDefault="008E56D6" w:rsidP="008E56D6">
      <w:pPr>
        <w:ind w:firstLine="709"/>
        <w:jc w:val="both"/>
      </w:pPr>
      <w:r w:rsidRPr="00DC5A1B">
        <w:t xml:space="preserve">В большинстве населенных пунктов отсутствуют канализационные очистные сооружения, практически не ведется строительство сетей канализации, требуют ремонта и модернизации существующие системы канализации. Централизованным водоотведением оборудованы потребители с. Корткерос, п. Аджером, с. Сторожевск. </w:t>
      </w:r>
    </w:p>
    <w:p w:rsidR="008E56D6" w:rsidRPr="00DC5A1B" w:rsidRDefault="008E56D6" w:rsidP="008E56D6">
      <w:pPr>
        <w:ind w:firstLine="709"/>
        <w:jc w:val="both"/>
      </w:pPr>
      <w:r w:rsidRPr="00DC5A1B">
        <w:t>В общем объеме сточных вод основная</w:t>
      </w:r>
      <w:r w:rsidRPr="00DC5A1B">
        <w:rPr>
          <w:caps/>
        </w:rPr>
        <w:t xml:space="preserve"> </w:t>
      </w:r>
      <w:r w:rsidRPr="00DC5A1B">
        <w:t>доля приходится на население, предприятия и организации, 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8E56D6" w:rsidRPr="00DC5A1B" w:rsidRDefault="008E56D6" w:rsidP="008E56D6">
      <w:pPr>
        <w:ind w:firstLine="709"/>
        <w:jc w:val="both"/>
      </w:pPr>
      <w:r w:rsidRPr="00DC5A1B">
        <w:rPr>
          <w:spacing w:val="-2"/>
        </w:rPr>
        <w:t xml:space="preserve">Сброс сточных вод </w:t>
      </w:r>
      <w:r w:rsidRPr="00DC5A1B">
        <w:t xml:space="preserve">осуществляется в р. Кия-ю, оз. Аджером, руч. Безымянный. </w:t>
      </w:r>
    </w:p>
    <w:p w:rsidR="008E56D6" w:rsidRPr="00DC5A1B" w:rsidRDefault="008E56D6" w:rsidP="008E56D6">
      <w:pPr>
        <w:ind w:firstLine="709"/>
        <w:jc w:val="both"/>
        <w:rPr>
          <w:spacing w:val="-1"/>
        </w:rPr>
      </w:pPr>
      <w:r w:rsidRPr="00DC5A1B">
        <w:t xml:space="preserve">Очистные сооружения в районе не обеспечивает нормативную очистку сточных вод, поэтому в общем объеме сброса доля неочищенной воды составляет 97 %. Сооружения </w:t>
      </w:r>
      <w:r w:rsidRPr="00DC5A1B">
        <w:rPr>
          <w:spacing w:val="-4"/>
        </w:rPr>
        <w:t xml:space="preserve">биологической очистки в с. Корткерос работают с перегрузкой по объему, проектная мощность сооружения </w:t>
      </w:r>
      <w:r w:rsidRPr="00DC5A1B">
        <w:rPr>
          <w:spacing w:val="-2"/>
        </w:rPr>
        <w:t>- 700 м</w:t>
      </w:r>
      <w:r w:rsidRPr="00DC5A1B">
        <w:rPr>
          <w:spacing w:val="-2"/>
          <w:vertAlign w:val="superscript"/>
        </w:rPr>
        <w:t>3</w:t>
      </w:r>
      <w:r w:rsidRPr="00DC5A1B">
        <w:rPr>
          <w:spacing w:val="-2"/>
        </w:rPr>
        <w:t xml:space="preserve">/сут., во время пиковых нагрузок приходится перерабатывать объемы сточных </w:t>
      </w:r>
      <w:r w:rsidRPr="00DC5A1B">
        <w:rPr>
          <w:spacing w:val="-1"/>
        </w:rPr>
        <w:t xml:space="preserve">вод в 1,5 - 2 раза больше проектных. </w:t>
      </w:r>
    </w:p>
    <w:p w:rsidR="008E56D6" w:rsidRPr="00DC5A1B" w:rsidRDefault="008E56D6" w:rsidP="008E56D6">
      <w:pPr>
        <w:ind w:firstLine="709"/>
        <w:jc w:val="both"/>
        <w:rPr>
          <w:caps/>
          <w:spacing w:val="-1"/>
        </w:rPr>
      </w:pPr>
      <w:r w:rsidRPr="00DC5A1B">
        <w:rPr>
          <w:spacing w:val="-1"/>
        </w:rPr>
        <w:t>Общая протяженность сетей канализации составляет 16,034 км., износ сетей составляет 75-89%.</w:t>
      </w:r>
    </w:p>
    <w:p w:rsidR="008E56D6" w:rsidRPr="00DC5A1B" w:rsidRDefault="008E56D6" w:rsidP="008E56D6">
      <w:pPr>
        <w:ind w:left="360" w:hanging="360"/>
        <w:jc w:val="both"/>
        <w:rPr>
          <w:caps/>
        </w:rPr>
      </w:pPr>
    </w:p>
    <w:p w:rsidR="008E56D6" w:rsidRPr="00DC5A1B" w:rsidRDefault="008E56D6" w:rsidP="008E56D6">
      <w:pPr>
        <w:ind w:firstLine="709"/>
        <w:rPr>
          <w:b/>
        </w:rPr>
      </w:pPr>
      <w:r w:rsidRPr="00DC5A1B">
        <w:rPr>
          <w:b/>
        </w:rPr>
        <w:t>Теплоснабжение</w:t>
      </w:r>
    </w:p>
    <w:p w:rsidR="008E56D6" w:rsidRPr="00DC5A1B" w:rsidRDefault="008E56D6" w:rsidP="008E56D6">
      <w:pPr>
        <w:ind w:firstLine="709"/>
        <w:jc w:val="both"/>
      </w:pPr>
      <w:r w:rsidRPr="00DC5A1B">
        <w:t xml:space="preserve">Система теплоснабжения потребителей базируется на котельных (преимущественно малой мощности), работающих на угле, дровах и мазуте. Основная доля вырабатываемой котельными установками тепловой энергии потребляется в жилом секторе, на отопление административных и общественных зданий. </w:t>
      </w:r>
    </w:p>
    <w:p w:rsidR="008E56D6" w:rsidRPr="00DC5A1B" w:rsidRDefault="008E56D6" w:rsidP="008E56D6">
      <w:pPr>
        <w:ind w:firstLine="720"/>
        <w:jc w:val="both"/>
      </w:pPr>
      <w:r w:rsidRPr="00DC5A1B">
        <w:t>В целом для населенных пунктов характерна децентрализованная схема теплоснабжения небольших объектов (сельскохозяйственные и др. предприятия, общественные и административные здания).</w:t>
      </w:r>
    </w:p>
    <w:p w:rsidR="008E56D6" w:rsidRPr="00DC5A1B" w:rsidRDefault="008E56D6" w:rsidP="008E56D6">
      <w:pPr>
        <w:ind w:firstLine="720"/>
        <w:jc w:val="both"/>
      </w:pPr>
      <w:r w:rsidRPr="00DC5A1B">
        <w:t>В настоящее время теплоснабжение потребителей осуществляется от 15 коммунальных  котельных, из них:</w:t>
      </w:r>
    </w:p>
    <w:p w:rsidR="008E56D6" w:rsidRPr="00DC5A1B" w:rsidRDefault="008E56D6" w:rsidP="008E56D6">
      <w:pPr>
        <w:widowControl w:val="0"/>
        <w:numPr>
          <w:ilvl w:val="0"/>
          <w:numId w:val="9"/>
        </w:numPr>
        <w:tabs>
          <w:tab w:val="num" w:pos="1080"/>
        </w:tabs>
        <w:ind w:left="0" w:firstLine="720"/>
        <w:jc w:val="both"/>
        <w:rPr>
          <w:bCs/>
        </w:rPr>
      </w:pPr>
      <w:r w:rsidRPr="00DC5A1B">
        <w:rPr>
          <w:bCs/>
        </w:rPr>
        <w:t>на мазуте – 2 (с. Корткерос, п. Аджером);</w:t>
      </w:r>
    </w:p>
    <w:p w:rsidR="008E56D6" w:rsidRPr="00DC5A1B" w:rsidRDefault="008E56D6" w:rsidP="008E56D6">
      <w:pPr>
        <w:widowControl w:val="0"/>
        <w:numPr>
          <w:ilvl w:val="0"/>
          <w:numId w:val="9"/>
        </w:numPr>
        <w:tabs>
          <w:tab w:val="num" w:pos="1080"/>
        </w:tabs>
        <w:ind w:left="0" w:firstLine="720"/>
        <w:jc w:val="both"/>
        <w:rPr>
          <w:bCs/>
        </w:rPr>
      </w:pPr>
      <w:r w:rsidRPr="00DC5A1B">
        <w:rPr>
          <w:bCs/>
        </w:rPr>
        <w:t>на угле – 12 (п. Усть-Лэкчим, п. Подтыбок, с. Небдино, с. Сторожевск, с. Большелуг, с. Нившера, с. Модино, п. Визябож, с. Богородск, с. Керес);</w:t>
      </w:r>
    </w:p>
    <w:p w:rsidR="008E56D6" w:rsidRPr="00DC5A1B" w:rsidRDefault="008E56D6" w:rsidP="008E56D6">
      <w:pPr>
        <w:widowControl w:val="0"/>
        <w:numPr>
          <w:ilvl w:val="0"/>
          <w:numId w:val="9"/>
        </w:numPr>
        <w:tabs>
          <w:tab w:val="num" w:pos="1080"/>
        </w:tabs>
        <w:ind w:left="0" w:firstLine="720"/>
        <w:jc w:val="both"/>
        <w:rPr>
          <w:bCs/>
        </w:rPr>
      </w:pPr>
      <w:r w:rsidRPr="00DC5A1B">
        <w:rPr>
          <w:bCs/>
        </w:rPr>
        <w:t>на пеллетах – 1 (с. Подъельск)</w:t>
      </w:r>
    </w:p>
    <w:p w:rsidR="008E56D6" w:rsidRPr="00DC5A1B" w:rsidRDefault="008E56D6" w:rsidP="008E56D6">
      <w:pPr>
        <w:ind w:firstLine="770"/>
        <w:jc w:val="both"/>
      </w:pPr>
      <w:r w:rsidRPr="00DC5A1B">
        <w:t xml:space="preserve">Общая мощность котельных составляет– 45,36 Гкал. Общая протяженность тепловых сетей составяляет 62,87 км. Большинство котельных работают в недогруженном режиме. </w:t>
      </w:r>
    </w:p>
    <w:p w:rsidR="008E56D6" w:rsidRPr="00DC5A1B" w:rsidRDefault="008E56D6" w:rsidP="008E56D6">
      <w:pPr>
        <w:ind w:firstLine="709"/>
        <w:jc w:val="both"/>
      </w:pPr>
      <w:r w:rsidRPr="00DC5A1B">
        <w:t>Особого внимания заслуживают проблемы внедрения энергосберегающей технологии с комбинированной выработкой электроэнергии и тепла за счет высокоэкономичного оборудования и подключение района к системе газоснабжения. Все это обеспечит значительно более низкую себестоимость тепла.</w:t>
      </w:r>
    </w:p>
    <w:p w:rsidR="008E56D6" w:rsidRPr="00DC5A1B" w:rsidRDefault="008E56D6" w:rsidP="008E56D6">
      <w:pPr>
        <w:ind w:left="360" w:hanging="360"/>
        <w:jc w:val="both"/>
        <w:rPr>
          <w:caps/>
        </w:rPr>
      </w:pPr>
    </w:p>
    <w:p w:rsidR="008E56D6" w:rsidRPr="00DC5A1B" w:rsidRDefault="008E56D6" w:rsidP="008E56D6">
      <w:pPr>
        <w:ind w:firstLine="709"/>
        <w:jc w:val="both"/>
        <w:rPr>
          <w:b/>
        </w:rPr>
      </w:pPr>
      <w:r w:rsidRPr="00DC5A1B">
        <w:rPr>
          <w:b/>
        </w:rPr>
        <w:lastRenderedPageBreak/>
        <w:t>Газоснабжение</w:t>
      </w:r>
    </w:p>
    <w:p w:rsidR="008E56D6" w:rsidRPr="00DC5A1B" w:rsidRDefault="008E56D6" w:rsidP="008E56D6">
      <w:pPr>
        <w:ind w:firstLine="720"/>
        <w:jc w:val="both"/>
        <w:rPr>
          <w:b/>
        </w:rPr>
      </w:pPr>
      <w:r w:rsidRPr="00DC5A1B">
        <w:t>В настоящее время район природным сетевым газом не газифицирован. Газоснабжение района осуществляется на базе сжиженного углеводородного газа (СУГ). Эксплуатацию объектов систем газоснабжения в районе осуществляет Сыктывкарская межрайонная служба ООО «СГснаб».</w:t>
      </w:r>
    </w:p>
    <w:p w:rsidR="008E56D6" w:rsidRPr="00DC5A1B" w:rsidRDefault="008E56D6" w:rsidP="008E56D6">
      <w:pPr>
        <w:ind w:firstLine="709"/>
        <w:jc w:val="both"/>
      </w:pPr>
      <w:r w:rsidRPr="00DC5A1B">
        <w:t>Несмотря на стабильное и своевременное обеспечение района сжиженным газом, газоснабжение лишь на базе СУГ тормозит развитие района.</w:t>
      </w:r>
    </w:p>
    <w:p w:rsidR="008E56D6" w:rsidRPr="00DC5A1B" w:rsidRDefault="008E56D6" w:rsidP="008E56D6"/>
    <w:p w:rsidR="008E56D6" w:rsidRPr="00DC5A1B" w:rsidRDefault="008E56D6" w:rsidP="008E56D6">
      <w:pPr>
        <w:ind w:firstLine="709"/>
        <w:rPr>
          <w:b/>
        </w:rPr>
      </w:pPr>
      <w:r w:rsidRPr="00DC5A1B">
        <w:rPr>
          <w:b/>
        </w:rPr>
        <w:t>Электроснабжение</w:t>
      </w:r>
    </w:p>
    <w:p w:rsidR="008E56D6" w:rsidRPr="00DC5A1B" w:rsidRDefault="008E56D6" w:rsidP="008E56D6">
      <w:pPr>
        <w:ind w:firstLine="709"/>
        <w:jc w:val="both"/>
        <w:rPr>
          <w:caps/>
        </w:rPr>
      </w:pPr>
      <w:r w:rsidRPr="00DC5A1B">
        <w:t xml:space="preserve">Основные питающие сети системы централизованного электроснабжения выполнены по воздушным линиям напряжением 110 кВ по радиальной схеме в одноцепном исполнении. </w:t>
      </w:r>
    </w:p>
    <w:p w:rsidR="008E56D6" w:rsidRPr="00DC5A1B" w:rsidRDefault="008E56D6" w:rsidP="008E56D6">
      <w:pPr>
        <w:ind w:firstLine="1276"/>
        <w:jc w:val="both"/>
      </w:pPr>
      <w:r w:rsidRPr="00DC5A1B">
        <w:t xml:space="preserve">В районе расположено 6 понижающих подстанций 110/10 кВ, 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 </w:t>
      </w:r>
    </w:p>
    <w:p w:rsidR="00712D7E" w:rsidRDefault="008E56D6" w:rsidP="008E56D6">
      <w:pPr>
        <w:pStyle w:val="S1"/>
        <w:numPr>
          <w:ilvl w:val="0"/>
          <w:numId w:val="0"/>
        </w:numPr>
        <w:ind w:firstLine="1276"/>
        <w:jc w:val="both"/>
        <w:rPr>
          <w:b w:val="0"/>
          <w:caps w:val="0"/>
        </w:rPr>
      </w:pPr>
      <w:r w:rsidRPr="00DC5A1B">
        <w:rPr>
          <w:b w:val="0"/>
          <w:caps w:val="0"/>
        </w:rPr>
        <w:t>Решен вопрос обеспечения надежности и эффективности электроснабжения по сетям 110 кВ, имеется сетевое резервирование по основным питающим сетям 110 кВ, а именно есть возможность питания потребителей от двух центров питания: ПС-110 кВ «Восточная» со стороны г. Сыктывкар и ВЛ-110 кв «Войвож -Помоздино» со стороны с. Усть-Кулом.  В режиме малых нагрузок в летнее время ЛЭП-110 кВ работает в недогруженном режиме. на концах линии возникает незначительное увеличение (на 2 - 3 %) напряжения из-за избытка реактивной мощности генерируемой линией.</w:t>
      </w:r>
    </w:p>
    <w:p w:rsidR="005D7660" w:rsidRPr="00A74682" w:rsidRDefault="005D7660" w:rsidP="00A74682">
      <w:pPr>
        <w:pStyle w:val="S1"/>
        <w:numPr>
          <w:ilvl w:val="0"/>
          <w:numId w:val="0"/>
        </w:numPr>
        <w:ind w:firstLine="1276"/>
        <w:jc w:val="both"/>
        <w:rPr>
          <w:b w:val="0"/>
        </w:rPr>
      </w:pPr>
      <w:r w:rsidRPr="00A74682">
        <w:rPr>
          <w:b w:val="0"/>
          <w:caps w:val="0"/>
        </w:rPr>
        <w:t xml:space="preserve"> </w:t>
      </w:r>
    </w:p>
    <w:p w:rsidR="005D7660" w:rsidRDefault="005D7660" w:rsidP="00D24664">
      <w:pPr>
        <w:pStyle w:val="1"/>
      </w:pPr>
      <w:bookmarkStart w:id="47" w:name="_Toc481060413"/>
      <w:bookmarkStart w:id="48" w:name="_Toc501217702"/>
      <w:r>
        <w:t>2. О</w:t>
      </w:r>
      <w:r w:rsidRPr="00F43A49">
        <w:t>босновани</w:t>
      </w:r>
      <w:r>
        <w:t>е</w:t>
      </w:r>
      <w:r w:rsidRPr="00F43A49">
        <w:t xml:space="preserve"> расчетных показателей, содержащихся в основной части нормативов гр</w:t>
      </w:r>
      <w:r>
        <w:t>адостроительного проектирования</w:t>
      </w:r>
      <w:bookmarkEnd w:id="47"/>
      <w:bookmarkEnd w:id="48"/>
    </w:p>
    <w:p w:rsidR="005D7660" w:rsidRDefault="005D7660" w:rsidP="005D7660">
      <w:pPr>
        <w:tabs>
          <w:tab w:val="left" w:pos="0"/>
        </w:tabs>
        <w:ind w:firstLine="567"/>
        <w:contextualSpacing/>
        <w:jc w:val="both"/>
        <w:outlineLvl w:val="1"/>
        <w:rPr>
          <w:color w:val="4F81BD" w:themeColor="accent1"/>
        </w:rPr>
      </w:pPr>
    </w:p>
    <w:p w:rsidR="005D7660" w:rsidRPr="004F46A1" w:rsidRDefault="005D7660" w:rsidP="005D7660">
      <w:pPr>
        <w:ind w:firstLine="567"/>
        <w:jc w:val="both"/>
      </w:pPr>
      <w:r>
        <w:t>2.</w:t>
      </w:r>
      <w:r w:rsidRPr="004F46A1">
        <w:t>1. Обоснование расчетных показателей, устанавливаемых для объектов местного значения в области жилищного строительства содержащихся в пункте 1.1.1 раздела 1 части 1 нормативов.</w:t>
      </w:r>
    </w:p>
    <w:p w:rsidR="005D7660" w:rsidRPr="004F46A1" w:rsidRDefault="005D7660" w:rsidP="005D7660">
      <w:pPr>
        <w:ind w:firstLine="567"/>
        <w:jc w:val="both"/>
      </w:pPr>
      <w:r w:rsidRPr="004F46A1">
        <w:rPr>
          <w:sz w:val="22"/>
          <w:szCs w:val="22"/>
        </w:rPr>
        <w:t>Удельные размеры площадок различного функционального назначения приняты согласно п.8.3.14 таблице 8.3 «</w:t>
      </w:r>
      <w:r w:rsidRPr="004F46A1">
        <w:t>Региональных нормативов градостроительного проектирования Республики Коми»</w:t>
      </w:r>
      <w:r>
        <w:t xml:space="preserve">, </w:t>
      </w:r>
      <w:r w:rsidRPr="00D341B3">
        <w:t>утвержденных постановлением Правительства Республики Коми №133 от 18.03.2016 г.(РНГП РК)</w:t>
      </w:r>
    </w:p>
    <w:p w:rsidR="005D7660" w:rsidRPr="004F46A1" w:rsidRDefault="005D7660" w:rsidP="005D7660">
      <w:pPr>
        <w:ind w:firstLine="567"/>
        <w:jc w:val="both"/>
      </w:pPr>
      <w:r>
        <w:t>2.</w:t>
      </w:r>
      <w:r w:rsidRPr="004F46A1">
        <w:t>2. Обоснование расчетных показателей, устанавливаемых для объектов местного значения в области образования содержащихся в пункте 1.2.1  и 1.2.2 раздела 1 части 1 нормативов.</w:t>
      </w:r>
    </w:p>
    <w:p w:rsidR="005D7660" w:rsidRPr="00BD11D5" w:rsidRDefault="005D7660" w:rsidP="005D7660">
      <w:pPr>
        <w:autoSpaceDE w:val="0"/>
        <w:autoSpaceDN w:val="0"/>
        <w:adjustRightInd w:val="0"/>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w:t>
      </w:r>
      <w:r w:rsidRPr="00D341B3">
        <w:t>РНГП РК, Приложения Методических рекомендаций, утвержденных Минобрнауки России от 04.05.2016г. № АК-15/02вн</w:t>
      </w:r>
      <w:r>
        <w:t xml:space="preserve">; </w:t>
      </w:r>
      <w:r w:rsidRPr="00BD11D5">
        <w:rPr>
          <w:bCs/>
        </w:rPr>
        <w:t>Стратегия</w:t>
      </w:r>
      <w:r>
        <w:rPr>
          <w:bCs/>
        </w:rPr>
        <w:t xml:space="preserve"> </w:t>
      </w:r>
      <w:r w:rsidRPr="00BD11D5">
        <w:rPr>
          <w:bCs/>
        </w:rPr>
        <w:t>социально-экономического развития муниципального образования муниципального района «</w:t>
      </w:r>
      <w:r>
        <w:rPr>
          <w:bCs/>
        </w:rPr>
        <w:t>Корткеросский</w:t>
      </w:r>
      <w:r w:rsidRPr="00BD11D5">
        <w:rPr>
          <w:bCs/>
        </w:rPr>
        <w:t>» на период до 20</w:t>
      </w:r>
      <w:r w:rsidR="00A74682">
        <w:rPr>
          <w:bCs/>
        </w:rPr>
        <w:t>2</w:t>
      </w:r>
      <w:r w:rsidRPr="00BD11D5">
        <w:rPr>
          <w:bCs/>
        </w:rPr>
        <w:t>0 года</w:t>
      </w:r>
      <w:r w:rsidR="00A74682">
        <w:rPr>
          <w:bCs/>
        </w:rPr>
        <w:t xml:space="preserve">, </w:t>
      </w:r>
      <w:r w:rsidRPr="00BD11D5">
        <w:t>Утверждена</w:t>
      </w:r>
      <w:r>
        <w:t xml:space="preserve"> </w:t>
      </w:r>
      <w:r w:rsidRPr="00BD11D5">
        <w:t>решением Совета муниципального района «</w:t>
      </w:r>
      <w:r>
        <w:t>Корткеросский</w:t>
      </w:r>
      <w:r w:rsidRPr="00BD11D5">
        <w:t>»</w:t>
      </w:r>
      <w:r>
        <w:t xml:space="preserve"> </w:t>
      </w:r>
      <w:r w:rsidR="00A74682">
        <w:t xml:space="preserve">от 11.02.2014 г.  № </w:t>
      </w:r>
      <w:r w:rsidR="00A74682">
        <w:rPr>
          <w:lang w:val="en-US"/>
        </w:rPr>
        <w:t>V</w:t>
      </w:r>
      <w:r w:rsidR="00A74682" w:rsidRPr="003D4EEE">
        <w:t>-</w:t>
      </w:r>
      <w:r w:rsidR="00A74682">
        <w:t>29/1;</w:t>
      </w:r>
    </w:p>
    <w:p w:rsidR="005D7660" w:rsidRPr="004F46A1" w:rsidRDefault="005D7660" w:rsidP="005D7660">
      <w:pPr>
        <w:ind w:firstLine="567"/>
        <w:jc w:val="both"/>
      </w:pPr>
      <w:r w:rsidRPr="004F46A1">
        <w:t>2.3. Обоснование расчетных показателей, устанавливаемых для объектов местного значения в области здравоохранения содержащихся в пункте 1.3 раздела 1 части 1 нормативов.</w:t>
      </w:r>
    </w:p>
    <w:p w:rsidR="005D7660" w:rsidRPr="00D341B3" w:rsidRDefault="005D7660" w:rsidP="005D7660">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w:t>
      </w:r>
      <w:r w:rsidRPr="00D341B3">
        <w:t>РНГП РК</w:t>
      </w:r>
      <w:r w:rsidR="00E51365">
        <w:t>.</w:t>
      </w:r>
    </w:p>
    <w:p w:rsidR="005D7660" w:rsidRPr="004F46A1" w:rsidRDefault="005D7660" w:rsidP="005D7660">
      <w:pPr>
        <w:ind w:firstLine="567"/>
        <w:jc w:val="both"/>
      </w:pPr>
      <w:r w:rsidRPr="004F46A1">
        <w:rPr>
          <w:sz w:val="22"/>
          <w:szCs w:val="22"/>
        </w:rPr>
        <w:t xml:space="preserve"> «</w:t>
      </w:r>
      <w:r w:rsidRPr="004F46A1">
        <w:t>Региональных нормативов градостроительного проектирования Республики Коми».</w:t>
      </w:r>
    </w:p>
    <w:p w:rsidR="005D7660" w:rsidRPr="004F46A1" w:rsidRDefault="005D7660" w:rsidP="005D7660">
      <w:pPr>
        <w:ind w:firstLine="567"/>
        <w:jc w:val="both"/>
      </w:pPr>
      <w:r w:rsidRPr="004F46A1">
        <w:lastRenderedPageBreak/>
        <w:t>2.4. Обоснование расчетных показателей, устанавливаемых для объектов местного значения в области физической культуры и спорта содержащихся в пункте 1.4 раздела 1 части 1 нормативов.</w:t>
      </w:r>
    </w:p>
    <w:p w:rsidR="005D7660" w:rsidRPr="004F46A1" w:rsidRDefault="005D7660" w:rsidP="005D7660">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D341B3">
        <w:t>РНГП РК</w:t>
      </w:r>
      <w:r w:rsidRPr="004F46A1">
        <w:t>.</w:t>
      </w:r>
    </w:p>
    <w:p w:rsidR="005D7660" w:rsidRPr="004F46A1" w:rsidRDefault="005D7660" w:rsidP="005D7660">
      <w:pPr>
        <w:ind w:firstLine="567"/>
        <w:jc w:val="both"/>
      </w:pPr>
      <w:r w:rsidRPr="004F46A1">
        <w:t>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1.5.1  и 1.5.2 раздела 1 части 1 нормативов.</w:t>
      </w:r>
    </w:p>
    <w:p w:rsidR="005D7660" w:rsidRDefault="005D7660" w:rsidP="005D7660">
      <w:pPr>
        <w:ind w:firstLine="567"/>
        <w:jc w:val="both"/>
        <w:rPr>
          <w:sz w:val="22"/>
          <w:szCs w:val="22"/>
        </w:rPr>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D341B3">
        <w:t>РНГП РК</w:t>
      </w:r>
      <w:r w:rsidRPr="004F46A1">
        <w:t>.</w:t>
      </w:r>
      <w:r w:rsidRPr="004F46A1">
        <w:rPr>
          <w:sz w:val="22"/>
          <w:szCs w:val="22"/>
        </w:rPr>
        <w:t xml:space="preserve"> </w:t>
      </w:r>
    </w:p>
    <w:p w:rsidR="005D7660" w:rsidRPr="004F46A1" w:rsidRDefault="005D7660" w:rsidP="005D7660">
      <w:pPr>
        <w:ind w:firstLine="567"/>
        <w:jc w:val="both"/>
      </w:pPr>
      <w:r w:rsidRPr="004F46A1">
        <w:t>2.6. Обоснование расчетных показателей, устанавливаемых для объектов местного значения в области рекреации содержащихся в пункте 1.6 раздела 1 части 1 нормативов.</w:t>
      </w:r>
    </w:p>
    <w:p w:rsidR="005D7660" w:rsidRPr="004F46A1" w:rsidRDefault="005D7660" w:rsidP="005D7660">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Приложения 4 «Нормы расчета объектов обслуживания и размеры их земельных участков» </w:t>
      </w:r>
      <w:r w:rsidRPr="00D341B3">
        <w:t>РНГП РК</w:t>
      </w:r>
      <w:r>
        <w:t>.</w:t>
      </w:r>
    </w:p>
    <w:p w:rsidR="005D7660" w:rsidRPr="004F46A1" w:rsidRDefault="005D7660" w:rsidP="005D7660">
      <w:pPr>
        <w:ind w:firstLine="567"/>
        <w:jc w:val="both"/>
      </w:pPr>
      <w:r w:rsidRPr="004F46A1">
        <w:t>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пункте 1.7  1 части 1 нормативов.</w:t>
      </w:r>
    </w:p>
    <w:p w:rsidR="005D7660" w:rsidRPr="004F46A1" w:rsidRDefault="005D7660" w:rsidP="005D7660">
      <w:pPr>
        <w:ind w:firstLine="567"/>
        <w:jc w:val="both"/>
        <w:rPr>
          <w:bCs/>
        </w:rPr>
      </w:pPr>
      <w:r w:rsidRPr="004F46A1">
        <w:rPr>
          <w:bCs/>
        </w:rPr>
        <w:t>2.7.1. Обоснование расчетных показателей объектов, относящиеся к области электроснабжения, содержащиеся в пункте 1.7.1. раздела 1 части 1 нормативов.</w:t>
      </w:r>
    </w:p>
    <w:p w:rsidR="005D7660" w:rsidRPr="004F46A1" w:rsidRDefault="005D7660" w:rsidP="005D7660">
      <w:pPr>
        <w:ind w:firstLine="567"/>
        <w:jc w:val="both"/>
      </w:pPr>
      <w:r w:rsidRPr="004F46A1">
        <w:t xml:space="preserve"> Расчетные показатели по  электропотреблению кВт·ч /год на 1 чел. приняты на уровне </w:t>
      </w:r>
      <w:hyperlink r:id="rId102" w:history="1">
        <w:r w:rsidRPr="004F46A1">
          <w:rPr>
            <w:bCs/>
          </w:rPr>
          <w:t xml:space="preserve">приложения </w:t>
        </w:r>
      </w:hyperlink>
      <w:r w:rsidRPr="004F46A1">
        <w:rPr>
          <w:bCs/>
        </w:rPr>
        <w:t>СП 42.13330.201</w:t>
      </w:r>
      <w:r w:rsidR="003B22CE">
        <w:rPr>
          <w:bCs/>
        </w:rPr>
        <w:t>6</w:t>
      </w:r>
      <w:r w:rsidRPr="004F46A1">
        <w:t xml:space="preserve"> «Градостроительство. Планировка и застройка городских и сельских поселений».</w:t>
      </w:r>
    </w:p>
    <w:p w:rsidR="005D7660" w:rsidRPr="004F46A1" w:rsidRDefault="005D7660" w:rsidP="005D7660">
      <w:pPr>
        <w:ind w:firstLine="567"/>
        <w:jc w:val="both"/>
      </w:pPr>
      <w:r w:rsidRPr="004F46A1">
        <w:t>Использование максимума  электрической нагрузки ч/год так же принято в соответствии с приложением СП 42.13330.201</w:t>
      </w:r>
      <w:r w:rsidR="003B22CE">
        <w:t>6</w:t>
      </w:r>
      <w:r w:rsidRPr="004F46A1">
        <w:t>.</w:t>
      </w:r>
    </w:p>
    <w:p w:rsidR="005D7660" w:rsidRPr="004F46A1" w:rsidRDefault="005D7660" w:rsidP="005D7660">
      <w:pPr>
        <w:ind w:firstLine="567"/>
        <w:jc w:val="both"/>
      </w:pPr>
      <w:r w:rsidRPr="004F46A1">
        <w:t xml:space="preserve">Электрическая нагрузка, расход электроэнергии приняты согласно </w:t>
      </w:r>
      <w:hyperlink r:id="rId103" w:history="1">
        <w:r w:rsidRPr="004F46A1">
          <w:t>РД 34.20.185-94</w:t>
        </w:r>
      </w:hyperlink>
      <w:r w:rsidRPr="004F46A1">
        <w:t>.</w:t>
      </w:r>
    </w:p>
    <w:p w:rsidR="005D7660" w:rsidRPr="004F46A1" w:rsidRDefault="005D7660" w:rsidP="005D7660">
      <w:pPr>
        <w:ind w:firstLine="567"/>
        <w:jc w:val="both"/>
      </w:pPr>
      <w:r w:rsidRPr="004F46A1">
        <w:t>2.7.2. Обоснование расчетных показателей объектов, относящиеся к области тепло-, газоснабжения содержащихся в пункте 1.7.2 раздела 1 части 1 нормативов.</w:t>
      </w:r>
    </w:p>
    <w:p w:rsidR="005D7660" w:rsidRPr="004F46A1" w:rsidRDefault="005D7660" w:rsidP="005D7660">
      <w:pPr>
        <w:ind w:firstLine="567"/>
        <w:jc w:val="both"/>
      </w:pPr>
      <w:r w:rsidRPr="004F46A1">
        <w:t>По показателям №№1, 2, 3, 4 указанные укрупненные показатели потребления газа при теплоте сгорания 34 МДж/ м</w:t>
      </w:r>
      <w:r w:rsidRPr="004F46A1">
        <w:rPr>
          <w:vertAlign w:val="superscript"/>
        </w:rPr>
        <w:t>3</w:t>
      </w:r>
      <w:r w:rsidR="0028702E">
        <w:rPr>
          <w:noProof/>
        </w:rPr>
        <mc:AlternateContent>
          <mc:Choice Requires="wps">
            <w:drawing>
              <wp:inline distT="0" distB="0" distL="0" distR="0">
                <wp:extent cx="104775" cy="219075"/>
                <wp:effectExtent l="2540" t="0" r="0" b="4445"/>
                <wp:docPr id="7"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380926"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DlrKcS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4F46A1">
        <w:t xml:space="preserve"> (8000 ккал/ м</w:t>
      </w:r>
      <w:r w:rsidRPr="004F46A1">
        <w:rPr>
          <w:vertAlign w:val="superscript"/>
        </w:rPr>
        <w:t>3</w:t>
      </w:r>
      <w:r w:rsidRPr="004F46A1">
        <w:t xml:space="preserve">) приняты согласно п. 3.12 </w:t>
      </w:r>
      <w:hyperlink r:id="rId104" w:history="1">
        <w:r w:rsidRPr="004F46A1">
          <w:t>СП 42-101-2003</w:t>
        </w:r>
      </w:hyperlink>
      <w:r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5D7660" w:rsidRPr="004F46A1" w:rsidRDefault="005D7660" w:rsidP="005D7660">
      <w:pPr>
        <w:ind w:firstLine="567"/>
        <w:jc w:val="both"/>
        <w:rPr>
          <w:rFonts w:cs="Calibri"/>
        </w:rPr>
      </w:pPr>
      <w:r w:rsidRPr="004F46A1">
        <w:t>2.7.3. Обоснование расчетных показателей объектов, относящихся к области водоснабжения населения, содержащихся в пункте 1.7.3. раздела 1 части 1 нормативов.</w:t>
      </w:r>
    </w:p>
    <w:p w:rsidR="005D7660" w:rsidRDefault="005D7660" w:rsidP="005D7660">
      <w:pPr>
        <w:ind w:firstLine="567"/>
        <w:jc w:val="both"/>
      </w:pPr>
      <w:r w:rsidRPr="001F627E">
        <w:t xml:space="preserve">Расчетные показатели приняты согласно </w:t>
      </w:r>
      <w:r>
        <w:t>СП 31.13330.2012 «Водоснабжение. Наружные сети и сооружения».</w:t>
      </w:r>
    </w:p>
    <w:p w:rsidR="005D7660" w:rsidRPr="004F46A1" w:rsidRDefault="005D7660" w:rsidP="005D7660">
      <w:pPr>
        <w:ind w:firstLine="567"/>
        <w:jc w:val="both"/>
        <w:rPr>
          <w:rFonts w:cs="Calibri"/>
          <w:bCs/>
        </w:rPr>
      </w:pPr>
      <w:r w:rsidRPr="004F46A1">
        <w:t>2.7.4. Обоснование расчетных показателей объектов, относящихся к области водоотведения содержащиеся в пункте 1.7.4. раздела 1 части 1 нормативов.</w:t>
      </w:r>
    </w:p>
    <w:p w:rsidR="005D7660" w:rsidRPr="004F46A1" w:rsidRDefault="005D7660" w:rsidP="005D7660">
      <w:pPr>
        <w:ind w:firstLine="567"/>
        <w:jc w:val="both"/>
      </w:pPr>
      <w:r w:rsidRPr="004F46A1">
        <w:t xml:space="preserve">Расчетные показатели №№1,2,3 приняты по  объектам-аналогам (с учетом расходов на полив) и согласно </w:t>
      </w:r>
      <w:hyperlink r:id="rId105" w:history="1">
        <w:r w:rsidRPr="004F46A1">
          <w:t>таблице 12</w:t>
        </w:r>
      </w:hyperlink>
      <w:r w:rsidRPr="004F46A1">
        <w:rPr>
          <w:bCs/>
        </w:rPr>
        <w:t xml:space="preserve"> свода правил СП 42.13330.2011</w:t>
      </w:r>
      <w:r w:rsidRPr="004F46A1">
        <w:t xml:space="preserve"> «Градостроительство. Планировка и застройка городских и сельских поселений».</w:t>
      </w:r>
    </w:p>
    <w:p w:rsidR="005D7660" w:rsidRDefault="005D7660" w:rsidP="005D7660">
      <w:pPr>
        <w:ind w:firstLine="709"/>
        <w:jc w:val="both"/>
      </w:pPr>
      <w:r w:rsidRPr="004F46A1">
        <w:t>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1.8 раздела 1 части 1 нормативов.</w:t>
      </w:r>
      <w:r>
        <w:t xml:space="preserve"> </w:t>
      </w:r>
    </w:p>
    <w:p w:rsidR="005D7660" w:rsidRPr="004F46A1" w:rsidRDefault="005D7660" w:rsidP="005D7660">
      <w:pPr>
        <w:ind w:firstLine="567"/>
        <w:jc w:val="both"/>
      </w:pPr>
      <w:r w:rsidRPr="001F627E">
        <w:lastRenderedPageBreak/>
        <w:t>Расчетные показатели приняты согласно Приложения 4 «Нормы расчета объектов обслуживания и размеры их земельных участков» РНГП РК.</w:t>
      </w:r>
    </w:p>
    <w:p w:rsidR="005D7660" w:rsidRPr="004F46A1" w:rsidRDefault="005D7660" w:rsidP="005D7660">
      <w:pPr>
        <w:ind w:firstLine="567"/>
        <w:jc w:val="both"/>
      </w:pPr>
      <w:r w:rsidRPr="004F46A1">
        <w:t>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1.9 раздела 1 части 1 нормативов.</w:t>
      </w:r>
    </w:p>
    <w:p w:rsidR="005D7660" w:rsidRDefault="005D7660" w:rsidP="005D7660">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7660" w:rsidRDefault="005D7660" w:rsidP="005D7660">
      <w:pPr>
        <w:ind w:firstLine="567"/>
        <w:jc w:val="both"/>
      </w:pPr>
      <w:r>
        <w:t xml:space="preserve">2.10 </w:t>
      </w:r>
      <w:r w:rsidRPr="004F46A1">
        <w:t>Обоснование расчетных показателей, устанавливаемых для объектов местного значения в области</w:t>
      </w:r>
      <w:r w:rsidRPr="00A158B6">
        <w:t xml:space="preserve"> предупреждения чрезвычайных ситуаций, стихийных бедствий, эпиде</w:t>
      </w:r>
      <w:r>
        <w:t>мий и ликвидации их последствий</w:t>
      </w:r>
      <w:r w:rsidRPr="00FF00E5">
        <w:t xml:space="preserve"> </w:t>
      </w:r>
      <w:r w:rsidRPr="004F46A1">
        <w:t>содержащихся в пункте 1.1</w:t>
      </w:r>
      <w:r>
        <w:t>0</w:t>
      </w:r>
      <w:r w:rsidRPr="004F46A1">
        <w:t xml:space="preserve"> раздела 1 части 1 нормативов</w:t>
      </w:r>
    </w:p>
    <w:p w:rsidR="005D7660" w:rsidRPr="004F46A1" w:rsidRDefault="005D7660" w:rsidP="005D7660">
      <w:pPr>
        <w:ind w:firstLine="567"/>
        <w:jc w:val="both"/>
      </w:pPr>
      <w:r w:rsidRPr="004F46A1">
        <w:t>Расчетные показатели приняты согласно п.</w:t>
      </w:r>
      <w:r>
        <w:t xml:space="preserve">1.2 части </w:t>
      </w:r>
      <w:r>
        <w:rPr>
          <w:lang w:val="en-US"/>
        </w:rPr>
        <w:t>II</w:t>
      </w:r>
      <w:r w:rsidRPr="004F46A1">
        <w:t xml:space="preserve"> </w:t>
      </w:r>
      <w:r>
        <w:t>Р</w:t>
      </w:r>
      <w:r w:rsidRPr="00D341B3">
        <w:t xml:space="preserve">НГП </w:t>
      </w:r>
      <w:r>
        <w:t>РК.</w:t>
      </w:r>
    </w:p>
    <w:p w:rsidR="005D7660" w:rsidRPr="004F46A1" w:rsidRDefault="005D7660" w:rsidP="005D7660">
      <w:pPr>
        <w:ind w:firstLine="567"/>
        <w:jc w:val="both"/>
      </w:pPr>
      <w:r w:rsidRPr="004F46A1">
        <w:t>2.1</w:t>
      </w:r>
      <w:r>
        <w:t>1</w:t>
      </w:r>
      <w:r w:rsidRPr="004F46A1">
        <w:t>.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 части 1 нормативов.</w:t>
      </w:r>
    </w:p>
    <w:p w:rsidR="005D7660" w:rsidRPr="004F46A1" w:rsidRDefault="005D7660" w:rsidP="005D7660">
      <w:pPr>
        <w:ind w:firstLine="567"/>
        <w:jc w:val="both"/>
      </w:pPr>
      <w:r w:rsidRPr="004F46A1">
        <w:t xml:space="preserve">Расчетные показатели приняты согласно приложения М </w:t>
      </w:r>
      <w:r w:rsidRPr="004F46A1">
        <w:rPr>
          <w:bCs/>
        </w:rPr>
        <w:t>СП 42.13330.2011</w:t>
      </w:r>
      <w:r w:rsidRPr="004F46A1">
        <w:t xml:space="preserve"> «Градостроительство. Планировка и застройка городских и сельских поселений».</w:t>
      </w:r>
    </w:p>
    <w:p w:rsidR="005D7660" w:rsidRPr="004F46A1" w:rsidRDefault="005D7660" w:rsidP="005D7660">
      <w:pPr>
        <w:ind w:firstLine="567"/>
        <w:jc w:val="both"/>
      </w:pPr>
      <w:r w:rsidRPr="004F46A1">
        <w:t>2.1</w:t>
      </w:r>
      <w:r>
        <w:t>2</w:t>
      </w:r>
      <w:r w:rsidRPr="004F46A1">
        <w:t>. Обоснование расчетных показателей, устанавливаемых для объектов местного значения в области захоронений содержащихся в пункте 1.12 раздела 1 части 1 нормативов.</w:t>
      </w:r>
    </w:p>
    <w:p w:rsidR="005D7660" w:rsidRDefault="005D7660" w:rsidP="005D7660">
      <w:pPr>
        <w:ind w:firstLine="567"/>
        <w:jc w:val="both"/>
        <w:rPr>
          <w:color w:val="C0504D" w:themeColor="accent2"/>
        </w:rPr>
      </w:pPr>
      <w:r w:rsidRPr="004F46A1">
        <w:t xml:space="preserve">Расчетные показатели приняты согласно Приложения 4 «Нормы расчета объектов обслуживания и размеры их земельных участков» </w:t>
      </w:r>
      <w:r w:rsidRPr="00D341B3">
        <w:t>РНГП РК</w:t>
      </w:r>
      <w:r>
        <w:rPr>
          <w:color w:val="C0504D" w:themeColor="accent2"/>
        </w:rPr>
        <w:t>.</w:t>
      </w:r>
    </w:p>
    <w:p w:rsidR="005D7660" w:rsidRDefault="005D7660" w:rsidP="005D7660">
      <w:pPr>
        <w:ind w:firstLine="567"/>
        <w:jc w:val="both"/>
        <w:rPr>
          <w:color w:val="C0504D" w:themeColor="accent2"/>
        </w:rPr>
      </w:pPr>
    </w:p>
    <w:p w:rsidR="00712D7E" w:rsidRDefault="00712D7E">
      <w:pPr>
        <w:spacing w:after="200" w:line="276" w:lineRule="auto"/>
        <w:rPr>
          <w:rFonts w:eastAsiaTheme="majorEastAsia"/>
          <w:b/>
          <w:bCs/>
        </w:rPr>
      </w:pPr>
      <w:bookmarkStart w:id="49" w:name="_Toc481060545"/>
      <w:r>
        <w:br w:type="page"/>
      </w:r>
    </w:p>
    <w:p w:rsidR="00E51365" w:rsidRPr="006000D1" w:rsidRDefault="00E51365" w:rsidP="00D24664">
      <w:pPr>
        <w:pStyle w:val="1"/>
      </w:pPr>
      <w:bookmarkStart w:id="50" w:name="_Toc501217703"/>
      <w:r>
        <w:lastRenderedPageBreak/>
        <w:t xml:space="preserve">ЧАСТЬ </w:t>
      </w:r>
      <w:r>
        <w:rPr>
          <w:lang w:val="en-US"/>
        </w:rPr>
        <w:t>III</w:t>
      </w:r>
      <w:bookmarkEnd w:id="50"/>
    </w:p>
    <w:p w:rsidR="00E13ACB" w:rsidRPr="006000D1" w:rsidRDefault="00E13ACB" w:rsidP="00E13ACB"/>
    <w:p w:rsidR="005D7660" w:rsidRPr="00F43A49" w:rsidRDefault="005D7660" w:rsidP="00D24664">
      <w:pPr>
        <w:pStyle w:val="1"/>
      </w:pPr>
      <w:bookmarkStart w:id="51" w:name="_Toc501217704"/>
      <w:r w:rsidRPr="00F43A49">
        <w:t>ПРАВИЛА</w:t>
      </w:r>
      <w:r w:rsidRPr="00EE1E38">
        <w:t xml:space="preserve"> </w:t>
      </w:r>
      <w:r w:rsidRPr="00F43A49">
        <w:t>И ОБЛАСТЬ ПРИМЕНЕНИЯ РАСЧЕТНЫХ ПОКАЗАТЕЛЕЙ, СОДЕРЖАЩИХСЯ В ОСНОВНОЙ ЧАСТИ МЕСТНЫХ НОРМАТИВОВ ГР</w:t>
      </w:r>
      <w:r>
        <w:t>АДОСТРОИТЕЛЬНОГО ПРОЕКТИРОВАНИЯ</w:t>
      </w:r>
      <w:bookmarkEnd w:id="49"/>
      <w:bookmarkEnd w:id="51"/>
    </w:p>
    <w:p w:rsidR="005D7660" w:rsidRDefault="005D7660" w:rsidP="005D7660">
      <w:pPr>
        <w:shd w:val="clear" w:color="auto" w:fill="FFFFFF"/>
        <w:tabs>
          <w:tab w:val="left" w:pos="142"/>
        </w:tabs>
        <w:ind w:firstLine="567"/>
        <w:jc w:val="both"/>
      </w:pPr>
      <w:bookmarkStart w:id="52" w:name="_Toc395513018"/>
      <w:bookmarkStart w:id="53" w:name="_Toc395513019"/>
      <w:bookmarkEnd w:id="52"/>
      <w:bookmarkEnd w:id="53"/>
    </w:p>
    <w:p w:rsidR="005D7660" w:rsidRPr="0028366D" w:rsidRDefault="005D7660" w:rsidP="005D7660">
      <w:pPr>
        <w:shd w:val="clear" w:color="auto" w:fill="FFFFFF"/>
        <w:tabs>
          <w:tab w:val="left" w:pos="142"/>
        </w:tabs>
        <w:ind w:firstLine="567"/>
        <w:jc w:val="both"/>
      </w:pPr>
      <w:r w:rsidRPr="0028366D">
        <w:t xml:space="preserve">Нормативы градостроительного проектирования </w:t>
      </w:r>
      <w:r w:rsidR="00CF38E2">
        <w:t>сельских поселений</w:t>
      </w:r>
      <w:r w:rsidRPr="00876EFE">
        <w:t xml:space="preserve"> </w:t>
      </w:r>
      <w:r>
        <w:t>м</w:t>
      </w:r>
      <w:r w:rsidRPr="00876EFE">
        <w:t xml:space="preserve">униципального </w:t>
      </w:r>
      <w:r>
        <w:t>р</w:t>
      </w:r>
      <w:r w:rsidRPr="00876EFE">
        <w:t>айона «</w:t>
      </w:r>
      <w:r>
        <w:t>Корткеросский</w:t>
      </w:r>
      <w:r w:rsidRPr="00876EFE">
        <w:t>»</w:t>
      </w:r>
      <w:r>
        <w:t xml:space="preserve"> Республики Коми</w:t>
      </w:r>
      <w:r w:rsidRPr="0028366D">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w:t>
      </w:r>
      <w:r>
        <w:t>6</w:t>
      </w:r>
      <w:r w:rsidRPr="0028366D">
        <w:t xml:space="preserve"> «Градостроительство. Планировка и застройка городских и сельских поселений».</w:t>
      </w:r>
    </w:p>
    <w:p w:rsidR="005D7660" w:rsidRPr="0028366D" w:rsidRDefault="005D7660" w:rsidP="005D7660">
      <w:pPr>
        <w:shd w:val="clear" w:color="auto" w:fill="FFFFFF"/>
        <w:tabs>
          <w:tab w:val="left" w:pos="142"/>
        </w:tabs>
        <w:ind w:firstLine="567"/>
        <w:jc w:val="both"/>
      </w:pPr>
      <w:r w:rsidRPr="0028366D">
        <w:t>Нормативы направлены на сохранение и дальнейшее повышение достигнутого в</w:t>
      </w:r>
      <w:r w:rsidR="00CF38E2">
        <w:t xml:space="preserve"> сельских поселениях</w:t>
      </w:r>
      <w:r w:rsidRPr="0028366D">
        <w:t xml:space="preserve"> уровня обеспечения благоприятных условий жизнедеятельности населения, разработаны с учетом перспективы развития </w:t>
      </w:r>
      <w:r w:rsidR="00CF38E2">
        <w:t>сельских поселений, муниципального района</w:t>
      </w:r>
      <w:r w:rsidRPr="00876EFE">
        <w:t xml:space="preserve"> «</w:t>
      </w:r>
      <w:r>
        <w:t>Корткеросский</w:t>
      </w:r>
      <w:r w:rsidRPr="00876EFE">
        <w:t>»</w:t>
      </w:r>
      <w:r>
        <w:t xml:space="preserve"> Республики Коми</w:t>
      </w:r>
      <w:r w:rsidRPr="0028366D">
        <w:t>. Нормативы распространяются на планировку, застр</w:t>
      </w:r>
      <w:r>
        <w:t>ойку и реконструкцию территорий</w:t>
      </w:r>
      <w:r w:rsidRPr="0028366D">
        <w:t xml:space="preserve">. </w:t>
      </w:r>
    </w:p>
    <w:p w:rsidR="005D7660" w:rsidRPr="0028366D" w:rsidRDefault="005D7660" w:rsidP="005D7660">
      <w:pPr>
        <w:shd w:val="clear" w:color="auto" w:fill="FFFFFF"/>
        <w:tabs>
          <w:tab w:val="left" w:pos="142"/>
        </w:tabs>
        <w:ind w:firstLine="567"/>
        <w:jc w:val="both"/>
      </w:pPr>
    </w:p>
    <w:p w:rsidR="005D7660" w:rsidRPr="0028366D" w:rsidRDefault="005D7660" w:rsidP="005D7660">
      <w:pPr>
        <w:shd w:val="clear" w:color="auto" w:fill="FFFFFF"/>
        <w:tabs>
          <w:tab w:val="left" w:pos="142"/>
        </w:tabs>
        <w:ind w:firstLine="567"/>
        <w:jc w:val="both"/>
      </w:pPr>
      <w:r w:rsidRPr="0028366D">
        <w:t xml:space="preserve">Местные нормативы градостроительного проектирования </w:t>
      </w:r>
      <w:r w:rsidR="00CF38E2">
        <w:t xml:space="preserve">сельских поселений </w:t>
      </w:r>
      <w:r>
        <w:t>МО МР</w:t>
      </w:r>
      <w:r w:rsidRPr="00876EFE">
        <w:t xml:space="preserve"> «</w:t>
      </w:r>
      <w:r>
        <w:t>Корткеросский</w:t>
      </w:r>
      <w:r w:rsidRPr="00876EFE">
        <w:t>»</w:t>
      </w:r>
      <w:r>
        <w:t xml:space="preserve"> </w:t>
      </w:r>
      <w:r w:rsidRPr="0028366D">
        <w:t xml:space="preserve"> подлежат применению:</w:t>
      </w:r>
    </w:p>
    <w:p w:rsidR="005D7660" w:rsidRPr="0028366D" w:rsidRDefault="005D7660" w:rsidP="005D7660">
      <w:pPr>
        <w:shd w:val="clear" w:color="auto" w:fill="FFFFFF"/>
        <w:tabs>
          <w:tab w:val="left" w:pos="142"/>
        </w:tabs>
        <w:ind w:firstLine="567"/>
        <w:jc w:val="both"/>
      </w:pPr>
      <w:r w:rsidRPr="0028366D">
        <w:t>-</w:t>
      </w:r>
      <w:r w:rsidRPr="0028366D">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5D7660" w:rsidRPr="0028366D" w:rsidRDefault="005D7660" w:rsidP="005D7660">
      <w:pPr>
        <w:shd w:val="clear" w:color="auto" w:fill="FFFFFF"/>
        <w:tabs>
          <w:tab w:val="left" w:pos="142"/>
        </w:tabs>
        <w:ind w:firstLine="567"/>
        <w:jc w:val="both"/>
      </w:pPr>
      <w:r w:rsidRPr="0028366D">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5D7660" w:rsidRPr="00BE2AC3" w:rsidRDefault="005D7660" w:rsidP="005D7660">
      <w:pPr>
        <w:shd w:val="clear" w:color="auto" w:fill="FFFFFF"/>
        <w:tabs>
          <w:tab w:val="left" w:pos="142"/>
        </w:tabs>
        <w:ind w:firstLine="567"/>
        <w:jc w:val="both"/>
      </w:pPr>
      <w:r w:rsidRPr="0028366D">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муниципального района, установленные в местных нормативах градостроительного проектирования, применяются при подготовке </w:t>
      </w:r>
      <w:r w:rsidRPr="00BE2AC3">
        <w:t>документов территориального планирования,</w:t>
      </w:r>
      <w:r>
        <w:t xml:space="preserve"> </w:t>
      </w:r>
      <w:r w:rsidRPr="00BE2AC3">
        <w:t>генеральных планов сельск</w:t>
      </w:r>
      <w:r>
        <w:t>их</w:t>
      </w:r>
      <w:r w:rsidRPr="00BE2AC3">
        <w:t xml:space="preserve"> поселени</w:t>
      </w:r>
      <w:r>
        <w:t>й</w:t>
      </w:r>
      <w:r w:rsidRPr="00BE2AC3">
        <w:t xml:space="preserve"> </w:t>
      </w:r>
      <w:r>
        <w:t>МО МР</w:t>
      </w:r>
      <w:r w:rsidRPr="00876EFE">
        <w:t xml:space="preserve"> «</w:t>
      </w:r>
      <w:r>
        <w:t>Корткеросский</w:t>
      </w:r>
      <w:r w:rsidRPr="00876EFE">
        <w:t>»</w:t>
      </w:r>
      <w:r w:rsidRPr="00BE2AC3">
        <w:t xml:space="preserve">, уточнения показателей прогноза социально-экономического развития </w:t>
      </w:r>
      <w:r>
        <w:t>муниципального района</w:t>
      </w:r>
      <w:r w:rsidRPr="00BE2AC3">
        <w:t>, документации по планировке территории, правил землепользования и застройки.</w:t>
      </w:r>
    </w:p>
    <w:p w:rsidR="005D7660" w:rsidRPr="0028366D" w:rsidRDefault="005D7660" w:rsidP="005D7660">
      <w:pPr>
        <w:shd w:val="clear" w:color="auto" w:fill="FFFFFF"/>
        <w:tabs>
          <w:tab w:val="left" w:pos="142"/>
        </w:tabs>
        <w:ind w:firstLine="567"/>
        <w:jc w:val="both"/>
      </w:pPr>
      <w:r w:rsidRPr="0028366D">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5D7660" w:rsidRDefault="005D7660" w:rsidP="005D7660">
      <w:pPr>
        <w:ind w:firstLine="567"/>
        <w:jc w:val="both"/>
      </w:pPr>
      <w:r w:rsidRPr="0028366D">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5D7660" w:rsidRDefault="005D7660" w:rsidP="005D7660">
      <w:pPr>
        <w:spacing w:after="200" w:line="276" w:lineRule="auto"/>
      </w:pPr>
      <w:r>
        <w:br w:type="page"/>
      </w:r>
    </w:p>
    <w:p w:rsidR="005D7660" w:rsidRPr="006000D1" w:rsidRDefault="005D7660" w:rsidP="00D24664">
      <w:pPr>
        <w:pStyle w:val="1"/>
      </w:pPr>
      <w:bookmarkStart w:id="54" w:name="_Toc481060546"/>
      <w:bookmarkStart w:id="55" w:name="_Toc501217705"/>
      <w:bookmarkStart w:id="56" w:name="_Toc429053761"/>
      <w:r w:rsidRPr="00A539BA">
        <w:lastRenderedPageBreak/>
        <w:t>Приложение</w:t>
      </w:r>
      <w:r>
        <w:t xml:space="preserve"> А</w:t>
      </w:r>
      <w:bookmarkEnd w:id="54"/>
      <w:bookmarkEnd w:id="55"/>
      <w:r w:rsidRPr="00A539BA">
        <w:t xml:space="preserve"> </w:t>
      </w:r>
    </w:p>
    <w:p w:rsidR="003C4879" w:rsidRPr="006000D1" w:rsidRDefault="003C4879" w:rsidP="003C4879"/>
    <w:p w:rsidR="005D7660" w:rsidRPr="003C4879" w:rsidRDefault="005D7660" w:rsidP="00D24664">
      <w:pPr>
        <w:pStyle w:val="1"/>
      </w:pPr>
      <w:bookmarkStart w:id="57" w:name="_Toc501217706"/>
      <w:r w:rsidRPr="003C4879">
        <w:t>НОРМАТИВНЫЕ ССЫЛКИ</w:t>
      </w:r>
      <w:bookmarkEnd w:id="57"/>
    </w:p>
    <w:p w:rsidR="003C4879" w:rsidRPr="006000D1" w:rsidRDefault="003C4879" w:rsidP="005D7660">
      <w:pPr>
        <w:jc w:val="center"/>
        <w:rPr>
          <w:b/>
          <w:color w:val="000000"/>
        </w:rPr>
      </w:pPr>
    </w:p>
    <w:p w:rsidR="005D7660" w:rsidRPr="003F7B6A" w:rsidRDefault="005D7660" w:rsidP="005D7660">
      <w:pPr>
        <w:jc w:val="center"/>
        <w:rPr>
          <w:b/>
          <w:color w:val="000000"/>
        </w:rPr>
      </w:pPr>
      <w:r w:rsidRPr="003F7B6A">
        <w:rPr>
          <w:b/>
          <w:color w:val="000000"/>
        </w:rPr>
        <w:t>Кодексы и Федеральные законы</w:t>
      </w:r>
    </w:p>
    <w:p w:rsidR="005D7660" w:rsidRPr="003F7B6A" w:rsidRDefault="005D7660" w:rsidP="005D7660">
      <w:pPr>
        <w:ind w:firstLine="709"/>
        <w:jc w:val="both"/>
        <w:rPr>
          <w:color w:val="000000"/>
        </w:rPr>
      </w:pPr>
      <w:r w:rsidRPr="003F7B6A">
        <w:rPr>
          <w:color w:val="000000"/>
        </w:rPr>
        <w:t xml:space="preserve">Воздушный кодекс Российской Федерации. </w:t>
      </w:r>
    </w:p>
    <w:p w:rsidR="005D7660" w:rsidRPr="003F7B6A" w:rsidRDefault="005D7660" w:rsidP="005D7660">
      <w:pPr>
        <w:ind w:firstLine="709"/>
        <w:jc w:val="both"/>
        <w:rPr>
          <w:color w:val="000000"/>
        </w:rPr>
      </w:pPr>
      <w:r w:rsidRPr="003F7B6A">
        <w:rPr>
          <w:color w:val="000000"/>
        </w:rPr>
        <w:t>Водный кодекс Российской Федерации.</w:t>
      </w:r>
    </w:p>
    <w:p w:rsidR="005D7660" w:rsidRPr="003F7B6A" w:rsidRDefault="005D7660" w:rsidP="005D7660">
      <w:pPr>
        <w:ind w:firstLine="709"/>
        <w:jc w:val="both"/>
        <w:rPr>
          <w:color w:val="000000"/>
        </w:rPr>
      </w:pPr>
      <w:r w:rsidRPr="003F7B6A">
        <w:rPr>
          <w:color w:val="000000"/>
        </w:rPr>
        <w:t>Градостроительный кодекс Российской Федерации.</w:t>
      </w:r>
    </w:p>
    <w:p w:rsidR="005D7660" w:rsidRPr="003F7B6A" w:rsidRDefault="005D7660" w:rsidP="005D7660">
      <w:pPr>
        <w:ind w:firstLine="709"/>
        <w:jc w:val="both"/>
        <w:rPr>
          <w:color w:val="000000"/>
        </w:rPr>
      </w:pPr>
      <w:r w:rsidRPr="003F7B6A">
        <w:rPr>
          <w:color w:val="000000"/>
        </w:rPr>
        <w:t xml:space="preserve">Земельный кодекс Российской Федерации. </w:t>
      </w:r>
    </w:p>
    <w:p w:rsidR="005D7660" w:rsidRPr="003F7B6A" w:rsidRDefault="003F0D64" w:rsidP="005D7660">
      <w:pPr>
        <w:ind w:firstLine="709"/>
        <w:jc w:val="both"/>
        <w:rPr>
          <w:color w:val="000000"/>
        </w:rPr>
      </w:pPr>
      <w:hyperlink r:id="rId106" w:tooltip="&quot;Кодекс внутреннего водного транспорта Российской Федерации&quot; от 07.03.2001 N 24-ФЗ (ред. от 03.02.2014){КонсультантПлюс}" w:history="1">
        <w:r w:rsidR="005D7660" w:rsidRPr="003F7B6A">
          <w:rPr>
            <w:color w:val="000000"/>
          </w:rPr>
          <w:t>Кодекс</w:t>
        </w:r>
      </w:hyperlink>
      <w:r w:rsidR="005D7660" w:rsidRPr="003F7B6A">
        <w:rPr>
          <w:color w:val="000000"/>
        </w:rPr>
        <w:t xml:space="preserve"> внутреннего водного транспорта Российской Федерации. </w:t>
      </w:r>
    </w:p>
    <w:p w:rsidR="005D7660" w:rsidRPr="003F7B6A" w:rsidRDefault="005D7660" w:rsidP="005D7660">
      <w:pPr>
        <w:ind w:firstLine="709"/>
        <w:jc w:val="both"/>
        <w:rPr>
          <w:color w:val="000000"/>
        </w:rPr>
      </w:pPr>
      <w:r w:rsidRPr="003F7B6A">
        <w:rPr>
          <w:color w:val="000000"/>
        </w:rPr>
        <w:t xml:space="preserve">Лесной кодекс Российской Федерации. </w:t>
      </w:r>
    </w:p>
    <w:p w:rsidR="005D7660" w:rsidRPr="003F7B6A" w:rsidRDefault="005D7660" w:rsidP="005D7660">
      <w:pPr>
        <w:ind w:firstLine="709"/>
        <w:jc w:val="both"/>
        <w:rPr>
          <w:color w:val="000000"/>
        </w:rPr>
      </w:pPr>
      <w:r w:rsidRPr="003F7B6A">
        <w:rPr>
          <w:color w:val="000000"/>
        </w:rPr>
        <w:t>Федеральный закон от 21.02.1992 г. № 2395-1 «О недрах».</w:t>
      </w:r>
    </w:p>
    <w:p w:rsidR="005D7660" w:rsidRPr="003F7B6A" w:rsidRDefault="005D7660" w:rsidP="005D7660">
      <w:pPr>
        <w:ind w:firstLine="709"/>
        <w:jc w:val="both"/>
        <w:rPr>
          <w:color w:val="000000"/>
        </w:rPr>
      </w:pPr>
      <w:r w:rsidRPr="003F7B6A">
        <w:rPr>
          <w:color w:val="000000"/>
        </w:rPr>
        <w:t>Федеральный закон от 21.12.1994 г. № 69-ФЗ «О пожарной безопасности».</w:t>
      </w:r>
    </w:p>
    <w:p w:rsidR="005D7660" w:rsidRPr="003F7B6A" w:rsidRDefault="005D7660" w:rsidP="005D7660">
      <w:pPr>
        <w:ind w:firstLine="709"/>
        <w:jc w:val="both"/>
        <w:rPr>
          <w:color w:val="000000"/>
        </w:rPr>
      </w:pPr>
      <w:r w:rsidRPr="003F7B6A">
        <w:rPr>
          <w:color w:val="000000"/>
        </w:rPr>
        <w:t>Федеральный закон от 14.03.1995 г. № 33-ФЗ «Об особо охраняемых природных территориях».</w:t>
      </w:r>
    </w:p>
    <w:p w:rsidR="005D7660" w:rsidRPr="003F7B6A" w:rsidRDefault="005D7660" w:rsidP="005D7660">
      <w:pPr>
        <w:ind w:firstLine="709"/>
        <w:jc w:val="both"/>
        <w:rPr>
          <w:color w:val="000000"/>
        </w:rPr>
      </w:pPr>
      <w:r w:rsidRPr="003F7B6A">
        <w:rPr>
          <w:color w:val="000000"/>
        </w:rPr>
        <w:t>Федеральный закон от 24.04.1995 г. № 52-ФЗ «О животном мире».</w:t>
      </w:r>
    </w:p>
    <w:p w:rsidR="005D7660" w:rsidRPr="003F7B6A" w:rsidRDefault="005D7660" w:rsidP="005D7660">
      <w:pPr>
        <w:ind w:firstLine="709"/>
        <w:jc w:val="both"/>
        <w:rPr>
          <w:color w:val="000000"/>
        </w:rPr>
      </w:pPr>
      <w:r w:rsidRPr="003F7B6A">
        <w:rPr>
          <w:color w:val="000000"/>
        </w:rPr>
        <w:t>Федеральный закон от 24.11.1995 г. № 181-ФЗ «О социальной защите инвалидов в Российской Федерации».</w:t>
      </w:r>
    </w:p>
    <w:p w:rsidR="005D7660" w:rsidRPr="003F7B6A" w:rsidRDefault="005D7660" w:rsidP="005D7660">
      <w:pPr>
        <w:ind w:firstLine="709"/>
        <w:jc w:val="both"/>
        <w:rPr>
          <w:color w:val="000000"/>
        </w:rPr>
      </w:pPr>
      <w:r w:rsidRPr="003F7B6A">
        <w:rPr>
          <w:color w:val="000000"/>
        </w:rPr>
        <w:t xml:space="preserve">Федеральный </w:t>
      </w:r>
      <w:hyperlink r:id="rId107" w:tooltip="Федеральный закон от 10.12.1995 N 196-ФЗ (ред. от 28.12.2013) &quot;О безопасности дорожного движения&quot;{КонсультантПлюс}" w:history="1">
        <w:r w:rsidRPr="003F7B6A">
          <w:rPr>
            <w:color w:val="000000"/>
          </w:rPr>
          <w:t>закон</w:t>
        </w:r>
      </w:hyperlink>
      <w:r w:rsidRPr="003F7B6A">
        <w:rPr>
          <w:color w:val="000000"/>
        </w:rPr>
        <w:t xml:space="preserve"> от 10.12.1995 г. № 196-ФЗ «О безопасности дорожного движения».</w:t>
      </w:r>
    </w:p>
    <w:p w:rsidR="005D7660" w:rsidRPr="003F7B6A" w:rsidRDefault="005D7660" w:rsidP="005D7660">
      <w:pPr>
        <w:ind w:firstLine="709"/>
        <w:jc w:val="both"/>
        <w:rPr>
          <w:color w:val="000000"/>
        </w:rPr>
      </w:pPr>
      <w:r w:rsidRPr="003F7B6A">
        <w:rPr>
          <w:color w:val="000000"/>
        </w:rPr>
        <w:t>Федеральный закон от 09.01.1996 г. № 3-ФЗ «О радиационной безопасности населения».</w:t>
      </w:r>
    </w:p>
    <w:p w:rsidR="005D7660" w:rsidRPr="003F7B6A" w:rsidRDefault="005D7660" w:rsidP="005D7660">
      <w:pPr>
        <w:ind w:firstLine="709"/>
        <w:jc w:val="both"/>
        <w:rPr>
          <w:color w:val="000000"/>
        </w:rPr>
      </w:pPr>
      <w:r w:rsidRPr="003F7B6A">
        <w:rPr>
          <w:color w:val="000000"/>
        </w:rPr>
        <w:t xml:space="preserve">Федеральный закон от 24.11.1996 г. № 132-ФЗ «Об основах туристской деятельности в Российской Федерации». </w:t>
      </w:r>
    </w:p>
    <w:p w:rsidR="005D7660" w:rsidRPr="003F7B6A" w:rsidRDefault="005D7660" w:rsidP="005D7660">
      <w:pPr>
        <w:ind w:firstLine="709"/>
        <w:jc w:val="both"/>
        <w:rPr>
          <w:color w:val="000000"/>
        </w:rPr>
      </w:pPr>
      <w:r w:rsidRPr="003F7B6A">
        <w:rPr>
          <w:color w:val="000000"/>
        </w:rPr>
        <w:t>Федеральный закон от 24.06.1998 г. № 89-ФЗ «Об отходах производства и потребления».</w:t>
      </w:r>
    </w:p>
    <w:p w:rsidR="005D7660" w:rsidRPr="003F7B6A" w:rsidRDefault="005D7660" w:rsidP="005D7660">
      <w:pPr>
        <w:ind w:firstLine="709"/>
        <w:jc w:val="both"/>
        <w:rPr>
          <w:color w:val="000000"/>
        </w:rPr>
      </w:pPr>
      <w:r w:rsidRPr="003F7B6A">
        <w:rPr>
          <w:color w:val="000000"/>
        </w:rPr>
        <w:t xml:space="preserve">Федеральный закон от 21.12.1998 г. № 68-ФЗ «О защите населения и территорий от чрезвычайных ситуаций природного и техногенного характера». </w:t>
      </w:r>
    </w:p>
    <w:p w:rsidR="005D7660" w:rsidRPr="003F7B6A" w:rsidRDefault="005D7660" w:rsidP="005D7660">
      <w:pPr>
        <w:ind w:firstLine="709"/>
        <w:jc w:val="both"/>
        <w:rPr>
          <w:color w:val="000000"/>
        </w:rPr>
      </w:pPr>
      <w:r w:rsidRPr="003F7B6A">
        <w:rPr>
          <w:color w:val="000000"/>
        </w:rPr>
        <w:t>Федеральный закон от 04.05.1999 г. № 96-ФЗ «Об охране атмосферного воздуха».</w:t>
      </w:r>
    </w:p>
    <w:p w:rsidR="005D7660" w:rsidRPr="003F7B6A" w:rsidRDefault="005D7660" w:rsidP="005D7660">
      <w:pPr>
        <w:ind w:firstLine="709"/>
        <w:jc w:val="both"/>
        <w:rPr>
          <w:color w:val="000000"/>
        </w:rPr>
      </w:pPr>
      <w:r w:rsidRPr="003F7B6A">
        <w:rPr>
          <w:color w:val="000000"/>
        </w:rPr>
        <w:t>Федеральный закон от 10.01.2002 г. № 7-ФЗ «Об охране окружающей среды».</w:t>
      </w:r>
    </w:p>
    <w:p w:rsidR="005D7660" w:rsidRPr="003F7B6A" w:rsidRDefault="005D7660" w:rsidP="005D7660">
      <w:pPr>
        <w:ind w:firstLine="709"/>
        <w:jc w:val="both"/>
        <w:rPr>
          <w:color w:val="000000"/>
        </w:rPr>
      </w:pPr>
      <w:r w:rsidRPr="003F7B6A">
        <w:rPr>
          <w:color w:val="000000"/>
        </w:rPr>
        <w:t xml:space="preserve">Федеральный </w:t>
      </w:r>
      <w:hyperlink r:id="rId108"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3F7B6A">
          <w:rPr>
            <w:color w:val="000000"/>
          </w:rPr>
          <w:t>закон</w:t>
        </w:r>
      </w:hyperlink>
      <w:r w:rsidRPr="003F7B6A">
        <w:rPr>
          <w:color w:val="000000"/>
        </w:rPr>
        <w:t xml:space="preserve"> от 25.06.2002 г. № 73-ФЗ «Об объектах культурного наследия (памятниках истории и культуры) народов Российской Федерации».</w:t>
      </w:r>
    </w:p>
    <w:p w:rsidR="005D7660" w:rsidRPr="003F7B6A" w:rsidRDefault="003F0D64" w:rsidP="005D7660">
      <w:pPr>
        <w:ind w:firstLine="709"/>
        <w:jc w:val="both"/>
        <w:rPr>
          <w:color w:val="000000"/>
        </w:rPr>
      </w:pPr>
      <w:hyperlink r:id="rId109" w:tooltip="Федеральный закон от 06.10.2003 N 131-ФЗ (ред. от 21.07.2014) &quot;Об общих принципах организации местного самоуправления в Российской Федерации&quot;{КонсультантПлюс}" w:history="1">
        <w:r w:rsidR="005D7660" w:rsidRPr="003F7B6A">
          <w:rPr>
            <w:color w:val="000000"/>
          </w:rPr>
          <w:t>Федеральный закон от 06.10.2003 г. № 131-ФЗ «Об общих принципах организации местного самоуправления в Российской Федерации».</w:t>
        </w:r>
      </w:hyperlink>
    </w:p>
    <w:p w:rsidR="005D7660" w:rsidRPr="003F7B6A" w:rsidRDefault="005D7660" w:rsidP="005D7660">
      <w:pPr>
        <w:ind w:firstLine="709"/>
        <w:jc w:val="both"/>
        <w:rPr>
          <w:color w:val="000000"/>
        </w:rPr>
      </w:pPr>
      <w:r w:rsidRPr="003F7B6A">
        <w:rPr>
          <w:color w:val="000000"/>
        </w:rPr>
        <w:t xml:space="preserve">Федеральный </w:t>
      </w:r>
      <w:hyperlink r:id="rId110" w:tooltip="Федеральный закон от 08.11.2007 N 257-ФЗ (ред. от 27.05.2014) &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КонсультантПлюс}" w:history="1">
        <w:r w:rsidRPr="003F7B6A">
          <w:rPr>
            <w:color w:val="000000"/>
          </w:rPr>
          <w:t>закон</w:t>
        </w:r>
      </w:hyperlink>
      <w:r w:rsidRPr="003F7B6A">
        <w:rPr>
          <w:color w:val="000000"/>
        </w:rP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D7660" w:rsidRPr="003F7B6A" w:rsidRDefault="005D7660" w:rsidP="005D7660">
      <w:pPr>
        <w:ind w:firstLine="709"/>
        <w:jc w:val="both"/>
        <w:rPr>
          <w:color w:val="000000"/>
        </w:rPr>
      </w:pPr>
      <w:r w:rsidRPr="003F7B6A">
        <w:rPr>
          <w:color w:val="000000"/>
        </w:rPr>
        <w:t>Федеральный закон от 22.07.2008 г. № 123-ФЗ «Технический регламент о требованиях пожарной безопасности».</w:t>
      </w:r>
    </w:p>
    <w:p w:rsidR="005D7660" w:rsidRPr="003F7B6A" w:rsidRDefault="005D7660" w:rsidP="005D7660">
      <w:pPr>
        <w:ind w:firstLine="709"/>
        <w:jc w:val="both"/>
        <w:rPr>
          <w:color w:val="000000"/>
        </w:rPr>
      </w:pPr>
      <w:r w:rsidRPr="003F7B6A">
        <w:rPr>
          <w:color w:val="000000"/>
        </w:rPr>
        <w:t>Федеральный закон от 30.12.2009 г № 384-ФЗ «Технический регламент о безопасности зданий и сооружений».</w:t>
      </w:r>
    </w:p>
    <w:p w:rsidR="005D7660" w:rsidRPr="004E0896" w:rsidRDefault="005D7660" w:rsidP="005D7660">
      <w:pPr>
        <w:ind w:firstLine="709"/>
        <w:jc w:val="both"/>
      </w:pPr>
      <w:r w:rsidRPr="003F7B6A">
        <w:t xml:space="preserve">Федеральный </w:t>
      </w:r>
      <w:hyperlink r:id="rId111"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3F7B6A">
          <w:t>закон</w:t>
        </w:r>
      </w:hyperlink>
      <w:r w:rsidRPr="003F7B6A">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w:t>
      </w:r>
      <w:r w:rsidRPr="004E0896">
        <w:t>й Федерации».</w:t>
      </w:r>
    </w:p>
    <w:p w:rsidR="005D7660" w:rsidRPr="004E0896" w:rsidRDefault="005D7660" w:rsidP="005D7660">
      <w:pPr>
        <w:jc w:val="center"/>
        <w:rPr>
          <w:b/>
          <w:color w:val="000000"/>
        </w:rPr>
      </w:pPr>
    </w:p>
    <w:p w:rsidR="005D7660" w:rsidRPr="004E0896" w:rsidRDefault="005D7660" w:rsidP="005D7660">
      <w:pPr>
        <w:jc w:val="center"/>
        <w:rPr>
          <w:b/>
          <w:color w:val="000000"/>
        </w:rPr>
      </w:pPr>
      <w:r w:rsidRPr="004E0896">
        <w:rPr>
          <w:b/>
          <w:color w:val="000000"/>
        </w:rPr>
        <w:t>Указы Президента и Постановления Правительства Российской Федерации, постановления и приказы федеральных министерств</w:t>
      </w:r>
    </w:p>
    <w:p w:rsidR="005D7660" w:rsidRPr="004E0896" w:rsidRDefault="005D7660" w:rsidP="005D7660">
      <w:pPr>
        <w:ind w:firstLine="709"/>
        <w:jc w:val="both"/>
        <w:rPr>
          <w:color w:val="000000"/>
        </w:rPr>
      </w:pPr>
      <w:r w:rsidRPr="004E0896">
        <w:rPr>
          <w:color w:val="000000"/>
        </w:rPr>
        <w:t>Указ Президента Российской Федерации от 30.11.1992 г. № 1487 «Об особо ценных объектах культурного наследия народов Российской Федерации».</w:t>
      </w:r>
    </w:p>
    <w:p w:rsidR="005D7660" w:rsidRPr="004E0896" w:rsidRDefault="005D7660" w:rsidP="005D7660">
      <w:pPr>
        <w:ind w:firstLine="709"/>
        <w:jc w:val="both"/>
      </w:pPr>
      <w:r w:rsidRPr="004E0896">
        <w:t>Постановление Правительства Российской Федерации от 21.05.2007 г. № 304 «О классификации чрезвычайных ситуаций природного и техногенного характера».</w:t>
      </w:r>
    </w:p>
    <w:p w:rsidR="005D7660" w:rsidRPr="004E0896" w:rsidRDefault="005D7660" w:rsidP="005D7660">
      <w:pPr>
        <w:ind w:firstLine="709"/>
        <w:jc w:val="both"/>
      </w:pPr>
      <w:r w:rsidRPr="004E0896">
        <w:lastRenderedPageBreak/>
        <w:t>Постановление Правительства Российской Федерации от 30.06.2007 г. № 417 «Об утверждении Правил пожарной безопасности в лесах».</w:t>
      </w:r>
    </w:p>
    <w:p w:rsidR="005D7660" w:rsidRPr="004E0896" w:rsidRDefault="003F0D64" w:rsidP="005D7660">
      <w:pPr>
        <w:ind w:firstLine="709"/>
        <w:jc w:val="both"/>
        <w:rPr>
          <w:color w:val="000000"/>
        </w:rPr>
      </w:pPr>
      <w:hyperlink r:id="rId112" w:tooltip="Постановление Правительства РФ от 26.04.2008 N 315 (ред. от 18.05.2011) &quot;Об утверждении Положения о зонах охраны объектов культурного наследия (памятников истории и культуры) народов Российской Федерации&quot;{КонсультантПлюс}" w:history="1">
        <w:r w:rsidR="005D7660" w:rsidRPr="004E0896">
          <w:rPr>
            <w:color w:val="000000"/>
          </w:rPr>
          <w:t>Постановление</w:t>
        </w:r>
      </w:hyperlink>
      <w:r w:rsidR="005D7660" w:rsidRPr="004E0896">
        <w:rPr>
          <w:color w:val="000000"/>
        </w:rP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rsidR="005D7660" w:rsidRPr="004E0896" w:rsidRDefault="005D7660" w:rsidP="005D7660">
      <w:pPr>
        <w:ind w:firstLine="709"/>
        <w:jc w:val="both"/>
        <w:rPr>
          <w:color w:val="000000"/>
        </w:rPr>
      </w:pPr>
      <w:r w:rsidRPr="004E0896">
        <w:rPr>
          <w:color w:val="000000"/>
        </w:rP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rsidR="005D7660" w:rsidRPr="004E0896" w:rsidRDefault="005D7660" w:rsidP="005D7660">
      <w:pPr>
        <w:ind w:firstLine="709"/>
        <w:jc w:val="both"/>
        <w:rPr>
          <w:color w:val="000000"/>
        </w:rPr>
      </w:pPr>
      <w:r w:rsidRPr="004E0896">
        <w:rPr>
          <w:color w:val="000000"/>
        </w:rP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rsidR="005D7660" w:rsidRPr="004E0896" w:rsidRDefault="003F0D64" w:rsidP="005D7660">
      <w:pPr>
        <w:ind w:firstLine="709"/>
        <w:jc w:val="both"/>
      </w:pPr>
      <w:hyperlink r:id="rId113" w:tooltip="Постановление Правительства РФ от 24.09.2010 N 754 &quot;Об утверждении Правил установления нормативов минимальной обеспеченности населения площадью торговых объектов&quot;{КонсультантПлюс}" w:history="1">
        <w:r w:rsidR="005D7660" w:rsidRPr="004E0896">
          <w:t>Постановление</w:t>
        </w:r>
      </w:hyperlink>
      <w:r w:rsidR="005D7660" w:rsidRPr="004E0896">
        <w:t xml:space="preserve"> Правительства Российской Федерации от 24.09. 2010 г. № 754 «Об утверждении Правил установления нормативов минимальной обеспеченности населения площадью торговых объектов».</w:t>
      </w:r>
    </w:p>
    <w:p w:rsidR="005D7660" w:rsidRPr="004E0896" w:rsidRDefault="005D7660" w:rsidP="005D7660">
      <w:pPr>
        <w:ind w:firstLine="709"/>
        <w:jc w:val="both"/>
        <w:rPr>
          <w:color w:val="000000"/>
        </w:rPr>
      </w:pPr>
      <w:r w:rsidRPr="004E0896">
        <w:rPr>
          <w:color w:val="000000"/>
        </w:rP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rsidR="005D7660" w:rsidRPr="004E0896" w:rsidRDefault="005D7660" w:rsidP="005D7660">
      <w:pPr>
        <w:ind w:firstLine="709"/>
        <w:jc w:val="both"/>
        <w:rPr>
          <w:color w:val="000000"/>
        </w:rPr>
      </w:pPr>
      <w:r w:rsidRPr="004E0896">
        <w:rPr>
          <w:color w:val="000000"/>
        </w:rP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rsidR="005D7660" w:rsidRPr="004E0896" w:rsidRDefault="005D7660" w:rsidP="005D7660">
      <w:pPr>
        <w:ind w:firstLine="709"/>
        <w:jc w:val="both"/>
        <w:rPr>
          <w:color w:val="000000"/>
        </w:rPr>
      </w:pPr>
      <w:r w:rsidRPr="004E0896">
        <w:rPr>
          <w:color w:val="000000"/>
        </w:rPr>
        <w:t>Постановление Госстроя России от 27.09.2003 г. № 170</w:t>
      </w:r>
      <w:r w:rsidRPr="004E0896">
        <w:t xml:space="preserve"> «</w:t>
      </w:r>
      <w:r w:rsidRPr="004E0896">
        <w:rPr>
          <w:color w:val="000000"/>
        </w:rPr>
        <w:t>Об утверждении Правил и норм технической эксплуатации жилищного фонда».</w:t>
      </w:r>
    </w:p>
    <w:p w:rsidR="005D7660" w:rsidRPr="004E0896" w:rsidRDefault="005D7660" w:rsidP="005D7660">
      <w:pPr>
        <w:ind w:firstLine="709"/>
        <w:jc w:val="both"/>
      </w:pPr>
      <w:r w:rsidRPr="004E0896">
        <w:t>Распоряжение Правительства Российской Федерации от 03.07.1996 г. № 1063-р «О Социальных нормах и нормативах».</w:t>
      </w:r>
    </w:p>
    <w:p w:rsidR="005D7660" w:rsidRPr="004E0896" w:rsidRDefault="005D7660" w:rsidP="005D7660">
      <w:pPr>
        <w:ind w:firstLine="709"/>
        <w:jc w:val="both"/>
      </w:pPr>
      <w:r w:rsidRPr="004E0896">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rsidR="005D7660" w:rsidRPr="004E0896" w:rsidRDefault="005D7660" w:rsidP="005D7660">
      <w:pPr>
        <w:ind w:firstLine="709"/>
        <w:jc w:val="both"/>
        <w:rPr>
          <w:color w:val="000000"/>
        </w:rPr>
      </w:pPr>
      <w:r w:rsidRPr="004E0896">
        <w:rPr>
          <w:color w:val="000000"/>
        </w:rP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rsidR="005D7660" w:rsidRPr="004E0896" w:rsidRDefault="005D7660" w:rsidP="005D7660">
      <w:pPr>
        <w:ind w:firstLine="709"/>
        <w:jc w:val="both"/>
      </w:pPr>
      <w:r w:rsidRPr="004E0896">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rsidR="005D7660" w:rsidRPr="004E0896" w:rsidRDefault="005D7660" w:rsidP="005D7660">
      <w:pPr>
        <w:ind w:firstLine="709"/>
        <w:jc w:val="both"/>
      </w:pPr>
      <w:r w:rsidRPr="004E0896">
        <w:t>Приказ МЧС России от 30.12.2005 г. № 1027 «О дополнительных мероприятиях по формированию федеральной противопожарной службы».</w:t>
      </w:r>
    </w:p>
    <w:p w:rsidR="005D7660" w:rsidRPr="004E0896" w:rsidRDefault="005D7660" w:rsidP="005D7660">
      <w:pPr>
        <w:ind w:firstLine="709"/>
        <w:jc w:val="both"/>
      </w:pPr>
      <w:r w:rsidRPr="004E0896">
        <w:t>Приказ МЧС РФ № 422, Мининформсвязи РФ № 90, Минкультуры РФ № 376 от 25.07.2006 г. «Об утверждении Положения о системах оповещения населения».</w:t>
      </w:r>
    </w:p>
    <w:p w:rsidR="005D7660" w:rsidRPr="004E0896" w:rsidRDefault="005D7660" w:rsidP="005D7660">
      <w:pPr>
        <w:ind w:firstLine="709"/>
        <w:jc w:val="both"/>
        <w:rPr>
          <w:color w:val="000000"/>
        </w:rPr>
      </w:pPr>
      <w:r w:rsidRPr="004E0896">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rsidR="005D7660" w:rsidRPr="004E0896" w:rsidRDefault="005D7660" w:rsidP="005D7660">
      <w:pPr>
        <w:ind w:firstLine="709"/>
        <w:jc w:val="both"/>
        <w:rPr>
          <w:color w:val="000000"/>
        </w:rPr>
      </w:pPr>
      <w:r w:rsidRPr="004E0896">
        <w:rPr>
          <w:color w:val="000000"/>
        </w:rP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rsidR="005D7660" w:rsidRPr="004E0896" w:rsidRDefault="005D7660" w:rsidP="005D7660">
      <w:pPr>
        <w:ind w:firstLine="709"/>
        <w:jc w:val="both"/>
        <w:rPr>
          <w:color w:val="000000"/>
        </w:rPr>
      </w:pPr>
      <w:r w:rsidRPr="004E0896">
        <w:rPr>
          <w:color w:val="000000"/>
        </w:rPr>
        <w:t>Приказ Министерства регионального развития Российской Федерации от 26.05.2011</w:t>
      </w:r>
      <w:r>
        <w:rPr>
          <w:color w:val="000000"/>
        </w:rPr>
        <w:t> </w:t>
      </w:r>
      <w:r w:rsidRPr="004E0896">
        <w:rPr>
          <w:color w:val="000000"/>
        </w:rPr>
        <w:t xml:space="preserve">г. № 244 «Об утверждении Методических рекомендаций по разработке проектов генеральных планов поселений и городских округов».  </w:t>
      </w:r>
    </w:p>
    <w:p w:rsidR="005D7660" w:rsidRPr="004E0896" w:rsidRDefault="005D7660" w:rsidP="005D7660">
      <w:pPr>
        <w:ind w:firstLine="709"/>
        <w:jc w:val="both"/>
        <w:rPr>
          <w:color w:val="000000"/>
        </w:rPr>
      </w:pPr>
      <w:r w:rsidRPr="004E0896">
        <w:rPr>
          <w:color w:val="000000"/>
        </w:rPr>
        <w:lastRenderedPageBreak/>
        <w:t>Приказ Рослесхоза от 12.12.2011 г. № 516 «Об утверждении Лесоустроительной инструкции».</w:t>
      </w:r>
    </w:p>
    <w:p w:rsidR="005D7660" w:rsidRPr="004E0896" w:rsidRDefault="005D7660" w:rsidP="005D7660">
      <w:pPr>
        <w:ind w:firstLine="709"/>
        <w:jc w:val="both"/>
        <w:rPr>
          <w:color w:val="000000"/>
        </w:rPr>
      </w:pPr>
      <w:r w:rsidRPr="004E0896">
        <w:rPr>
          <w:color w:val="000000"/>
        </w:rPr>
        <w:t>Приказ Рослесхоза от 21.02.2012 г. № 62 «Об утверждении Правил использования лесов для осуществления рекреационной деятельности».</w:t>
      </w:r>
    </w:p>
    <w:p w:rsidR="005D7660" w:rsidRPr="004E0896" w:rsidRDefault="005D7660" w:rsidP="005D7660">
      <w:pPr>
        <w:ind w:firstLine="709"/>
        <w:jc w:val="both"/>
        <w:rPr>
          <w:color w:val="000000"/>
        </w:rPr>
      </w:pPr>
      <w:r w:rsidRPr="004E0896">
        <w:rPr>
          <w:color w:val="000000"/>
        </w:rPr>
        <w:t>Приказ Рослесхоза от 27.04.2012 г. № 174 «Об утверждении Нормативов противопожарного обустройства лесов».</w:t>
      </w:r>
    </w:p>
    <w:p w:rsidR="005D7660" w:rsidRPr="004E0896" w:rsidRDefault="005D7660" w:rsidP="005D7660">
      <w:pPr>
        <w:pStyle w:val="ConsPlusNormal"/>
        <w:jc w:val="both"/>
        <w:rPr>
          <w:rFonts w:ascii="Times New Roman" w:hAnsi="Times New Roman" w:cs="Times New Roman"/>
          <w:sz w:val="24"/>
          <w:szCs w:val="24"/>
        </w:rPr>
      </w:pPr>
      <w:r w:rsidRPr="004E0896">
        <w:rPr>
          <w:rFonts w:ascii="Times New Roman" w:hAnsi="Times New Roman" w:cs="Times New Roman"/>
          <w:sz w:val="24"/>
          <w:szCs w:val="24"/>
        </w:rPr>
        <w:t>Приказ Минздравсоцразвития России от 15.05.2012 г. № 543н «Об утверждении Положения об организации оказания первичной медико-санитарной помощи взрослому населению».</w:t>
      </w:r>
    </w:p>
    <w:p w:rsidR="005D7660" w:rsidRPr="004E0896" w:rsidRDefault="005D7660" w:rsidP="005D7660">
      <w:pPr>
        <w:ind w:firstLine="709"/>
        <w:jc w:val="both"/>
        <w:rPr>
          <w:color w:val="000000"/>
        </w:rPr>
      </w:pPr>
      <w:r w:rsidRPr="004E0896">
        <w:rPr>
          <w:color w:val="000000"/>
        </w:rPr>
        <w:t>Приказ Министерства регионального развития Российской Федерации от 19.04.2013</w:t>
      </w:r>
      <w:r>
        <w:rPr>
          <w:color w:val="000000"/>
        </w:rPr>
        <w:t> </w:t>
      </w:r>
      <w:r w:rsidRPr="004E0896">
        <w:rPr>
          <w:color w:val="000000"/>
        </w:rPr>
        <w:t>г. № 169 «Об утверждении методических рекомендаций по подготовке схем территориального планирования субъектов Российской Федерации».</w:t>
      </w:r>
    </w:p>
    <w:p w:rsidR="005D7660" w:rsidRPr="004E0896" w:rsidRDefault="005D7660" w:rsidP="005D7660">
      <w:pPr>
        <w:ind w:firstLine="709"/>
        <w:jc w:val="both"/>
        <w:rPr>
          <w:color w:val="000000"/>
        </w:rPr>
      </w:pPr>
      <w:r w:rsidRPr="004E0896">
        <w:rPr>
          <w:color w:val="000000"/>
        </w:rPr>
        <w:t xml:space="preserve">Приказ Минэкономразвития России от 01.09.2014 г. № 540 «Об утверждении классификатора видов разрешенного использования земельных участков». </w:t>
      </w:r>
    </w:p>
    <w:p w:rsidR="005D7660" w:rsidRPr="004E0896" w:rsidRDefault="005D7660" w:rsidP="005D7660">
      <w:pPr>
        <w:ind w:firstLine="709"/>
        <w:jc w:val="both"/>
        <w:rPr>
          <w:color w:val="000000"/>
        </w:rPr>
      </w:pPr>
    </w:p>
    <w:p w:rsidR="005D7660" w:rsidRPr="004E0896" w:rsidRDefault="005D7660" w:rsidP="005D7660">
      <w:pPr>
        <w:jc w:val="center"/>
        <w:rPr>
          <w:b/>
          <w:color w:val="000000"/>
        </w:rPr>
      </w:pPr>
      <w:r w:rsidRPr="004E0896">
        <w:rPr>
          <w:b/>
          <w:color w:val="000000"/>
        </w:rPr>
        <w:t>ГОСТы</w:t>
      </w:r>
    </w:p>
    <w:p w:rsidR="005D7660" w:rsidRPr="004E0896" w:rsidRDefault="005D7660" w:rsidP="005D7660">
      <w:pPr>
        <w:ind w:firstLine="709"/>
        <w:jc w:val="both"/>
        <w:rPr>
          <w:color w:val="000000"/>
        </w:rPr>
      </w:pPr>
      <w:r w:rsidRPr="004E0896">
        <w:rPr>
          <w:color w:val="000000"/>
        </w:rPr>
        <w:t>ГОСТ 12.1.033 ССБТ. Пожарная безопасность. Термины и определения.</w:t>
      </w:r>
    </w:p>
    <w:p w:rsidR="005D7660" w:rsidRPr="004E0896" w:rsidRDefault="005D7660" w:rsidP="005D7660">
      <w:pPr>
        <w:ind w:firstLine="709"/>
        <w:jc w:val="both"/>
        <w:rPr>
          <w:color w:val="000000"/>
        </w:rPr>
      </w:pPr>
      <w:r w:rsidRPr="004E0896">
        <w:rPr>
          <w:color w:val="000000"/>
        </w:rPr>
        <w:t xml:space="preserve">ГОСТ 17.0.0.01-76 Система стандартов в области охраны природы и улучшения использования природных ресурсов. Основные положения (с Изменениями </w:t>
      </w:r>
      <w:r>
        <w:rPr>
          <w:color w:val="000000"/>
        </w:rPr>
        <w:t>№</w:t>
      </w:r>
      <w:r w:rsidRPr="004E0896">
        <w:rPr>
          <w:color w:val="000000"/>
        </w:rPr>
        <w:t xml:space="preserve"> 1, 2).</w:t>
      </w:r>
    </w:p>
    <w:p w:rsidR="005D7660" w:rsidRPr="004E0896" w:rsidRDefault="005D7660" w:rsidP="005D7660">
      <w:pPr>
        <w:ind w:firstLine="709"/>
        <w:jc w:val="both"/>
        <w:rPr>
          <w:color w:val="000000"/>
        </w:rPr>
      </w:pPr>
      <w:r w:rsidRPr="004E0896">
        <w:rPr>
          <w:color w:val="000000"/>
        </w:rPr>
        <w:t>ГОСТ 17.1.1.04-80 Охрана природы. Гидросфера. Классификация подземных вод по целям водопользования.</w:t>
      </w:r>
    </w:p>
    <w:p w:rsidR="005D7660" w:rsidRPr="004E0896" w:rsidRDefault="005D7660" w:rsidP="005D7660">
      <w:pPr>
        <w:ind w:firstLine="709"/>
        <w:jc w:val="both"/>
        <w:rPr>
          <w:color w:val="000000"/>
        </w:rPr>
      </w:pPr>
      <w:r w:rsidRPr="004E0896">
        <w:rPr>
          <w:color w:val="000000"/>
        </w:rPr>
        <w:t>ГОСТ 17.1.3.05-82 Охрана природы. Гидросфера. Общие требования к охране поверхностных и подземных вод от загрязнения нефтью и нефтепродуктами.</w:t>
      </w:r>
    </w:p>
    <w:p w:rsidR="005D7660" w:rsidRPr="004E0896" w:rsidRDefault="005D7660" w:rsidP="005D7660">
      <w:pPr>
        <w:ind w:firstLine="709"/>
        <w:jc w:val="both"/>
        <w:rPr>
          <w:color w:val="000000"/>
        </w:rPr>
      </w:pPr>
      <w:r w:rsidRPr="004E0896">
        <w:rPr>
          <w:color w:val="000000"/>
        </w:rPr>
        <w:t>ГОСТ 17.1.3.06-82 Охрана природы. Гидросфера. Общие требования к охране подземных вод.</w:t>
      </w:r>
    </w:p>
    <w:p w:rsidR="005D7660" w:rsidRPr="004E0896" w:rsidRDefault="005D7660" w:rsidP="005D7660">
      <w:pPr>
        <w:ind w:firstLine="709"/>
        <w:jc w:val="both"/>
        <w:rPr>
          <w:color w:val="000000"/>
        </w:rPr>
      </w:pPr>
      <w:r w:rsidRPr="004E0896">
        <w:rPr>
          <w:color w:val="000000"/>
        </w:rP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rsidR="005D7660" w:rsidRPr="004E0896" w:rsidRDefault="005D7660" w:rsidP="005D7660">
      <w:pPr>
        <w:ind w:firstLine="709"/>
        <w:jc w:val="both"/>
        <w:rPr>
          <w:color w:val="000000"/>
        </w:rPr>
      </w:pPr>
      <w:r w:rsidRPr="004E0896">
        <w:rPr>
          <w:color w:val="000000"/>
        </w:rPr>
        <w:t>ГОСТ 17.1.3.13-86 Охрана природы. Гидросфера. Общие требования к охране поверхностных вод от загрязнения.</w:t>
      </w:r>
    </w:p>
    <w:p w:rsidR="005D7660" w:rsidRPr="004E0896" w:rsidRDefault="005D7660" w:rsidP="005D7660">
      <w:pPr>
        <w:ind w:firstLine="709"/>
        <w:jc w:val="both"/>
        <w:rPr>
          <w:color w:val="000000"/>
        </w:rPr>
      </w:pPr>
      <w:r w:rsidRPr="004E0896">
        <w:rPr>
          <w:color w:val="000000"/>
        </w:rPr>
        <w:t xml:space="preserve">ГОСТ 17.1.5.02-80 Гигиенические требования к зонам рекреации водных объектов. </w:t>
      </w:r>
    </w:p>
    <w:p w:rsidR="005D7660" w:rsidRPr="004E0896" w:rsidRDefault="005D7660" w:rsidP="005D7660">
      <w:pPr>
        <w:ind w:firstLine="709"/>
        <w:jc w:val="both"/>
        <w:rPr>
          <w:color w:val="000000"/>
        </w:rPr>
      </w:pPr>
      <w:r w:rsidRPr="004E0896">
        <w:rPr>
          <w:color w:val="000000"/>
        </w:rPr>
        <w:t>ГОСТ 17.5.1.02-85 Охрана природы. Земли. Классификация нарушенных земель для рекультивации.</w:t>
      </w:r>
    </w:p>
    <w:p w:rsidR="005D7660" w:rsidRPr="004E0896" w:rsidRDefault="005D7660" w:rsidP="005D7660">
      <w:pPr>
        <w:ind w:firstLine="709"/>
        <w:jc w:val="both"/>
        <w:rPr>
          <w:color w:val="000000"/>
        </w:rPr>
      </w:pPr>
      <w:r w:rsidRPr="004E0896">
        <w:rPr>
          <w:color w:val="000000"/>
        </w:rPr>
        <w:t>ГОСТ 17.5.3.01-78* Охрана природы. Земли. Состав и размер зеленых зон городов.</w:t>
      </w:r>
    </w:p>
    <w:p w:rsidR="005D7660" w:rsidRPr="004E0896" w:rsidRDefault="005D7660" w:rsidP="005D7660">
      <w:pPr>
        <w:ind w:firstLine="709"/>
        <w:jc w:val="both"/>
        <w:rPr>
          <w:color w:val="000000"/>
        </w:rPr>
      </w:pPr>
      <w:r w:rsidRPr="004E0896">
        <w:rPr>
          <w:color w:val="000000"/>
        </w:rPr>
        <w:t>ГОСТ 17.5.3.04-83 Охрана природы. Земли. Общие требования к рекультивации земель.</w:t>
      </w:r>
    </w:p>
    <w:p w:rsidR="005D7660" w:rsidRPr="004E0896" w:rsidRDefault="005D7660" w:rsidP="005D7660">
      <w:pPr>
        <w:ind w:firstLine="709"/>
        <w:jc w:val="both"/>
        <w:rPr>
          <w:color w:val="000000"/>
        </w:rPr>
      </w:pPr>
      <w:r w:rsidRPr="004E0896">
        <w:rPr>
          <w:color w:val="000000"/>
        </w:rPr>
        <w:t>ГОСТ 17.8.1.02-88 Охрана природы. Ландшафты. Классификация.</w:t>
      </w:r>
    </w:p>
    <w:p w:rsidR="005D7660" w:rsidRPr="004E0896" w:rsidRDefault="005D7660" w:rsidP="005D7660">
      <w:pPr>
        <w:ind w:firstLine="709"/>
        <w:jc w:val="both"/>
        <w:rPr>
          <w:color w:val="000000"/>
        </w:rPr>
      </w:pPr>
      <w:r w:rsidRPr="004E0896">
        <w:rPr>
          <w:color w:val="000000"/>
        </w:rPr>
        <w:t>ГОСТ 22.0.02–94 Безопасность в чрезвычайных ситуациях. Термины и определения основных понятий.</w:t>
      </w:r>
    </w:p>
    <w:p w:rsidR="005D7660" w:rsidRPr="004E0896" w:rsidRDefault="005D7660" w:rsidP="005D7660">
      <w:pPr>
        <w:ind w:firstLine="709"/>
        <w:jc w:val="both"/>
        <w:rPr>
          <w:color w:val="000000"/>
        </w:rPr>
      </w:pPr>
      <w:r w:rsidRPr="004E0896">
        <w:rPr>
          <w:color w:val="000000"/>
        </w:rPr>
        <w:t>ГОСТ 22.0.03–97</w:t>
      </w:r>
      <w:r>
        <w:rPr>
          <w:color w:val="000000"/>
        </w:rPr>
        <w:t> </w:t>
      </w:r>
      <w:r w:rsidRPr="004E0896">
        <w:rPr>
          <w:color w:val="000000"/>
        </w:rPr>
        <w:t>Безопасность в чрезвычайных ситуациях. Природные чрезвычайные ситуации. Термины и определения.</w:t>
      </w:r>
    </w:p>
    <w:p w:rsidR="005D7660" w:rsidRPr="004E0896" w:rsidRDefault="005D7660" w:rsidP="005D7660">
      <w:pPr>
        <w:ind w:firstLine="709"/>
        <w:jc w:val="both"/>
        <w:rPr>
          <w:color w:val="000000"/>
        </w:rPr>
      </w:pPr>
      <w:r w:rsidRPr="004E0896">
        <w:rPr>
          <w:color w:val="000000"/>
        </w:rPr>
        <w:t>ГОСТ 22.0.05–97</w:t>
      </w:r>
      <w:r>
        <w:rPr>
          <w:color w:val="000000"/>
        </w:rPr>
        <w:t> </w:t>
      </w:r>
      <w:r w:rsidRPr="004E0896">
        <w:rPr>
          <w:color w:val="000000"/>
        </w:rPr>
        <w:t>Безопасность в чрезвычайных ситуациях. Техногенные чрезвычайные ситуации. Термины и определения.</w:t>
      </w:r>
    </w:p>
    <w:p w:rsidR="005D7660" w:rsidRPr="004E0896" w:rsidRDefault="005D7660" w:rsidP="005D7660">
      <w:pPr>
        <w:ind w:firstLine="709"/>
        <w:jc w:val="both"/>
        <w:rPr>
          <w:color w:val="000000"/>
        </w:rPr>
      </w:pPr>
      <w:r w:rsidRPr="004E0896">
        <w:rPr>
          <w:color w:val="000000"/>
        </w:rPr>
        <w:t>ГОСТ 22.0.06–95 Безопасность в чрезвычайных ситуациях. Источники природных чрезвы</w:t>
      </w:r>
      <w:r>
        <w:rPr>
          <w:color w:val="000000"/>
        </w:rPr>
        <w:t>чайных ситуаций</w:t>
      </w:r>
      <w:r w:rsidRPr="004E0896">
        <w:rPr>
          <w:color w:val="000000"/>
        </w:rPr>
        <w:t>. Поражающие факторы. Номенклатура поражающих воздействий.</w:t>
      </w:r>
    </w:p>
    <w:p w:rsidR="005D7660" w:rsidRPr="004E0896" w:rsidRDefault="005D7660" w:rsidP="005D7660">
      <w:pPr>
        <w:ind w:firstLine="709"/>
        <w:jc w:val="both"/>
        <w:rPr>
          <w:color w:val="000000"/>
        </w:rPr>
      </w:pPr>
      <w:r w:rsidRPr="004E0896">
        <w:rPr>
          <w:color w:val="000000"/>
        </w:rPr>
        <w:t>ГОСТ 22.0.07–95 Безопасность в чрезвычайных ситуациях. Источники техногенных чрезвы</w:t>
      </w:r>
      <w:r>
        <w:rPr>
          <w:color w:val="000000"/>
        </w:rPr>
        <w:t>чайных ситуаций</w:t>
      </w:r>
      <w:r w:rsidRPr="004E0896">
        <w:rPr>
          <w:color w:val="000000"/>
        </w:rPr>
        <w:t>. Классификация и номенклатура поражающих факторов и их параметров.</w:t>
      </w:r>
    </w:p>
    <w:p w:rsidR="005D7660" w:rsidRPr="004E0896" w:rsidRDefault="005D7660" w:rsidP="005D7660">
      <w:pPr>
        <w:ind w:firstLine="709"/>
        <w:jc w:val="both"/>
        <w:rPr>
          <w:color w:val="000000"/>
        </w:rPr>
      </w:pPr>
      <w:r w:rsidRPr="004E0896">
        <w:rPr>
          <w:color w:val="000000"/>
        </w:rPr>
        <w:t xml:space="preserve">ГОСТ 30774-2001 Ресурсосбережение. Обращение с отходами. Паспорт опасности отходов. Основные требования. </w:t>
      </w:r>
    </w:p>
    <w:p w:rsidR="005D7660" w:rsidRPr="004E0896" w:rsidRDefault="005D7660" w:rsidP="005D7660">
      <w:pPr>
        <w:ind w:firstLine="709"/>
        <w:jc w:val="both"/>
        <w:rPr>
          <w:color w:val="000000"/>
        </w:rPr>
      </w:pPr>
      <w:r w:rsidRPr="004E0896">
        <w:rPr>
          <w:color w:val="000000"/>
        </w:rPr>
        <w:lastRenderedPageBreak/>
        <w:t>ГОСТ 22283-2014 Шум авиационный. Допустимые уровни шума на территории жилой застройки и методы его измерения.</w:t>
      </w:r>
    </w:p>
    <w:p w:rsidR="005D7660" w:rsidRPr="004E0896" w:rsidRDefault="005D7660" w:rsidP="005D7660">
      <w:pPr>
        <w:ind w:firstLine="709"/>
        <w:jc w:val="both"/>
        <w:rPr>
          <w:color w:val="000000"/>
        </w:rPr>
      </w:pPr>
      <w:r w:rsidRPr="004E0896">
        <w:rPr>
          <w:color w:val="000000"/>
        </w:rPr>
        <w:t>ГОСТ Р 23.0.01-94 Безопасность в чрезвычайных ситуациях. Основные положения.</w:t>
      </w:r>
    </w:p>
    <w:p w:rsidR="005D7660" w:rsidRPr="004E0896" w:rsidRDefault="005D7660" w:rsidP="005D7660">
      <w:pPr>
        <w:ind w:firstLine="709"/>
        <w:jc w:val="both"/>
        <w:rPr>
          <w:color w:val="000000"/>
        </w:rPr>
      </w:pPr>
      <w:r w:rsidRPr="004E0896">
        <w:rPr>
          <w:color w:val="000000"/>
        </w:rPr>
        <w:t>ГОСТ Р 23.0.02-94</w:t>
      </w:r>
      <w:r>
        <w:rPr>
          <w:color w:val="000000"/>
        </w:rPr>
        <w:t> </w:t>
      </w:r>
      <w:r w:rsidRPr="004E0896">
        <w:rPr>
          <w:color w:val="000000"/>
        </w:rPr>
        <w:t>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rsidR="005D7660" w:rsidRPr="004E0896" w:rsidRDefault="005D7660" w:rsidP="005D7660">
      <w:pPr>
        <w:ind w:firstLine="709"/>
        <w:jc w:val="both"/>
        <w:rPr>
          <w:color w:val="000000"/>
        </w:rPr>
      </w:pPr>
      <w:r w:rsidRPr="004E0896">
        <w:rPr>
          <w:color w:val="000000"/>
        </w:rPr>
        <w:t>ГОСТ Р 50597-93</w:t>
      </w:r>
      <w:r>
        <w:rPr>
          <w:color w:val="000000"/>
        </w:rPr>
        <w:t> </w:t>
      </w:r>
      <w:r w:rsidRPr="004E0896">
        <w:rPr>
          <w:color w:val="000000"/>
        </w:rPr>
        <w:t>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5D7660" w:rsidRPr="004E0896" w:rsidRDefault="005D7660" w:rsidP="005D7660">
      <w:pPr>
        <w:ind w:firstLine="709"/>
        <w:jc w:val="both"/>
        <w:rPr>
          <w:color w:val="000000"/>
        </w:rPr>
      </w:pPr>
      <w:r w:rsidRPr="004E0896">
        <w:rPr>
          <w:color w:val="000000"/>
        </w:rPr>
        <w:t>ГОСТ Р 50681-94</w:t>
      </w:r>
      <w:r>
        <w:rPr>
          <w:color w:val="000000"/>
        </w:rPr>
        <w:t> </w:t>
      </w:r>
      <w:r w:rsidRPr="004E0896">
        <w:rPr>
          <w:color w:val="000000"/>
        </w:rPr>
        <w:t>Туристско-экскурсионное обслуживание. Проектирование туристских услуг.</w:t>
      </w:r>
    </w:p>
    <w:p w:rsidR="005D7660" w:rsidRPr="004E0896" w:rsidRDefault="005D7660" w:rsidP="005D7660">
      <w:pPr>
        <w:ind w:firstLine="709"/>
        <w:jc w:val="both"/>
        <w:rPr>
          <w:color w:val="000000"/>
        </w:rPr>
      </w:pPr>
      <w:r w:rsidRPr="004E0896">
        <w:rPr>
          <w:color w:val="000000"/>
        </w:rPr>
        <w:t>ГОСТ Р 50690-2000 Туристские услуги. Общие требования.</w:t>
      </w:r>
    </w:p>
    <w:p w:rsidR="005D7660" w:rsidRPr="004E0896" w:rsidRDefault="005D7660" w:rsidP="005D7660">
      <w:pPr>
        <w:ind w:firstLine="709"/>
        <w:jc w:val="both"/>
        <w:rPr>
          <w:color w:val="000000"/>
        </w:rPr>
      </w:pPr>
      <w:r w:rsidRPr="004E0896">
        <w:rPr>
          <w:color w:val="000000"/>
        </w:rPr>
        <w:t>ГОСТ Р 51185-98 Туристские услуги. Средства размещения. Общие требования.</w:t>
      </w:r>
    </w:p>
    <w:p w:rsidR="005D7660" w:rsidRPr="004E0896" w:rsidRDefault="005D7660" w:rsidP="005D7660">
      <w:pPr>
        <w:ind w:firstLine="709"/>
        <w:jc w:val="both"/>
        <w:rPr>
          <w:color w:val="000000"/>
        </w:rPr>
      </w:pPr>
      <w:r w:rsidRPr="004E0896">
        <w:rPr>
          <w:color w:val="000000"/>
        </w:rPr>
        <w:t>ГОСТ Р 52023-2003</w:t>
      </w:r>
      <w:r>
        <w:rPr>
          <w:color w:val="000000"/>
        </w:rPr>
        <w:t> </w:t>
      </w:r>
      <w:r w:rsidRPr="004E0896">
        <w:rPr>
          <w:color w:val="000000"/>
        </w:rPr>
        <w:t>Сети распределительные систем кабельного телевидения. Основные параметры. Технические требования. Методы измерений и испытаний.</w:t>
      </w:r>
    </w:p>
    <w:p w:rsidR="005D7660" w:rsidRPr="004E0896" w:rsidRDefault="005D7660" w:rsidP="005D7660">
      <w:pPr>
        <w:ind w:firstLine="709"/>
        <w:jc w:val="both"/>
        <w:rPr>
          <w:color w:val="000000"/>
        </w:rPr>
      </w:pPr>
      <w:r w:rsidRPr="004E0896">
        <w:rPr>
          <w:color w:val="000000"/>
        </w:rPr>
        <w:t>ГОСТ Р 52108-2003</w:t>
      </w:r>
      <w:r>
        <w:rPr>
          <w:color w:val="000000"/>
        </w:rPr>
        <w:t> </w:t>
      </w:r>
      <w:r w:rsidRPr="004E0896">
        <w:rPr>
          <w:color w:val="000000"/>
        </w:rPr>
        <w:t>Ресурсосбережение. Обращение с отходами. Основные положения (с Изменением № 1).</w:t>
      </w:r>
    </w:p>
    <w:p w:rsidR="005D7660" w:rsidRPr="004E0896" w:rsidRDefault="005D7660" w:rsidP="005D7660">
      <w:pPr>
        <w:ind w:firstLine="709"/>
        <w:jc w:val="both"/>
        <w:rPr>
          <w:color w:val="000000"/>
        </w:rPr>
      </w:pPr>
      <w:r w:rsidRPr="004E0896">
        <w:rPr>
          <w:color w:val="000000"/>
        </w:rPr>
        <w:t>ГОСТ Р 52398-2005 Классификация автомобильных дорог. Основные параметры и требования.</w:t>
      </w:r>
    </w:p>
    <w:p w:rsidR="005D7660" w:rsidRPr="004E0896" w:rsidRDefault="005D7660" w:rsidP="005D7660">
      <w:pPr>
        <w:ind w:firstLine="709"/>
        <w:jc w:val="both"/>
        <w:rPr>
          <w:color w:val="000000"/>
        </w:rPr>
      </w:pPr>
      <w:r w:rsidRPr="004E0896">
        <w:rPr>
          <w:color w:val="000000"/>
        </w:rPr>
        <w:t>ГОСТ Р 52399-2005 Геометрические элементы автомобильных дорог.</w:t>
      </w:r>
    </w:p>
    <w:p w:rsidR="005D7660" w:rsidRPr="004E0896" w:rsidRDefault="005D7660" w:rsidP="005D7660">
      <w:pPr>
        <w:ind w:firstLine="709"/>
        <w:jc w:val="both"/>
        <w:rPr>
          <w:color w:val="000000"/>
        </w:rPr>
      </w:pPr>
      <w:r w:rsidRPr="004E0896">
        <w:rPr>
          <w:color w:val="000000"/>
        </w:rPr>
        <w:t>ГОСТ Р 52766-2007</w:t>
      </w:r>
      <w:r>
        <w:rPr>
          <w:color w:val="000000"/>
        </w:rPr>
        <w:t> </w:t>
      </w:r>
      <w:r w:rsidRPr="004E0896">
        <w:rPr>
          <w:color w:val="000000"/>
        </w:rPr>
        <w:t>Дороги автомобильные общего пользования. Элементы обустройства. Общие требования.</w:t>
      </w:r>
    </w:p>
    <w:p w:rsidR="005D7660" w:rsidRPr="004E0896" w:rsidRDefault="005D7660" w:rsidP="005D7660">
      <w:pPr>
        <w:ind w:firstLine="709"/>
        <w:jc w:val="both"/>
        <w:rPr>
          <w:color w:val="000000"/>
        </w:rPr>
      </w:pPr>
      <w:r w:rsidRPr="004E0896">
        <w:rPr>
          <w:color w:val="000000"/>
        </w:rPr>
        <w:t>ГОСТ Р 53691-2009 Ресурсосбережение. Обращение с отходами. Паспорт отхода I-IV класса опасности. Основные требования.</w:t>
      </w:r>
    </w:p>
    <w:p w:rsidR="005D7660" w:rsidRPr="004E0896" w:rsidRDefault="005D7660" w:rsidP="005D7660">
      <w:pPr>
        <w:jc w:val="center"/>
      </w:pPr>
    </w:p>
    <w:p w:rsidR="005D7660" w:rsidRPr="004E0896" w:rsidRDefault="005D7660" w:rsidP="005D7660">
      <w:pPr>
        <w:jc w:val="center"/>
        <w:rPr>
          <w:b/>
          <w:color w:val="000000"/>
        </w:rPr>
      </w:pPr>
      <w:r w:rsidRPr="004E0896">
        <w:rPr>
          <w:b/>
          <w:color w:val="000000"/>
        </w:rPr>
        <w:t>СНиПы</w:t>
      </w:r>
    </w:p>
    <w:p w:rsidR="005D7660" w:rsidRPr="004E0896" w:rsidRDefault="005D7660" w:rsidP="005D7660">
      <w:pPr>
        <w:ind w:firstLine="709"/>
        <w:jc w:val="both"/>
        <w:rPr>
          <w:color w:val="000000"/>
        </w:rPr>
      </w:pPr>
      <w:r w:rsidRPr="004E0896">
        <w:rPr>
          <w:color w:val="000000"/>
        </w:rPr>
        <w:t>СНиП 11-04-2003 Инструкция о порядке разработки, согласования, экспертизы и утверждения градостроительной документации.</w:t>
      </w:r>
    </w:p>
    <w:p w:rsidR="005D7660" w:rsidRPr="004E0896" w:rsidRDefault="005D7660" w:rsidP="005D7660">
      <w:pPr>
        <w:ind w:firstLine="709"/>
        <w:jc w:val="both"/>
        <w:rPr>
          <w:color w:val="000000"/>
        </w:rPr>
      </w:pPr>
      <w:r w:rsidRPr="004E0896">
        <w:rPr>
          <w:color w:val="000000"/>
        </w:rPr>
        <w:t>СНиП 2.01.15-90 Инженерная защита территорий, зданий и сооружений от опасных геологических процессов. Основные положения проектирования.</w:t>
      </w:r>
    </w:p>
    <w:p w:rsidR="005D7660" w:rsidRPr="004E0896" w:rsidRDefault="005D7660" w:rsidP="005D7660">
      <w:pPr>
        <w:ind w:firstLine="709"/>
        <w:jc w:val="both"/>
        <w:rPr>
          <w:color w:val="000000"/>
        </w:rPr>
      </w:pPr>
      <w:r w:rsidRPr="004E0896">
        <w:rPr>
          <w:color w:val="000000"/>
        </w:rPr>
        <w:t>СНиП 2.01.28-85 Полигоны по обезвреживанию и захоронению токсичных промышленных отходов. Основные положения по проектированию.</w:t>
      </w:r>
    </w:p>
    <w:p w:rsidR="005D7660" w:rsidRPr="004E0896" w:rsidRDefault="005D7660" w:rsidP="005D7660">
      <w:pPr>
        <w:ind w:firstLine="709"/>
        <w:jc w:val="both"/>
        <w:rPr>
          <w:color w:val="000000"/>
        </w:rPr>
      </w:pPr>
      <w:r w:rsidRPr="004E0896">
        <w:rPr>
          <w:color w:val="000000"/>
        </w:rPr>
        <w:t>СНиП 2.01.51-90 Инженерно-технические мероприятия гражданской обороны.</w:t>
      </w:r>
    </w:p>
    <w:p w:rsidR="005D7660" w:rsidRPr="004E0896" w:rsidRDefault="005D7660" w:rsidP="005D7660">
      <w:pPr>
        <w:ind w:firstLine="709"/>
        <w:jc w:val="both"/>
        <w:rPr>
          <w:color w:val="000000"/>
        </w:rPr>
      </w:pPr>
      <w:r w:rsidRPr="004E0896">
        <w:rPr>
          <w:color w:val="000000"/>
        </w:rPr>
        <w:t>СНиП 2.01.53-84 Световая маскировка населенных пунктов и объектов народного хозяйства.</w:t>
      </w:r>
    </w:p>
    <w:p w:rsidR="005D7660" w:rsidRPr="004E0896" w:rsidRDefault="005D7660" w:rsidP="005D7660">
      <w:pPr>
        <w:ind w:firstLine="709"/>
        <w:jc w:val="both"/>
        <w:rPr>
          <w:color w:val="000000"/>
        </w:rPr>
      </w:pPr>
      <w:r w:rsidRPr="004E0896">
        <w:rPr>
          <w:color w:val="000000"/>
        </w:rP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rsidR="005D7660" w:rsidRPr="004E0896" w:rsidRDefault="005D7660" w:rsidP="005D7660">
      <w:pPr>
        <w:ind w:firstLine="709"/>
        <w:jc w:val="both"/>
        <w:rPr>
          <w:color w:val="000000"/>
        </w:rPr>
      </w:pPr>
      <w:r w:rsidRPr="004E0896">
        <w:rPr>
          <w:color w:val="000000"/>
        </w:rPr>
        <w:t>СНиП 2.06.01-86 Гидротехнические сооружения. Основные положения проектирования.</w:t>
      </w:r>
    </w:p>
    <w:p w:rsidR="005D7660" w:rsidRPr="004E0896" w:rsidRDefault="005D7660" w:rsidP="005D7660">
      <w:pPr>
        <w:ind w:firstLine="709"/>
        <w:jc w:val="both"/>
        <w:rPr>
          <w:color w:val="000000"/>
        </w:rPr>
      </w:pPr>
      <w:r w:rsidRPr="004E0896">
        <w:rPr>
          <w:color w:val="000000"/>
        </w:rPr>
        <w:t>СНиП 2.06.03-85 Мелиоративные системы и сооружения. </w:t>
      </w:r>
    </w:p>
    <w:p w:rsidR="005D7660" w:rsidRPr="004E0896" w:rsidRDefault="005D7660" w:rsidP="005D7660">
      <w:pPr>
        <w:ind w:firstLine="709"/>
        <w:jc w:val="both"/>
        <w:rPr>
          <w:color w:val="000000"/>
        </w:rPr>
      </w:pPr>
      <w:r w:rsidRPr="004E0896">
        <w:rPr>
          <w:color w:val="000000"/>
        </w:rPr>
        <w:t>СНиП 2.06.15-85 Инженерная защита территорий от затопления и подтопления.</w:t>
      </w:r>
    </w:p>
    <w:p w:rsidR="005D7660" w:rsidRPr="004E0896" w:rsidRDefault="005D7660" w:rsidP="005D7660">
      <w:pPr>
        <w:ind w:firstLine="709"/>
        <w:jc w:val="both"/>
        <w:rPr>
          <w:color w:val="000000"/>
        </w:rPr>
      </w:pPr>
      <w:r w:rsidRPr="004E0896">
        <w:rPr>
          <w:color w:val="000000"/>
        </w:rPr>
        <w:t>СНиП 2.08.02-89* Общественные здания и сооружения.</w:t>
      </w:r>
    </w:p>
    <w:p w:rsidR="005D7660" w:rsidRPr="004E0896" w:rsidRDefault="005D7660" w:rsidP="005D7660">
      <w:pPr>
        <w:ind w:firstLine="709"/>
        <w:jc w:val="both"/>
        <w:rPr>
          <w:color w:val="000000"/>
        </w:rPr>
      </w:pPr>
      <w:r w:rsidRPr="004E0896">
        <w:rPr>
          <w:color w:val="000000"/>
        </w:rPr>
        <w:t>СНиП 2.10.05-85 Предприятия, здания и сооружения по хранению и переработке зерна.</w:t>
      </w:r>
    </w:p>
    <w:p w:rsidR="005D7660" w:rsidRPr="004E0896" w:rsidRDefault="005D7660" w:rsidP="005D7660">
      <w:pPr>
        <w:ind w:firstLine="709"/>
        <w:jc w:val="both"/>
      </w:pPr>
      <w:r w:rsidRPr="004E0896">
        <w:t xml:space="preserve">СНиП 22-01-95 Геофизика опасных природных воздействий. </w:t>
      </w:r>
    </w:p>
    <w:p w:rsidR="005D7660" w:rsidRPr="004E0896" w:rsidRDefault="005D7660" w:rsidP="005D7660">
      <w:pPr>
        <w:ind w:firstLine="709"/>
        <w:jc w:val="both"/>
        <w:rPr>
          <w:color w:val="000000"/>
        </w:rPr>
      </w:pPr>
      <w:r w:rsidRPr="004E0896">
        <w:rPr>
          <w:color w:val="000000"/>
        </w:rPr>
        <w:t>СНиП 23-01-99 Строительная климатология.</w:t>
      </w:r>
    </w:p>
    <w:p w:rsidR="005D7660" w:rsidRPr="004E0896" w:rsidRDefault="005D7660" w:rsidP="005D7660">
      <w:pPr>
        <w:ind w:firstLine="709"/>
        <w:jc w:val="both"/>
        <w:rPr>
          <w:color w:val="000000"/>
        </w:rPr>
      </w:pPr>
      <w:r w:rsidRPr="004E0896">
        <w:rPr>
          <w:color w:val="000000"/>
        </w:rPr>
        <w:t>СНиП 30-02-97* Планировка и застройка территорий садоводческих объединений граждан, здания и сооружения.</w:t>
      </w:r>
    </w:p>
    <w:p w:rsidR="005D7660" w:rsidRPr="004E0896" w:rsidRDefault="005D7660" w:rsidP="005D7660">
      <w:pPr>
        <w:ind w:firstLine="709"/>
        <w:jc w:val="both"/>
        <w:rPr>
          <w:color w:val="000000"/>
        </w:rPr>
      </w:pPr>
      <w:r w:rsidRPr="004E0896">
        <w:rPr>
          <w:color w:val="000000"/>
        </w:rPr>
        <w:t>СНиП 31-03-2001 Производственные здания.</w:t>
      </w:r>
    </w:p>
    <w:p w:rsidR="005D7660" w:rsidRPr="004E0896" w:rsidRDefault="005D7660" w:rsidP="005D7660">
      <w:pPr>
        <w:ind w:firstLine="709"/>
        <w:jc w:val="both"/>
        <w:rPr>
          <w:color w:val="000000"/>
        </w:rPr>
      </w:pPr>
      <w:r w:rsidRPr="004E0896">
        <w:rPr>
          <w:color w:val="000000"/>
        </w:rPr>
        <w:t>СНиП 31-04-2001 Складские здания.</w:t>
      </w:r>
    </w:p>
    <w:p w:rsidR="005D7660" w:rsidRPr="004E0896" w:rsidRDefault="005D7660" w:rsidP="005D7660">
      <w:pPr>
        <w:ind w:firstLine="709"/>
        <w:jc w:val="both"/>
        <w:rPr>
          <w:color w:val="000000"/>
        </w:rPr>
      </w:pPr>
      <w:r w:rsidRPr="004E0896">
        <w:rPr>
          <w:color w:val="000000"/>
        </w:rPr>
        <w:t>СНиП 31-05-2003 Общественные здания административного назначения.</w:t>
      </w:r>
    </w:p>
    <w:p w:rsidR="005D7660" w:rsidRPr="004E0896" w:rsidRDefault="005D7660" w:rsidP="005D7660">
      <w:pPr>
        <w:ind w:firstLine="709"/>
        <w:jc w:val="both"/>
        <w:rPr>
          <w:color w:val="000000"/>
        </w:rPr>
      </w:pPr>
      <w:r w:rsidRPr="004E0896">
        <w:rPr>
          <w:color w:val="000000"/>
        </w:rPr>
        <w:lastRenderedPageBreak/>
        <w:t>СНиП 41-02-2003 Тепловые сети.</w:t>
      </w:r>
    </w:p>
    <w:p w:rsidR="005D7660" w:rsidRPr="004E0896" w:rsidRDefault="005D7660" w:rsidP="005D7660">
      <w:pPr>
        <w:ind w:firstLine="709"/>
        <w:jc w:val="both"/>
        <w:rPr>
          <w:color w:val="000000"/>
        </w:rPr>
      </w:pPr>
      <w:r w:rsidRPr="004E0896">
        <w:rPr>
          <w:color w:val="000000"/>
        </w:rPr>
        <w:t>СНиП 42-01-2002 Газораспределительные системы.</w:t>
      </w:r>
    </w:p>
    <w:p w:rsidR="005D7660" w:rsidRPr="004E0896" w:rsidRDefault="005D7660" w:rsidP="005D7660">
      <w:pPr>
        <w:ind w:firstLine="709"/>
        <w:jc w:val="both"/>
        <w:rPr>
          <w:color w:val="000000"/>
        </w:rPr>
      </w:pPr>
      <w:r w:rsidRPr="004E0896">
        <w:rPr>
          <w:color w:val="000000"/>
        </w:rPr>
        <w:t>СНиП II-7-81* Строительство в сейсмических районах.</w:t>
      </w:r>
    </w:p>
    <w:p w:rsidR="005D7660" w:rsidRPr="004E0896" w:rsidRDefault="005D7660" w:rsidP="005D7660">
      <w:pPr>
        <w:ind w:firstLine="709"/>
        <w:jc w:val="both"/>
        <w:rPr>
          <w:color w:val="000000"/>
        </w:rPr>
      </w:pPr>
      <w:r w:rsidRPr="004E0896">
        <w:rPr>
          <w:color w:val="000000"/>
        </w:rPr>
        <w:t xml:space="preserve">СНиП Инструкция по проектированию крышных котельных (дополнение к </w:t>
      </w:r>
      <w:hyperlink r:id="rId114" w:tooltip="СНиП II-35-76" w:history="1">
        <w:r w:rsidRPr="004E0896">
          <w:rPr>
            <w:color w:val="000000"/>
          </w:rPr>
          <w:t>СНиП II-35-76</w:t>
        </w:r>
      </w:hyperlink>
      <w:r w:rsidRPr="004E0896">
        <w:rPr>
          <w:color w:val="000000"/>
        </w:rPr>
        <w:t xml:space="preserve"> Котельные установки и </w:t>
      </w:r>
      <w:hyperlink r:id="rId115" w:tooltip="СНиП 2.04.08-87" w:history="1">
        <w:r w:rsidRPr="004E0896">
          <w:rPr>
            <w:color w:val="000000"/>
          </w:rPr>
          <w:t>СНиП 2.04.08-87</w:t>
        </w:r>
      </w:hyperlink>
      <w:r w:rsidRPr="004E0896">
        <w:rPr>
          <w:color w:val="000000"/>
        </w:rPr>
        <w:t>* Газоснабжение).</w:t>
      </w:r>
    </w:p>
    <w:p w:rsidR="005D7660" w:rsidRPr="004E0896" w:rsidRDefault="005D7660" w:rsidP="005D7660">
      <w:pPr>
        <w:ind w:firstLine="709"/>
        <w:jc w:val="both"/>
        <w:rPr>
          <w:color w:val="000000"/>
        </w:rPr>
      </w:pPr>
    </w:p>
    <w:p w:rsidR="005D7660" w:rsidRPr="00B56849" w:rsidRDefault="005D7660" w:rsidP="005D7660">
      <w:pPr>
        <w:jc w:val="center"/>
        <w:rPr>
          <w:b/>
          <w:color w:val="000000"/>
        </w:rPr>
      </w:pPr>
      <w:r w:rsidRPr="00B56849">
        <w:rPr>
          <w:b/>
          <w:color w:val="000000"/>
        </w:rPr>
        <w:t>Своды правил</w:t>
      </w:r>
    </w:p>
    <w:p w:rsidR="005D7660" w:rsidRPr="004E0896" w:rsidRDefault="005D7660" w:rsidP="005D7660">
      <w:pPr>
        <w:ind w:firstLine="709"/>
        <w:jc w:val="both"/>
        <w:rPr>
          <w:color w:val="000000"/>
        </w:rPr>
      </w:pPr>
      <w:r w:rsidRPr="004E0896">
        <w:rPr>
          <w:color w:val="000000"/>
        </w:rPr>
        <w:t>СП 105.13330.2012</w:t>
      </w:r>
      <w:r>
        <w:rPr>
          <w:color w:val="000000"/>
        </w:rPr>
        <w:t> </w:t>
      </w:r>
      <w:r w:rsidRPr="004E0896">
        <w:rPr>
          <w:color w:val="000000"/>
        </w:rPr>
        <w:t>Здания и помещения для хранения и переработки сельскохозяйственной продукции.</w:t>
      </w:r>
    </w:p>
    <w:p w:rsidR="005D7660" w:rsidRPr="004E0896" w:rsidRDefault="005D7660" w:rsidP="005D7660">
      <w:pPr>
        <w:ind w:firstLine="709"/>
        <w:jc w:val="both"/>
        <w:rPr>
          <w:color w:val="000000"/>
        </w:rPr>
      </w:pPr>
      <w:r w:rsidRPr="004E0896">
        <w:rPr>
          <w:color w:val="000000"/>
        </w:rPr>
        <w:t>СП 106.13330.2012 Животноводческие, птицеводческие и звероводческие здания и помещения.</w:t>
      </w:r>
    </w:p>
    <w:p w:rsidR="005D7660" w:rsidRPr="004E0896" w:rsidRDefault="005D7660" w:rsidP="005D7660">
      <w:pPr>
        <w:ind w:firstLine="709"/>
        <w:jc w:val="both"/>
        <w:rPr>
          <w:color w:val="000000"/>
        </w:rPr>
      </w:pPr>
      <w:r w:rsidRPr="004E0896">
        <w:rPr>
          <w:color w:val="000000"/>
        </w:rPr>
        <w:t>СП 11-112-2001</w:t>
      </w:r>
      <w:r>
        <w:rPr>
          <w:color w:val="000000"/>
        </w:rPr>
        <w:t> </w:t>
      </w:r>
      <w:r w:rsidRPr="004E0896">
        <w:rPr>
          <w:color w:val="000000"/>
        </w:rPr>
        <w:t>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5D7660" w:rsidRPr="004E0896" w:rsidRDefault="005D7660" w:rsidP="005D7660">
      <w:pPr>
        <w:ind w:firstLine="709"/>
        <w:jc w:val="both"/>
        <w:rPr>
          <w:color w:val="000000"/>
        </w:rPr>
      </w:pPr>
      <w:r w:rsidRPr="004E0896">
        <w:t>СП 11.13130.2009 Места дислокации подразделений пожарной охраны. Порядок и методика определения.</w:t>
      </w:r>
      <w:r w:rsidRPr="004E0896">
        <w:rPr>
          <w:color w:val="000000"/>
        </w:rPr>
        <w:t xml:space="preserve"> </w:t>
      </w:r>
    </w:p>
    <w:p w:rsidR="005D7660" w:rsidRPr="004E0896" w:rsidRDefault="005D7660" w:rsidP="005D7660">
      <w:pPr>
        <w:ind w:firstLine="709"/>
        <w:jc w:val="both"/>
        <w:rPr>
          <w:color w:val="000000"/>
        </w:rPr>
      </w:pPr>
      <w:r w:rsidRPr="004E0896">
        <w:rPr>
          <w:color w:val="000000"/>
        </w:rPr>
        <w:t xml:space="preserve">СП 113.13330.2012 Стоянки автомобилей. </w:t>
      </w:r>
    </w:p>
    <w:p w:rsidR="005D7660" w:rsidRPr="004E0896" w:rsidRDefault="005D7660" w:rsidP="005D7660">
      <w:pPr>
        <w:ind w:firstLine="709"/>
        <w:jc w:val="both"/>
        <w:rPr>
          <w:color w:val="000000"/>
        </w:rPr>
      </w:pPr>
      <w:r w:rsidRPr="004E0896">
        <w:rPr>
          <w:color w:val="000000"/>
        </w:rPr>
        <w:t>СП 118.13330.2012 Общественные здания и сооружения.</w:t>
      </w:r>
    </w:p>
    <w:p w:rsidR="005D7660" w:rsidRDefault="005D7660" w:rsidP="005D7660">
      <w:pPr>
        <w:ind w:firstLine="709"/>
        <w:jc w:val="both"/>
        <w:rPr>
          <w:color w:val="000000"/>
        </w:rPr>
      </w:pPr>
      <w:r w:rsidRPr="004E0896">
        <w:rPr>
          <w:color w:val="000000"/>
        </w:rPr>
        <w:t xml:space="preserve">СП 121.13330.2012 Аэродромы. </w:t>
      </w:r>
    </w:p>
    <w:p w:rsidR="005D7660" w:rsidRPr="004E0896" w:rsidRDefault="005D7660" w:rsidP="005D7660">
      <w:pPr>
        <w:ind w:firstLine="709"/>
        <w:jc w:val="both"/>
        <w:rPr>
          <w:color w:val="000000"/>
        </w:rPr>
      </w:pPr>
      <w:r w:rsidRPr="004E0896">
        <w:rPr>
          <w:color w:val="000000"/>
        </w:rPr>
        <w:t xml:space="preserve">СП 124.13330.2012 Тепловые сети. </w:t>
      </w:r>
    </w:p>
    <w:p w:rsidR="005D7660" w:rsidRDefault="005D7660" w:rsidP="005D7660">
      <w:pPr>
        <w:ind w:firstLine="709"/>
        <w:jc w:val="both"/>
        <w:rPr>
          <w:color w:val="000000"/>
        </w:rPr>
      </w:pPr>
      <w:r w:rsidRPr="004E0896">
        <w:rPr>
          <w:color w:val="000000"/>
        </w:rPr>
        <w:t>СП 125.13330.2012</w:t>
      </w:r>
      <w:r>
        <w:rPr>
          <w:color w:val="000000"/>
        </w:rPr>
        <w:t> </w:t>
      </w:r>
      <w:r w:rsidRPr="004E0896">
        <w:rPr>
          <w:color w:val="000000"/>
        </w:rPr>
        <w:t xml:space="preserve">Нефтепродуктопроводы, прокладываемые на территории городов и других населенных пунктов. </w:t>
      </w:r>
    </w:p>
    <w:p w:rsidR="005D7660" w:rsidRPr="006B321D" w:rsidRDefault="005D7660" w:rsidP="005D7660">
      <w:pPr>
        <w:ind w:firstLine="709"/>
        <w:jc w:val="both"/>
      </w:pPr>
      <w:r w:rsidRPr="004E0896">
        <w:t>СП 155.13130.2014 Требования пожарной безопасности. Склады нефти и нефтепродуктов.</w:t>
      </w:r>
    </w:p>
    <w:p w:rsidR="005D7660" w:rsidRPr="000A638D" w:rsidRDefault="005D7660" w:rsidP="005D7660">
      <w:pPr>
        <w:ind w:firstLine="709"/>
        <w:jc w:val="both"/>
        <w:rPr>
          <w:color w:val="000000"/>
        </w:rPr>
      </w:pPr>
      <w:r w:rsidRPr="000A638D">
        <w:rPr>
          <w:color w:val="000000"/>
        </w:rPr>
        <w:t>СП 8.13130.2009 Системы противопожарной защиты. Источники наружного противопожарного водоснабжения. Требования пожарной безопасности</w:t>
      </w:r>
    </w:p>
    <w:p w:rsidR="005D7660" w:rsidRPr="004E0896" w:rsidRDefault="005D7660" w:rsidP="005D7660">
      <w:pPr>
        <w:ind w:firstLine="709"/>
        <w:jc w:val="both"/>
        <w:rPr>
          <w:color w:val="000000"/>
        </w:rPr>
      </w:pPr>
      <w:r w:rsidRPr="004E0896">
        <w:rPr>
          <w:color w:val="000000"/>
        </w:rPr>
        <w:t>СП 18.13330.2011 Генеральные планы промышленных предприятий.</w:t>
      </w:r>
    </w:p>
    <w:p w:rsidR="005D7660" w:rsidRPr="004E0896" w:rsidRDefault="005D7660" w:rsidP="005D7660">
      <w:pPr>
        <w:ind w:firstLine="709"/>
        <w:jc w:val="both"/>
        <w:rPr>
          <w:color w:val="000000"/>
        </w:rPr>
      </w:pPr>
      <w:r w:rsidRPr="004E0896">
        <w:rPr>
          <w:color w:val="000000"/>
        </w:rPr>
        <w:t>СП 19.13330.2011 Генеральные планы сельскохозяйственных предприятий.</w:t>
      </w:r>
    </w:p>
    <w:p w:rsidR="005D7660" w:rsidRPr="004E0896" w:rsidRDefault="005D7660" w:rsidP="005D7660">
      <w:pPr>
        <w:ind w:firstLine="709"/>
        <w:jc w:val="both"/>
        <w:rPr>
          <w:color w:val="000000"/>
        </w:rPr>
      </w:pPr>
      <w:r w:rsidRPr="004E0896">
        <w:rPr>
          <w:color w:val="000000"/>
        </w:rPr>
        <w:t>СП 2.1.5.1059-01</w:t>
      </w:r>
      <w:r>
        <w:rPr>
          <w:color w:val="000000"/>
        </w:rPr>
        <w:t> </w:t>
      </w:r>
      <w:r w:rsidRPr="004E0896">
        <w:rPr>
          <w:color w:val="000000"/>
        </w:rPr>
        <w:t>Гигиенические требования к охране подземных вод от загрязнения.</w:t>
      </w:r>
    </w:p>
    <w:p w:rsidR="005D7660" w:rsidRPr="004E0896" w:rsidRDefault="005D7660" w:rsidP="005D7660">
      <w:pPr>
        <w:ind w:firstLine="709"/>
        <w:jc w:val="both"/>
        <w:rPr>
          <w:color w:val="000000"/>
        </w:rPr>
      </w:pPr>
      <w:r w:rsidRPr="004E0896">
        <w:rPr>
          <w:color w:val="000000"/>
        </w:rPr>
        <w:t>СП 2.1.7.1038-01 Гигиенические требования к устройству и содержанию полигонов для твердых бытовых отходов.</w:t>
      </w:r>
    </w:p>
    <w:p w:rsidR="005D7660" w:rsidRPr="004E0896" w:rsidRDefault="005D7660" w:rsidP="005D7660">
      <w:pPr>
        <w:ind w:firstLine="709"/>
        <w:jc w:val="both"/>
        <w:rPr>
          <w:color w:val="000000"/>
        </w:rPr>
      </w:pPr>
      <w:r w:rsidRPr="004E0896">
        <w:rPr>
          <w:color w:val="000000"/>
        </w:rPr>
        <w:t>СП 2.1.7.1386-03 Санитарные правила по определению класса опасности токсичных отходов производства и потребления.</w:t>
      </w:r>
    </w:p>
    <w:p w:rsidR="005D7660" w:rsidRPr="004E0896" w:rsidRDefault="005D7660" w:rsidP="005D7660">
      <w:pPr>
        <w:ind w:firstLine="709"/>
        <w:jc w:val="both"/>
      </w:pPr>
      <w:r w:rsidRPr="004E0896">
        <w:t>СП 2.13130.2012 «Обеспечение огнестойкости объектов защиты».</w:t>
      </w:r>
    </w:p>
    <w:p w:rsidR="005D7660" w:rsidRPr="004E0896" w:rsidRDefault="005D7660" w:rsidP="005D7660">
      <w:pPr>
        <w:ind w:firstLine="709"/>
        <w:jc w:val="both"/>
        <w:rPr>
          <w:color w:val="000000"/>
        </w:rPr>
      </w:pPr>
      <w:r w:rsidRPr="004E0896">
        <w:rPr>
          <w:color w:val="000000"/>
        </w:rPr>
        <w:t>СП 30-102-99</w:t>
      </w:r>
      <w:r>
        <w:rPr>
          <w:color w:val="000000"/>
        </w:rPr>
        <w:t> </w:t>
      </w:r>
      <w:r w:rsidRPr="004E0896">
        <w:rPr>
          <w:color w:val="000000"/>
        </w:rPr>
        <w:t>Планировка и застройка территорий малоэтажного жилищного строительства.</w:t>
      </w:r>
    </w:p>
    <w:p w:rsidR="005D7660" w:rsidRPr="004E0896" w:rsidRDefault="005D7660" w:rsidP="005D7660">
      <w:pPr>
        <w:ind w:firstLine="709"/>
        <w:jc w:val="both"/>
        <w:rPr>
          <w:color w:val="000000"/>
        </w:rPr>
      </w:pPr>
      <w:r w:rsidRPr="004E0896">
        <w:rPr>
          <w:color w:val="000000"/>
        </w:rPr>
        <w:t>СП 31-102-99</w:t>
      </w:r>
      <w:r>
        <w:rPr>
          <w:color w:val="000000"/>
        </w:rPr>
        <w:t> </w:t>
      </w:r>
      <w:r w:rsidRPr="004E0896">
        <w:rPr>
          <w:color w:val="000000"/>
        </w:rPr>
        <w:t>Требования доступности общественных зданий и сооружений для инвалидов и других маломобильных посетителей.</w:t>
      </w:r>
    </w:p>
    <w:p w:rsidR="005D7660" w:rsidRPr="004E0896" w:rsidRDefault="005D7660" w:rsidP="005D7660">
      <w:pPr>
        <w:ind w:firstLine="709"/>
        <w:jc w:val="both"/>
        <w:rPr>
          <w:color w:val="000000"/>
        </w:rPr>
      </w:pPr>
      <w:r w:rsidRPr="004E0896">
        <w:rPr>
          <w:color w:val="000000"/>
        </w:rPr>
        <w:t>СП 31-103-99 Проектирование и строительство зданий, сооружений и комплексов православных храмов.</w:t>
      </w:r>
    </w:p>
    <w:p w:rsidR="005D7660" w:rsidRPr="004E0896" w:rsidRDefault="005D7660" w:rsidP="005D7660">
      <w:pPr>
        <w:ind w:firstLine="709"/>
        <w:jc w:val="both"/>
        <w:rPr>
          <w:color w:val="000000"/>
        </w:rPr>
      </w:pPr>
      <w:r w:rsidRPr="004E0896">
        <w:rPr>
          <w:color w:val="000000"/>
        </w:rPr>
        <w:t>СП 31-112-2004 Физкультурно-спортивные залы.</w:t>
      </w:r>
    </w:p>
    <w:p w:rsidR="005D7660" w:rsidRPr="004E0896" w:rsidRDefault="005D7660" w:rsidP="005D7660">
      <w:pPr>
        <w:ind w:firstLine="709"/>
        <w:jc w:val="both"/>
        <w:rPr>
          <w:color w:val="000000"/>
        </w:rPr>
      </w:pPr>
      <w:r w:rsidRPr="004E0896">
        <w:rPr>
          <w:color w:val="000000"/>
        </w:rPr>
        <w:t>СП</w:t>
      </w:r>
      <w:r>
        <w:rPr>
          <w:color w:val="000000"/>
        </w:rPr>
        <w:t> </w:t>
      </w:r>
      <w:r w:rsidRPr="004E0896">
        <w:rPr>
          <w:color w:val="000000"/>
        </w:rPr>
        <w:t xml:space="preserve">31.13330.2012 Водоснабжение. Наружные сети и сооружения. </w:t>
      </w:r>
    </w:p>
    <w:p w:rsidR="005D7660" w:rsidRPr="004E0896" w:rsidRDefault="005D7660" w:rsidP="005D7660">
      <w:pPr>
        <w:ind w:firstLine="709"/>
        <w:jc w:val="both"/>
        <w:rPr>
          <w:color w:val="000000"/>
        </w:rPr>
      </w:pPr>
      <w:r w:rsidRPr="004E0896">
        <w:rPr>
          <w:color w:val="000000"/>
        </w:rPr>
        <w:t xml:space="preserve">СП 32.13330.2012 Канализация. Наружные сети и сооружения. </w:t>
      </w:r>
    </w:p>
    <w:p w:rsidR="005D7660" w:rsidRPr="004E0896" w:rsidRDefault="005D7660" w:rsidP="005D7660">
      <w:pPr>
        <w:ind w:firstLine="709"/>
        <w:jc w:val="both"/>
        <w:rPr>
          <w:color w:val="000000"/>
        </w:rPr>
      </w:pPr>
      <w:r w:rsidRPr="004E0896">
        <w:rPr>
          <w:color w:val="000000"/>
        </w:rPr>
        <w:t xml:space="preserve">СП 34.13330.2012 Автомобильные дороги. </w:t>
      </w:r>
    </w:p>
    <w:p w:rsidR="005D7660" w:rsidRPr="004E0896" w:rsidRDefault="005D7660" w:rsidP="005D7660">
      <w:pPr>
        <w:ind w:firstLine="709"/>
        <w:jc w:val="both"/>
        <w:rPr>
          <w:color w:val="000000"/>
        </w:rPr>
      </w:pPr>
      <w:r w:rsidRPr="004E0896">
        <w:rPr>
          <w:color w:val="000000"/>
        </w:rPr>
        <w:t>СП 35-101-2001 Проектирование зданий и сооружений с учетом доступности для маломобильных групп населения. Общие положения.</w:t>
      </w:r>
    </w:p>
    <w:p w:rsidR="005D7660" w:rsidRPr="004E0896" w:rsidRDefault="005D7660" w:rsidP="005D7660">
      <w:pPr>
        <w:ind w:firstLine="709"/>
        <w:jc w:val="both"/>
        <w:rPr>
          <w:color w:val="000000"/>
        </w:rPr>
      </w:pPr>
      <w:r w:rsidRPr="004E0896">
        <w:rPr>
          <w:color w:val="000000"/>
        </w:rPr>
        <w:t>СП 35-102-2001</w:t>
      </w:r>
      <w:r>
        <w:rPr>
          <w:color w:val="000000"/>
        </w:rPr>
        <w:t> </w:t>
      </w:r>
      <w:r w:rsidRPr="004E0896">
        <w:rPr>
          <w:color w:val="000000"/>
        </w:rPr>
        <w:t>Жилая среда с планировочными элементами, доступными инвалидам.</w:t>
      </w:r>
    </w:p>
    <w:p w:rsidR="005D7660" w:rsidRPr="004E0896" w:rsidRDefault="005D7660" w:rsidP="005D7660">
      <w:pPr>
        <w:ind w:firstLine="709"/>
        <w:jc w:val="both"/>
        <w:rPr>
          <w:color w:val="000000"/>
        </w:rPr>
      </w:pPr>
      <w:r w:rsidRPr="004E0896">
        <w:rPr>
          <w:color w:val="000000"/>
        </w:rPr>
        <w:t>СП 35-103-2001</w:t>
      </w:r>
      <w:r>
        <w:rPr>
          <w:color w:val="000000"/>
        </w:rPr>
        <w:t> </w:t>
      </w:r>
      <w:r w:rsidRPr="004E0896">
        <w:rPr>
          <w:color w:val="000000"/>
        </w:rPr>
        <w:t>Общественные здания и сооружения, доступные маломобильным посетителям.</w:t>
      </w:r>
    </w:p>
    <w:p w:rsidR="005D7660" w:rsidRPr="004E0896" w:rsidRDefault="005D7660" w:rsidP="005D7660">
      <w:pPr>
        <w:ind w:firstLine="709"/>
        <w:jc w:val="both"/>
        <w:rPr>
          <w:color w:val="000000"/>
        </w:rPr>
      </w:pPr>
      <w:r w:rsidRPr="004E0896">
        <w:rPr>
          <w:color w:val="000000"/>
        </w:rPr>
        <w:lastRenderedPageBreak/>
        <w:t>СП 35-104-2001 Здания и помещения с местами труда для инвалидов.</w:t>
      </w:r>
    </w:p>
    <w:p w:rsidR="005D7660" w:rsidRPr="004E0896" w:rsidRDefault="005D7660" w:rsidP="005D7660">
      <w:pPr>
        <w:ind w:firstLine="709"/>
        <w:jc w:val="both"/>
        <w:rPr>
          <w:color w:val="000000"/>
        </w:rPr>
      </w:pPr>
      <w:r w:rsidRPr="004E0896">
        <w:rPr>
          <w:color w:val="000000"/>
        </w:rPr>
        <w:t>СП 35-106-2003</w:t>
      </w:r>
      <w:r>
        <w:rPr>
          <w:color w:val="000000"/>
        </w:rPr>
        <w:t> </w:t>
      </w:r>
      <w:r w:rsidRPr="004E0896">
        <w:rPr>
          <w:color w:val="000000"/>
        </w:rPr>
        <w:t>Расчет и размещение учреждений социального обслуживания пожилых людей.</w:t>
      </w:r>
    </w:p>
    <w:p w:rsidR="005D7660" w:rsidRPr="004E0896" w:rsidRDefault="005D7660" w:rsidP="005D7660">
      <w:pPr>
        <w:ind w:firstLine="709"/>
        <w:jc w:val="both"/>
      </w:pPr>
      <w:r w:rsidRPr="004E0896">
        <w:t>СП 4.13130.2013</w:t>
      </w:r>
      <w:r>
        <w:t> </w:t>
      </w:r>
      <w:r w:rsidRPr="004E0896">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D7660" w:rsidRPr="004E0896" w:rsidRDefault="005D7660" w:rsidP="005D7660">
      <w:pPr>
        <w:ind w:firstLine="709"/>
        <w:jc w:val="both"/>
        <w:rPr>
          <w:color w:val="000000"/>
        </w:rPr>
      </w:pPr>
      <w:r w:rsidRPr="004E0896">
        <w:rPr>
          <w:color w:val="000000"/>
        </w:rPr>
        <w:t>СП 42.13330.201</w:t>
      </w:r>
      <w:r w:rsidR="008A6F8B">
        <w:rPr>
          <w:color w:val="000000"/>
        </w:rPr>
        <w:t>6</w:t>
      </w:r>
      <w:r>
        <w:rPr>
          <w:color w:val="000000"/>
        </w:rPr>
        <w:t> </w:t>
      </w:r>
      <w:r w:rsidRPr="004E0896">
        <w:rPr>
          <w:color w:val="000000"/>
        </w:rPr>
        <w:t>Градостроительство. Планировка и застройка городских и сельских поселений.</w:t>
      </w:r>
      <w:r w:rsidRPr="004E0896">
        <w:t xml:space="preserve"> </w:t>
      </w:r>
    </w:p>
    <w:p w:rsidR="005D7660" w:rsidRPr="004E0896" w:rsidRDefault="005D7660" w:rsidP="005D7660">
      <w:pPr>
        <w:ind w:firstLine="709"/>
        <w:jc w:val="both"/>
      </w:pPr>
      <w:r w:rsidRPr="004E0896">
        <w:t>СП 4.13130.2013</w:t>
      </w:r>
      <w:r>
        <w:t> </w:t>
      </w:r>
      <w:r w:rsidRPr="004E0896">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D7660" w:rsidRPr="004E0896" w:rsidRDefault="005D7660" w:rsidP="005D7660">
      <w:pPr>
        <w:ind w:firstLine="709"/>
        <w:jc w:val="both"/>
        <w:rPr>
          <w:color w:val="000000"/>
        </w:rPr>
      </w:pPr>
      <w:r w:rsidRPr="004E0896">
        <w:rPr>
          <w:color w:val="000000"/>
        </w:rPr>
        <w:t>СП 43.13330.2012 Сооружения промышленных предприятий.</w:t>
      </w:r>
    </w:p>
    <w:p w:rsidR="005D7660" w:rsidRPr="004E0896" w:rsidRDefault="005D7660" w:rsidP="005D7660">
      <w:pPr>
        <w:ind w:firstLine="709"/>
        <w:jc w:val="both"/>
        <w:rPr>
          <w:color w:val="000000"/>
        </w:rPr>
      </w:pPr>
      <w:r w:rsidRPr="004E0896">
        <w:rPr>
          <w:color w:val="000000"/>
        </w:rPr>
        <w:t>СП 44.13330.2011 Административные и бытовые здания.</w:t>
      </w:r>
    </w:p>
    <w:p w:rsidR="005D7660" w:rsidRPr="004E0896" w:rsidRDefault="005D7660" w:rsidP="005D7660">
      <w:pPr>
        <w:ind w:firstLine="709"/>
        <w:jc w:val="both"/>
        <w:rPr>
          <w:color w:val="000000"/>
        </w:rPr>
      </w:pPr>
      <w:r w:rsidRPr="004E0896">
        <w:rPr>
          <w:color w:val="000000"/>
        </w:rPr>
        <w:t xml:space="preserve">СП 46.13330.2012 Мосты и трубы. </w:t>
      </w:r>
    </w:p>
    <w:p w:rsidR="005D7660" w:rsidRPr="004E0896" w:rsidRDefault="005D7660" w:rsidP="005D7660">
      <w:pPr>
        <w:ind w:firstLine="709"/>
        <w:jc w:val="both"/>
        <w:rPr>
          <w:color w:val="000000"/>
        </w:rPr>
      </w:pPr>
      <w:r w:rsidRPr="004E0896">
        <w:rPr>
          <w:color w:val="000000"/>
        </w:rPr>
        <w:t>СП 4690-88 Санитарные правила содержания территорий населенных мест</w:t>
      </w:r>
    </w:p>
    <w:p w:rsidR="005D7660" w:rsidRPr="004E0896" w:rsidRDefault="005D7660" w:rsidP="005D7660">
      <w:pPr>
        <w:ind w:firstLine="709"/>
        <w:jc w:val="both"/>
        <w:rPr>
          <w:color w:val="000000"/>
        </w:rPr>
      </w:pPr>
      <w:r w:rsidRPr="004E0896">
        <w:rPr>
          <w:color w:val="000000"/>
        </w:rPr>
        <w:t xml:space="preserve">СП 51.13330.2011 Защита от шума. </w:t>
      </w:r>
    </w:p>
    <w:p w:rsidR="005D7660" w:rsidRPr="004E0896" w:rsidRDefault="005D7660" w:rsidP="005D7660">
      <w:pPr>
        <w:ind w:firstLine="709"/>
        <w:jc w:val="both"/>
        <w:rPr>
          <w:color w:val="000000"/>
        </w:rPr>
      </w:pPr>
      <w:r w:rsidRPr="004E0896">
        <w:rPr>
          <w:color w:val="000000"/>
        </w:rPr>
        <w:t>СП 54.13330.2011 Здания жилые многоквартирные.</w:t>
      </w:r>
    </w:p>
    <w:p w:rsidR="005D7660" w:rsidRPr="004E0896" w:rsidRDefault="005D7660" w:rsidP="005D7660">
      <w:pPr>
        <w:ind w:firstLine="709"/>
        <w:jc w:val="both"/>
        <w:rPr>
          <w:color w:val="000000"/>
        </w:rPr>
      </w:pPr>
      <w:r w:rsidRPr="004E0896">
        <w:rPr>
          <w:color w:val="000000"/>
        </w:rPr>
        <w:t>СП 55.13330.2011 Дома жилые одноквартирные.</w:t>
      </w:r>
    </w:p>
    <w:p w:rsidR="005D7660" w:rsidRPr="004E0896" w:rsidRDefault="005D7660" w:rsidP="005D7660">
      <w:pPr>
        <w:ind w:firstLine="709"/>
        <w:jc w:val="both"/>
        <w:rPr>
          <w:color w:val="000000"/>
        </w:rPr>
      </w:pPr>
      <w:r w:rsidRPr="004E0896">
        <w:rPr>
          <w:color w:val="000000"/>
        </w:rPr>
        <w:t>СП 59.13330.2012 Доступность зданий и сооружений для маломобильных групп населения.</w:t>
      </w:r>
    </w:p>
    <w:p w:rsidR="005D7660" w:rsidRPr="004E0896" w:rsidRDefault="005D7660" w:rsidP="005D7660">
      <w:pPr>
        <w:ind w:firstLine="709"/>
        <w:jc w:val="both"/>
        <w:rPr>
          <w:color w:val="000000"/>
        </w:rPr>
      </w:pPr>
      <w:r w:rsidRPr="004E0896">
        <w:rPr>
          <w:color w:val="000000"/>
        </w:rPr>
        <w:t xml:space="preserve">СП 78.13330.2012 Автомобильные дороги. </w:t>
      </w:r>
    </w:p>
    <w:p w:rsidR="005D7660" w:rsidRPr="004E0896" w:rsidRDefault="005D7660" w:rsidP="005D7660">
      <w:pPr>
        <w:ind w:firstLine="709"/>
        <w:jc w:val="both"/>
        <w:rPr>
          <w:color w:val="000000"/>
        </w:rPr>
      </w:pPr>
      <w:r w:rsidRPr="004E0896">
        <w:t>СП 8.13130.2009</w:t>
      </w:r>
      <w:r>
        <w:t> </w:t>
      </w:r>
      <w:r w:rsidRPr="004E0896">
        <w:t>Системы противопожарной защиты. Источники наружного противопожарного водоснабжения. Требования пожарной безопасности.</w:t>
      </w:r>
    </w:p>
    <w:p w:rsidR="005D7660" w:rsidRPr="004E0896" w:rsidRDefault="005D7660" w:rsidP="005D7660">
      <w:pPr>
        <w:ind w:firstLine="709"/>
        <w:jc w:val="both"/>
      </w:pPr>
      <w:r w:rsidRPr="004E0896">
        <w:t>СП 88.13330.2014 Защитные сооружения гражданской обороны.</w:t>
      </w:r>
    </w:p>
    <w:p w:rsidR="005D7660" w:rsidRPr="004E0896" w:rsidRDefault="005D7660" w:rsidP="005D7660">
      <w:pPr>
        <w:ind w:firstLine="709"/>
        <w:jc w:val="both"/>
        <w:rPr>
          <w:color w:val="000000"/>
        </w:rPr>
      </w:pPr>
      <w:r w:rsidRPr="004E0896">
        <w:rPr>
          <w:color w:val="000000"/>
        </w:rPr>
        <w:t>СП 99.13330.2012</w:t>
      </w:r>
      <w:r>
        <w:rPr>
          <w:color w:val="000000"/>
        </w:rPr>
        <w:t> </w:t>
      </w:r>
      <w:r w:rsidRPr="004E0896">
        <w:rPr>
          <w:color w:val="000000"/>
        </w:rPr>
        <w:t xml:space="preserve">Внутрихозяйственные автомобильные дороги в колхозах, совхозах и других сельскохозяйственных предприятиях и организациях. </w:t>
      </w:r>
    </w:p>
    <w:p w:rsidR="005D7660" w:rsidRPr="004E0896" w:rsidRDefault="005D7660" w:rsidP="005D7660">
      <w:pPr>
        <w:ind w:firstLine="709"/>
        <w:jc w:val="both"/>
        <w:rPr>
          <w:color w:val="000000"/>
        </w:rPr>
      </w:pPr>
    </w:p>
    <w:p w:rsidR="005D7660" w:rsidRPr="00B56849" w:rsidRDefault="005D7660" w:rsidP="005D7660">
      <w:pPr>
        <w:jc w:val="center"/>
        <w:rPr>
          <w:b/>
          <w:color w:val="000000"/>
        </w:rPr>
      </w:pPr>
      <w:r w:rsidRPr="004E0896">
        <w:rPr>
          <w:b/>
          <w:color w:val="000000"/>
        </w:rPr>
        <w:t>Санитарные нормы и правила</w:t>
      </w:r>
      <w:r>
        <w:rPr>
          <w:b/>
          <w:color w:val="000000"/>
        </w:rPr>
        <w:t xml:space="preserve">, </w:t>
      </w:r>
      <w:r w:rsidRPr="00B56849">
        <w:rPr>
          <w:b/>
          <w:color w:val="000000"/>
        </w:rPr>
        <w:t>санитарные нормы</w:t>
      </w:r>
    </w:p>
    <w:p w:rsidR="005D7660" w:rsidRPr="004E0896" w:rsidRDefault="005D7660" w:rsidP="005D7660">
      <w:pPr>
        <w:ind w:firstLine="709"/>
        <w:jc w:val="both"/>
        <w:rPr>
          <w:color w:val="000000"/>
        </w:rPr>
      </w:pPr>
      <w:r>
        <w:rPr>
          <w:color w:val="000000"/>
        </w:rPr>
        <w:t>СанПиН 2.1.1279-03 </w:t>
      </w:r>
      <w:r w:rsidRPr="004E0896">
        <w:rPr>
          <w:color w:val="000000"/>
        </w:rPr>
        <w:t>Гигиенические требования к размещению, устройству и содержанию кладбищ, зданий и сооружений похоронного назначения.</w:t>
      </w:r>
    </w:p>
    <w:p w:rsidR="005D7660" w:rsidRPr="004E0896" w:rsidRDefault="005D7660" w:rsidP="005D7660">
      <w:pPr>
        <w:ind w:firstLine="709"/>
        <w:jc w:val="both"/>
        <w:rPr>
          <w:color w:val="000000"/>
        </w:rPr>
      </w:pPr>
      <w:r>
        <w:rPr>
          <w:color w:val="000000"/>
        </w:rPr>
        <w:t>СанПиН 2.1.4.1074-01 </w:t>
      </w:r>
      <w:r w:rsidRPr="004E0896">
        <w:rPr>
          <w:color w:val="000000"/>
        </w:rPr>
        <w:t>Питьевая вода. Гигиенические требования к качеству воды централизованного питьевого водоснабжения. Контроль качества.</w:t>
      </w:r>
    </w:p>
    <w:p w:rsidR="005D7660" w:rsidRPr="004E0896" w:rsidRDefault="005D7660" w:rsidP="005D7660">
      <w:pPr>
        <w:ind w:firstLine="709"/>
        <w:jc w:val="both"/>
        <w:rPr>
          <w:color w:val="000000"/>
        </w:rPr>
      </w:pPr>
      <w:r>
        <w:rPr>
          <w:color w:val="000000"/>
        </w:rPr>
        <w:t>СанПиН 2.1.4.1110-02 </w:t>
      </w:r>
      <w:r w:rsidRPr="004E0896">
        <w:rPr>
          <w:color w:val="000000"/>
        </w:rPr>
        <w:t>Зоны санитарной охраны источников водоснабжения и водопроводов питьевого назначения.</w:t>
      </w:r>
    </w:p>
    <w:p w:rsidR="005D7660" w:rsidRPr="004E0896" w:rsidRDefault="005D7660" w:rsidP="005D7660">
      <w:pPr>
        <w:ind w:firstLine="709"/>
        <w:jc w:val="both"/>
        <w:rPr>
          <w:color w:val="000000"/>
        </w:rPr>
      </w:pPr>
      <w:r w:rsidRPr="004E0896">
        <w:rPr>
          <w:color w:val="000000"/>
        </w:rPr>
        <w:t>СанПиН</w:t>
      </w:r>
      <w:r w:rsidRPr="004E0896">
        <w:t> </w:t>
      </w:r>
      <w:r>
        <w:rPr>
          <w:color w:val="000000"/>
        </w:rPr>
        <w:t>2.1.4.1175-02 </w:t>
      </w:r>
      <w:r w:rsidRPr="004E0896">
        <w:rPr>
          <w:color w:val="000000"/>
        </w:rPr>
        <w:t>Гигиенические требования к качеству воды нецентрализованного водоснабжения. Санитарная охрана источников.</w:t>
      </w:r>
    </w:p>
    <w:p w:rsidR="005D7660" w:rsidRPr="004E0896" w:rsidRDefault="005D7660" w:rsidP="005D7660">
      <w:pPr>
        <w:ind w:firstLine="709"/>
        <w:jc w:val="both"/>
        <w:rPr>
          <w:color w:val="000000"/>
        </w:rPr>
      </w:pPr>
      <w:r w:rsidRPr="004E0896">
        <w:rPr>
          <w:color w:val="000000"/>
        </w:rPr>
        <w:t>СанПиН 2.1.5.980-00 Гигиенические требования к охране поверхностных вод.</w:t>
      </w:r>
    </w:p>
    <w:p w:rsidR="005D7660" w:rsidRPr="004E0896" w:rsidRDefault="005D7660" w:rsidP="005D7660">
      <w:pPr>
        <w:ind w:firstLine="709"/>
        <w:jc w:val="both"/>
        <w:rPr>
          <w:color w:val="000000"/>
        </w:rPr>
      </w:pPr>
      <w:r w:rsidRPr="004E0896">
        <w:rPr>
          <w:color w:val="000000"/>
        </w:rPr>
        <w:t>СанПиН 2.1.6.1</w:t>
      </w:r>
      <w:r>
        <w:rPr>
          <w:color w:val="000000"/>
        </w:rPr>
        <w:t>032-01 </w:t>
      </w:r>
      <w:r w:rsidRPr="004E0896">
        <w:rPr>
          <w:color w:val="000000"/>
        </w:rPr>
        <w:t>Гигиенические требования к обеспечению качества атмосферного воздуха населенных мест.</w:t>
      </w:r>
    </w:p>
    <w:p w:rsidR="005D7660" w:rsidRPr="004E0896" w:rsidRDefault="005D7660" w:rsidP="005D7660">
      <w:pPr>
        <w:ind w:firstLine="709"/>
        <w:jc w:val="both"/>
        <w:rPr>
          <w:color w:val="000000"/>
        </w:rPr>
      </w:pPr>
      <w:r w:rsidRPr="004E0896">
        <w:rPr>
          <w:color w:val="000000"/>
        </w:rPr>
        <w:t>СанПиН</w:t>
      </w:r>
      <w:r w:rsidRPr="004E0896">
        <w:t> </w:t>
      </w:r>
      <w:r>
        <w:rPr>
          <w:color w:val="000000"/>
        </w:rPr>
        <w:t>2.1.7.1287-03 </w:t>
      </w:r>
      <w:r w:rsidRPr="004E0896">
        <w:rPr>
          <w:color w:val="000000"/>
        </w:rPr>
        <w:t>Санитарно-эпидемиологические требования к качеству почвы.</w:t>
      </w:r>
    </w:p>
    <w:p w:rsidR="005D7660" w:rsidRPr="004E0896" w:rsidRDefault="005D7660" w:rsidP="005D7660">
      <w:pPr>
        <w:ind w:firstLine="709"/>
        <w:jc w:val="both"/>
        <w:rPr>
          <w:color w:val="000000"/>
        </w:rPr>
      </w:pPr>
      <w:r w:rsidRPr="004E0896">
        <w:rPr>
          <w:color w:val="000000"/>
        </w:rPr>
        <w:t>СанПиН 2.1.7.1322-03 Гигиенические требования к размещению и обезвреживанию отходов производства и потребления.</w:t>
      </w:r>
    </w:p>
    <w:p w:rsidR="005D7660" w:rsidRPr="004E0896" w:rsidRDefault="005D7660" w:rsidP="005D7660">
      <w:pPr>
        <w:ind w:firstLine="709"/>
        <w:jc w:val="both"/>
        <w:rPr>
          <w:color w:val="000000"/>
        </w:rPr>
      </w:pPr>
      <w:r w:rsidRPr="004E0896">
        <w:rPr>
          <w:color w:val="000000"/>
        </w:rPr>
        <w:t>СанПиН 2.1.7.2790-10 Санитарно-эпидемиологические требования к обращению с медицинскими отходами.</w:t>
      </w:r>
    </w:p>
    <w:p w:rsidR="005D7660" w:rsidRPr="004E0896" w:rsidRDefault="005D7660" w:rsidP="005D7660">
      <w:pPr>
        <w:ind w:firstLine="709"/>
        <w:jc w:val="both"/>
        <w:rPr>
          <w:color w:val="000000"/>
        </w:rPr>
      </w:pPr>
      <w:r>
        <w:rPr>
          <w:color w:val="000000"/>
        </w:rPr>
        <w:t>СанПиН 2.1.8/2.2.4.1190-03 </w:t>
      </w:r>
      <w:r w:rsidRPr="004E0896">
        <w:rPr>
          <w:color w:val="000000"/>
        </w:rPr>
        <w:t>Гигиенические требования к размещению и эксплуатации средств сухопутной подвижной радиосвязи.</w:t>
      </w:r>
    </w:p>
    <w:p w:rsidR="005D7660" w:rsidRPr="0002695C" w:rsidRDefault="005D7660" w:rsidP="005D7660">
      <w:pPr>
        <w:ind w:firstLine="709"/>
        <w:jc w:val="both"/>
        <w:rPr>
          <w:color w:val="000000"/>
        </w:rPr>
      </w:pPr>
      <w:r w:rsidRPr="0002695C">
        <w:rPr>
          <w:color w:val="000000"/>
        </w:rPr>
        <w:t>СанПиН 2.1.3.2630-10 С</w:t>
      </w:r>
      <w:r>
        <w:rPr>
          <w:color w:val="000000"/>
        </w:rPr>
        <w:t>анитарно-эпидемиологические требования к организациям, осуществляющим медицинскую деятельность.</w:t>
      </w:r>
    </w:p>
    <w:p w:rsidR="005D7660" w:rsidRPr="004E0896" w:rsidRDefault="005D7660" w:rsidP="005D7660">
      <w:pPr>
        <w:ind w:firstLine="709"/>
        <w:jc w:val="both"/>
        <w:rPr>
          <w:color w:val="000000"/>
        </w:rPr>
      </w:pPr>
      <w:r w:rsidRPr="004E0896">
        <w:rPr>
          <w:color w:val="000000"/>
        </w:rPr>
        <w:t>СанПиН 2.2.1/2.1.1.1076-01 Гигиенические требования к инсоляции и солнцезащите помещений жилых и общественных зданий и территорий.</w:t>
      </w:r>
    </w:p>
    <w:p w:rsidR="005D7660" w:rsidRPr="004E0896" w:rsidRDefault="005D7660" w:rsidP="005D7660">
      <w:pPr>
        <w:ind w:firstLine="709"/>
        <w:jc w:val="both"/>
        <w:rPr>
          <w:color w:val="000000"/>
        </w:rPr>
      </w:pPr>
      <w:r w:rsidRPr="004E0896">
        <w:rPr>
          <w:color w:val="000000"/>
        </w:rPr>
        <w:lastRenderedPageBreak/>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7660" w:rsidRPr="004E0896" w:rsidRDefault="005D7660" w:rsidP="005D7660">
      <w:pPr>
        <w:ind w:firstLine="709"/>
        <w:jc w:val="both"/>
      </w:pPr>
      <w:r>
        <w:t>СанПиН 2.4.1.2660-10 </w:t>
      </w:r>
      <w:r w:rsidRPr="004E0896">
        <w:t>Санитарно-эпидемиологические требования к устройству, содержанию и организации режима работы в дошкольных организациях.</w:t>
      </w:r>
    </w:p>
    <w:p w:rsidR="005D7660" w:rsidRPr="004E0896" w:rsidRDefault="005D7660" w:rsidP="005D7660">
      <w:pPr>
        <w:ind w:firstLine="709"/>
        <w:jc w:val="both"/>
        <w:rPr>
          <w:color w:val="000000"/>
        </w:rPr>
      </w:pPr>
      <w:r w:rsidRPr="004E0896">
        <w:rPr>
          <w:color w:val="000000"/>
        </w:rPr>
        <w:t>СанПиН 42-128-4690-88 Санитарные правила содержания территорий населенных мест.</w:t>
      </w:r>
    </w:p>
    <w:p w:rsidR="005D7660" w:rsidRPr="004E0896" w:rsidRDefault="005D7660" w:rsidP="005D7660">
      <w:pPr>
        <w:ind w:firstLine="709"/>
        <w:jc w:val="both"/>
        <w:rPr>
          <w:color w:val="000000"/>
        </w:rPr>
      </w:pPr>
    </w:p>
    <w:p w:rsidR="005D7660" w:rsidRPr="00B56849" w:rsidRDefault="005D7660" w:rsidP="005D7660">
      <w:pPr>
        <w:jc w:val="center"/>
        <w:rPr>
          <w:b/>
          <w:color w:val="000000"/>
        </w:rPr>
      </w:pPr>
      <w:r w:rsidRPr="00B56849">
        <w:rPr>
          <w:b/>
          <w:color w:val="000000"/>
        </w:rPr>
        <w:t>РДС, МДС</w:t>
      </w:r>
      <w:r>
        <w:rPr>
          <w:b/>
          <w:color w:val="000000"/>
        </w:rPr>
        <w:t>, СН</w:t>
      </w:r>
      <w:r w:rsidRPr="00B56849">
        <w:rPr>
          <w:b/>
          <w:color w:val="000000"/>
        </w:rPr>
        <w:t xml:space="preserve"> </w:t>
      </w:r>
    </w:p>
    <w:p w:rsidR="005D7660" w:rsidRPr="004E0896" w:rsidRDefault="005D7660" w:rsidP="005D7660">
      <w:pPr>
        <w:ind w:firstLine="709"/>
        <w:jc w:val="both"/>
        <w:rPr>
          <w:color w:val="000000"/>
        </w:rPr>
      </w:pPr>
      <w:r w:rsidRPr="004E0896">
        <w:rPr>
          <w:color w:val="000000"/>
        </w:rPr>
        <w:t>РДС</w:t>
      </w:r>
      <w:r>
        <w:rPr>
          <w:color w:val="000000"/>
        </w:rPr>
        <w:t> </w:t>
      </w:r>
      <w:r w:rsidRPr="004E0896">
        <w:rPr>
          <w:color w:val="000000"/>
        </w:rPr>
        <w:t>35-201-99</w:t>
      </w:r>
      <w:r>
        <w:rPr>
          <w:color w:val="000000"/>
        </w:rPr>
        <w:t> </w:t>
      </w:r>
      <w:r w:rsidRPr="004E0896">
        <w:rPr>
          <w:color w:val="000000"/>
        </w:rPr>
        <w:t>Порядок реализации требований доступности для инвалидов к объектам социальной инфраструктуры.</w:t>
      </w:r>
    </w:p>
    <w:p w:rsidR="005D7660" w:rsidRPr="004E0896" w:rsidRDefault="005D7660" w:rsidP="005D7660">
      <w:pPr>
        <w:ind w:firstLine="709"/>
        <w:jc w:val="both"/>
        <w:rPr>
          <w:color w:val="000000"/>
        </w:rPr>
      </w:pPr>
      <w:r w:rsidRPr="004E0896">
        <w:rPr>
          <w:color w:val="000000"/>
        </w:rP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rsidR="005D7660" w:rsidRPr="004E0896" w:rsidRDefault="005D7660" w:rsidP="005D7660">
      <w:pPr>
        <w:ind w:firstLine="709"/>
        <w:jc w:val="both"/>
        <w:rPr>
          <w:color w:val="000000"/>
        </w:rPr>
      </w:pPr>
      <w:r w:rsidRPr="004E0896">
        <w:rPr>
          <w:color w:val="000000"/>
        </w:rPr>
        <w:t>МДС</w:t>
      </w:r>
      <w:r>
        <w:rPr>
          <w:color w:val="000000"/>
        </w:rPr>
        <w:t> </w:t>
      </w:r>
      <w:r w:rsidRPr="004E0896">
        <w:rPr>
          <w:color w:val="000000"/>
        </w:rPr>
        <w:t>15-2.99 Инструкция о порядке осуществления государственного контроля за использованием и охраной земель в городских и сельских поселениях.</w:t>
      </w:r>
    </w:p>
    <w:p w:rsidR="005D7660" w:rsidRPr="004E0896" w:rsidRDefault="005D7660" w:rsidP="005D7660">
      <w:pPr>
        <w:ind w:firstLine="709"/>
        <w:jc w:val="both"/>
        <w:rPr>
          <w:color w:val="000000"/>
        </w:rPr>
      </w:pPr>
      <w:r w:rsidRPr="004E0896">
        <w:rPr>
          <w:color w:val="000000"/>
        </w:rPr>
        <w:t>СН 457-74 Нормы отвода земель для аэропортов.</w:t>
      </w:r>
    </w:p>
    <w:p w:rsidR="005D7660" w:rsidRPr="004E0896" w:rsidRDefault="005D7660" w:rsidP="005D7660">
      <w:pPr>
        <w:ind w:firstLine="709"/>
        <w:jc w:val="both"/>
        <w:rPr>
          <w:color w:val="000000"/>
        </w:rPr>
      </w:pPr>
      <w:r w:rsidRPr="004E0896">
        <w:rPr>
          <w:color w:val="000000"/>
        </w:rPr>
        <w:t>СН 467-74 Нормы отвода земель для автомобильных дорог.</w:t>
      </w:r>
    </w:p>
    <w:p w:rsidR="005D7660" w:rsidRDefault="005D7660" w:rsidP="005D7660">
      <w:pPr>
        <w:ind w:firstLine="709"/>
        <w:jc w:val="both"/>
        <w:rPr>
          <w:b/>
          <w:color w:val="000000"/>
        </w:rPr>
      </w:pPr>
    </w:p>
    <w:p w:rsidR="005D7660" w:rsidRDefault="005D7660" w:rsidP="005D7660">
      <w:pPr>
        <w:jc w:val="center"/>
        <w:rPr>
          <w:color w:val="000000"/>
        </w:rPr>
      </w:pPr>
      <w:r>
        <w:rPr>
          <w:b/>
          <w:color w:val="000000"/>
        </w:rPr>
        <w:t>И</w:t>
      </w:r>
      <w:r w:rsidRPr="00B56849">
        <w:rPr>
          <w:b/>
          <w:color w:val="000000"/>
        </w:rPr>
        <w:t xml:space="preserve">ные </w:t>
      </w:r>
      <w:r>
        <w:rPr>
          <w:b/>
          <w:color w:val="000000"/>
        </w:rPr>
        <w:t xml:space="preserve">нормативные и методические </w:t>
      </w:r>
      <w:r w:rsidRPr="00B56849">
        <w:rPr>
          <w:b/>
          <w:color w:val="000000"/>
        </w:rPr>
        <w:t>документы</w:t>
      </w:r>
    </w:p>
    <w:p w:rsidR="005D7660" w:rsidRPr="004E0896" w:rsidRDefault="005D7660" w:rsidP="005D7660">
      <w:pPr>
        <w:ind w:firstLine="709"/>
        <w:jc w:val="both"/>
        <w:rPr>
          <w:color w:val="000000"/>
        </w:rPr>
      </w:pPr>
      <w:r w:rsidRPr="004E0896">
        <w:rPr>
          <w:color w:val="000000"/>
        </w:rPr>
        <w:t>ОДМ 218.2.007-2011 Методические рекомендации по проектированию мероприятий по обеспечению доступа инвалидов к объектам дорожного хозяйства.</w:t>
      </w:r>
    </w:p>
    <w:p w:rsidR="005D7660" w:rsidRPr="004E0896" w:rsidRDefault="005D7660" w:rsidP="005D7660">
      <w:pPr>
        <w:ind w:firstLine="709"/>
        <w:jc w:val="both"/>
        <w:rPr>
          <w:color w:val="000000"/>
        </w:rPr>
      </w:pPr>
      <w:r w:rsidRPr="004E0896">
        <w:rPr>
          <w:color w:val="000000"/>
        </w:rPr>
        <w:t>ОДМ</w:t>
      </w:r>
      <w:r>
        <w:rPr>
          <w:color w:val="000000"/>
        </w:rPr>
        <w:t> </w:t>
      </w:r>
      <w:r w:rsidRPr="004E0896">
        <w:rPr>
          <w:color w:val="000000"/>
        </w:rPr>
        <w:t>218.2.013-2011 Методические рекомендации по защите от транспортного шума территорий, прилегающих к автомобильным дорогам.</w:t>
      </w:r>
    </w:p>
    <w:p w:rsidR="005D7660" w:rsidRPr="004E0896" w:rsidRDefault="005D7660" w:rsidP="005D7660">
      <w:pPr>
        <w:ind w:firstLine="709"/>
        <w:jc w:val="both"/>
        <w:rPr>
          <w:color w:val="000000"/>
        </w:rPr>
      </w:pPr>
      <w:r w:rsidRPr="004E0896">
        <w:rPr>
          <w:color w:val="000000"/>
        </w:rPr>
        <w:t>ОДМ 218.3.031-2013</w:t>
      </w:r>
      <w:r>
        <w:rPr>
          <w:color w:val="000000"/>
        </w:rPr>
        <w:t> </w:t>
      </w:r>
      <w:r w:rsidRPr="004E0896">
        <w:rPr>
          <w:color w:val="000000"/>
        </w:rPr>
        <w:t>Методические рекомендации по охране окружающей среды при строительстве, ремонте и содержании автомобильных дорог.</w:t>
      </w:r>
    </w:p>
    <w:p w:rsidR="005D7660" w:rsidRPr="004E0896" w:rsidRDefault="005D7660" w:rsidP="005D7660">
      <w:pPr>
        <w:ind w:firstLine="709"/>
        <w:jc w:val="both"/>
        <w:rPr>
          <w:color w:val="000000"/>
        </w:rPr>
      </w:pPr>
      <w:r w:rsidRPr="004E0896">
        <w:rPr>
          <w:color w:val="000000"/>
        </w:rPr>
        <w:t xml:space="preserve">ОНД-86 Методика расчета концентраций в атмосферном воздухе вредных веществ, содержащихся в выбросах предприятий. </w:t>
      </w:r>
    </w:p>
    <w:p w:rsidR="005D7660" w:rsidRPr="004E0896" w:rsidRDefault="005D7660" w:rsidP="005D7660">
      <w:pPr>
        <w:ind w:firstLine="709"/>
        <w:jc w:val="both"/>
        <w:rPr>
          <w:color w:val="000000"/>
        </w:rPr>
      </w:pPr>
      <w:r w:rsidRPr="004E0896">
        <w:rPr>
          <w:color w:val="000000"/>
        </w:rP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rsidR="005D7660" w:rsidRPr="004E0896" w:rsidRDefault="005D7660" w:rsidP="005D7660">
      <w:pPr>
        <w:ind w:firstLine="709"/>
        <w:jc w:val="both"/>
        <w:rPr>
          <w:color w:val="000000"/>
        </w:rPr>
      </w:pPr>
      <w:r w:rsidRPr="004E0896">
        <w:rPr>
          <w:color w:val="000000"/>
        </w:rPr>
        <w:t>РД</w:t>
      </w:r>
      <w:r>
        <w:rPr>
          <w:color w:val="000000"/>
        </w:rPr>
        <w:t> </w:t>
      </w:r>
      <w:r w:rsidRPr="004E0896">
        <w:rPr>
          <w:color w:val="000000"/>
        </w:rPr>
        <w:t>45.120-2000</w:t>
      </w:r>
      <w:r>
        <w:rPr>
          <w:color w:val="000000"/>
        </w:rPr>
        <w:t> </w:t>
      </w:r>
      <w:r w:rsidRPr="004E0896">
        <w:rPr>
          <w:color w:val="000000"/>
        </w:rPr>
        <w:t>(НТП</w:t>
      </w:r>
      <w:r>
        <w:rPr>
          <w:color w:val="000000"/>
        </w:rPr>
        <w:t> </w:t>
      </w:r>
      <w:r w:rsidRPr="004E0896">
        <w:rPr>
          <w:color w:val="000000"/>
        </w:rPr>
        <w:t>112-2000)</w:t>
      </w:r>
      <w:r>
        <w:rPr>
          <w:color w:val="000000"/>
        </w:rPr>
        <w:t> </w:t>
      </w:r>
      <w:r w:rsidRPr="004E0896">
        <w:rPr>
          <w:color w:val="000000"/>
        </w:rPr>
        <w:t>Нормы технологического проектирования. Городские и сельские телефонные сети.</w:t>
      </w:r>
    </w:p>
    <w:p w:rsidR="005D7660" w:rsidRDefault="005D7660" w:rsidP="005D7660">
      <w:pPr>
        <w:ind w:firstLine="709"/>
        <w:jc w:val="both"/>
        <w:rPr>
          <w:color w:val="000000"/>
        </w:rPr>
      </w:pPr>
      <w:r w:rsidRPr="004E0896">
        <w:rPr>
          <w:color w:val="000000"/>
        </w:rPr>
        <w:t>ТК Технологические карты на устройство земляного полотна и дорожной одежды (введены в действие распоряжением Минтранса России от 23.05.2003 г. № ОС-468-р).</w:t>
      </w:r>
    </w:p>
    <w:p w:rsidR="005D7660" w:rsidRDefault="005D7660" w:rsidP="005D7660">
      <w:pPr>
        <w:ind w:firstLine="709"/>
        <w:jc w:val="both"/>
        <w:rPr>
          <w:color w:val="000000"/>
        </w:rPr>
      </w:pPr>
      <w:r w:rsidRPr="00B85613">
        <w:rPr>
          <w:color w:val="000000"/>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от 4 мая 2016 г. N АК-15/02вн</w:t>
      </w:r>
      <w:r>
        <w:rPr>
          <w:color w:val="000000"/>
        </w:rPr>
        <w:t>.</w:t>
      </w:r>
    </w:p>
    <w:p w:rsidR="005D7660" w:rsidRDefault="005D7660" w:rsidP="005D7660">
      <w:pPr>
        <w:ind w:firstLine="709"/>
        <w:jc w:val="both"/>
        <w:rPr>
          <w:color w:val="000000"/>
        </w:rPr>
      </w:pPr>
      <w:r w:rsidRPr="00B85613">
        <w:rPr>
          <w:color w:val="000000"/>
        </w:rPr>
        <w:t>Методические рекомендации</w:t>
      </w:r>
      <w:r>
        <w:rPr>
          <w:color w:val="000000"/>
        </w:rPr>
        <w:t xml:space="preserve"> п</w:t>
      </w:r>
      <w:r w:rsidRPr="00B85613">
        <w:rPr>
          <w:color w:val="000000"/>
        </w:rPr>
        <w:t>о развитию сети медицинских организаций государственной</w:t>
      </w:r>
      <w:r>
        <w:rPr>
          <w:color w:val="000000"/>
        </w:rPr>
        <w:t xml:space="preserve"> с</w:t>
      </w:r>
      <w:r w:rsidRPr="00B85613">
        <w:rPr>
          <w:color w:val="000000"/>
        </w:rPr>
        <w:t>истемы здравоохранения и муниципальной</w:t>
      </w:r>
      <w:r>
        <w:rPr>
          <w:color w:val="000000"/>
        </w:rPr>
        <w:t xml:space="preserve"> с</w:t>
      </w:r>
      <w:r w:rsidRPr="00B85613">
        <w:rPr>
          <w:color w:val="000000"/>
        </w:rPr>
        <w:t>истемы здравоохранения от 8 июня 2016 г. N 358</w:t>
      </w:r>
      <w:r>
        <w:rPr>
          <w:color w:val="000000"/>
        </w:rPr>
        <w:t>.</w:t>
      </w:r>
    </w:p>
    <w:p w:rsidR="005D7660" w:rsidRDefault="005D7660" w:rsidP="005D7660">
      <w:pPr>
        <w:ind w:firstLine="709"/>
        <w:jc w:val="both"/>
      </w:pPr>
      <w:r w:rsidRPr="00B85613">
        <w:rPr>
          <w:color w:val="000000"/>
        </w:rPr>
        <w:t>Методические рекомендации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w:t>
      </w:r>
      <w:r>
        <w:rPr>
          <w:color w:val="000000"/>
        </w:rPr>
        <w:t xml:space="preserve"> </w:t>
      </w:r>
      <w:r>
        <w:t>от 5 мая 2016 года № 219.</w:t>
      </w:r>
    </w:p>
    <w:p w:rsidR="00851DC8" w:rsidRDefault="00851DC8" w:rsidP="005D7660">
      <w:pPr>
        <w:ind w:firstLine="709"/>
        <w:jc w:val="both"/>
      </w:pPr>
    </w:p>
    <w:p w:rsidR="005D7660" w:rsidRPr="00B85613" w:rsidRDefault="005D7660" w:rsidP="005D7660">
      <w:pPr>
        <w:ind w:firstLine="709"/>
        <w:jc w:val="both"/>
        <w:rPr>
          <w:color w:val="000000"/>
        </w:rPr>
      </w:pPr>
      <w:r w:rsidRPr="00B85613">
        <w:rPr>
          <w:color w:val="000000"/>
        </w:rPr>
        <w:lastRenderedPageBreak/>
        <w:t>Методические рекомендации по развитию сети организаций сферы физической культуры и спорта и обеспеченности населения услугами таких организаций от 25 мая 2016 г. N 586</w:t>
      </w:r>
      <w:r>
        <w:rPr>
          <w:color w:val="000000"/>
        </w:rPr>
        <w:t>.</w:t>
      </w:r>
    </w:p>
    <w:p w:rsidR="005D7660" w:rsidRPr="00CE7B9B" w:rsidRDefault="005D7660" w:rsidP="005D7660">
      <w:pPr>
        <w:ind w:firstLine="709"/>
        <w:jc w:val="both"/>
        <w:rPr>
          <w:color w:val="000000"/>
        </w:rPr>
      </w:pPr>
      <w:r w:rsidRPr="00CE7B9B">
        <w:rPr>
          <w:color w:val="000000"/>
        </w:rPr>
        <w:t>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от 27 июля 2016 г. N Р-948</w:t>
      </w:r>
      <w:r>
        <w:rPr>
          <w:color w:val="000000"/>
        </w:rPr>
        <w:t>.</w:t>
      </w:r>
    </w:p>
    <w:p w:rsidR="00851DC8" w:rsidRPr="0028702E" w:rsidRDefault="00851DC8" w:rsidP="00851DC8">
      <w:pPr>
        <w:ind w:firstLine="709"/>
        <w:jc w:val="both"/>
      </w:pPr>
      <w:r w:rsidRPr="0028702E">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5D7660" w:rsidRPr="0028702E" w:rsidRDefault="005D7660" w:rsidP="005D7660">
      <w:pPr>
        <w:pStyle w:val="ConsPlusTitle"/>
        <w:jc w:val="center"/>
      </w:pPr>
    </w:p>
    <w:p w:rsidR="005D7660" w:rsidRPr="0028702E" w:rsidRDefault="005D7660" w:rsidP="005D7660">
      <w:pPr>
        <w:ind w:firstLine="709"/>
        <w:jc w:val="both"/>
        <w:rPr>
          <w:color w:val="000000"/>
        </w:rPr>
      </w:pPr>
    </w:p>
    <w:p w:rsidR="005D7660" w:rsidRPr="0028702E" w:rsidRDefault="005D7660" w:rsidP="005D7660">
      <w:pPr>
        <w:jc w:val="center"/>
        <w:rPr>
          <w:b/>
          <w:color w:val="000000"/>
        </w:rPr>
      </w:pPr>
    </w:p>
    <w:p w:rsidR="0006534D" w:rsidRPr="0028702E" w:rsidRDefault="0006534D" w:rsidP="0006534D">
      <w:pPr>
        <w:jc w:val="center"/>
        <w:rPr>
          <w:b/>
          <w:color w:val="000000"/>
        </w:rPr>
      </w:pPr>
      <w:r w:rsidRPr="0028702E">
        <w:rPr>
          <w:b/>
          <w:color w:val="000000"/>
        </w:rPr>
        <w:t>Законы Республики Коми, постановления и распоряжения Правительства Республики Коми</w:t>
      </w:r>
    </w:p>
    <w:p w:rsidR="0006534D" w:rsidRPr="0028702E" w:rsidRDefault="0006534D" w:rsidP="0006534D">
      <w:pPr>
        <w:pStyle w:val="af3"/>
        <w:spacing w:line="302" w:lineRule="exact"/>
        <w:ind w:left="34" w:firstLine="425"/>
      </w:pPr>
      <w:r w:rsidRPr="0028702E">
        <w:rPr>
          <w:rStyle w:val="14"/>
          <w:sz w:val="24"/>
          <w:szCs w:val="24"/>
        </w:rPr>
        <w:t>Стратегия социально-экономического развития Республики Коми на период до 2035 года (утверждена постановлением Правительства</w:t>
      </w:r>
      <w:r w:rsidRPr="0028702E">
        <w:rPr>
          <w:rStyle w:val="a9"/>
        </w:rPr>
        <w:t xml:space="preserve"> </w:t>
      </w:r>
      <w:r w:rsidRPr="0028702E">
        <w:rPr>
          <w:rStyle w:val="14"/>
          <w:sz w:val="24"/>
          <w:szCs w:val="24"/>
        </w:rPr>
        <w:t>Республики Коми от 11 апреля 2019 г. N 185).</w:t>
      </w:r>
    </w:p>
    <w:p w:rsidR="0006534D" w:rsidRPr="0028702E" w:rsidRDefault="0006534D" w:rsidP="0006534D">
      <w:pPr>
        <w:ind w:firstLine="709"/>
        <w:jc w:val="both"/>
      </w:pPr>
      <w:r w:rsidRPr="0028702E">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rsidR="0006534D" w:rsidRPr="004E0896" w:rsidRDefault="0006534D" w:rsidP="0006534D">
      <w:pPr>
        <w:ind w:firstLine="709"/>
        <w:jc w:val="both"/>
        <w:rPr>
          <w:color w:val="000000"/>
        </w:rPr>
      </w:pPr>
      <w:r w:rsidRPr="0028702E">
        <w:rPr>
          <w:color w:val="000000"/>
        </w:rPr>
        <w:t>Закон Республики Коми от 01.03.2016 N 10-РЗ "О некоторых вопросах в области охраны окружающей среды в Республике Коми и признании утратившими силу некоторых законодательных актов Республики Коми" (принят ГС РК 18.02.2016).</w:t>
      </w:r>
    </w:p>
    <w:p w:rsidR="0006534D" w:rsidRPr="004E0896" w:rsidRDefault="0006534D" w:rsidP="0006534D">
      <w:pPr>
        <w:ind w:firstLine="709"/>
        <w:jc w:val="both"/>
        <w:rPr>
          <w:color w:val="000000"/>
        </w:rPr>
      </w:pPr>
      <w:r w:rsidRPr="004E0896">
        <w:rPr>
          <w:color w:val="000000"/>
        </w:rP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rsidR="0006534D" w:rsidRPr="004E0896" w:rsidRDefault="0006534D" w:rsidP="0006534D">
      <w:pPr>
        <w:ind w:firstLine="709"/>
        <w:jc w:val="both"/>
      </w:pP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rsidR="0006534D" w:rsidRPr="004E0896" w:rsidRDefault="0006534D" w:rsidP="0006534D">
      <w:pPr>
        <w:ind w:firstLine="709"/>
        <w:jc w:val="both"/>
        <w:rPr>
          <w:color w:val="000000"/>
        </w:rPr>
      </w:pP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06534D" w:rsidRPr="0028702E" w:rsidRDefault="0006534D" w:rsidP="0006534D">
      <w:pPr>
        <w:ind w:firstLine="709"/>
        <w:jc w:val="both"/>
      </w:pPr>
      <w:r w:rsidRPr="0028702E">
        <w:t xml:space="preserve">Приказ Министерства строительства и дорожного хозяйства Республики Коми от 30.06.2020 г. №268-ОД «Об утверждении региональных нормативов градостроительного проектирования Республики Коми» </w:t>
      </w:r>
    </w:p>
    <w:p w:rsidR="0006534D" w:rsidRPr="0028702E" w:rsidRDefault="0006534D" w:rsidP="0006534D">
      <w:pPr>
        <w:ind w:firstLine="709"/>
        <w:jc w:val="both"/>
        <w:rPr>
          <w:color w:val="000000"/>
        </w:rPr>
      </w:pPr>
      <w:r w:rsidRPr="0028702E">
        <w:t>Распоряжение Правительства Республики Коми от 30.11.2009</w:t>
      </w:r>
      <w:r w:rsidRPr="0028702E">
        <w:rPr>
          <w:color w:val="000000"/>
        </w:rPr>
        <w:t xml:space="preserve"> г. № 438-р «Об утверждении перечня автомобильных дорог общего пользования регионального или межмуниципального значения Республики Коми».</w:t>
      </w:r>
    </w:p>
    <w:p w:rsidR="0006534D" w:rsidRPr="0028702E" w:rsidRDefault="0006534D" w:rsidP="0006534D">
      <w:pPr>
        <w:ind w:firstLine="709"/>
        <w:jc w:val="both"/>
        <w:rPr>
          <w:color w:val="000000"/>
        </w:rPr>
      </w:pPr>
      <w:r w:rsidRPr="0028702E">
        <w:rPr>
          <w:color w:val="000000"/>
        </w:rPr>
        <w:t>Распоряжение Правительства Республики Коми от 1 июня 2017 г. N 267-р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rsidR="0006534D" w:rsidRPr="0028702E" w:rsidRDefault="0006534D" w:rsidP="0006534D">
      <w:pPr>
        <w:ind w:firstLine="709"/>
        <w:jc w:val="both"/>
        <w:rPr>
          <w:color w:val="000000"/>
        </w:rPr>
      </w:pPr>
      <w:r w:rsidRPr="0028702E">
        <w:rPr>
          <w:color w:val="000000"/>
        </w:rPr>
        <w:t>Распоряжение Правительства Республики Коми от 17 января 2017 г. N 10-р «Об определении зон экстренного оповещения населения об угрозе возникновения или о возникновении чрезвычайных ситуаций на территории Республики Коми и признании утратившими силу некоторых распоряжений Правительства Республики Коми&gt; (вместе с "Перечнем зон экстренного оповещения населения, территория которых подвержена угрозе химического заражения", "Перечнем зон экстренного оповещения населения, территория которых подвержена угрозе затопления")».</w:t>
      </w:r>
    </w:p>
    <w:p w:rsidR="0006534D" w:rsidRPr="0028702E" w:rsidRDefault="0006534D" w:rsidP="0006534D">
      <w:pPr>
        <w:ind w:firstLine="709"/>
        <w:jc w:val="both"/>
      </w:pPr>
      <w:r w:rsidRPr="0028702E">
        <w:t xml:space="preserve">Распоряжение Правительства Республики Коми от 29.10.2014 г. № 356-р «Об утверждении Перечня населенных пунктов и объектов экономики, участков </w:t>
      </w:r>
      <w:r w:rsidRPr="0028702E">
        <w:lastRenderedPageBreak/>
        <w:t>нефтегазопроводов, автомобильных и железных дорог, мостов, участков линий электропередач и связи, скотомогильников, подверженных угрозе подтопления».</w:t>
      </w:r>
    </w:p>
    <w:p w:rsidR="0006534D" w:rsidRPr="0028702E" w:rsidRDefault="0006534D" w:rsidP="0006534D">
      <w:pPr>
        <w:ind w:firstLine="709"/>
        <w:jc w:val="both"/>
      </w:pPr>
      <w:r w:rsidRPr="0028702E">
        <w:t>Лесной план Республики Коми (утвержден Распоряжением главы Республики Коми от от 1 мая 2020 г. N 106-р).</w:t>
      </w:r>
    </w:p>
    <w:p w:rsidR="0006534D" w:rsidRPr="0028702E" w:rsidRDefault="0006534D" w:rsidP="0006534D">
      <w:pPr>
        <w:ind w:firstLine="709"/>
        <w:jc w:val="center"/>
        <w:rPr>
          <w:b/>
        </w:rPr>
      </w:pPr>
    </w:p>
    <w:p w:rsidR="0006534D" w:rsidRPr="0028702E" w:rsidRDefault="0006534D" w:rsidP="0006534D">
      <w:pPr>
        <w:ind w:firstLine="709"/>
        <w:jc w:val="both"/>
      </w:pPr>
      <w:r w:rsidRPr="0028702E">
        <w:t>Стратегия социально-экономического развития муниципального образования муниципального района «Корткросский» на период до 2023 года, утвержденная решением Совета МО МР «Корткеросский» от 22.12. 2020 года № VII-3/8;</w:t>
      </w:r>
    </w:p>
    <w:p w:rsidR="00875E6C" w:rsidRPr="0028702E" w:rsidRDefault="00875E6C" w:rsidP="00875E6C">
      <w:pPr>
        <w:ind w:firstLine="709"/>
        <w:jc w:val="center"/>
        <w:rPr>
          <w:b/>
          <w:color w:val="FF0000"/>
        </w:rPr>
      </w:pPr>
    </w:p>
    <w:p w:rsidR="005D7660" w:rsidRPr="0028702E" w:rsidRDefault="00875E6C" w:rsidP="00875E6C">
      <w:pPr>
        <w:ind w:firstLine="709"/>
        <w:jc w:val="center"/>
      </w:pPr>
      <w:r w:rsidRPr="0028702E">
        <w:rPr>
          <w:b/>
        </w:rPr>
        <w:t>Муниципальные программы</w:t>
      </w:r>
    </w:p>
    <w:p w:rsidR="005D7660" w:rsidRPr="0028702E" w:rsidRDefault="005D7660" w:rsidP="005D7660">
      <w:pPr>
        <w:ind w:firstLine="709"/>
        <w:jc w:val="both"/>
      </w:pPr>
      <w:r w:rsidRPr="0028702E">
        <w:t>1.</w:t>
      </w:r>
      <w:r w:rsidR="00C02760" w:rsidRPr="0028702E">
        <w:t xml:space="preserve"> «Развитие культуры Корткеросского района (2014-2023 годы)». Утверждена Постановлением администрации МОМР «Корткеросский» от 24.12.2013 г. № 2635;</w:t>
      </w:r>
    </w:p>
    <w:p w:rsidR="005D7660" w:rsidRPr="0028702E" w:rsidRDefault="005D7660" w:rsidP="005D7660">
      <w:pPr>
        <w:ind w:firstLine="709"/>
        <w:jc w:val="both"/>
      </w:pPr>
      <w:r w:rsidRPr="0028702E">
        <w:t xml:space="preserve">2. </w:t>
      </w:r>
      <w:r w:rsidR="00034CD7" w:rsidRPr="0028702E">
        <w:t xml:space="preserve">«Развитие жилищно-коммунального хозяйства муниципального района «Корткеросский» на период до 2023 года». Утверждена Постановлением администрации МО МР «Корткеросский» </w:t>
      </w:r>
      <w:r w:rsidR="0006534D" w:rsidRPr="0028702E">
        <w:t xml:space="preserve">от </w:t>
      </w:r>
      <w:r w:rsidR="00034CD7" w:rsidRPr="0028702E">
        <w:t>30.12.2020 № 1879;</w:t>
      </w:r>
    </w:p>
    <w:p w:rsidR="005D7660" w:rsidRPr="0028702E" w:rsidRDefault="005D7660" w:rsidP="005D7660">
      <w:pPr>
        <w:ind w:firstLine="709"/>
        <w:jc w:val="both"/>
      </w:pPr>
      <w:r w:rsidRPr="0028702E">
        <w:t>3. «Развитие образования</w:t>
      </w:r>
      <w:r w:rsidR="0006534D" w:rsidRPr="0028702E">
        <w:t>»</w:t>
      </w:r>
      <w:r w:rsidRPr="0028702E">
        <w:t>. Утверждена Постановлением администрации МОМР «Корткеросский» от 24.12.2013 г. № 2634;</w:t>
      </w:r>
    </w:p>
    <w:p w:rsidR="005D7660" w:rsidRPr="0028702E" w:rsidRDefault="005D7660" w:rsidP="005D7660">
      <w:pPr>
        <w:ind w:firstLine="709"/>
        <w:jc w:val="both"/>
      </w:pPr>
      <w:r w:rsidRPr="0028702E">
        <w:t xml:space="preserve">4. </w:t>
      </w:r>
      <w:r w:rsidR="00C02760" w:rsidRPr="0028702E">
        <w:t>"Развитие физической культуры и спорта на территории муниципального образования муниципального района "Корткеросский" до 2023 года"</w:t>
      </w:r>
      <w:r w:rsidRPr="0028702E">
        <w:t>. Утверждена Постановлением администрации МО МР «Корткеросский» от 24.12.2013 г. № 2637;</w:t>
      </w:r>
    </w:p>
    <w:p w:rsidR="007F4361" w:rsidRPr="007408D9" w:rsidRDefault="005D7660" w:rsidP="007F4361">
      <w:pPr>
        <w:ind w:firstLine="709"/>
        <w:jc w:val="both"/>
      </w:pPr>
      <w:r w:rsidRPr="0028702E">
        <w:t xml:space="preserve">5.  </w:t>
      </w:r>
      <w:r w:rsidR="007F4361" w:rsidRPr="0028702E">
        <w:t xml:space="preserve">5.  </w:t>
      </w:r>
      <w:r w:rsidR="007F4361" w:rsidRPr="0028702E">
        <w:rPr>
          <w:color w:val="333333"/>
          <w:shd w:val="clear" w:color="auto" w:fill="FFFFFF"/>
        </w:rPr>
        <w:t>«Развитие транспортной системы» на период до 2023 года» Утверждена Постановлением администрации от 24.12.2013 г. № 2632</w:t>
      </w:r>
      <w:r w:rsidR="007F4361" w:rsidRPr="0028702E">
        <w:t>;</w:t>
      </w:r>
    </w:p>
    <w:p w:rsidR="005D7660" w:rsidRDefault="005D7660" w:rsidP="002C50EE">
      <w:pPr>
        <w:ind w:firstLine="851"/>
      </w:pPr>
    </w:p>
    <w:p w:rsidR="002C50EE" w:rsidRDefault="002C50EE" w:rsidP="002C50EE">
      <w:pPr>
        <w:ind w:firstLine="851"/>
      </w:pPr>
    </w:p>
    <w:p w:rsidR="002C50EE" w:rsidRDefault="002C50EE">
      <w:pPr>
        <w:spacing w:after="200" w:line="276" w:lineRule="auto"/>
        <w:rPr>
          <w:rFonts w:eastAsiaTheme="majorEastAsia" w:cstheme="majorBidi"/>
          <w:b/>
          <w:bCs/>
          <w:sz w:val="28"/>
          <w:szCs w:val="28"/>
        </w:rPr>
      </w:pPr>
      <w:bookmarkStart w:id="58" w:name="_Toc481060547"/>
      <w:r>
        <w:br w:type="page"/>
      </w:r>
    </w:p>
    <w:p w:rsidR="005D7660" w:rsidRPr="006000D1" w:rsidRDefault="005D7660" w:rsidP="00D24664">
      <w:pPr>
        <w:pStyle w:val="1"/>
      </w:pPr>
      <w:bookmarkStart w:id="59" w:name="_Toc501217707"/>
      <w:r w:rsidRPr="00A539BA">
        <w:lastRenderedPageBreak/>
        <w:t>Приложение</w:t>
      </w:r>
      <w:bookmarkEnd w:id="56"/>
      <w:r>
        <w:t xml:space="preserve"> Б</w:t>
      </w:r>
      <w:bookmarkEnd w:id="58"/>
      <w:bookmarkEnd w:id="59"/>
      <w:r w:rsidRPr="00A539BA">
        <w:t xml:space="preserve"> </w:t>
      </w:r>
    </w:p>
    <w:p w:rsidR="003C4879" w:rsidRPr="006000D1" w:rsidRDefault="003C4879" w:rsidP="003C4879"/>
    <w:p w:rsidR="005D7660" w:rsidRPr="003C4879" w:rsidRDefault="005D7660" w:rsidP="00D24664">
      <w:pPr>
        <w:pStyle w:val="1"/>
      </w:pPr>
      <w:bookmarkStart w:id="60" w:name="_Toc501217708"/>
      <w:r w:rsidRPr="003C4879">
        <w:t>ТЕРМИНЫ И ОПРЕДЕЛЕНИЯ</w:t>
      </w:r>
      <w:bookmarkEnd w:id="60"/>
    </w:p>
    <w:p w:rsidR="005D7660" w:rsidRPr="00CA498F" w:rsidRDefault="005D7660" w:rsidP="005D7660"/>
    <w:p w:rsidR="005D7660" w:rsidRPr="002E7E42" w:rsidRDefault="005D7660" w:rsidP="005D7660">
      <w:pPr>
        <w:tabs>
          <w:tab w:val="left" w:pos="709"/>
        </w:tabs>
        <w:spacing w:after="240"/>
        <w:ind w:firstLine="567"/>
        <w:jc w:val="both"/>
        <w:rPr>
          <w:rStyle w:val="WW-Absatz-Standardschriftart1111111111111111111111111"/>
          <w:rFonts w:eastAsia="Calibri"/>
          <w:lang w:eastAsia="en-US"/>
        </w:rPr>
      </w:pPr>
      <w:r w:rsidRPr="002E7E42">
        <w:rPr>
          <w:rFonts w:eastAsia="Arial Unicode MS"/>
          <w:b/>
        </w:rPr>
        <w:t>г</w:t>
      </w:r>
      <w:r w:rsidRPr="002E7E42">
        <w:rPr>
          <w:rFonts w:eastAsia="Calibri"/>
          <w:b/>
          <w:lang w:eastAsia="en-US"/>
        </w:rPr>
        <w:t>радостроительная документация</w:t>
      </w:r>
      <w:r w:rsidRPr="002E7E42">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rsidR="005D7660" w:rsidRPr="002E7E42" w:rsidRDefault="005D7660" w:rsidP="005D7660">
      <w:pPr>
        <w:autoSpaceDE w:val="0"/>
        <w:autoSpaceDN w:val="0"/>
        <w:adjustRightInd w:val="0"/>
        <w:spacing w:after="240"/>
        <w:ind w:firstLine="540"/>
        <w:jc w:val="both"/>
      </w:pPr>
      <w:r w:rsidRPr="002E7E42">
        <w:rPr>
          <w:b/>
        </w:rPr>
        <w:t>граница сельского населенного пункта</w:t>
      </w:r>
      <w:r w:rsidRPr="002E7E42">
        <w:t>: законодательно установленная линия, отделяющая земли сельского населенного пункта от иных категорий земель;</w:t>
      </w:r>
    </w:p>
    <w:p w:rsidR="005D7660" w:rsidRPr="002E7E42" w:rsidRDefault="005D7660" w:rsidP="005D7660">
      <w:pPr>
        <w:autoSpaceDE w:val="0"/>
        <w:autoSpaceDN w:val="0"/>
        <w:adjustRightInd w:val="0"/>
        <w:spacing w:after="240"/>
        <w:ind w:firstLine="540"/>
        <w:jc w:val="both"/>
      </w:pPr>
      <w:r w:rsidRPr="002E7E42">
        <w:rPr>
          <w:b/>
        </w:rPr>
        <w:t>земельный участок</w:t>
      </w:r>
      <w:r w:rsidRPr="002E7E42">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rsidR="005D7660" w:rsidRPr="002E7E42" w:rsidRDefault="005D7660" w:rsidP="005D7660">
      <w:pPr>
        <w:autoSpaceDE w:val="0"/>
        <w:autoSpaceDN w:val="0"/>
        <w:adjustRightInd w:val="0"/>
        <w:spacing w:after="240"/>
        <w:ind w:firstLine="540"/>
        <w:jc w:val="both"/>
      </w:pPr>
      <w:r w:rsidRPr="002E7E42">
        <w:rPr>
          <w:b/>
        </w:rPr>
        <w:t>зона (район) застройки</w:t>
      </w:r>
      <w:r w:rsidRPr="002E7E42">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rsidR="005D7660" w:rsidRPr="002E7E42" w:rsidRDefault="005D7660" w:rsidP="005D7660">
      <w:pPr>
        <w:autoSpaceDE w:val="0"/>
        <w:autoSpaceDN w:val="0"/>
        <w:adjustRightInd w:val="0"/>
        <w:spacing w:after="240"/>
        <w:ind w:firstLine="540"/>
        <w:jc w:val="both"/>
      </w:pPr>
      <w:r w:rsidRPr="002E7E42">
        <w:rPr>
          <w:b/>
        </w:rPr>
        <w:t>квартал</w:t>
      </w:r>
      <w:r w:rsidRPr="002E7E42">
        <w:t>:</w:t>
      </w:r>
      <w:r w:rsidRPr="002E7E42">
        <w:rPr>
          <w:rStyle w:val="WW-Absatz-Standardschriftart1111111111111111111111111"/>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rsidRPr="002E7E42">
        <w:t>;</w:t>
      </w:r>
    </w:p>
    <w:p w:rsidR="009D2BF3" w:rsidRPr="0028702E" w:rsidRDefault="009D2BF3" w:rsidP="005D7660">
      <w:pPr>
        <w:autoSpaceDE w:val="0"/>
        <w:autoSpaceDN w:val="0"/>
        <w:adjustRightInd w:val="0"/>
        <w:spacing w:after="240"/>
        <w:ind w:firstLine="540"/>
        <w:jc w:val="both"/>
        <w:rPr>
          <w:b/>
        </w:rPr>
      </w:pPr>
      <w:r w:rsidRPr="009D2BF3">
        <w:rPr>
          <w:b/>
        </w:rPr>
        <w:t>красная линия</w:t>
      </w:r>
      <w:r w:rsidRPr="0028702E">
        <w:rPr>
          <w:b/>
        </w:rPr>
        <w:t xml:space="preserve">: </w:t>
      </w:r>
      <w:r w:rsidRPr="0028702E">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5D7660" w:rsidRPr="0028702E" w:rsidRDefault="005D7660" w:rsidP="005D7660">
      <w:pPr>
        <w:autoSpaceDE w:val="0"/>
        <w:autoSpaceDN w:val="0"/>
        <w:adjustRightInd w:val="0"/>
        <w:spacing w:after="240"/>
        <w:ind w:firstLine="540"/>
        <w:jc w:val="both"/>
      </w:pPr>
      <w:r w:rsidRPr="0028702E">
        <w:rPr>
          <w:b/>
        </w:rPr>
        <w:t>линия регулирования застройки</w:t>
      </w:r>
      <w:r w:rsidRPr="0028702E">
        <w:t>: граница застройки, устанавливаемая при размещении зданий, строений и сооружений, с отступом от красной линии или от границ земельного участка;</w:t>
      </w:r>
    </w:p>
    <w:p w:rsidR="005D7660" w:rsidRPr="0028702E" w:rsidRDefault="005D7660" w:rsidP="005D7660">
      <w:pPr>
        <w:autoSpaceDE w:val="0"/>
        <w:autoSpaceDN w:val="0"/>
        <w:adjustRightInd w:val="0"/>
        <w:spacing w:after="240"/>
        <w:ind w:firstLine="540"/>
        <w:jc w:val="both"/>
      </w:pPr>
      <w:r w:rsidRPr="0028702E">
        <w:rPr>
          <w:b/>
        </w:rPr>
        <w:t>зона усадебной застройки</w:t>
      </w:r>
      <w:r w:rsidRPr="0028702E">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rsidR="009D2BF3" w:rsidRPr="009D2BF3" w:rsidRDefault="005D7660" w:rsidP="009D2BF3">
      <w:pPr>
        <w:autoSpaceDE w:val="0"/>
        <w:autoSpaceDN w:val="0"/>
        <w:adjustRightInd w:val="0"/>
        <w:spacing w:after="240"/>
        <w:ind w:firstLine="540"/>
        <w:jc w:val="both"/>
      </w:pPr>
      <w:r w:rsidRPr="0028702E">
        <w:rPr>
          <w:b/>
        </w:rPr>
        <w:t>блокированные жилые дома</w:t>
      </w:r>
      <w:r w:rsidRPr="0028702E">
        <w:t xml:space="preserve">: </w:t>
      </w:r>
      <w:r w:rsidR="009D2BF3" w:rsidRPr="0028702E">
        <w:t>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5D7660" w:rsidRDefault="005D7660" w:rsidP="005D7660">
      <w:pPr>
        <w:autoSpaceDE w:val="0"/>
        <w:autoSpaceDN w:val="0"/>
        <w:adjustRightInd w:val="0"/>
        <w:spacing w:after="240"/>
        <w:ind w:firstLine="540"/>
        <w:jc w:val="both"/>
      </w:pPr>
      <w:r w:rsidRPr="00C6123F">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rsidR="005D7660" w:rsidRDefault="005D7660" w:rsidP="005D7660">
      <w:pPr>
        <w:autoSpaceDE w:val="0"/>
        <w:autoSpaceDN w:val="0"/>
        <w:adjustRightInd w:val="0"/>
        <w:spacing w:after="240"/>
        <w:ind w:firstLine="540"/>
        <w:jc w:val="both"/>
      </w:pPr>
      <w:r w:rsidRPr="00C6123F">
        <w:rPr>
          <w:b/>
        </w:rPr>
        <w:t>особоохраняемые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w:t>
      </w:r>
      <w:r>
        <w:lastRenderedPageBreak/>
        <w:t xml:space="preserve">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особоохраняемых природных территорий; </w:t>
      </w:r>
    </w:p>
    <w:p w:rsidR="005D7660" w:rsidRDefault="005D7660" w:rsidP="005D7660">
      <w:pPr>
        <w:autoSpaceDE w:val="0"/>
        <w:autoSpaceDN w:val="0"/>
        <w:adjustRightInd w:val="0"/>
        <w:spacing w:after="240"/>
        <w:ind w:firstLine="540"/>
        <w:jc w:val="both"/>
      </w:pPr>
      <w:r w:rsidRPr="00C6123F">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rsidR="009D2BF3" w:rsidRDefault="009D2BF3" w:rsidP="009D2BF3">
      <w:pPr>
        <w:autoSpaceDE w:val="0"/>
        <w:autoSpaceDN w:val="0"/>
        <w:adjustRightInd w:val="0"/>
        <w:spacing w:after="240"/>
        <w:ind w:firstLine="540"/>
        <w:jc w:val="both"/>
      </w:pPr>
      <w:r w:rsidRPr="0028702E">
        <w:rPr>
          <w:b/>
        </w:rPr>
        <w:t>градостроительное зонирование</w:t>
      </w:r>
      <w:r w:rsidRPr="0028702E">
        <w:t>: зонирование территорий муниципальных образований в целях определения территориальных зон и установления градостроительных регламентов;</w:t>
      </w:r>
    </w:p>
    <w:p w:rsidR="005D7660" w:rsidRDefault="005D7660" w:rsidP="005D7660">
      <w:pPr>
        <w:autoSpaceDE w:val="0"/>
        <w:autoSpaceDN w:val="0"/>
        <w:adjustRightInd w:val="0"/>
        <w:spacing w:after="240"/>
        <w:ind w:firstLine="540"/>
        <w:jc w:val="both"/>
      </w:pPr>
      <w:r w:rsidRPr="00C6123F">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rsidR="005D7660" w:rsidRDefault="005D7660" w:rsidP="005D7660">
      <w:pPr>
        <w:autoSpaceDE w:val="0"/>
        <w:autoSpaceDN w:val="0"/>
        <w:adjustRightInd w:val="0"/>
        <w:spacing w:after="240"/>
        <w:ind w:firstLine="540"/>
        <w:jc w:val="both"/>
      </w:pPr>
      <w:r w:rsidRPr="00C6123F">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rsidR="005D7660" w:rsidRDefault="005D7660" w:rsidP="005D7660">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rsidR="005D7660" w:rsidRDefault="005D7660" w:rsidP="005D7660">
      <w:pPr>
        <w:autoSpaceDE w:val="0"/>
        <w:autoSpaceDN w:val="0"/>
        <w:adjustRightInd w:val="0"/>
        <w:spacing w:after="240"/>
        <w:ind w:firstLine="540"/>
        <w:jc w:val="both"/>
        <w:rPr>
          <w:rFonts w:eastAsia="Calibri"/>
          <w:lang w:eastAsia="en-US"/>
        </w:rPr>
      </w:pPr>
      <w:r w:rsidRPr="002E7E42">
        <w:rPr>
          <w:rFonts w:eastAsia="Calibri"/>
          <w:b/>
          <w:lang w:eastAsia="en-US"/>
        </w:rPr>
        <w:t>автомобильная дорога</w:t>
      </w:r>
      <w:r w:rsidRPr="002E7E42">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5D7660" w:rsidRDefault="005D7660" w:rsidP="005D7660">
      <w:pPr>
        <w:autoSpaceDE w:val="0"/>
        <w:autoSpaceDN w:val="0"/>
        <w:adjustRightInd w:val="0"/>
        <w:spacing w:after="240"/>
        <w:ind w:firstLine="540"/>
        <w:jc w:val="both"/>
      </w:pPr>
      <w:r w:rsidRPr="00C6123F">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rsidR="005D7660" w:rsidRDefault="005D7660" w:rsidP="005D7660">
      <w:pPr>
        <w:autoSpaceDE w:val="0"/>
        <w:autoSpaceDN w:val="0"/>
        <w:adjustRightInd w:val="0"/>
        <w:spacing w:after="240"/>
        <w:ind w:firstLine="540"/>
        <w:jc w:val="both"/>
      </w:pPr>
      <w:r w:rsidRPr="00C6123F">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rsidR="005D7660" w:rsidRPr="00C6123F" w:rsidRDefault="005D7660" w:rsidP="005D7660">
      <w:pPr>
        <w:autoSpaceDE w:val="0"/>
        <w:autoSpaceDN w:val="0"/>
        <w:adjustRightInd w:val="0"/>
        <w:spacing w:after="240"/>
        <w:ind w:firstLine="540"/>
        <w:jc w:val="both"/>
        <w:rPr>
          <w:b/>
        </w:rPr>
      </w:pPr>
      <w:r w:rsidRPr="00C6123F">
        <w:rPr>
          <w:b/>
        </w:rPr>
        <w:t>гаражи:</w:t>
      </w:r>
      <w:r>
        <w:t xml:space="preserve"> здания, предназначенные для длительного хранения, парковки, технического обслуживания автомобилей;</w:t>
      </w:r>
    </w:p>
    <w:p w:rsidR="005D7660" w:rsidRDefault="005D7660" w:rsidP="005D7660">
      <w:pPr>
        <w:autoSpaceDE w:val="0"/>
        <w:autoSpaceDN w:val="0"/>
        <w:adjustRightInd w:val="0"/>
        <w:spacing w:after="240"/>
        <w:ind w:firstLine="540"/>
        <w:jc w:val="both"/>
      </w:pPr>
      <w:r w:rsidRPr="00C6123F">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rsidR="005D7660" w:rsidRDefault="005D7660" w:rsidP="005D7660">
      <w:pPr>
        <w:autoSpaceDE w:val="0"/>
        <w:autoSpaceDN w:val="0"/>
        <w:adjustRightInd w:val="0"/>
        <w:spacing w:after="240"/>
        <w:ind w:firstLine="540"/>
        <w:jc w:val="both"/>
      </w:pPr>
      <w:r w:rsidRPr="00C6123F">
        <w:rPr>
          <w:b/>
        </w:rPr>
        <w:t>естественная экологическая система (экосистема):</w:t>
      </w:r>
      <w:r>
        <w:t xml:space="preserve"> объективно существующая часть природной среды, которая имеет пространственно-территориальные границы, в которой </w:t>
      </w:r>
      <w:r>
        <w:lastRenderedPageBreak/>
        <w:t>живые (растения, животные и другие организмы) и неживые ее элементы взаимодействуют как единое функциональное целое и связаны между собой обменом веществ и энергией;</w:t>
      </w:r>
    </w:p>
    <w:p w:rsidR="005D7660" w:rsidRDefault="005D7660" w:rsidP="005D7660">
      <w:pPr>
        <w:autoSpaceDE w:val="0"/>
        <w:autoSpaceDN w:val="0"/>
        <w:adjustRightInd w:val="0"/>
        <w:spacing w:after="240"/>
        <w:ind w:firstLine="540"/>
        <w:jc w:val="both"/>
      </w:pPr>
      <w:r w:rsidRPr="00C6123F">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средообразующее, ресурсосберегающее, оздоровительное и рекреационное значение;</w:t>
      </w:r>
    </w:p>
    <w:p w:rsidR="009D2BF3" w:rsidRPr="00427495" w:rsidRDefault="009D2BF3" w:rsidP="009D2BF3">
      <w:pPr>
        <w:spacing w:after="240"/>
        <w:ind w:firstLine="700"/>
        <w:jc w:val="both"/>
      </w:pPr>
      <w:r w:rsidRPr="0028702E">
        <w:rPr>
          <w:b/>
        </w:rPr>
        <w:t xml:space="preserve">зоны с особыми условиями использования территорий: </w:t>
      </w:r>
      <w:r w:rsidRPr="0028702E">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5D7660" w:rsidRDefault="005D7660" w:rsidP="005D7660">
      <w:pPr>
        <w:autoSpaceDE w:val="0"/>
        <w:autoSpaceDN w:val="0"/>
        <w:adjustRightInd w:val="0"/>
        <w:spacing w:after="240"/>
        <w:ind w:firstLine="540"/>
        <w:jc w:val="both"/>
      </w:pPr>
      <w:r>
        <w:t>;</w:t>
      </w:r>
    </w:p>
    <w:p w:rsidR="005D7660" w:rsidRDefault="005D7660" w:rsidP="005D7660">
      <w:pPr>
        <w:spacing w:after="240"/>
        <w:ind w:firstLine="700"/>
        <w:jc w:val="both"/>
      </w:pPr>
      <w:r w:rsidRPr="00C6123F">
        <w:rPr>
          <w:b/>
        </w:rPr>
        <w:t>зеленая зона:</w:t>
      </w:r>
      <w:r>
        <w:t xml:space="preserve"> территория</w:t>
      </w:r>
      <w:bookmarkStart w:id="61" w:name="_GoBack"/>
      <w:bookmarkEnd w:id="61"/>
      <w:r>
        <w:t xml:space="preserve">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hyperlink r:id="rId116" w:history="1">
        <w:r w:rsidRPr="002E7E42">
          <w:rPr>
            <w:rStyle w:val="a4"/>
          </w:rPr>
          <w:t>(ГОСТ 17.5.3.01-01-78</w:t>
        </w:r>
        <w:r>
          <w:rPr>
            <w:rStyle w:val="a4"/>
          </w:rPr>
          <w:t>)</w:t>
        </w:r>
      </w:hyperlink>
    </w:p>
    <w:p w:rsidR="005D7660" w:rsidRPr="002E7E42" w:rsidRDefault="005D7660" w:rsidP="005D7660">
      <w:pPr>
        <w:spacing w:after="240"/>
        <w:ind w:firstLine="700"/>
        <w:jc w:val="both"/>
        <w:rPr>
          <w:rFonts w:eastAsia="Calibri"/>
          <w:lang w:eastAsia="en-US"/>
        </w:rPr>
      </w:pPr>
      <w:r w:rsidRPr="002E7E42">
        <w:rPr>
          <w:rFonts w:eastAsia="Calibri"/>
          <w:b/>
          <w:lang w:eastAsia="en-US"/>
        </w:rPr>
        <w:t>места захоронения</w:t>
      </w:r>
      <w:r w:rsidRPr="002E7E42">
        <w:rPr>
          <w:rFonts w:eastAsia="Calibri"/>
          <w:lang w:eastAsia="en-US"/>
        </w:rPr>
        <w:t xml:space="preserve"> - кладбища, крематории, колумбарии, расположенные на территории населенного пункта (поселения);</w:t>
      </w:r>
    </w:p>
    <w:p w:rsidR="005D7660" w:rsidRPr="002E7E42" w:rsidRDefault="005D7660" w:rsidP="005D7660">
      <w:pPr>
        <w:spacing w:after="240"/>
        <w:ind w:firstLine="697"/>
        <w:jc w:val="both"/>
        <w:rPr>
          <w:rFonts w:eastAsia="Calibri"/>
          <w:lang w:eastAsia="en-US"/>
        </w:rPr>
      </w:pPr>
      <w:r w:rsidRPr="002E7E42">
        <w:rPr>
          <w:rFonts w:eastAsia="Calibri"/>
          <w:b/>
          <w:lang w:eastAsia="en-US"/>
        </w:rPr>
        <w:t>объекты местного значения</w:t>
      </w:r>
      <w:r w:rsidRPr="002E7E42">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5D7660" w:rsidRPr="002E7E42" w:rsidRDefault="005D7660" w:rsidP="005D7660">
      <w:pPr>
        <w:spacing w:after="240"/>
        <w:ind w:firstLine="697"/>
        <w:jc w:val="both"/>
        <w:rPr>
          <w:rStyle w:val="WW-Absatz-Standardschriftart1111111111111111111111111"/>
        </w:rPr>
      </w:pPr>
      <w:r w:rsidRPr="002E7E42">
        <w:rPr>
          <w:b/>
        </w:rPr>
        <w:t>санитарно-защитная зона (СЗЗ)</w:t>
      </w:r>
      <w:r w:rsidRPr="002E7E42">
        <w:t xml:space="preserve"> — </w:t>
      </w:r>
      <w:hyperlink r:id="rId117" w:tooltip="Зоны с особыми условиями использования территорий" w:history="1">
        <w:r w:rsidRPr="002E7E42">
          <w:t>специальная территория с особым режимом использования</w:t>
        </w:r>
      </w:hyperlink>
      <w:r w:rsidRPr="002E7E42">
        <w:t xml:space="preserve">, которая устанавливается вокруг объектов и производств, являющихся источниками воздействия на </w:t>
      </w:r>
      <w:hyperlink r:id="rId118" w:tooltip="Среда обитания" w:history="1">
        <w:r w:rsidRPr="002E7E42">
          <w:t>среду обитания</w:t>
        </w:r>
      </w:hyperlink>
      <w:r w:rsidRPr="002E7E42">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5D7660" w:rsidRPr="002E7E42" w:rsidRDefault="005D7660" w:rsidP="005D7660">
      <w:pPr>
        <w:tabs>
          <w:tab w:val="left" w:pos="709"/>
        </w:tabs>
        <w:spacing w:after="240"/>
        <w:jc w:val="both"/>
        <w:rPr>
          <w:rFonts w:eastAsia="Calibri"/>
          <w:lang w:eastAsia="en-US"/>
        </w:rPr>
      </w:pPr>
      <w:r w:rsidRPr="002E7E42">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rsidR="005D7660" w:rsidRPr="00BE2AC3" w:rsidRDefault="005D7660" w:rsidP="005D7660">
      <w:pPr>
        <w:spacing w:after="200" w:line="276" w:lineRule="auto"/>
      </w:pPr>
      <w:r>
        <w:br w:type="page"/>
      </w:r>
    </w:p>
    <w:p w:rsidR="005D7660" w:rsidRPr="00BE2AC3" w:rsidRDefault="005D7660" w:rsidP="005D7660">
      <w:pPr>
        <w:ind w:firstLine="567"/>
        <w:jc w:val="both"/>
      </w:pPr>
    </w:p>
    <w:p w:rsidR="005D7660" w:rsidRDefault="005D7660" w:rsidP="00D24664">
      <w:pPr>
        <w:pStyle w:val="1"/>
      </w:pPr>
      <w:bookmarkStart w:id="62" w:name="_Toc481060548"/>
      <w:bookmarkStart w:id="63" w:name="_Toc501217709"/>
      <w:r w:rsidRPr="00BE2AC3">
        <w:t>Приложение В</w:t>
      </w:r>
      <w:bookmarkEnd w:id="62"/>
      <w:bookmarkEnd w:id="63"/>
      <w:r w:rsidRPr="00BE2AC3">
        <w:t xml:space="preserve"> </w:t>
      </w:r>
    </w:p>
    <w:p w:rsidR="005D7660" w:rsidRPr="00E831DC" w:rsidRDefault="005D7660" w:rsidP="005D7660"/>
    <w:p w:rsidR="005D7660" w:rsidRPr="003C4879" w:rsidRDefault="005D7660" w:rsidP="00D24664">
      <w:pPr>
        <w:pStyle w:val="1"/>
      </w:pPr>
      <w:bookmarkStart w:id="64" w:name="_Toc501217710"/>
      <w:r w:rsidRPr="003C4879">
        <w:t>НОРМЫ РАСЧЕТА СТОЯНОК ДЛЯ ВРЕМЕННОГО ХРАНЕНИЯ ЛЕГКОВЫХ АВТОМОБИЛЕЙ</w:t>
      </w:r>
      <w:bookmarkEnd w:id="64"/>
    </w:p>
    <w:p w:rsidR="005D7660" w:rsidRPr="00BE2AC3" w:rsidRDefault="005D7660" w:rsidP="005D7660"/>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5D7660" w:rsidRPr="00BE2AC3" w:rsidTr="00673A7C">
        <w:trPr>
          <w:tblHeader/>
        </w:trPr>
        <w:tc>
          <w:tcPr>
            <w:tcW w:w="5443" w:type="dxa"/>
          </w:tcPr>
          <w:p w:rsidR="005D7660" w:rsidRPr="00BE2AC3" w:rsidRDefault="005D7660" w:rsidP="00CF38E2">
            <w:pPr>
              <w:jc w:val="center"/>
            </w:pPr>
            <w:r w:rsidRPr="00BE2AC3">
              <w:t>Объекты посещения</w:t>
            </w:r>
          </w:p>
        </w:tc>
        <w:tc>
          <w:tcPr>
            <w:tcW w:w="1871" w:type="dxa"/>
          </w:tcPr>
          <w:p w:rsidR="005D7660" w:rsidRPr="00BE2AC3" w:rsidRDefault="005D7660" w:rsidP="00CF38E2">
            <w:pPr>
              <w:jc w:val="center"/>
            </w:pPr>
            <w:r w:rsidRPr="00BE2AC3">
              <w:t>Расчетные единицы</w:t>
            </w:r>
          </w:p>
        </w:tc>
        <w:tc>
          <w:tcPr>
            <w:tcW w:w="2268" w:type="dxa"/>
          </w:tcPr>
          <w:p w:rsidR="005D7660" w:rsidRPr="00BE2AC3" w:rsidRDefault="005D7660" w:rsidP="00CF38E2">
            <w:pPr>
              <w:jc w:val="center"/>
            </w:pPr>
            <w:r w:rsidRPr="00BE2AC3">
              <w:t>Число машино-мест на расчетную единицу</w:t>
            </w:r>
          </w:p>
        </w:tc>
      </w:tr>
      <w:tr w:rsidR="005D7660" w:rsidRPr="00BE2AC3" w:rsidTr="00673A7C">
        <w:tc>
          <w:tcPr>
            <w:tcW w:w="5443" w:type="dxa"/>
          </w:tcPr>
          <w:p w:rsidR="005D7660" w:rsidRPr="00BE2AC3" w:rsidRDefault="005D7660" w:rsidP="00673A7C">
            <w:r w:rsidRPr="00BE2AC3">
              <w:t>Административно-управленческие учреждения</w:t>
            </w:r>
          </w:p>
        </w:tc>
        <w:tc>
          <w:tcPr>
            <w:tcW w:w="1871" w:type="dxa"/>
          </w:tcPr>
          <w:p w:rsidR="005D7660" w:rsidRPr="00BE2AC3" w:rsidRDefault="005D7660" w:rsidP="00673A7C">
            <w:pPr>
              <w:jc w:val="center"/>
            </w:pPr>
            <w:r w:rsidRPr="00BE2AC3">
              <w:t>100 служащих</w:t>
            </w:r>
          </w:p>
        </w:tc>
        <w:tc>
          <w:tcPr>
            <w:tcW w:w="2268" w:type="dxa"/>
          </w:tcPr>
          <w:p w:rsidR="005D7660" w:rsidRPr="00BE2AC3" w:rsidRDefault="005D7660" w:rsidP="00673A7C">
            <w:pPr>
              <w:jc w:val="center"/>
            </w:pPr>
            <w:r w:rsidRPr="00BE2AC3">
              <w:t>20 - 35</w:t>
            </w:r>
          </w:p>
        </w:tc>
      </w:tr>
      <w:tr w:rsidR="005D7660" w:rsidRPr="00BE2AC3" w:rsidTr="00673A7C">
        <w:tc>
          <w:tcPr>
            <w:tcW w:w="5443" w:type="dxa"/>
          </w:tcPr>
          <w:p w:rsidR="005D7660" w:rsidRPr="00BE2AC3" w:rsidRDefault="005D7660" w:rsidP="00673A7C">
            <w:r w:rsidRPr="00BE2AC3">
              <w:t>Объекты коммерческо-деловой и финансовой сфер</w:t>
            </w:r>
          </w:p>
        </w:tc>
        <w:tc>
          <w:tcPr>
            <w:tcW w:w="1871" w:type="dxa"/>
          </w:tcPr>
          <w:p w:rsidR="005D7660" w:rsidRPr="00BE2AC3" w:rsidRDefault="005D7660" w:rsidP="00673A7C">
            <w:pPr>
              <w:jc w:val="center"/>
            </w:pPr>
            <w:r w:rsidRPr="00BE2AC3">
              <w:t>100 служащих</w:t>
            </w:r>
          </w:p>
        </w:tc>
        <w:tc>
          <w:tcPr>
            <w:tcW w:w="2268" w:type="dxa"/>
          </w:tcPr>
          <w:p w:rsidR="005D7660" w:rsidRPr="00BE2AC3" w:rsidRDefault="005D7660" w:rsidP="00673A7C">
            <w:pPr>
              <w:jc w:val="center"/>
            </w:pPr>
            <w:r w:rsidRPr="00BE2AC3">
              <w:t>20 - 35</w:t>
            </w:r>
          </w:p>
        </w:tc>
      </w:tr>
      <w:tr w:rsidR="005D7660" w:rsidRPr="00BE2AC3" w:rsidTr="00673A7C">
        <w:tc>
          <w:tcPr>
            <w:tcW w:w="5443" w:type="dxa"/>
          </w:tcPr>
          <w:p w:rsidR="005D7660" w:rsidRPr="00BE2AC3" w:rsidRDefault="005D7660" w:rsidP="00673A7C">
            <w:r w:rsidRPr="00BE2AC3">
              <w:t>Научные и проектные организации, высшие и средние специальные учебные заведения</w:t>
            </w:r>
          </w:p>
        </w:tc>
        <w:tc>
          <w:tcPr>
            <w:tcW w:w="1871" w:type="dxa"/>
          </w:tcPr>
          <w:p w:rsidR="005D7660" w:rsidRPr="00BE2AC3" w:rsidRDefault="005D7660" w:rsidP="00673A7C">
            <w:pPr>
              <w:jc w:val="center"/>
            </w:pPr>
            <w:r w:rsidRPr="00BE2AC3">
              <w:t>100 сотрудников</w:t>
            </w:r>
          </w:p>
        </w:tc>
        <w:tc>
          <w:tcPr>
            <w:tcW w:w="2268" w:type="dxa"/>
          </w:tcPr>
          <w:p w:rsidR="005D7660" w:rsidRPr="00BE2AC3" w:rsidRDefault="005D7660" w:rsidP="00673A7C">
            <w:pPr>
              <w:jc w:val="center"/>
            </w:pPr>
            <w:r w:rsidRPr="00BE2AC3">
              <w:t>10 - 25</w:t>
            </w:r>
          </w:p>
        </w:tc>
      </w:tr>
      <w:tr w:rsidR="005D7660" w:rsidRPr="00BE2AC3" w:rsidTr="00673A7C">
        <w:tc>
          <w:tcPr>
            <w:tcW w:w="5443" w:type="dxa"/>
          </w:tcPr>
          <w:p w:rsidR="005D7660" w:rsidRPr="00BE2AC3" w:rsidRDefault="005D7660" w:rsidP="00673A7C">
            <w:r w:rsidRPr="00BE2AC3">
              <w:t>Промышленные и коммунально-складские объекты</w:t>
            </w:r>
          </w:p>
        </w:tc>
        <w:tc>
          <w:tcPr>
            <w:tcW w:w="1871" w:type="dxa"/>
          </w:tcPr>
          <w:p w:rsidR="005D7660" w:rsidRPr="00BE2AC3" w:rsidRDefault="005D7660" w:rsidP="00673A7C">
            <w:pPr>
              <w:jc w:val="center"/>
            </w:pPr>
            <w:r w:rsidRPr="00BE2AC3">
              <w:t>100 сотрудников</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 xml:space="preserve">Торговые центры, универмаги, магазины с площадью торгового зала больше 200 кв.м </w:t>
            </w:r>
            <w:hyperlink w:anchor="P1725" w:history="1">
              <w:r w:rsidRPr="00BE2AC3">
                <w:t>&lt;*&gt;</w:t>
              </w:r>
            </w:hyperlink>
          </w:p>
        </w:tc>
        <w:tc>
          <w:tcPr>
            <w:tcW w:w="1871" w:type="dxa"/>
          </w:tcPr>
          <w:p w:rsidR="005D7660" w:rsidRPr="00BE2AC3" w:rsidRDefault="005D7660" w:rsidP="00673A7C">
            <w:pPr>
              <w:jc w:val="center"/>
            </w:pPr>
            <w:r w:rsidRPr="00BE2AC3">
              <w:t>100 кв.м торговой площади</w:t>
            </w:r>
          </w:p>
        </w:tc>
        <w:tc>
          <w:tcPr>
            <w:tcW w:w="2268" w:type="dxa"/>
          </w:tcPr>
          <w:p w:rsidR="005D7660" w:rsidRPr="00BE2AC3" w:rsidRDefault="005D7660" w:rsidP="00673A7C">
            <w:pPr>
              <w:jc w:val="center"/>
            </w:pPr>
            <w:r w:rsidRPr="00BE2AC3">
              <w:t>7 - 10</w:t>
            </w:r>
          </w:p>
        </w:tc>
      </w:tr>
      <w:tr w:rsidR="005D7660" w:rsidRPr="00BE2AC3" w:rsidTr="00673A7C">
        <w:tc>
          <w:tcPr>
            <w:tcW w:w="5443" w:type="dxa"/>
          </w:tcPr>
          <w:p w:rsidR="005D7660" w:rsidRPr="00BE2AC3" w:rsidRDefault="005D7660" w:rsidP="00673A7C">
            <w:r w:rsidRPr="00BE2AC3">
              <w:t>Рынки</w:t>
            </w:r>
          </w:p>
        </w:tc>
        <w:tc>
          <w:tcPr>
            <w:tcW w:w="1871" w:type="dxa"/>
          </w:tcPr>
          <w:p w:rsidR="005D7660" w:rsidRPr="00BE2AC3" w:rsidRDefault="005D7660" w:rsidP="00673A7C">
            <w:pPr>
              <w:jc w:val="center"/>
            </w:pPr>
            <w:r w:rsidRPr="00BE2AC3">
              <w:t>100 торговых мест</w:t>
            </w:r>
          </w:p>
        </w:tc>
        <w:tc>
          <w:tcPr>
            <w:tcW w:w="2268" w:type="dxa"/>
          </w:tcPr>
          <w:p w:rsidR="005D7660" w:rsidRPr="00BE2AC3" w:rsidRDefault="005D7660" w:rsidP="00673A7C">
            <w:pPr>
              <w:jc w:val="center"/>
            </w:pPr>
            <w:r w:rsidRPr="00BE2AC3">
              <w:t>40 - 50</w:t>
            </w:r>
          </w:p>
        </w:tc>
      </w:tr>
      <w:tr w:rsidR="005D7660" w:rsidRPr="00BE2AC3" w:rsidTr="00673A7C">
        <w:tc>
          <w:tcPr>
            <w:tcW w:w="5443" w:type="dxa"/>
          </w:tcPr>
          <w:p w:rsidR="005D7660" w:rsidRPr="00BE2AC3" w:rsidRDefault="005D7660" w:rsidP="00673A7C">
            <w:r w:rsidRPr="00BE2AC3">
              <w:t>Рестораны, кафе общегородского значения</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Театры, цирки, концертные залы; кинотеатры общегородского значения</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15 - 20</w:t>
            </w:r>
          </w:p>
        </w:tc>
      </w:tr>
      <w:tr w:rsidR="005D7660" w:rsidRPr="00BE2AC3" w:rsidTr="00673A7C">
        <w:tc>
          <w:tcPr>
            <w:tcW w:w="5443" w:type="dxa"/>
          </w:tcPr>
          <w:p w:rsidR="005D7660" w:rsidRPr="00BE2AC3" w:rsidRDefault="005D7660" w:rsidP="00673A7C">
            <w:r w:rsidRPr="00BE2AC3">
              <w:t>Музеи, выставки</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10 - 12</w:t>
            </w:r>
          </w:p>
        </w:tc>
      </w:tr>
      <w:tr w:rsidR="005D7660" w:rsidRPr="00BE2AC3" w:rsidTr="00673A7C">
        <w:tc>
          <w:tcPr>
            <w:tcW w:w="5443" w:type="dxa"/>
          </w:tcPr>
          <w:p w:rsidR="005D7660" w:rsidRPr="00BE2AC3" w:rsidRDefault="005D7660" w:rsidP="00673A7C">
            <w:r w:rsidRPr="00BE2AC3">
              <w:t>Гостиницы высшей категории</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12 - 20</w:t>
            </w:r>
          </w:p>
        </w:tc>
      </w:tr>
      <w:tr w:rsidR="005D7660" w:rsidRPr="00BE2AC3" w:rsidTr="00673A7C">
        <w:tc>
          <w:tcPr>
            <w:tcW w:w="5443" w:type="dxa"/>
          </w:tcPr>
          <w:p w:rsidR="005D7660" w:rsidRPr="00BE2AC3" w:rsidRDefault="005D7660" w:rsidP="00673A7C">
            <w:r w:rsidRPr="00BE2AC3">
              <w:t>Прочие гостиницы</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8 - 10</w:t>
            </w:r>
          </w:p>
        </w:tc>
      </w:tr>
      <w:tr w:rsidR="005D7660" w:rsidRPr="00BE2AC3" w:rsidTr="00673A7C">
        <w:tc>
          <w:tcPr>
            <w:tcW w:w="5443" w:type="dxa"/>
          </w:tcPr>
          <w:p w:rsidR="005D7660" w:rsidRPr="00BE2AC3" w:rsidRDefault="005D7660" w:rsidP="00673A7C">
            <w:r w:rsidRPr="00BE2AC3">
              <w:t>Больницы</w:t>
            </w:r>
          </w:p>
        </w:tc>
        <w:tc>
          <w:tcPr>
            <w:tcW w:w="1871" w:type="dxa"/>
          </w:tcPr>
          <w:p w:rsidR="005D7660" w:rsidRPr="00BE2AC3" w:rsidRDefault="005D7660" w:rsidP="00673A7C">
            <w:pPr>
              <w:jc w:val="center"/>
            </w:pPr>
            <w:r w:rsidRPr="00BE2AC3">
              <w:t>100 коек</w:t>
            </w:r>
          </w:p>
        </w:tc>
        <w:tc>
          <w:tcPr>
            <w:tcW w:w="2268" w:type="dxa"/>
          </w:tcPr>
          <w:p w:rsidR="005D7660" w:rsidRPr="00BE2AC3" w:rsidRDefault="005D7660" w:rsidP="00673A7C">
            <w:pPr>
              <w:jc w:val="center"/>
            </w:pPr>
            <w:r w:rsidRPr="00BE2AC3">
              <w:t>4 - 6</w:t>
            </w:r>
          </w:p>
        </w:tc>
      </w:tr>
      <w:tr w:rsidR="005D7660" w:rsidRPr="00BE2AC3" w:rsidTr="00673A7C">
        <w:tc>
          <w:tcPr>
            <w:tcW w:w="5443" w:type="dxa"/>
          </w:tcPr>
          <w:p w:rsidR="005D7660" w:rsidRPr="00BE2AC3" w:rsidRDefault="005D7660" w:rsidP="00673A7C">
            <w:r w:rsidRPr="00BE2AC3">
              <w:t>Поликлиники</w:t>
            </w:r>
          </w:p>
        </w:tc>
        <w:tc>
          <w:tcPr>
            <w:tcW w:w="1871" w:type="dxa"/>
          </w:tcPr>
          <w:p w:rsidR="005D7660" w:rsidRPr="00BE2AC3" w:rsidRDefault="005D7660" w:rsidP="00673A7C">
            <w:pPr>
              <w:jc w:val="center"/>
            </w:pPr>
            <w:r w:rsidRPr="00BE2AC3">
              <w:t>100 посещений в смену</w:t>
            </w:r>
          </w:p>
        </w:tc>
        <w:tc>
          <w:tcPr>
            <w:tcW w:w="2268" w:type="dxa"/>
          </w:tcPr>
          <w:p w:rsidR="005D7660" w:rsidRPr="00BE2AC3" w:rsidRDefault="005D7660" w:rsidP="00673A7C">
            <w:pPr>
              <w:jc w:val="center"/>
            </w:pPr>
            <w:r w:rsidRPr="00BE2AC3">
              <w:t>2 - 3</w:t>
            </w:r>
          </w:p>
        </w:tc>
      </w:tr>
      <w:tr w:rsidR="005D7660" w:rsidRPr="00BE2AC3" w:rsidTr="00673A7C">
        <w:tc>
          <w:tcPr>
            <w:tcW w:w="5443" w:type="dxa"/>
          </w:tcPr>
          <w:p w:rsidR="005D7660" w:rsidRPr="00BE2AC3" w:rsidRDefault="005D7660" w:rsidP="00673A7C">
            <w:r w:rsidRPr="00BE2AC3">
              <w:t>Спортивные сооружения с трибунами более 500 зрителей</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4 - 10</w:t>
            </w:r>
          </w:p>
        </w:tc>
      </w:tr>
      <w:tr w:rsidR="005D7660" w:rsidRPr="00BE2AC3" w:rsidTr="00673A7C">
        <w:tc>
          <w:tcPr>
            <w:tcW w:w="5443" w:type="dxa"/>
          </w:tcPr>
          <w:p w:rsidR="005D7660" w:rsidRPr="00BE2AC3" w:rsidRDefault="005D7660" w:rsidP="00673A7C">
            <w:r w:rsidRPr="00BE2AC3">
              <w:t>Вокзалы всех типов транспорта</w:t>
            </w:r>
          </w:p>
        </w:tc>
        <w:tc>
          <w:tcPr>
            <w:tcW w:w="1871" w:type="dxa"/>
          </w:tcPr>
          <w:p w:rsidR="005D7660" w:rsidRPr="00BE2AC3" w:rsidRDefault="005D7660" w:rsidP="00673A7C">
            <w:pPr>
              <w:jc w:val="center"/>
            </w:pPr>
            <w:r w:rsidRPr="00BE2AC3">
              <w:t>100 пассажиров, в "час пик"</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Городские парки</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5 - 7</w:t>
            </w:r>
          </w:p>
        </w:tc>
      </w:tr>
      <w:tr w:rsidR="005D7660" w:rsidRPr="00BE2AC3" w:rsidTr="00673A7C">
        <w:tc>
          <w:tcPr>
            <w:tcW w:w="5443" w:type="dxa"/>
          </w:tcPr>
          <w:p w:rsidR="005D7660" w:rsidRPr="00BE2AC3" w:rsidRDefault="005D7660" w:rsidP="00673A7C">
            <w:r w:rsidRPr="00BE2AC3">
              <w:t>Пляжи</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15 - 20</w:t>
            </w:r>
          </w:p>
        </w:tc>
      </w:tr>
      <w:tr w:rsidR="005D7660" w:rsidRPr="00BE2AC3" w:rsidTr="00673A7C">
        <w:tc>
          <w:tcPr>
            <w:tcW w:w="5443" w:type="dxa"/>
          </w:tcPr>
          <w:p w:rsidR="005D7660" w:rsidRPr="00BE2AC3" w:rsidRDefault="005D7660" w:rsidP="00673A7C">
            <w:r w:rsidRPr="00BE2AC3">
              <w:t>Лесопарки и заповедники</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7 - 10</w:t>
            </w:r>
          </w:p>
        </w:tc>
      </w:tr>
      <w:tr w:rsidR="005D7660" w:rsidRPr="00BE2AC3" w:rsidTr="00673A7C">
        <w:tc>
          <w:tcPr>
            <w:tcW w:w="5443" w:type="dxa"/>
          </w:tcPr>
          <w:p w:rsidR="005D7660" w:rsidRPr="00BE2AC3" w:rsidRDefault="005D7660" w:rsidP="00673A7C">
            <w:r w:rsidRPr="00BE2AC3">
              <w:lastRenderedPageBreak/>
              <w:t>Базы отдыха</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Береговые базы маломерного флота</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Дома отдыха и санатории, санатории-профилактории, базы отдыха предприятий и туристские базы</w:t>
            </w:r>
          </w:p>
        </w:tc>
        <w:tc>
          <w:tcPr>
            <w:tcW w:w="1871" w:type="dxa"/>
          </w:tcPr>
          <w:p w:rsidR="005D7660" w:rsidRPr="00BE2AC3" w:rsidRDefault="005D7660" w:rsidP="00673A7C">
            <w:pPr>
              <w:jc w:val="center"/>
            </w:pPr>
            <w:r w:rsidRPr="00BE2AC3">
              <w:t>100 отдыхающих и обслуживающего персонала</w:t>
            </w:r>
          </w:p>
        </w:tc>
        <w:tc>
          <w:tcPr>
            <w:tcW w:w="2268" w:type="dxa"/>
          </w:tcPr>
          <w:p w:rsidR="005D7660" w:rsidRPr="00BE2AC3" w:rsidRDefault="005D7660" w:rsidP="00673A7C">
            <w:pPr>
              <w:jc w:val="center"/>
            </w:pPr>
            <w:r w:rsidRPr="00BE2AC3">
              <w:t>3 - 5</w:t>
            </w:r>
          </w:p>
        </w:tc>
      </w:tr>
      <w:tr w:rsidR="005D7660" w:rsidRPr="00BE2AC3" w:rsidTr="00673A7C">
        <w:tc>
          <w:tcPr>
            <w:tcW w:w="5443" w:type="dxa"/>
          </w:tcPr>
          <w:p w:rsidR="005D7660" w:rsidRPr="00BE2AC3" w:rsidRDefault="005D7660" w:rsidP="00673A7C">
            <w:r w:rsidRPr="00BE2AC3">
              <w:t>Мотели и кемпинги</w:t>
            </w:r>
          </w:p>
        </w:tc>
        <w:tc>
          <w:tcPr>
            <w:tcW w:w="1871" w:type="dxa"/>
          </w:tcPr>
          <w:p w:rsidR="005D7660" w:rsidRPr="00BE2AC3" w:rsidRDefault="005D7660" w:rsidP="00673A7C">
            <w:pPr>
              <w:jc w:val="center"/>
            </w:pPr>
          </w:p>
        </w:tc>
        <w:tc>
          <w:tcPr>
            <w:tcW w:w="2268" w:type="dxa"/>
          </w:tcPr>
          <w:p w:rsidR="005D7660" w:rsidRPr="00BE2AC3" w:rsidRDefault="005D7660" w:rsidP="00673A7C">
            <w:pPr>
              <w:jc w:val="center"/>
            </w:pPr>
            <w:r w:rsidRPr="00BE2AC3">
              <w:t>по расчетной вместимости</w:t>
            </w:r>
          </w:p>
        </w:tc>
      </w:tr>
      <w:tr w:rsidR="005D7660" w:rsidRPr="00BE2AC3" w:rsidTr="00673A7C">
        <w:tc>
          <w:tcPr>
            <w:tcW w:w="5443" w:type="dxa"/>
          </w:tcPr>
          <w:p w:rsidR="005D7660" w:rsidRPr="00BE2AC3" w:rsidRDefault="005D7660" w:rsidP="00673A7C">
            <w:r w:rsidRPr="00BE2AC3">
              <w:t>Предприятия общественного питания, торговли, бытового обслуживания в зонах рекреационного назначения</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7 - 10</w:t>
            </w:r>
          </w:p>
        </w:tc>
      </w:tr>
    </w:tbl>
    <w:p w:rsidR="005D7660" w:rsidRPr="00BE2AC3" w:rsidRDefault="005D7660" w:rsidP="005D7660"/>
    <w:p w:rsidR="005D7660" w:rsidRPr="006A2C9A" w:rsidRDefault="005D7660" w:rsidP="005D7660">
      <w:pPr>
        <w:pStyle w:val="ConsPlusNormal"/>
        <w:ind w:firstLine="540"/>
        <w:jc w:val="both"/>
        <w:rPr>
          <w:rFonts w:ascii="Times New Roman" w:hAnsi="Times New Roman" w:cs="Times New Roman"/>
          <w:sz w:val="24"/>
          <w:szCs w:val="24"/>
        </w:rPr>
      </w:pPr>
      <w:r w:rsidRPr="006A2C9A">
        <w:rPr>
          <w:rFonts w:ascii="Times New Roman" w:hAnsi="Times New Roman" w:cs="Times New Roman"/>
          <w:sz w:val="24"/>
          <w:szCs w:val="24"/>
        </w:rPr>
        <w:t>Примечание.</w:t>
      </w:r>
    </w:p>
    <w:p w:rsidR="005D7660" w:rsidRPr="006A2C9A" w:rsidRDefault="005D7660" w:rsidP="005D7660">
      <w:pPr>
        <w:pStyle w:val="ConsPlusNormal"/>
        <w:ind w:firstLine="540"/>
        <w:jc w:val="both"/>
        <w:rPr>
          <w:rFonts w:ascii="Times New Roman" w:hAnsi="Times New Roman" w:cs="Times New Roman"/>
          <w:sz w:val="24"/>
          <w:szCs w:val="24"/>
        </w:rPr>
      </w:pPr>
      <w:bookmarkStart w:id="65" w:name="P1725"/>
      <w:bookmarkEnd w:id="65"/>
      <w:r w:rsidRPr="006A2C9A">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кв.м допускается определять из расчета 3 - 5 машино-мест на 100 кв.м торговой площади.</w:t>
      </w:r>
    </w:p>
    <w:p w:rsidR="005D7660" w:rsidRPr="00BE2AC3" w:rsidRDefault="005D7660" w:rsidP="005D7660"/>
    <w:p w:rsidR="00705CC8" w:rsidRPr="005D7660" w:rsidRDefault="00705CC8" w:rsidP="00705CC8"/>
    <w:sectPr w:rsidR="00705CC8" w:rsidRPr="005D7660" w:rsidSect="005D7660">
      <w:footerReference w:type="default" r:id="rId119"/>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8F5" w:rsidRDefault="00B858F5" w:rsidP="00C77073">
      <w:r>
        <w:separator/>
      </w:r>
    </w:p>
  </w:endnote>
  <w:endnote w:type="continuationSeparator" w:id="0">
    <w:p w:rsidR="00B858F5" w:rsidRDefault="00B858F5" w:rsidP="00C77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roid San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Kudriashov">
    <w:altName w:val="Times New Roman"/>
    <w:charset w:val="00"/>
    <w:family w:val="auto"/>
    <w:pitch w:val="variable"/>
    <w:sig w:usb0="000002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4762"/>
      <w:showingPlcHdr/>
    </w:sdtPr>
    <w:sdtContent>
      <w:p w:rsidR="003F0D64" w:rsidRDefault="003F0D64">
        <w:pPr>
          <w:pStyle w:val="afa"/>
          <w:jc w:val="right"/>
        </w:pPr>
        <w:r>
          <w:t xml:space="preserve">     </w:t>
        </w:r>
      </w:p>
    </w:sdtContent>
  </w:sdt>
  <w:p w:rsidR="003F0D64" w:rsidRDefault="003F0D64">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8F5" w:rsidRDefault="00B858F5" w:rsidP="00C77073">
      <w:r>
        <w:separator/>
      </w:r>
    </w:p>
  </w:footnote>
  <w:footnote w:type="continuationSeparator" w:id="0">
    <w:p w:rsidR="00B858F5" w:rsidRDefault="00B858F5" w:rsidP="00C770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12AB9"/>
    <w:multiLevelType w:val="hybridMultilevel"/>
    <w:tmpl w:val="56A2FF4E"/>
    <w:lvl w:ilvl="0" w:tplc="0419000F">
      <w:start w:val="1"/>
      <w:numFmt w:val="bullet"/>
      <w:lvlText w:val="−"/>
      <w:lvlJc w:val="left"/>
      <w:pPr>
        <w:ind w:left="1429" w:hanging="360"/>
      </w:pPr>
      <w:rPr>
        <w:rFonts w:ascii="Times New Roman" w:hAnsi="Times New Roman" w:cs="Times New Roman" w:hint="default"/>
        <w:color w:val="auto"/>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 w15:restartNumberingAfterBreak="0">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D56F74"/>
    <w:multiLevelType w:val="hybridMultilevel"/>
    <w:tmpl w:val="FA44A8A2"/>
    <w:lvl w:ilvl="0" w:tplc="F80EBB68">
      <w:start w:val="1"/>
      <w:numFmt w:val="decimal"/>
      <w:lvlText w:val="%1."/>
      <w:lvlJc w:val="left"/>
      <w:pPr>
        <w:ind w:left="1114" w:hanging="40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22F372F8"/>
    <w:multiLevelType w:val="hybridMultilevel"/>
    <w:tmpl w:val="C3E6EFD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25F5650B"/>
    <w:multiLevelType w:val="hybridMultilevel"/>
    <w:tmpl w:val="19BE08E8"/>
    <w:lvl w:ilvl="0" w:tplc="FFFFFFFF">
      <w:start w:val="1"/>
      <w:numFmt w:val="bullet"/>
      <w:pStyle w:val="a"/>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8B0FB5"/>
    <w:multiLevelType w:val="hybridMultilevel"/>
    <w:tmpl w:val="96D4EC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2B054C"/>
    <w:multiLevelType w:val="hybridMultilevel"/>
    <w:tmpl w:val="CEBA6058"/>
    <w:lvl w:ilvl="0" w:tplc="57AE2F22">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7776FD"/>
    <w:multiLevelType w:val="multilevel"/>
    <w:tmpl w:val="04B29F6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9" w15:restartNumberingAfterBreak="0">
    <w:nsid w:val="37AF64DB"/>
    <w:multiLevelType w:val="hybridMultilevel"/>
    <w:tmpl w:val="C83C4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1"/>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C4720C5"/>
    <w:multiLevelType w:val="hybridMultilevel"/>
    <w:tmpl w:val="A38487E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3E1560"/>
    <w:multiLevelType w:val="hybridMultilevel"/>
    <w:tmpl w:val="51AEF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57D62D8"/>
    <w:multiLevelType w:val="hybridMultilevel"/>
    <w:tmpl w:val="C3E6EFD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6D4967AA"/>
    <w:multiLevelType w:val="hybridMultilevel"/>
    <w:tmpl w:val="6B68ED6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B23250"/>
    <w:multiLevelType w:val="hybridMultilevel"/>
    <w:tmpl w:val="B978E63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95E5000"/>
    <w:multiLevelType w:val="hybridMultilevel"/>
    <w:tmpl w:val="258CE454"/>
    <w:lvl w:ilvl="0" w:tplc="CAB289D0">
      <w:start w:val="1"/>
      <w:numFmt w:val="decimal"/>
      <w:lvlText w:val="%1)"/>
      <w:lvlJc w:val="left"/>
      <w:pPr>
        <w:ind w:left="517" w:hanging="375"/>
      </w:pPr>
      <w:rPr>
        <w:rFonts w:hint="default"/>
      </w:rPr>
    </w:lvl>
    <w:lvl w:ilvl="1" w:tplc="6CFC9A16" w:tentative="1">
      <w:start w:val="1"/>
      <w:numFmt w:val="lowerLetter"/>
      <w:lvlText w:val="%2."/>
      <w:lvlJc w:val="left"/>
      <w:pPr>
        <w:ind w:left="1222" w:hanging="360"/>
      </w:pPr>
    </w:lvl>
    <w:lvl w:ilvl="2" w:tplc="E0FEFE00" w:tentative="1">
      <w:start w:val="1"/>
      <w:numFmt w:val="lowerRoman"/>
      <w:lvlText w:val="%3."/>
      <w:lvlJc w:val="right"/>
      <w:pPr>
        <w:ind w:left="1942" w:hanging="180"/>
      </w:pPr>
    </w:lvl>
    <w:lvl w:ilvl="3" w:tplc="EEA01186" w:tentative="1">
      <w:start w:val="1"/>
      <w:numFmt w:val="decimal"/>
      <w:lvlText w:val="%4."/>
      <w:lvlJc w:val="left"/>
      <w:pPr>
        <w:ind w:left="2662" w:hanging="360"/>
      </w:pPr>
    </w:lvl>
    <w:lvl w:ilvl="4" w:tplc="B7C451D2" w:tentative="1">
      <w:start w:val="1"/>
      <w:numFmt w:val="lowerLetter"/>
      <w:lvlText w:val="%5."/>
      <w:lvlJc w:val="left"/>
      <w:pPr>
        <w:ind w:left="3382" w:hanging="360"/>
      </w:pPr>
    </w:lvl>
    <w:lvl w:ilvl="5" w:tplc="7A50CAA6" w:tentative="1">
      <w:start w:val="1"/>
      <w:numFmt w:val="lowerRoman"/>
      <w:lvlText w:val="%6."/>
      <w:lvlJc w:val="right"/>
      <w:pPr>
        <w:ind w:left="4102" w:hanging="180"/>
      </w:pPr>
    </w:lvl>
    <w:lvl w:ilvl="6" w:tplc="C1CAFEDE" w:tentative="1">
      <w:start w:val="1"/>
      <w:numFmt w:val="decimal"/>
      <w:lvlText w:val="%7."/>
      <w:lvlJc w:val="left"/>
      <w:pPr>
        <w:ind w:left="4822" w:hanging="360"/>
      </w:pPr>
    </w:lvl>
    <w:lvl w:ilvl="7" w:tplc="368E6232" w:tentative="1">
      <w:start w:val="1"/>
      <w:numFmt w:val="lowerLetter"/>
      <w:lvlText w:val="%8."/>
      <w:lvlJc w:val="left"/>
      <w:pPr>
        <w:ind w:left="5542" w:hanging="360"/>
      </w:pPr>
    </w:lvl>
    <w:lvl w:ilvl="8" w:tplc="9A7C3354" w:tentative="1">
      <w:start w:val="1"/>
      <w:numFmt w:val="lowerRoman"/>
      <w:lvlText w:val="%9."/>
      <w:lvlJc w:val="right"/>
      <w:pPr>
        <w:ind w:left="6262" w:hanging="180"/>
      </w:pPr>
    </w:lvl>
  </w:abstractNum>
  <w:num w:numId="1">
    <w:abstractNumId w:val="0"/>
  </w:num>
  <w:num w:numId="2">
    <w:abstractNumId w:val="16"/>
  </w:num>
  <w:num w:numId="3">
    <w:abstractNumId w:val="8"/>
  </w:num>
  <w:num w:numId="4">
    <w:abstractNumId w:val="1"/>
  </w:num>
  <w:num w:numId="5">
    <w:abstractNumId w:val="10"/>
  </w:num>
  <w:num w:numId="6">
    <w:abstractNumId w:val="4"/>
  </w:num>
  <w:num w:numId="7">
    <w:abstractNumId w:val="5"/>
  </w:num>
  <w:num w:numId="8">
    <w:abstractNumId w:val="6"/>
  </w:num>
  <w:num w:numId="9">
    <w:abstractNumId w:val="11"/>
  </w:num>
  <w:num w:numId="10">
    <w:abstractNumId w:val="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9"/>
  </w:num>
  <w:num w:numId="16">
    <w:abstractNumId w:val="10"/>
  </w:num>
  <w:num w:numId="17">
    <w:abstractNumId w:val="7"/>
  </w:num>
  <w:num w:numId="18">
    <w:abstractNumId w:val="13"/>
  </w:num>
  <w:num w:numId="19">
    <w:abstractNumId w:val="15"/>
  </w:num>
  <w:num w:numId="20">
    <w:abstractNumId w:val="14"/>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84"/>
    <w:rsid w:val="00005427"/>
    <w:rsid w:val="000063E5"/>
    <w:rsid w:val="00007579"/>
    <w:rsid w:val="00034CD7"/>
    <w:rsid w:val="000433AE"/>
    <w:rsid w:val="00056CA4"/>
    <w:rsid w:val="0006534D"/>
    <w:rsid w:val="00071F31"/>
    <w:rsid w:val="000759CC"/>
    <w:rsid w:val="0009019C"/>
    <w:rsid w:val="00093135"/>
    <w:rsid w:val="0009381A"/>
    <w:rsid w:val="00095783"/>
    <w:rsid w:val="000A638D"/>
    <w:rsid w:val="000C2DAB"/>
    <w:rsid w:val="000D4A04"/>
    <w:rsid w:val="000D5283"/>
    <w:rsid w:val="000E7447"/>
    <w:rsid w:val="000F20A5"/>
    <w:rsid w:val="000F34E9"/>
    <w:rsid w:val="0011120C"/>
    <w:rsid w:val="00115BEE"/>
    <w:rsid w:val="00123266"/>
    <w:rsid w:val="00130442"/>
    <w:rsid w:val="00153A44"/>
    <w:rsid w:val="001959D9"/>
    <w:rsid w:val="001A010E"/>
    <w:rsid w:val="001B480A"/>
    <w:rsid w:val="001B4B23"/>
    <w:rsid w:val="001C3684"/>
    <w:rsid w:val="001C5927"/>
    <w:rsid w:val="001D184E"/>
    <w:rsid w:val="001D442D"/>
    <w:rsid w:val="001D4731"/>
    <w:rsid w:val="001D480E"/>
    <w:rsid w:val="001D7A18"/>
    <w:rsid w:val="001F299B"/>
    <w:rsid w:val="001F627E"/>
    <w:rsid w:val="00206C12"/>
    <w:rsid w:val="00222134"/>
    <w:rsid w:val="002309B3"/>
    <w:rsid w:val="002424B8"/>
    <w:rsid w:val="00257BB7"/>
    <w:rsid w:val="0026140D"/>
    <w:rsid w:val="0026717F"/>
    <w:rsid w:val="00276130"/>
    <w:rsid w:val="0028088C"/>
    <w:rsid w:val="0028222B"/>
    <w:rsid w:val="002836AA"/>
    <w:rsid w:val="00283BEE"/>
    <w:rsid w:val="0028702E"/>
    <w:rsid w:val="002A0456"/>
    <w:rsid w:val="002A122B"/>
    <w:rsid w:val="002C50EE"/>
    <w:rsid w:val="002D1056"/>
    <w:rsid w:val="002D6315"/>
    <w:rsid w:val="002F10BC"/>
    <w:rsid w:val="002F604C"/>
    <w:rsid w:val="00301136"/>
    <w:rsid w:val="00303BAC"/>
    <w:rsid w:val="00310D40"/>
    <w:rsid w:val="00320505"/>
    <w:rsid w:val="003213A8"/>
    <w:rsid w:val="00336A20"/>
    <w:rsid w:val="00340C29"/>
    <w:rsid w:val="00342695"/>
    <w:rsid w:val="00356CC0"/>
    <w:rsid w:val="00360181"/>
    <w:rsid w:val="003676BA"/>
    <w:rsid w:val="00374188"/>
    <w:rsid w:val="003764B0"/>
    <w:rsid w:val="00380EA4"/>
    <w:rsid w:val="00387DDB"/>
    <w:rsid w:val="0039056A"/>
    <w:rsid w:val="003A0164"/>
    <w:rsid w:val="003A156B"/>
    <w:rsid w:val="003A1A36"/>
    <w:rsid w:val="003A7E4F"/>
    <w:rsid w:val="003B11E4"/>
    <w:rsid w:val="003B22CE"/>
    <w:rsid w:val="003B2E2B"/>
    <w:rsid w:val="003B3880"/>
    <w:rsid w:val="003B7CC2"/>
    <w:rsid w:val="003C07AD"/>
    <w:rsid w:val="003C4879"/>
    <w:rsid w:val="003D5C62"/>
    <w:rsid w:val="003F0D64"/>
    <w:rsid w:val="00404122"/>
    <w:rsid w:val="00407261"/>
    <w:rsid w:val="00422C3B"/>
    <w:rsid w:val="00435497"/>
    <w:rsid w:val="004379AF"/>
    <w:rsid w:val="00450808"/>
    <w:rsid w:val="00462F9C"/>
    <w:rsid w:val="0047012A"/>
    <w:rsid w:val="004858AE"/>
    <w:rsid w:val="00487306"/>
    <w:rsid w:val="004875E2"/>
    <w:rsid w:val="00493A99"/>
    <w:rsid w:val="0049526D"/>
    <w:rsid w:val="004A4096"/>
    <w:rsid w:val="004B7924"/>
    <w:rsid w:val="004C18EE"/>
    <w:rsid w:val="004D4261"/>
    <w:rsid w:val="004F46A1"/>
    <w:rsid w:val="004F4D18"/>
    <w:rsid w:val="00503F2E"/>
    <w:rsid w:val="005056F5"/>
    <w:rsid w:val="0051032F"/>
    <w:rsid w:val="0051091B"/>
    <w:rsid w:val="005234B6"/>
    <w:rsid w:val="00527257"/>
    <w:rsid w:val="00532599"/>
    <w:rsid w:val="00536953"/>
    <w:rsid w:val="00541968"/>
    <w:rsid w:val="00545084"/>
    <w:rsid w:val="0055577B"/>
    <w:rsid w:val="0056520E"/>
    <w:rsid w:val="00570F87"/>
    <w:rsid w:val="00571436"/>
    <w:rsid w:val="005743C1"/>
    <w:rsid w:val="0058016F"/>
    <w:rsid w:val="00582A12"/>
    <w:rsid w:val="00583961"/>
    <w:rsid w:val="00596C4C"/>
    <w:rsid w:val="00597681"/>
    <w:rsid w:val="005A40CA"/>
    <w:rsid w:val="005A4961"/>
    <w:rsid w:val="005B0C14"/>
    <w:rsid w:val="005B6D54"/>
    <w:rsid w:val="005C323E"/>
    <w:rsid w:val="005C33CD"/>
    <w:rsid w:val="005D0383"/>
    <w:rsid w:val="005D7660"/>
    <w:rsid w:val="005E370C"/>
    <w:rsid w:val="006000D1"/>
    <w:rsid w:val="00600CA5"/>
    <w:rsid w:val="0060762E"/>
    <w:rsid w:val="00625511"/>
    <w:rsid w:val="006525CB"/>
    <w:rsid w:val="006569F3"/>
    <w:rsid w:val="00673A7C"/>
    <w:rsid w:val="00684277"/>
    <w:rsid w:val="00684B36"/>
    <w:rsid w:val="006860DC"/>
    <w:rsid w:val="006B321D"/>
    <w:rsid w:val="006C1F4B"/>
    <w:rsid w:val="006C275B"/>
    <w:rsid w:val="006D4AC4"/>
    <w:rsid w:val="006E1C9D"/>
    <w:rsid w:val="006E6987"/>
    <w:rsid w:val="00702499"/>
    <w:rsid w:val="00705CC8"/>
    <w:rsid w:val="00712D7E"/>
    <w:rsid w:val="00717D0C"/>
    <w:rsid w:val="00724D52"/>
    <w:rsid w:val="007254C7"/>
    <w:rsid w:val="0072553D"/>
    <w:rsid w:val="0073222D"/>
    <w:rsid w:val="007329D6"/>
    <w:rsid w:val="0073636A"/>
    <w:rsid w:val="007434DB"/>
    <w:rsid w:val="00744102"/>
    <w:rsid w:val="007462EE"/>
    <w:rsid w:val="00773293"/>
    <w:rsid w:val="0078264E"/>
    <w:rsid w:val="00791EAB"/>
    <w:rsid w:val="007937B9"/>
    <w:rsid w:val="00796A32"/>
    <w:rsid w:val="00797432"/>
    <w:rsid w:val="007A13B2"/>
    <w:rsid w:val="007A7AC5"/>
    <w:rsid w:val="007F4061"/>
    <w:rsid w:val="007F4361"/>
    <w:rsid w:val="007F4D38"/>
    <w:rsid w:val="007F6BCF"/>
    <w:rsid w:val="008110EC"/>
    <w:rsid w:val="00826605"/>
    <w:rsid w:val="00832E26"/>
    <w:rsid w:val="008363F1"/>
    <w:rsid w:val="008412B6"/>
    <w:rsid w:val="00851DC8"/>
    <w:rsid w:val="00870B1D"/>
    <w:rsid w:val="00875E6C"/>
    <w:rsid w:val="00876EFE"/>
    <w:rsid w:val="00877908"/>
    <w:rsid w:val="00882184"/>
    <w:rsid w:val="00885C27"/>
    <w:rsid w:val="0088793D"/>
    <w:rsid w:val="0089105B"/>
    <w:rsid w:val="0089329D"/>
    <w:rsid w:val="008A6F8B"/>
    <w:rsid w:val="008B3062"/>
    <w:rsid w:val="008C7079"/>
    <w:rsid w:val="008C7DE6"/>
    <w:rsid w:val="008D2B38"/>
    <w:rsid w:val="008D54AC"/>
    <w:rsid w:val="008E08C4"/>
    <w:rsid w:val="008E56D6"/>
    <w:rsid w:val="008E7235"/>
    <w:rsid w:val="00904CB9"/>
    <w:rsid w:val="00920EEC"/>
    <w:rsid w:val="0092431E"/>
    <w:rsid w:val="00925639"/>
    <w:rsid w:val="00930426"/>
    <w:rsid w:val="009347C6"/>
    <w:rsid w:val="0094030E"/>
    <w:rsid w:val="00944531"/>
    <w:rsid w:val="00953001"/>
    <w:rsid w:val="0096292E"/>
    <w:rsid w:val="0096518F"/>
    <w:rsid w:val="009665DC"/>
    <w:rsid w:val="00984923"/>
    <w:rsid w:val="00986202"/>
    <w:rsid w:val="009A058A"/>
    <w:rsid w:val="009A63C3"/>
    <w:rsid w:val="009B4064"/>
    <w:rsid w:val="009C286B"/>
    <w:rsid w:val="009D03A8"/>
    <w:rsid w:val="009D2BF3"/>
    <w:rsid w:val="009D66F7"/>
    <w:rsid w:val="009F05AF"/>
    <w:rsid w:val="009F20FC"/>
    <w:rsid w:val="00A0016E"/>
    <w:rsid w:val="00A02614"/>
    <w:rsid w:val="00A065D9"/>
    <w:rsid w:val="00A115BE"/>
    <w:rsid w:val="00A278D9"/>
    <w:rsid w:val="00A4200F"/>
    <w:rsid w:val="00A42860"/>
    <w:rsid w:val="00A53F64"/>
    <w:rsid w:val="00A63477"/>
    <w:rsid w:val="00A71E69"/>
    <w:rsid w:val="00A74682"/>
    <w:rsid w:val="00A77F6F"/>
    <w:rsid w:val="00AA152C"/>
    <w:rsid w:val="00AB0B43"/>
    <w:rsid w:val="00AB40E4"/>
    <w:rsid w:val="00AD2572"/>
    <w:rsid w:val="00AD5BDF"/>
    <w:rsid w:val="00B00112"/>
    <w:rsid w:val="00B00303"/>
    <w:rsid w:val="00B032F3"/>
    <w:rsid w:val="00B05020"/>
    <w:rsid w:val="00B06D6D"/>
    <w:rsid w:val="00B14845"/>
    <w:rsid w:val="00B154F1"/>
    <w:rsid w:val="00B267E7"/>
    <w:rsid w:val="00B34714"/>
    <w:rsid w:val="00B44856"/>
    <w:rsid w:val="00B47F61"/>
    <w:rsid w:val="00B5136B"/>
    <w:rsid w:val="00B54231"/>
    <w:rsid w:val="00B55803"/>
    <w:rsid w:val="00B67F6C"/>
    <w:rsid w:val="00B77A62"/>
    <w:rsid w:val="00B85613"/>
    <w:rsid w:val="00B858F5"/>
    <w:rsid w:val="00B859D1"/>
    <w:rsid w:val="00B865C6"/>
    <w:rsid w:val="00B94FB9"/>
    <w:rsid w:val="00B9766D"/>
    <w:rsid w:val="00B97735"/>
    <w:rsid w:val="00BB3AC0"/>
    <w:rsid w:val="00BB5FE0"/>
    <w:rsid w:val="00BC45F6"/>
    <w:rsid w:val="00BD11D5"/>
    <w:rsid w:val="00BD5CBC"/>
    <w:rsid w:val="00BE2AC3"/>
    <w:rsid w:val="00BE64FD"/>
    <w:rsid w:val="00C02760"/>
    <w:rsid w:val="00C042A7"/>
    <w:rsid w:val="00C0480C"/>
    <w:rsid w:val="00C048F9"/>
    <w:rsid w:val="00C3176C"/>
    <w:rsid w:val="00C32BF8"/>
    <w:rsid w:val="00C37A8D"/>
    <w:rsid w:val="00C37F7A"/>
    <w:rsid w:val="00C50817"/>
    <w:rsid w:val="00C51063"/>
    <w:rsid w:val="00C65391"/>
    <w:rsid w:val="00C65F4D"/>
    <w:rsid w:val="00C77073"/>
    <w:rsid w:val="00C81036"/>
    <w:rsid w:val="00C825D3"/>
    <w:rsid w:val="00C833D3"/>
    <w:rsid w:val="00C84E76"/>
    <w:rsid w:val="00C85165"/>
    <w:rsid w:val="00C92038"/>
    <w:rsid w:val="00C96D91"/>
    <w:rsid w:val="00CA4328"/>
    <w:rsid w:val="00CB644E"/>
    <w:rsid w:val="00CC3CED"/>
    <w:rsid w:val="00CD4983"/>
    <w:rsid w:val="00CE04C7"/>
    <w:rsid w:val="00CE7B9B"/>
    <w:rsid w:val="00CF010A"/>
    <w:rsid w:val="00CF38E2"/>
    <w:rsid w:val="00CF7B8E"/>
    <w:rsid w:val="00D014C6"/>
    <w:rsid w:val="00D02945"/>
    <w:rsid w:val="00D05989"/>
    <w:rsid w:val="00D12F77"/>
    <w:rsid w:val="00D14A17"/>
    <w:rsid w:val="00D15118"/>
    <w:rsid w:val="00D20BE9"/>
    <w:rsid w:val="00D24664"/>
    <w:rsid w:val="00D32CBC"/>
    <w:rsid w:val="00D341B3"/>
    <w:rsid w:val="00D506B2"/>
    <w:rsid w:val="00D5080B"/>
    <w:rsid w:val="00D64FED"/>
    <w:rsid w:val="00D874F5"/>
    <w:rsid w:val="00D950CF"/>
    <w:rsid w:val="00D957B1"/>
    <w:rsid w:val="00DA403E"/>
    <w:rsid w:val="00DA7315"/>
    <w:rsid w:val="00DB604D"/>
    <w:rsid w:val="00DC1195"/>
    <w:rsid w:val="00DC5A1B"/>
    <w:rsid w:val="00DD5BDC"/>
    <w:rsid w:val="00DF07E3"/>
    <w:rsid w:val="00E13ACB"/>
    <w:rsid w:val="00E14CFE"/>
    <w:rsid w:val="00E217E6"/>
    <w:rsid w:val="00E2755F"/>
    <w:rsid w:val="00E30C78"/>
    <w:rsid w:val="00E51365"/>
    <w:rsid w:val="00E56480"/>
    <w:rsid w:val="00E60C72"/>
    <w:rsid w:val="00E742C6"/>
    <w:rsid w:val="00E94525"/>
    <w:rsid w:val="00EA768A"/>
    <w:rsid w:val="00EB0BED"/>
    <w:rsid w:val="00EE1E38"/>
    <w:rsid w:val="00EE2B4B"/>
    <w:rsid w:val="00EE5091"/>
    <w:rsid w:val="00EF2E55"/>
    <w:rsid w:val="00EF37E8"/>
    <w:rsid w:val="00EF7199"/>
    <w:rsid w:val="00F16663"/>
    <w:rsid w:val="00F3748B"/>
    <w:rsid w:val="00F4310F"/>
    <w:rsid w:val="00F43A49"/>
    <w:rsid w:val="00F4519E"/>
    <w:rsid w:val="00F56CC2"/>
    <w:rsid w:val="00F60D23"/>
    <w:rsid w:val="00FB442D"/>
    <w:rsid w:val="00FB4F50"/>
    <w:rsid w:val="00FC5F70"/>
    <w:rsid w:val="00FF0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DEA58F0-6BF6-48B9-9BC6-DA330F57A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C368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autoRedefine/>
    <w:qFormat/>
    <w:rsid w:val="00D24664"/>
    <w:pPr>
      <w:keepNext/>
      <w:keepLines/>
      <w:widowControl w:val="0"/>
      <w:ind w:left="426" w:firstLine="283"/>
      <w:jc w:val="center"/>
      <w:outlineLvl w:val="0"/>
    </w:pPr>
    <w:rPr>
      <w:rFonts w:eastAsiaTheme="majorEastAsia"/>
      <w:b/>
      <w:bCs/>
    </w:rPr>
  </w:style>
  <w:style w:type="paragraph" w:styleId="2">
    <w:name w:val="heading 2"/>
    <w:basedOn w:val="a0"/>
    <w:link w:val="20"/>
    <w:uiPriority w:val="9"/>
    <w:qFormat/>
    <w:rsid w:val="00B54231"/>
    <w:pPr>
      <w:spacing w:before="100" w:beforeAutospacing="1" w:after="150"/>
      <w:outlineLvl w:val="1"/>
    </w:pPr>
    <w:rPr>
      <w:rFonts w:ascii="Droid Sans" w:hAnsi="Droid Sans"/>
      <w:b/>
      <w:bCs/>
      <w:sz w:val="42"/>
      <w:szCs w:val="42"/>
    </w:rPr>
  </w:style>
  <w:style w:type="paragraph" w:styleId="3">
    <w:name w:val="heading 3"/>
    <w:basedOn w:val="a0"/>
    <w:link w:val="30"/>
    <w:uiPriority w:val="9"/>
    <w:qFormat/>
    <w:rsid w:val="00B54231"/>
    <w:pPr>
      <w:spacing w:before="100" w:beforeAutospacing="1" w:after="150"/>
      <w:outlineLvl w:val="2"/>
    </w:pPr>
    <w:rPr>
      <w:rFonts w:ascii="Droid Sans" w:hAnsi="Droid Sans"/>
      <w:b/>
      <w:bCs/>
      <w:sz w:val="36"/>
      <w:szCs w:val="36"/>
    </w:rPr>
  </w:style>
  <w:style w:type="paragraph" w:styleId="4">
    <w:name w:val="heading 4"/>
    <w:basedOn w:val="a0"/>
    <w:link w:val="40"/>
    <w:autoRedefine/>
    <w:uiPriority w:val="9"/>
    <w:qFormat/>
    <w:rsid w:val="007329D6"/>
    <w:pPr>
      <w:spacing w:before="100" w:beforeAutospacing="1" w:after="150"/>
      <w:ind w:right="-285" w:firstLine="567"/>
      <w:outlineLvl w:val="3"/>
    </w:pPr>
    <w:rPr>
      <w:b/>
      <w:bCs/>
      <w:szCs w:val="30"/>
    </w:rPr>
  </w:style>
  <w:style w:type="paragraph" w:styleId="5">
    <w:name w:val="heading 5"/>
    <w:basedOn w:val="a0"/>
    <w:next w:val="a0"/>
    <w:link w:val="50"/>
    <w:uiPriority w:val="9"/>
    <w:semiHidden/>
    <w:unhideWhenUsed/>
    <w:qFormat/>
    <w:rsid w:val="00B54231"/>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24664"/>
    <w:rPr>
      <w:rFonts w:ascii="Times New Roman" w:eastAsiaTheme="majorEastAsia" w:hAnsi="Times New Roman" w:cs="Times New Roman"/>
      <w:b/>
      <w:bCs/>
      <w:sz w:val="24"/>
      <w:szCs w:val="24"/>
      <w:lang w:eastAsia="ru-RU"/>
    </w:rPr>
  </w:style>
  <w:style w:type="character" w:customStyle="1" w:styleId="20">
    <w:name w:val="Заголовок 2 Знак"/>
    <w:basedOn w:val="a1"/>
    <w:link w:val="2"/>
    <w:uiPriority w:val="9"/>
    <w:rsid w:val="00B54231"/>
    <w:rPr>
      <w:rFonts w:ascii="Droid Sans" w:eastAsia="Times New Roman" w:hAnsi="Droid Sans" w:cs="Times New Roman"/>
      <w:b/>
      <w:bCs/>
      <w:sz w:val="42"/>
      <w:szCs w:val="42"/>
      <w:lang w:eastAsia="ru-RU"/>
    </w:rPr>
  </w:style>
  <w:style w:type="character" w:customStyle="1" w:styleId="30">
    <w:name w:val="Заголовок 3 Знак"/>
    <w:basedOn w:val="a1"/>
    <w:link w:val="3"/>
    <w:uiPriority w:val="9"/>
    <w:rsid w:val="00B54231"/>
    <w:rPr>
      <w:rFonts w:ascii="Droid Sans" w:eastAsia="Times New Roman" w:hAnsi="Droid Sans" w:cs="Times New Roman"/>
      <w:b/>
      <w:bCs/>
      <w:sz w:val="36"/>
      <w:szCs w:val="36"/>
      <w:lang w:eastAsia="ru-RU"/>
    </w:rPr>
  </w:style>
  <w:style w:type="character" w:customStyle="1" w:styleId="40">
    <w:name w:val="Заголовок 4 Знак"/>
    <w:basedOn w:val="a1"/>
    <w:link w:val="4"/>
    <w:uiPriority w:val="9"/>
    <w:rsid w:val="007329D6"/>
    <w:rPr>
      <w:rFonts w:ascii="Times New Roman" w:eastAsia="Times New Roman" w:hAnsi="Times New Roman" w:cs="Times New Roman"/>
      <w:b/>
      <w:bCs/>
      <w:sz w:val="24"/>
      <w:szCs w:val="30"/>
      <w:lang w:eastAsia="ru-RU"/>
    </w:rPr>
  </w:style>
  <w:style w:type="character" w:customStyle="1" w:styleId="50">
    <w:name w:val="Заголовок 5 Знак"/>
    <w:basedOn w:val="a1"/>
    <w:link w:val="5"/>
    <w:uiPriority w:val="9"/>
    <w:semiHidden/>
    <w:rsid w:val="00B54231"/>
    <w:rPr>
      <w:rFonts w:asciiTheme="majorHAnsi" w:eastAsiaTheme="majorEastAsia" w:hAnsiTheme="majorHAnsi" w:cstheme="majorBidi"/>
      <w:color w:val="243F60" w:themeColor="accent1" w:themeShade="7F"/>
      <w:sz w:val="20"/>
      <w:szCs w:val="20"/>
      <w:lang w:eastAsia="ru-RU"/>
    </w:rPr>
  </w:style>
  <w:style w:type="character" w:styleId="a4">
    <w:name w:val="Hyperlink"/>
    <w:basedOn w:val="a1"/>
    <w:uiPriority w:val="99"/>
    <w:rsid w:val="001C3684"/>
    <w:rPr>
      <w:rFonts w:cs="Times New Roman"/>
      <w:color w:val="000000"/>
      <w:u w:val="none"/>
      <w:effect w:val="none"/>
    </w:rPr>
  </w:style>
  <w:style w:type="paragraph" w:styleId="a5">
    <w:name w:val="List Paragraph"/>
    <w:basedOn w:val="a0"/>
    <w:uiPriority w:val="34"/>
    <w:qFormat/>
    <w:rsid w:val="001C3684"/>
    <w:pPr>
      <w:ind w:left="720"/>
      <w:contextualSpacing/>
    </w:pPr>
  </w:style>
  <w:style w:type="paragraph" w:styleId="21">
    <w:name w:val="Body Text Indent 2"/>
    <w:basedOn w:val="a0"/>
    <w:link w:val="22"/>
    <w:rsid w:val="00B67F6C"/>
    <w:pPr>
      <w:tabs>
        <w:tab w:val="left" w:pos="0"/>
      </w:tabs>
      <w:ind w:firstLine="567"/>
      <w:jc w:val="both"/>
    </w:pPr>
    <w:rPr>
      <w:rFonts w:cs="Arial"/>
      <w:noProof/>
      <w:sz w:val="18"/>
      <w:szCs w:val="20"/>
    </w:rPr>
  </w:style>
  <w:style w:type="character" w:customStyle="1" w:styleId="22">
    <w:name w:val="Основной текст с отступом 2 Знак"/>
    <w:basedOn w:val="a1"/>
    <w:link w:val="21"/>
    <w:rsid w:val="00B67F6C"/>
    <w:rPr>
      <w:rFonts w:ascii="Times New Roman" w:eastAsia="Times New Roman" w:hAnsi="Times New Roman" w:cs="Arial"/>
      <w:noProof/>
      <w:sz w:val="18"/>
      <w:szCs w:val="20"/>
      <w:lang w:eastAsia="ru-RU"/>
    </w:rPr>
  </w:style>
  <w:style w:type="character" w:customStyle="1" w:styleId="detailedfull">
    <w:name w:val="detailed_full"/>
    <w:basedOn w:val="a1"/>
    <w:rsid w:val="00B54231"/>
    <w:rPr>
      <w:rFonts w:ascii="Tahoma" w:hAnsi="Tahoma" w:cs="Tahoma" w:hint="default"/>
      <w:color w:val="333333"/>
      <w:sz w:val="20"/>
      <w:szCs w:val="20"/>
    </w:rPr>
  </w:style>
  <w:style w:type="character" w:customStyle="1" w:styleId="detailedtags">
    <w:name w:val="detailed_tags"/>
    <w:basedOn w:val="a1"/>
    <w:rsid w:val="00B54231"/>
    <w:rPr>
      <w:rFonts w:ascii="Tahoma" w:hAnsi="Tahoma" w:cs="Tahoma" w:hint="default"/>
      <w:color w:val="555557"/>
      <w:sz w:val="20"/>
      <w:szCs w:val="20"/>
    </w:rPr>
  </w:style>
  <w:style w:type="character" w:customStyle="1" w:styleId="sep7">
    <w:name w:val="sep7"/>
    <w:basedOn w:val="a1"/>
    <w:rsid w:val="00B54231"/>
    <w:rPr>
      <w:rFonts w:ascii="Tahoma" w:hAnsi="Tahoma" w:cs="Tahoma" w:hint="default"/>
      <w:color w:val="333333"/>
      <w:sz w:val="20"/>
      <w:szCs w:val="20"/>
    </w:rPr>
  </w:style>
  <w:style w:type="character" w:styleId="a6">
    <w:name w:val="Emphasis"/>
    <w:basedOn w:val="a1"/>
    <w:uiPriority w:val="20"/>
    <w:qFormat/>
    <w:rsid w:val="00B54231"/>
    <w:rPr>
      <w:i/>
      <w:iCs/>
    </w:rPr>
  </w:style>
  <w:style w:type="paragraph" w:styleId="a7">
    <w:name w:val="Balloon Text"/>
    <w:basedOn w:val="a0"/>
    <w:link w:val="a8"/>
    <w:uiPriority w:val="99"/>
    <w:semiHidden/>
    <w:unhideWhenUsed/>
    <w:rsid w:val="00B54231"/>
    <w:pPr>
      <w:widowControl w:val="0"/>
    </w:pPr>
    <w:rPr>
      <w:rFonts w:ascii="Tahoma" w:hAnsi="Tahoma" w:cs="Tahoma"/>
      <w:sz w:val="16"/>
      <w:szCs w:val="16"/>
    </w:rPr>
  </w:style>
  <w:style w:type="character" w:customStyle="1" w:styleId="a8">
    <w:name w:val="Текст выноски Знак"/>
    <w:basedOn w:val="a1"/>
    <w:link w:val="a7"/>
    <w:uiPriority w:val="99"/>
    <w:semiHidden/>
    <w:rsid w:val="00B54231"/>
    <w:rPr>
      <w:rFonts w:ascii="Tahoma" w:eastAsia="Times New Roman" w:hAnsi="Tahoma" w:cs="Tahoma"/>
      <w:sz w:val="16"/>
      <w:szCs w:val="16"/>
      <w:lang w:eastAsia="ru-RU"/>
    </w:rPr>
  </w:style>
  <w:style w:type="character" w:styleId="a9">
    <w:name w:val="Strong"/>
    <w:basedOn w:val="a1"/>
    <w:uiPriority w:val="22"/>
    <w:qFormat/>
    <w:rsid w:val="00B54231"/>
    <w:rPr>
      <w:b/>
      <w:bCs/>
    </w:rPr>
  </w:style>
  <w:style w:type="paragraph" w:styleId="aa">
    <w:name w:val="Normal (Web)"/>
    <w:basedOn w:val="a0"/>
    <w:uiPriority w:val="99"/>
    <w:unhideWhenUsed/>
    <w:rsid w:val="00B54231"/>
    <w:pPr>
      <w:widowControl w:val="0"/>
      <w:spacing w:before="100" w:beforeAutospacing="1" w:after="300"/>
    </w:pPr>
  </w:style>
  <w:style w:type="table" w:styleId="ab">
    <w:name w:val="Table Grid"/>
    <w:basedOn w:val="a2"/>
    <w:rsid w:val="00B54231"/>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B542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C5F70"/>
    <w:rPr>
      <w:rFonts w:ascii="Arial" w:eastAsia="Times New Roman" w:hAnsi="Arial" w:cs="Arial"/>
      <w:sz w:val="20"/>
      <w:szCs w:val="20"/>
      <w:lang w:eastAsia="ru-RU"/>
    </w:rPr>
  </w:style>
  <w:style w:type="character" w:customStyle="1" w:styleId="sep">
    <w:name w:val="sep"/>
    <w:basedOn w:val="a1"/>
    <w:rsid w:val="00B54231"/>
  </w:style>
  <w:style w:type="character" w:customStyle="1" w:styleId="displaynone">
    <w:name w:val="displaynone"/>
    <w:basedOn w:val="a1"/>
    <w:rsid w:val="00B54231"/>
  </w:style>
  <w:style w:type="character" w:customStyle="1" w:styleId="pluso-counter">
    <w:name w:val="pluso-counter"/>
    <w:basedOn w:val="a1"/>
    <w:rsid w:val="00B54231"/>
  </w:style>
  <w:style w:type="character" w:customStyle="1" w:styleId="instr-count3">
    <w:name w:val="instr-count3"/>
    <w:basedOn w:val="a1"/>
    <w:rsid w:val="00B54231"/>
    <w:rPr>
      <w:color w:val="777777"/>
      <w:sz w:val="38"/>
      <w:szCs w:val="38"/>
      <w:shd w:val="clear" w:color="auto" w:fill="FFFFFF"/>
    </w:rPr>
  </w:style>
  <w:style w:type="character" w:customStyle="1" w:styleId="bol1">
    <w:name w:val="bol1"/>
    <w:basedOn w:val="a1"/>
    <w:rsid w:val="00B54231"/>
    <w:rPr>
      <w:rFonts w:ascii="Verdana" w:hAnsi="Verdana" w:hint="default"/>
      <w:b/>
      <w:bCs/>
    </w:rPr>
  </w:style>
  <w:style w:type="paragraph" w:styleId="ac">
    <w:name w:val="No Spacing"/>
    <w:link w:val="ad"/>
    <w:uiPriority w:val="1"/>
    <w:qFormat/>
    <w:rsid w:val="00B54231"/>
    <w:pPr>
      <w:spacing w:after="0" w:line="240" w:lineRule="auto"/>
    </w:pPr>
    <w:rPr>
      <w:rFonts w:ascii="Calibri" w:eastAsia="Calibri" w:hAnsi="Calibri" w:cs="Times New Roman"/>
    </w:rPr>
  </w:style>
  <w:style w:type="character" w:customStyle="1" w:styleId="ad">
    <w:name w:val="Без интервала Знак"/>
    <w:link w:val="ac"/>
    <w:uiPriority w:val="1"/>
    <w:locked/>
    <w:rsid w:val="000759CC"/>
    <w:rPr>
      <w:rFonts w:ascii="Calibri" w:eastAsia="Calibri" w:hAnsi="Calibri" w:cs="Times New Roman"/>
    </w:rPr>
  </w:style>
  <w:style w:type="paragraph" w:customStyle="1" w:styleId="ConsPlusTitle">
    <w:name w:val="ConsPlusTitle"/>
    <w:uiPriority w:val="99"/>
    <w:rsid w:val="00FC5F70"/>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Normal">
    <w:name w:val="ConsNormal"/>
    <w:rsid w:val="00FC5F70"/>
    <w:pPr>
      <w:suppressAutoHyphens/>
      <w:autoSpaceDE w:val="0"/>
      <w:spacing w:after="0" w:line="240" w:lineRule="auto"/>
      <w:ind w:right="19772" w:firstLine="720"/>
    </w:pPr>
    <w:rPr>
      <w:rFonts w:ascii="Arial" w:eastAsia="Arial" w:hAnsi="Arial" w:cs="Arial"/>
      <w:sz w:val="20"/>
      <w:szCs w:val="20"/>
      <w:lang w:eastAsia="ar-SA"/>
    </w:rPr>
  </w:style>
  <w:style w:type="paragraph" w:styleId="11">
    <w:name w:val="toc 1"/>
    <w:basedOn w:val="a0"/>
    <w:next w:val="a0"/>
    <w:uiPriority w:val="39"/>
    <w:rsid w:val="00FC5F70"/>
    <w:pPr>
      <w:suppressAutoHyphens/>
      <w:spacing w:line="100" w:lineRule="atLeast"/>
      <w:textAlignment w:val="baseline"/>
    </w:pPr>
    <w:rPr>
      <w:kern w:val="1"/>
      <w:lang w:eastAsia="ar-SA"/>
    </w:rPr>
  </w:style>
  <w:style w:type="paragraph" w:customStyle="1" w:styleId="S5">
    <w:name w:val="S_Заголовок 5"/>
    <w:basedOn w:val="a0"/>
    <w:autoRedefine/>
    <w:uiPriority w:val="99"/>
    <w:qFormat/>
    <w:rsid w:val="007F6BCF"/>
    <w:pPr>
      <w:ind w:firstLine="709"/>
      <w:jc w:val="center"/>
    </w:pPr>
    <w:rPr>
      <w:rFonts w:eastAsia="Calibri"/>
      <w:b/>
      <w:sz w:val="32"/>
      <w:szCs w:val="32"/>
    </w:rPr>
  </w:style>
  <w:style w:type="paragraph" w:styleId="23">
    <w:name w:val="toc 2"/>
    <w:basedOn w:val="a0"/>
    <w:next w:val="a0"/>
    <w:autoRedefine/>
    <w:uiPriority w:val="39"/>
    <w:unhideWhenUsed/>
    <w:rsid w:val="00FC5F70"/>
    <w:pPr>
      <w:suppressAutoHyphens/>
      <w:ind w:left="240"/>
    </w:pPr>
    <w:rPr>
      <w:lang w:eastAsia="ar-SA"/>
    </w:rPr>
  </w:style>
  <w:style w:type="character" w:customStyle="1" w:styleId="12">
    <w:name w:val="Основной шрифт абзаца1"/>
    <w:rsid w:val="00EF7199"/>
  </w:style>
  <w:style w:type="paragraph" w:styleId="ae">
    <w:name w:val="Body Text Indent"/>
    <w:basedOn w:val="a0"/>
    <w:link w:val="af"/>
    <w:uiPriority w:val="99"/>
    <w:semiHidden/>
    <w:unhideWhenUsed/>
    <w:rsid w:val="00724D52"/>
    <w:pPr>
      <w:spacing w:after="120"/>
      <w:ind w:left="283"/>
    </w:pPr>
  </w:style>
  <w:style w:type="character" w:customStyle="1" w:styleId="af">
    <w:name w:val="Основной текст с отступом Знак"/>
    <w:basedOn w:val="a1"/>
    <w:link w:val="ae"/>
    <w:uiPriority w:val="99"/>
    <w:semiHidden/>
    <w:rsid w:val="00724D52"/>
    <w:rPr>
      <w:rFonts w:ascii="Times New Roman" w:eastAsia="Times New Roman" w:hAnsi="Times New Roman" w:cs="Times New Roman"/>
      <w:sz w:val="24"/>
      <w:szCs w:val="24"/>
      <w:lang w:eastAsia="ru-RU"/>
    </w:rPr>
  </w:style>
  <w:style w:type="paragraph" w:customStyle="1" w:styleId="13">
    <w:name w:val="Обычный1"/>
    <w:rsid w:val="00724D52"/>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character" w:styleId="af0">
    <w:name w:val="footnote reference"/>
    <w:aliases w:val="Знак сноски-FN,Знак сноски 1,Ciae niinee-FN,Referencia nota al pie,Ссылка на сноску 45,Appel note de bas de page"/>
    <w:rsid w:val="00724D52"/>
    <w:rPr>
      <w:vertAlign w:val="superscript"/>
    </w:rPr>
  </w:style>
  <w:style w:type="paragraph" w:styleId="af1">
    <w:name w:val="annotation text"/>
    <w:basedOn w:val="a0"/>
    <w:link w:val="af2"/>
    <w:semiHidden/>
    <w:rsid w:val="00724D52"/>
    <w:rPr>
      <w:sz w:val="20"/>
      <w:szCs w:val="20"/>
    </w:rPr>
  </w:style>
  <w:style w:type="character" w:customStyle="1" w:styleId="af2">
    <w:name w:val="Текст примечания Знак"/>
    <w:basedOn w:val="a1"/>
    <w:link w:val="af1"/>
    <w:semiHidden/>
    <w:rsid w:val="00724D52"/>
    <w:rPr>
      <w:rFonts w:ascii="Times New Roman" w:eastAsia="Times New Roman" w:hAnsi="Times New Roman" w:cs="Times New Roman"/>
      <w:sz w:val="20"/>
      <w:szCs w:val="20"/>
      <w:lang w:eastAsia="ru-RU"/>
    </w:rPr>
  </w:style>
  <w:style w:type="paragraph" w:styleId="31">
    <w:name w:val="Body Text Indent 3"/>
    <w:basedOn w:val="a0"/>
    <w:link w:val="32"/>
    <w:uiPriority w:val="99"/>
    <w:semiHidden/>
    <w:unhideWhenUsed/>
    <w:rsid w:val="001A010E"/>
    <w:pPr>
      <w:spacing w:after="120"/>
      <w:ind w:left="283"/>
    </w:pPr>
    <w:rPr>
      <w:sz w:val="16"/>
      <w:szCs w:val="16"/>
    </w:rPr>
  </w:style>
  <w:style w:type="character" w:customStyle="1" w:styleId="32">
    <w:name w:val="Основной текст с отступом 3 Знак"/>
    <w:basedOn w:val="a1"/>
    <w:link w:val="31"/>
    <w:uiPriority w:val="99"/>
    <w:semiHidden/>
    <w:rsid w:val="001A010E"/>
    <w:rPr>
      <w:rFonts w:ascii="Times New Roman" w:eastAsia="Times New Roman" w:hAnsi="Times New Roman" w:cs="Times New Roman"/>
      <w:sz w:val="16"/>
      <w:szCs w:val="16"/>
      <w:lang w:eastAsia="ru-RU"/>
    </w:rPr>
  </w:style>
  <w:style w:type="paragraph" w:styleId="af3">
    <w:name w:val="Body Text"/>
    <w:basedOn w:val="a0"/>
    <w:link w:val="af4"/>
    <w:rsid w:val="001A010E"/>
    <w:pPr>
      <w:suppressAutoHyphens/>
      <w:spacing w:after="120"/>
    </w:pPr>
    <w:rPr>
      <w:lang w:eastAsia="ar-SA"/>
    </w:rPr>
  </w:style>
  <w:style w:type="character" w:customStyle="1" w:styleId="af4">
    <w:name w:val="Основной текст Знак"/>
    <w:basedOn w:val="a1"/>
    <w:link w:val="af3"/>
    <w:rsid w:val="001A010E"/>
    <w:rPr>
      <w:rFonts w:ascii="Times New Roman" w:eastAsia="Times New Roman" w:hAnsi="Times New Roman" w:cs="Times New Roman"/>
      <w:sz w:val="24"/>
      <w:szCs w:val="24"/>
      <w:lang w:eastAsia="ar-SA"/>
    </w:rPr>
  </w:style>
  <w:style w:type="paragraph" w:customStyle="1" w:styleId="formattext">
    <w:name w:val="formattext"/>
    <w:basedOn w:val="a0"/>
    <w:rsid w:val="009A058A"/>
    <w:pPr>
      <w:spacing w:before="280" w:after="280"/>
    </w:pPr>
    <w:rPr>
      <w:kern w:val="1"/>
      <w:lang w:eastAsia="ar-SA"/>
    </w:rPr>
  </w:style>
  <w:style w:type="character" w:customStyle="1" w:styleId="14">
    <w:name w:val="Основной текст Знак1"/>
    <w:uiPriority w:val="99"/>
    <w:rsid w:val="009A058A"/>
    <w:rPr>
      <w:rFonts w:ascii="Times New Roman" w:hAnsi="Times New Roman" w:cs="Times New Roman"/>
      <w:sz w:val="17"/>
      <w:szCs w:val="17"/>
      <w:u w:val="none"/>
    </w:rPr>
  </w:style>
  <w:style w:type="paragraph" w:styleId="af5">
    <w:name w:val="List"/>
    <w:basedOn w:val="af3"/>
    <w:rsid w:val="00B00303"/>
    <w:rPr>
      <w:rFonts w:ascii="Arial" w:hAnsi="Arial" w:cs="Mangal"/>
    </w:rPr>
  </w:style>
  <w:style w:type="paragraph" w:customStyle="1" w:styleId="af6">
    <w:name w:val="Абзац"/>
    <w:basedOn w:val="a0"/>
    <w:link w:val="af7"/>
    <w:qFormat/>
    <w:rsid w:val="00B00303"/>
    <w:pPr>
      <w:spacing w:before="120" w:after="60"/>
      <w:ind w:firstLine="567"/>
      <w:jc w:val="both"/>
    </w:pPr>
    <w:rPr>
      <w:szCs w:val="20"/>
    </w:rPr>
  </w:style>
  <w:style w:type="character" w:customStyle="1" w:styleId="af7">
    <w:name w:val="Абзац Знак"/>
    <w:link w:val="af6"/>
    <w:locked/>
    <w:rsid w:val="00B00303"/>
    <w:rPr>
      <w:rFonts w:ascii="Times New Roman" w:eastAsia="Times New Roman" w:hAnsi="Times New Roman" w:cs="Times New Roman"/>
      <w:sz w:val="24"/>
      <w:szCs w:val="20"/>
    </w:rPr>
  </w:style>
  <w:style w:type="character" w:customStyle="1" w:styleId="WW-Absatz-Standardschriftart1111111111111111111111111">
    <w:name w:val="WW-Absatz-Standardschriftart1111111111111111111111111"/>
    <w:rsid w:val="00DF07E3"/>
  </w:style>
  <w:style w:type="paragraph" w:customStyle="1" w:styleId="15">
    <w:name w:val="Маркированный список1"/>
    <w:basedOn w:val="a0"/>
    <w:rsid w:val="004F46A1"/>
    <w:pPr>
      <w:tabs>
        <w:tab w:val="left" w:pos="840"/>
        <w:tab w:val="left" w:pos="900"/>
        <w:tab w:val="num" w:pos="2149"/>
      </w:tabs>
      <w:suppressAutoHyphens/>
      <w:spacing w:line="360" w:lineRule="auto"/>
      <w:ind w:left="2149" w:hanging="360"/>
      <w:jc w:val="both"/>
    </w:pPr>
    <w:rPr>
      <w:lang w:eastAsia="ar-SA"/>
    </w:rPr>
  </w:style>
  <w:style w:type="paragraph" w:styleId="33">
    <w:name w:val="toc 3"/>
    <w:basedOn w:val="a0"/>
    <w:next w:val="a0"/>
    <w:autoRedefine/>
    <w:uiPriority w:val="39"/>
    <w:unhideWhenUsed/>
    <w:rsid w:val="0039056A"/>
    <w:pPr>
      <w:spacing w:after="100"/>
      <w:ind w:left="480"/>
    </w:pPr>
  </w:style>
  <w:style w:type="paragraph" w:customStyle="1" w:styleId="Default">
    <w:name w:val="Default"/>
    <w:uiPriority w:val="99"/>
    <w:rsid w:val="00283BEE"/>
    <w:pPr>
      <w:autoSpaceDE w:val="0"/>
      <w:autoSpaceDN w:val="0"/>
      <w:adjustRightInd w:val="0"/>
      <w:spacing w:after="0" w:line="240" w:lineRule="auto"/>
    </w:pPr>
    <w:rPr>
      <w:rFonts w:ascii="Arial" w:hAnsi="Arial" w:cs="Arial"/>
      <w:color w:val="000000"/>
      <w:sz w:val="24"/>
      <w:szCs w:val="24"/>
    </w:rPr>
  </w:style>
  <w:style w:type="paragraph" w:styleId="af8">
    <w:name w:val="header"/>
    <w:basedOn w:val="a0"/>
    <w:link w:val="af9"/>
    <w:uiPriority w:val="99"/>
    <w:unhideWhenUsed/>
    <w:rsid w:val="00C77073"/>
    <w:pPr>
      <w:tabs>
        <w:tab w:val="center" w:pos="4677"/>
        <w:tab w:val="right" w:pos="9355"/>
      </w:tabs>
    </w:pPr>
  </w:style>
  <w:style w:type="character" w:customStyle="1" w:styleId="af9">
    <w:name w:val="Верхний колонтитул Знак"/>
    <w:basedOn w:val="a1"/>
    <w:link w:val="af8"/>
    <w:uiPriority w:val="99"/>
    <w:rsid w:val="00C77073"/>
    <w:rPr>
      <w:rFonts w:ascii="Times New Roman" w:eastAsia="Times New Roman" w:hAnsi="Times New Roman" w:cs="Times New Roman"/>
      <w:sz w:val="24"/>
      <w:szCs w:val="24"/>
      <w:lang w:eastAsia="ru-RU"/>
    </w:rPr>
  </w:style>
  <w:style w:type="paragraph" w:styleId="afa">
    <w:name w:val="footer"/>
    <w:basedOn w:val="a0"/>
    <w:link w:val="afb"/>
    <w:uiPriority w:val="99"/>
    <w:unhideWhenUsed/>
    <w:rsid w:val="00C77073"/>
    <w:pPr>
      <w:tabs>
        <w:tab w:val="center" w:pos="4677"/>
        <w:tab w:val="right" w:pos="9355"/>
      </w:tabs>
    </w:pPr>
  </w:style>
  <w:style w:type="character" w:customStyle="1" w:styleId="afb">
    <w:name w:val="Нижний колонтитул Знак"/>
    <w:basedOn w:val="a1"/>
    <w:link w:val="afa"/>
    <w:uiPriority w:val="99"/>
    <w:rsid w:val="00C77073"/>
    <w:rPr>
      <w:rFonts w:ascii="Times New Roman" w:eastAsia="Times New Roman" w:hAnsi="Times New Roman" w:cs="Times New Roman"/>
      <w:sz w:val="24"/>
      <w:szCs w:val="24"/>
      <w:lang w:eastAsia="ru-RU"/>
    </w:rPr>
  </w:style>
  <w:style w:type="character" w:customStyle="1" w:styleId="fts-hit">
    <w:name w:val="fts-hit"/>
    <w:basedOn w:val="a1"/>
    <w:rsid w:val="00D957B1"/>
  </w:style>
  <w:style w:type="paragraph" w:customStyle="1" w:styleId="S1">
    <w:name w:val="S_Заголовок 1"/>
    <w:basedOn w:val="a0"/>
    <w:rsid w:val="003764B0"/>
    <w:pPr>
      <w:numPr>
        <w:numId w:val="5"/>
      </w:numPr>
      <w:jc w:val="center"/>
    </w:pPr>
    <w:rPr>
      <w:b/>
      <w:caps/>
    </w:rPr>
  </w:style>
  <w:style w:type="paragraph" w:customStyle="1" w:styleId="S2">
    <w:name w:val="S_Заголовок 2"/>
    <w:basedOn w:val="2"/>
    <w:rsid w:val="003764B0"/>
    <w:pPr>
      <w:tabs>
        <w:tab w:val="num" w:pos="720"/>
      </w:tabs>
      <w:spacing w:before="0" w:beforeAutospacing="0" w:after="0"/>
      <w:ind w:left="720" w:hanging="360"/>
      <w:jc w:val="both"/>
    </w:pPr>
    <w:rPr>
      <w:rFonts w:ascii="Times New Roman" w:hAnsi="Times New Roman"/>
      <w:bCs w:val="0"/>
      <w:sz w:val="24"/>
      <w:szCs w:val="24"/>
    </w:rPr>
  </w:style>
  <w:style w:type="paragraph" w:customStyle="1" w:styleId="S3">
    <w:name w:val="S_Заголовок 3"/>
    <w:basedOn w:val="3"/>
    <w:link w:val="S30"/>
    <w:rsid w:val="003764B0"/>
    <w:pPr>
      <w:tabs>
        <w:tab w:val="num" w:pos="1800"/>
      </w:tabs>
      <w:spacing w:before="0" w:beforeAutospacing="0" w:after="0" w:line="360" w:lineRule="auto"/>
      <w:ind w:left="1800" w:hanging="720"/>
    </w:pPr>
    <w:rPr>
      <w:rFonts w:ascii="Times New Roman" w:hAnsi="Times New Roman"/>
      <w:b w:val="0"/>
      <w:bCs w:val="0"/>
      <w:sz w:val="24"/>
      <w:szCs w:val="24"/>
      <w:u w:val="single"/>
    </w:rPr>
  </w:style>
  <w:style w:type="character" w:customStyle="1" w:styleId="S30">
    <w:name w:val="S_Заголовок 3 Знак"/>
    <w:basedOn w:val="a1"/>
    <w:link w:val="S3"/>
    <w:rsid w:val="00B06D6D"/>
    <w:rPr>
      <w:rFonts w:ascii="Times New Roman" w:eastAsia="Times New Roman" w:hAnsi="Times New Roman" w:cs="Times New Roman"/>
      <w:sz w:val="24"/>
      <w:szCs w:val="24"/>
      <w:u w:val="single"/>
      <w:lang w:eastAsia="ru-RU"/>
    </w:rPr>
  </w:style>
  <w:style w:type="paragraph" w:customStyle="1" w:styleId="S4">
    <w:name w:val="S_Заголовок 4"/>
    <w:basedOn w:val="4"/>
    <w:rsid w:val="003764B0"/>
    <w:pPr>
      <w:tabs>
        <w:tab w:val="num" w:pos="1800"/>
      </w:tabs>
      <w:spacing w:before="0" w:beforeAutospacing="0" w:after="0"/>
      <w:ind w:left="1800" w:right="0" w:hanging="720"/>
    </w:pPr>
    <w:rPr>
      <w:bCs w:val="0"/>
      <w:i/>
      <w:szCs w:val="24"/>
    </w:rPr>
  </w:style>
  <w:style w:type="paragraph" w:customStyle="1" w:styleId="maintext">
    <w:name w:val="maintext"/>
    <w:basedOn w:val="a0"/>
    <w:rsid w:val="00B865C6"/>
    <w:pPr>
      <w:spacing w:before="75" w:after="75"/>
      <w:ind w:left="75" w:right="225" w:firstLine="225"/>
    </w:pPr>
    <w:rPr>
      <w:rFonts w:ascii="Arial" w:hAnsi="Arial" w:cs="Arial"/>
      <w:color w:val="000000"/>
      <w:sz w:val="20"/>
      <w:szCs w:val="20"/>
    </w:rPr>
  </w:style>
  <w:style w:type="paragraph" w:styleId="a">
    <w:name w:val="List Bullet"/>
    <w:basedOn w:val="a0"/>
    <w:autoRedefine/>
    <w:semiHidden/>
    <w:rsid w:val="008110EC"/>
    <w:pPr>
      <w:numPr>
        <w:numId w:val="6"/>
      </w:numPr>
      <w:spacing w:line="360" w:lineRule="auto"/>
      <w:jc w:val="both"/>
    </w:pPr>
  </w:style>
  <w:style w:type="paragraph" w:customStyle="1" w:styleId="S">
    <w:name w:val="S_Обычный"/>
    <w:basedOn w:val="a0"/>
    <w:link w:val="S0"/>
    <w:qFormat/>
    <w:rsid w:val="00B06D6D"/>
    <w:pPr>
      <w:spacing w:line="360" w:lineRule="auto"/>
      <w:ind w:firstLine="709"/>
      <w:jc w:val="both"/>
    </w:pPr>
  </w:style>
  <w:style w:type="character" w:customStyle="1" w:styleId="S0">
    <w:name w:val="S_Обычный Знак"/>
    <w:basedOn w:val="a1"/>
    <w:link w:val="S"/>
    <w:rsid w:val="00B06D6D"/>
    <w:rPr>
      <w:rFonts w:ascii="Times New Roman" w:eastAsia="Times New Roman" w:hAnsi="Times New Roman" w:cs="Times New Roman"/>
      <w:sz w:val="24"/>
      <w:szCs w:val="24"/>
      <w:lang w:eastAsia="ru-RU"/>
    </w:rPr>
  </w:style>
  <w:style w:type="paragraph" w:customStyle="1" w:styleId="tabletextcenter">
    <w:name w:val="tabletextcenter"/>
    <w:basedOn w:val="a0"/>
    <w:rsid w:val="005D7660"/>
    <w:pPr>
      <w:spacing w:before="100" w:beforeAutospacing="1" w:after="100" w:afterAutospacing="1"/>
    </w:pPr>
  </w:style>
  <w:style w:type="character" w:customStyle="1" w:styleId="24">
    <w:name w:val="Основной текст 2 Знак"/>
    <w:rsid w:val="005D7660"/>
    <w:rPr>
      <w:rFonts w:ascii="Arial" w:hAnsi="Arial"/>
    </w:rPr>
  </w:style>
  <w:style w:type="character" w:customStyle="1" w:styleId="apple-converted-space">
    <w:name w:val="apple-converted-space"/>
    <w:rsid w:val="00773293"/>
  </w:style>
  <w:style w:type="character" w:customStyle="1" w:styleId="WW8Num3z4">
    <w:name w:val="WW8Num3z4"/>
    <w:rsid w:val="006000D1"/>
  </w:style>
  <w:style w:type="paragraph" w:customStyle="1" w:styleId="afc">
    <w:name w:val="_абзац"/>
    <w:basedOn w:val="a0"/>
    <w:link w:val="afd"/>
    <w:qFormat/>
    <w:rsid w:val="0051091B"/>
    <w:pPr>
      <w:spacing w:line="276" w:lineRule="auto"/>
      <w:ind w:firstLine="709"/>
      <w:jc w:val="both"/>
    </w:pPr>
  </w:style>
  <w:style w:type="character" w:customStyle="1" w:styleId="afd">
    <w:name w:val="_абзац Знак"/>
    <w:link w:val="afc"/>
    <w:rsid w:val="0051091B"/>
    <w:rPr>
      <w:rFonts w:ascii="Times New Roman" w:eastAsia="Times New Roman" w:hAnsi="Times New Roman" w:cs="Times New Roman"/>
      <w:sz w:val="24"/>
      <w:szCs w:val="24"/>
    </w:rPr>
  </w:style>
  <w:style w:type="paragraph" w:customStyle="1" w:styleId="afe">
    <w:name w:val="."/>
    <w:uiPriority w:val="99"/>
    <w:rsid w:val="0051091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FORMATTEXT0">
    <w:name w:val=".FORMATTEXT"/>
    <w:uiPriority w:val="99"/>
    <w:rsid w:val="0051091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mw-headline">
    <w:name w:val="mw-headline"/>
    <w:basedOn w:val="a1"/>
    <w:rsid w:val="0026140D"/>
  </w:style>
  <w:style w:type="character" w:customStyle="1" w:styleId="mw-editsection-bracket">
    <w:name w:val="mw-editsection-bracket"/>
    <w:basedOn w:val="a1"/>
    <w:rsid w:val="0026140D"/>
  </w:style>
  <w:style w:type="character" w:customStyle="1" w:styleId="mw-editsection">
    <w:name w:val="mw-editsection"/>
    <w:basedOn w:val="a1"/>
    <w:rsid w:val="0026140D"/>
  </w:style>
  <w:style w:type="character" w:customStyle="1" w:styleId="mw-editsection-divider">
    <w:name w:val="mw-editsection-divider"/>
    <w:basedOn w:val="a1"/>
    <w:rsid w:val="0026140D"/>
  </w:style>
  <w:style w:type="paragraph" w:customStyle="1" w:styleId="16">
    <w:name w:val="Абзац списка1"/>
    <w:basedOn w:val="a0"/>
    <w:uiPriority w:val="99"/>
    <w:qFormat/>
    <w:rsid w:val="00B267E7"/>
    <w:pPr>
      <w:ind w:left="720"/>
    </w:pPr>
  </w:style>
  <w:style w:type="paragraph" w:customStyle="1" w:styleId="17">
    <w:name w:val="Îáû÷íûé1"/>
    <w:rsid w:val="00B267E7"/>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8">
    <w:name w:val="1.Текст"/>
    <w:link w:val="19"/>
    <w:qFormat/>
    <w:rsid w:val="00B267E7"/>
    <w:pPr>
      <w:suppressLineNumbers/>
      <w:spacing w:before="60" w:after="0" w:line="240" w:lineRule="auto"/>
      <w:ind w:firstLine="851"/>
      <w:jc w:val="both"/>
    </w:pPr>
    <w:rPr>
      <w:rFonts w:ascii="Arial" w:eastAsia="Times New Roman" w:hAnsi="Arial" w:cs="Times New Roman"/>
      <w:sz w:val="24"/>
      <w:szCs w:val="20"/>
      <w:lang w:eastAsia="ru-RU"/>
    </w:rPr>
  </w:style>
  <w:style w:type="character" w:customStyle="1" w:styleId="19">
    <w:name w:val="1.Текст Знак"/>
    <w:link w:val="18"/>
    <w:rsid w:val="00B267E7"/>
    <w:rPr>
      <w:rFonts w:ascii="Arial" w:eastAsia="Times New Roman" w:hAnsi="Arial" w:cs="Times New Roman"/>
      <w:sz w:val="24"/>
      <w:szCs w:val="20"/>
      <w:lang w:eastAsia="ru-RU"/>
    </w:rPr>
  </w:style>
  <w:style w:type="character" w:customStyle="1" w:styleId="002">
    <w:name w:val="Заголовок 002 Знак"/>
    <w:link w:val="0020"/>
    <w:locked/>
    <w:rsid w:val="00B267E7"/>
    <w:rPr>
      <w:b/>
      <w:i/>
      <w:sz w:val="28"/>
      <w:szCs w:val="28"/>
    </w:rPr>
  </w:style>
  <w:style w:type="paragraph" w:customStyle="1" w:styleId="0020">
    <w:name w:val="Заголовок 002"/>
    <w:basedOn w:val="a0"/>
    <w:link w:val="002"/>
    <w:qFormat/>
    <w:rsid w:val="00B267E7"/>
    <w:pPr>
      <w:keepNext/>
      <w:snapToGrid w:val="0"/>
      <w:ind w:firstLine="709"/>
      <w:jc w:val="center"/>
    </w:pPr>
    <w:rPr>
      <w:rFonts w:asciiTheme="minorHAnsi" w:eastAsiaTheme="minorHAnsi" w:hAnsiTheme="minorHAnsi" w:cstheme="minorBidi"/>
      <w:b/>
      <w:i/>
      <w:sz w:val="28"/>
      <w:szCs w:val="28"/>
      <w:lang w:eastAsia="en-US"/>
    </w:rPr>
  </w:style>
  <w:style w:type="paragraph" w:customStyle="1" w:styleId="25">
    <w:name w:val="Обычный2"/>
    <w:next w:val="13"/>
    <w:rsid w:val="00B267E7"/>
    <w:pPr>
      <w:spacing w:after="0" w:line="240" w:lineRule="auto"/>
    </w:pPr>
    <w:rPr>
      <w:rFonts w:ascii="Times New Roman" w:eastAsia="Times New Roman" w:hAnsi="Times New Roman" w:cs="Times New Roman"/>
      <w:noProof/>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9807">
      <w:bodyDiv w:val="1"/>
      <w:marLeft w:val="0"/>
      <w:marRight w:val="0"/>
      <w:marTop w:val="0"/>
      <w:marBottom w:val="0"/>
      <w:divBdr>
        <w:top w:val="none" w:sz="0" w:space="0" w:color="auto"/>
        <w:left w:val="none" w:sz="0" w:space="0" w:color="auto"/>
        <w:bottom w:val="none" w:sz="0" w:space="0" w:color="auto"/>
        <w:right w:val="none" w:sz="0" w:space="0" w:color="auto"/>
      </w:divBdr>
    </w:div>
    <w:div w:id="536164346">
      <w:bodyDiv w:val="1"/>
      <w:marLeft w:val="0"/>
      <w:marRight w:val="0"/>
      <w:marTop w:val="0"/>
      <w:marBottom w:val="0"/>
      <w:divBdr>
        <w:top w:val="none" w:sz="0" w:space="0" w:color="auto"/>
        <w:left w:val="none" w:sz="0" w:space="0" w:color="auto"/>
        <w:bottom w:val="none" w:sz="0" w:space="0" w:color="auto"/>
        <w:right w:val="none" w:sz="0" w:space="0" w:color="auto"/>
      </w:divBdr>
    </w:div>
    <w:div w:id="773748691">
      <w:bodyDiv w:val="1"/>
      <w:marLeft w:val="0"/>
      <w:marRight w:val="0"/>
      <w:marTop w:val="0"/>
      <w:marBottom w:val="0"/>
      <w:divBdr>
        <w:top w:val="none" w:sz="0" w:space="0" w:color="auto"/>
        <w:left w:val="none" w:sz="0" w:space="0" w:color="auto"/>
        <w:bottom w:val="none" w:sz="0" w:space="0" w:color="auto"/>
        <w:right w:val="none" w:sz="0" w:space="0" w:color="auto"/>
      </w:divBdr>
    </w:div>
    <w:div w:id="1836648889">
      <w:bodyDiv w:val="1"/>
      <w:marLeft w:val="0"/>
      <w:marRight w:val="0"/>
      <w:marTop w:val="0"/>
      <w:marBottom w:val="0"/>
      <w:divBdr>
        <w:top w:val="none" w:sz="0" w:space="0" w:color="auto"/>
        <w:left w:val="none" w:sz="0" w:space="0" w:color="auto"/>
        <w:bottom w:val="none" w:sz="0" w:space="0" w:color="auto"/>
        <w:right w:val="none" w:sz="0" w:space="0" w:color="auto"/>
      </w:divBdr>
    </w:div>
    <w:div w:id="1961036934">
      <w:bodyDiv w:val="1"/>
      <w:marLeft w:val="0"/>
      <w:marRight w:val="0"/>
      <w:marTop w:val="0"/>
      <w:marBottom w:val="0"/>
      <w:divBdr>
        <w:top w:val="none" w:sz="0" w:space="0" w:color="auto"/>
        <w:left w:val="none" w:sz="0" w:space="0" w:color="auto"/>
        <w:bottom w:val="none" w:sz="0" w:space="0" w:color="auto"/>
        <w:right w:val="none" w:sz="0" w:space="0" w:color="auto"/>
      </w:divBdr>
    </w:div>
    <w:div w:id="1965234115">
      <w:bodyDiv w:val="1"/>
      <w:marLeft w:val="0"/>
      <w:marRight w:val="0"/>
      <w:marTop w:val="0"/>
      <w:marBottom w:val="0"/>
      <w:divBdr>
        <w:top w:val="none" w:sz="0" w:space="0" w:color="auto"/>
        <w:left w:val="none" w:sz="0" w:space="0" w:color="auto"/>
        <w:bottom w:val="none" w:sz="0" w:space="0" w:color="auto"/>
        <w:right w:val="none" w:sz="0" w:space="0" w:color="auto"/>
      </w:divBdr>
    </w:div>
    <w:div w:id="207515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91%D0%BE%D0%B3%D0%BE%D1%80%D0%BE%D0%B4%D1%81%D0%BA_(%D0%9A%D0%BE%D0%BC%D0%B8)" TargetMode="External"/><Relationship Id="rId117" Type="http://schemas.openxmlformats.org/officeDocument/2006/relationships/hyperlink" Target="http://ru.wikipedia.org/wiki/%D0%97%D0%BE%D0%BD%D1%8B_%D1%81_%D0%BE%D1%81%D0%BE%D0%B1%D1%8B%D0%BC%D0%B8_%D1%83%D1%81%D0%BB%D0%BE%D0%B2%D0%B8%D1%8F%D0%BC%D0%B8_%D0%B8%D1%81%D0%BF%D0%BE%D0%BB%D1%8C%D0%B7%D0%BE%D0%B2%D0%B0%D0%BD%D0%B8%D1%8F_%D1%82%D0%B5%D1%80%D1%80%D0%B8%D1%82%D0%BE%D1%80%D0%B8%D0%B9" TargetMode="External"/><Relationship Id="rId21" Type="http://schemas.openxmlformats.org/officeDocument/2006/relationships/hyperlink" Target="consultantplus://offline/ref=2A00BF67A30404B2B1C82727FB4CBC11B30727DB750408833F871087BA7FE7356C0E8CB7ED121C8DB4F137BB85B0267CAEAD7104AE2EE742oFICJ" TargetMode="External"/><Relationship Id="rId42" Type="http://schemas.openxmlformats.org/officeDocument/2006/relationships/hyperlink" Target="https://ru.wikipedia.org/w/index.php?title=%D0%92%D0%B8%D0%B7%D1%8F%D0%B1%D0%BE%D0%B6_(%D0%B4%D0%B5%D1%80%D0%B5%D0%B2%D0%BD%D1%8F)&amp;action=edit&amp;redlink=1" TargetMode="External"/><Relationship Id="rId47" Type="http://schemas.openxmlformats.org/officeDocument/2006/relationships/hyperlink" Target="https://ru.wikipedia.org/w/index.php?title=%D0%AD%D0%B6%D0%BE%D0%BB&amp;action=edit&amp;redlink=1" TargetMode="External"/><Relationship Id="rId63" Type="http://schemas.openxmlformats.org/officeDocument/2006/relationships/hyperlink" Target="https://ru.wikipedia.org/w/index.php?title=%D0%9D%D1%91%D0%B1%D0%B4%D0%B8%D0%BD%D0%BE&amp;action=edit&amp;redlink=1" TargetMode="External"/><Relationship Id="rId68" Type="http://schemas.openxmlformats.org/officeDocument/2006/relationships/hyperlink" Target="https://ru.wikipedia.org/w/index.php?title=%D0%A2%D0%B8%D0%BC%D0%B0%D1%81%D0%B8%D0%BA%D1%82&amp;action=edit&amp;redlink=1" TargetMode="External"/><Relationship Id="rId84" Type="http://schemas.openxmlformats.org/officeDocument/2006/relationships/hyperlink" Target="https://ru.wikipedia.org/w/index.php?title=%D0%9F%D0%BE%D0%B7%D1%82%D1%8B%D0%BA%D0%B5%D1%80%D0%B5%D1%81&amp;action=edit&amp;redlink=1" TargetMode="External"/><Relationship Id="rId89" Type="http://schemas.openxmlformats.org/officeDocument/2006/relationships/hyperlink" Target="https://ru.wikipedia.org/w/index.php?title=%D0%9F%D1%80%D0%B8%D0%BE%D0%B7%D1%91%D1%80%D0%BD%D1%8B%D0%B9_(%D0%9A%D0%BE%D0%BC%D0%B8)&amp;action=edit&amp;redlink=1" TargetMode="External"/><Relationship Id="rId112" Type="http://schemas.openxmlformats.org/officeDocument/2006/relationships/hyperlink" Target="consultantplus://offline/ref=5DF18F92855D7F5E34093D9BF16D3697606E53DCDFF520B67CB7720E22O5e0K" TargetMode="External"/><Relationship Id="rId16" Type="http://schemas.openxmlformats.org/officeDocument/2006/relationships/hyperlink" Target="consultantplus://offline/ref=B27AFF0DF29A64B3CBEC3019E88C532DD1CE9DA84B7D38467A147DB340HES7H" TargetMode="External"/><Relationship Id="rId107" Type="http://schemas.openxmlformats.org/officeDocument/2006/relationships/hyperlink" Target="consultantplus://offline/ref=319C6A339BBEDFF6E466492609EC2E9A11D924788ABDA1BC644B1ECCB4j7dFK" TargetMode="External"/><Relationship Id="rId11" Type="http://schemas.openxmlformats.org/officeDocument/2006/relationships/hyperlink" Target="consultantplus://offline/ref=1CF48AF3F602836EF22537329EDDD6E149D67D5322F2E687B85A5FBCTEkFH" TargetMode="External"/><Relationship Id="rId32" Type="http://schemas.openxmlformats.org/officeDocument/2006/relationships/hyperlink" Target="https://ru.wikipedia.org/w/index.php?title=%D0%91%D0%BE%D0%BB%D1%8C%D1%88%D0%B5%D0%BB%D1%83%D0%B3&amp;action=edit&amp;redlink=1" TargetMode="External"/><Relationship Id="rId37" Type="http://schemas.openxmlformats.org/officeDocument/2006/relationships/hyperlink" Target="https://ru.wikipedia.org/w/index.php?title=%D0%92%D0%BE%D0%BC%D1%8B%D0%BD_(%D0%9A%D0%BE%D1%80%D1%82%D0%BA%D0%B5%D1%80%D0%BE%D1%81%D1%81%D0%BA%D0%B8%D0%B9_%D1%80%D0%B0%D0%B9%D0%BE%D0%BD)&amp;action=edit&amp;redlink=1" TargetMode="External"/><Relationship Id="rId53" Type="http://schemas.openxmlformats.org/officeDocument/2006/relationships/hyperlink" Target="https://ru.wikipedia.org/w/index.php?title=%D0%9A%D1%83%D1%80%D1%8A%D1%8F%D0%B4%D0%BE%D1%80&amp;action=edit&amp;redlink=1" TargetMode="External"/><Relationship Id="rId58" Type="http://schemas.openxmlformats.org/officeDocument/2006/relationships/hyperlink" Target="https://ru.wikipedia.org/w/index.php?title=%D0%9A%D0%BE%D0%BD%D1%88%D0%B0_(%D0%B4%D0%B5%D1%80%D0%B5%D0%B2%D0%BD%D1%8F)&amp;action=edit&amp;redlink=1" TargetMode="External"/><Relationship Id="rId74" Type="http://schemas.openxmlformats.org/officeDocument/2006/relationships/hyperlink" Target="https://ru.wikipedia.org/w/index.php?title=%D0%A0%D1%83%D1%81%D0%B0%D0%BD%D0%BE%D0%B2%D1%81%D0%BA%D0%B0%D1%8F_(%D0%9A%D0%BE%D0%BC%D0%B8)&amp;action=edit&amp;redlink=1" TargetMode="External"/><Relationship Id="rId79" Type="http://schemas.openxmlformats.org/officeDocument/2006/relationships/hyperlink" Target="https://ru.wikipedia.org/wiki/%D0%9F%D0%BE%D0%B4%D1%82%D1%8B%D0%B1%D0%BE%D0%BA" TargetMode="External"/><Relationship Id="rId102" Type="http://schemas.openxmlformats.org/officeDocument/2006/relationships/hyperlink" Target="file:///C:\Users\AppData\Local\Users\mpalatkin\Downloads\&#1053;&#1086;&#1088;&#1084;&#1099;%20&#1101;&#1083;&#1077;&#1082;&#1090;&#1088;&#1086;&#1087;&#1086;&#1090;&#1088;&#1077;&#1073;&#1083;&#1077;&#1085;&#1080;&#1103;%20%20&#1055;&#1088;&#1080;&#1083;%20&#1053;%20&#1057;&#1074;&#1086;&#1076;%20&#1087;&#1088;&#1072;&#1074;&#1080;&#1083;%20&#1043;&#1088;&#1072;&#1076;&#1086;&#1089;&#1090;&#1088;&#1086;&#1080;&#1090;&#1077;&#1083;&#1100;&#1089;&#1090;&#1074;&#1086;.doc" TargetMode="External"/><Relationship Id="rId5" Type="http://schemas.openxmlformats.org/officeDocument/2006/relationships/webSettings" Target="webSettings.xml"/><Relationship Id="rId61" Type="http://schemas.openxmlformats.org/officeDocument/2006/relationships/hyperlink" Target="https://ru.wikipedia.org/w/index.php?title=%D0%9D%D0%B0%D0%BC%D1%81%D0%BA&amp;action=edit&amp;redlink=1" TargetMode="External"/><Relationship Id="rId82" Type="http://schemas.openxmlformats.org/officeDocument/2006/relationships/hyperlink" Target="https://ru.wikipedia.org/w/index.php?title=%D0%9D%D0%B0%D0%B2%D0%BE%D0%BB%D0%BE%D0%BA_(%D0%9A%D0%BE%D0%BC%D0%B8)&amp;action=edit&amp;redlink=1" TargetMode="External"/><Relationship Id="rId90" Type="http://schemas.openxmlformats.org/officeDocument/2006/relationships/hyperlink" Target="https://ru.wikipedia.org/w/index.php?title=%D0%92%D0%B0%D0%B6%D0%BA%D1%83%D1%80%D1%8A%D1%8F&amp;action=edit&amp;redlink=1" TargetMode="External"/><Relationship Id="rId95" Type="http://schemas.openxmlformats.org/officeDocument/2006/relationships/hyperlink" Target="https://ru.wikipedia.org/w/index.php?title=%D0%9C%D0%B0%D1%80%D1%82%D0%B8%D1%82%D1%8B&amp;action=edit&amp;redlink=1" TargetMode="External"/><Relationship Id="rId19" Type="http://schemas.openxmlformats.org/officeDocument/2006/relationships/hyperlink" Target="consultantplus://offline/ref=2A00BF67A30404B2B1C82727FB4CBC11B30027DF790408833F871087BA7FE7357E0ED4BBEF1B068FB4E461EAC3oEI4J" TargetMode="External"/><Relationship Id="rId14" Type="http://schemas.openxmlformats.org/officeDocument/2006/relationships/hyperlink" Target="consultantplus://offline/ref=B27AFF0DF29A64B3CBEC3019E88C532DD1CE9DA84B7D38467A147DB340HES7H" TargetMode="External"/><Relationship Id="rId22" Type="http://schemas.openxmlformats.org/officeDocument/2006/relationships/hyperlink" Target="consultantplus://offline/ref=2AC1CD07D471096272CD084550457A822DF97C05CB27E0C2987EB24D29E5VDJ" TargetMode="External"/><Relationship Id="rId27" Type="http://schemas.openxmlformats.org/officeDocument/2006/relationships/hyperlink" Target="https://ru.wikipedia.org/w/index.php?title=%D0%9B%D1%83%D0%BD%D1%8C_(%D0%B4%D0%B5%D1%80%D0%B5%D0%B2%D0%BD%D1%8F)&amp;action=edit&amp;redlink=1" TargetMode="External"/><Relationship Id="rId30" Type="http://schemas.openxmlformats.org/officeDocument/2006/relationships/hyperlink" Target="https://ru.wikipedia.org/w/index.php?title=%D0%A2%D1%80%D0%BE%D0%B8%D1%86%D0%BA_(%D0%9A%D0%BE%D0%BC%D0%B8)&amp;action=edit&amp;redlink=1" TargetMode="External"/><Relationship Id="rId35" Type="http://schemas.openxmlformats.org/officeDocument/2006/relationships/hyperlink" Target="https://ru.wikipedia.org/w/index.php?title=%D0%98%D0%B2%D0%B0%D0%BD%D0%BE%D0%B2%D1%81%D0%BA%D0%B0%D1%8F_(%D0%9A%D0%BE%D1%80%D1%82%D0%BA%D0%B5%D1%80%D0%BE%D1%81%D1%81%D0%BA%D0%B8%D0%B9_%D1%80%D0%B0%D0%B9%D0%BE%D0%BD)&amp;action=edit&amp;redlink=1" TargetMode="External"/><Relationship Id="rId43" Type="http://schemas.openxmlformats.org/officeDocument/2006/relationships/hyperlink" Target="https://ru.wikipedia.org/w/index.php?title=%D0%9A%D0%B5%D1%80%D0%B5%D1%81_(%D0%9A%D0%BE%D1%80%D1%82%D0%BA%D0%B5%D1%80%D0%BE%D1%81%D1%81%D0%BA%D0%B8%D0%B9_%D1%80%D0%B0%D0%B9%D0%BE%D0%BD)&amp;action=edit&amp;redlink=1" TargetMode="External"/><Relationship Id="rId48" Type="http://schemas.openxmlformats.org/officeDocument/2006/relationships/hyperlink" Target="https://ru.wikipedia.org/wiki/%D0%9A%D0%BE%D1%80%D1%82%D0%BA%D0%B5%D1%80%D0%BE%D1%81" TargetMode="External"/><Relationship Id="rId56" Type="http://schemas.openxmlformats.org/officeDocument/2006/relationships/hyperlink" Target="https://ru.wikipedia.org/w/index.php?title=%D0%92%D0%B5%D1%81%D0%B5%D0%BB%D0%BE%D0%B2%D0%BA%D0%B0_(%D0%9A%D0%BE%D0%BC%D0%B8)&amp;action=edit&amp;redlink=1" TargetMode="External"/><Relationship Id="rId64" Type="http://schemas.openxmlformats.org/officeDocument/2006/relationships/hyperlink" Target="https://ru.wikipedia.org/w/index.php?title=%D0%9D%D1%91%D0%B1%D0%B4%D0%B8%D0%BD%D0%BE&amp;action=edit&amp;redlink=1" TargetMode="External"/><Relationship Id="rId69" Type="http://schemas.openxmlformats.org/officeDocument/2006/relationships/hyperlink" Target="https://ru.wikipedia.org/w/index.php?title=%D0%A2%D1%80%D0%BE%D1%84%D0%B8%D0%BC%D0%BE%D0%B2%D1%81%D0%BA%D0%B0%D1%8F_(%D0%9A%D0%BE%D0%BC%D0%B8)&amp;action=edit&amp;redlink=1" TargetMode="External"/><Relationship Id="rId77" Type="http://schemas.openxmlformats.org/officeDocument/2006/relationships/hyperlink" Target="https://ru.wikipedia.org/wiki/%D0%90%D0%B4%D0%B6%D0%B5%D1%80%D0%BE%D0%BC" TargetMode="External"/><Relationship Id="rId100" Type="http://schemas.openxmlformats.org/officeDocument/2006/relationships/hyperlink" Target="http://kortkeros.ru/d/717675/d/afanasevskaya-yarmarka.docx" TargetMode="External"/><Relationship Id="rId105" Type="http://schemas.openxmlformats.org/officeDocument/2006/relationships/hyperlink" Target="file:///C:\Users\AppData\Local\Users\mpalatkin\Downloads\&#1042;&#1086;&#1076;&#1086;&#1090;&#1074;&#1077;&#1076;&#1077;&#1085;&#1080;&#1077;%20&#1090;&#1072;&#1073;&#1083;%2012%20&#1057;&#1042;&#1054;&#1044;%20&#1087;&#1088;&#1072;&#1074;&#1080;&#1083;%20&#1043;&#1088;&#1072;&#1076;&#1086;&#1089;&#1090;&#1088;&#1086;&#1080;&#1090;&#1077;&#1083;&#1100;&#1089;&#1090;&#1074;&#1086;.doc" TargetMode="External"/><Relationship Id="rId113" Type="http://schemas.openxmlformats.org/officeDocument/2006/relationships/hyperlink" Target="consultantplus://offline/ref=319C6A339BBEDFF6E466492609EC2E9A11DC277C8DBBA1BC644B1ECCB4j7dFK" TargetMode="External"/><Relationship Id="rId118" Type="http://schemas.openxmlformats.org/officeDocument/2006/relationships/hyperlink" Target="http://ru.wikipedia.org/wiki/%D0%A1%D1%80%D0%B5%D0%B4%D0%B0_%D0%BE%D0%B1%D0%B8%D1%82%D0%B0%D0%BD%D0%B8%D1%8F" TargetMode="External"/><Relationship Id="rId8" Type="http://schemas.openxmlformats.org/officeDocument/2006/relationships/hyperlink" Target="normacs://normacs.ru/VS05?dob=42705.000150&amp;dol=42761.617731" TargetMode="External"/><Relationship Id="rId51" Type="http://schemas.openxmlformats.org/officeDocument/2006/relationships/hyperlink" Target="https://ru.wikipedia.org/w/index.php?title=%D0%9C%D0%B0%D0%B4%D0%B6%D0%B0_(%D1%81%D0%B5%D0%BB%D0%BE)&amp;action=edit&amp;redlink=1" TargetMode="External"/><Relationship Id="rId72" Type="http://schemas.openxmlformats.org/officeDocument/2006/relationships/hyperlink" Target="https://ru.wikipedia.org/wiki/%D0%90%D0%BB%D0%B5%D0%BA%D1%81%D0%B5%D0%B5%D0%B2%D0%BA%D0%B0_(%D0%9A%D0%BE%D0%BC%D0%B8)" TargetMode="External"/><Relationship Id="rId80" Type="http://schemas.openxmlformats.org/officeDocument/2006/relationships/hyperlink" Target="https://ru.wikipedia.org/wiki/%D0%9F%D0%BE%D0%B4%D1%8A%D0%B5%D0%BB%D1%8C%D1%81%D0%BA" TargetMode="External"/><Relationship Id="rId85" Type="http://schemas.openxmlformats.org/officeDocument/2006/relationships/hyperlink" Target="https://ru.wikipedia.org/w/index.php?title=%D0%9F%D0%BE%D0%B7%D1%82%D1%8B%D0%BA%D0%B5%D1%80%D0%B5%D1%81&amp;action=edit&amp;redlink=1" TargetMode="External"/><Relationship Id="rId93" Type="http://schemas.openxmlformats.org/officeDocument/2006/relationships/hyperlink" Target="https://ru.wikipedia.org/w/index.php?title=%D0%A3%D1%81%D1%82%D1%8C-%D0%9B%D1%8D%D0%BA%D1%87%D0%B8%D0%BC&amp;action=edit&amp;redlink=1" TargetMode="External"/><Relationship Id="rId98" Type="http://schemas.openxmlformats.org/officeDocument/2006/relationships/hyperlink" Target="http://kortkeros.ru/d/717675/d/sport-kompl-kortkerosskie-gorki_0.docx" TargetMode="External"/><Relationship Id="rId12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consultantplus://offline/ref=B27AFF0DF29A64B3CBEC3019E88C532DD1CE9DA84B7D38467A147DB340HES7H" TargetMode="External"/><Relationship Id="rId25" Type="http://schemas.openxmlformats.org/officeDocument/2006/relationships/hyperlink" Target="https://ru.wikipedia.org/wiki/%D0%91%D0%BE%D0%B3%D0%BE%D1%80%D0%BE%D0%B4%D1%81%D0%BA_(%D0%9A%D0%BE%D0%BC%D0%B8)" TargetMode="External"/><Relationship Id="rId33" Type="http://schemas.openxmlformats.org/officeDocument/2006/relationships/hyperlink" Target="https://ru.wikipedia.org/w/index.php?title=%D0%92%D1%8B%D0%BB%D1%8C%D1%8B%D0%B1&amp;action=edit&amp;redlink=1" TargetMode="External"/><Relationship Id="rId38" Type="http://schemas.openxmlformats.org/officeDocument/2006/relationships/hyperlink" Target="https://ru.wikipedia.org/w/index.php?title=%D0%AF%D0%BA%D1%83%D1%88%D0%B5%D0%B2%D1%81%D0%BA&amp;action=edit&amp;redlink=1" TargetMode="External"/><Relationship Id="rId46" Type="http://schemas.openxmlformats.org/officeDocument/2006/relationships/hyperlink" Target="https://ru.wikipedia.org/w/index.php?title=%D0%A3%D1%80%D1%8A%D1%91%D0%BB%D1%8C&amp;action=edit&amp;redlink=1" TargetMode="External"/><Relationship Id="rId59" Type="http://schemas.openxmlformats.org/officeDocument/2006/relationships/hyperlink" Target="https://ru.wikipedia.org/w/index.php?title=%D0%A7%D0%B5%D1%82%D0%B4%D0%B8%D0%BD%D0%BE&amp;action=edit&amp;redlink=1" TargetMode="External"/><Relationship Id="rId67" Type="http://schemas.openxmlformats.org/officeDocument/2006/relationships/hyperlink" Target="https://ru.wikipedia.org/w/index.php?title=%D0%9F%D0%B0%D1%80%D0%BA%D0%B5%D1%80%D0%BE%D1%81&amp;action=edit&amp;redlink=1" TargetMode="External"/><Relationship Id="rId103"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108" Type="http://schemas.openxmlformats.org/officeDocument/2006/relationships/hyperlink" Target="consultantplus://offline/ref=319C6A339BBEDFF6E466492609EC2E9A11D82A788CB4A1BC644B1ECCB4j7dFK" TargetMode="External"/><Relationship Id="rId116" Type="http://schemas.openxmlformats.org/officeDocument/2006/relationships/hyperlink" Target="consultantplus://offline/ref=545242E63FB217440F2D12DE975B03D6962DA0DB1C981CCFC65C2626A5M1K" TargetMode="External"/><Relationship Id="rId20" Type="http://schemas.openxmlformats.org/officeDocument/2006/relationships/hyperlink" Target="consultantplus://offline/ref=2A00BF67A30404B2B1C82727FB4CBC11B30626D97C0508833F871087BA7FE7356C0E8CB7ED121D88BEF137BB85B0267CAEAD7104AE2EE742oFICJ" TargetMode="External"/><Relationship Id="rId41" Type="http://schemas.openxmlformats.org/officeDocument/2006/relationships/hyperlink" Target="https://ru.wikipedia.org/w/index.php?title=%D0%92%D0%B8%D0%B7%D1%8F%D0%B1%D0%BE%D0%B6_(%D0%BF%D0%BE%D1%81%D1%91%D0%BB%D0%BE%D0%BA)&amp;action=edit&amp;redlink=1" TargetMode="External"/><Relationship Id="rId54" Type="http://schemas.openxmlformats.org/officeDocument/2006/relationships/hyperlink" Target="https://ru.wikipedia.org/w/index.php?title=%D0%9C%D0%BE%D1%80%D0%B4%D0%B8%D0%BD%D0%BE_(%D0%9A%D0%BE%D0%BC%D0%B8)&amp;action=edit&amp;redlink=1" TargetMode="External"/><Relationship Id="rId62" Type="http://schemas.openxmlformats.org/officeDocument/2006/relationships/hyperlink" Target="https://ru.wikipedia.org/w/index.php?title=%D0%9B%D0%BE%D0%BF%D1%8B%D0%B4%D0%B8%D0%BD%D0%BE&amp;action=edit&amp;redlink=1" TargetMode="External"/><Relationship Id="rId70" Type="http://schemas.openxmlformats.org/officeDocument/2006/relationships/hyperlink" Target="https://ru.wikipedia.org/w/index.php?title=%D0%9D%D0%B8%D0%B2%D1%88%D0%B5%D1%80%D0%B0_(%D1%81%D0%B5%D0%BB%D0%BE)&amp;action=edit&amp;redlink=1" TargetMode="External"/><Relationship Id="rId75" Type="http://schemas.openxmlformats.org/officeDocument/2006/relationships/hyperlink" Target="https://ru.wikipedia.org/w/index.php?title=%D0%9F%D0%B5%D0%B7%D0%BC%D0%B5%D0%B3&amp;action=edit&amp;redlink=1" TargetMode="External"/><Relationship Id="rId83" Type="http://schemas.openxmlformats.org/officeDocument/2006/relationships/hyperlink" Target="https://ru.wikipedia.org/w/index.php?title=%D0%9D%D0%BE%D0%B2%D0%B8%D0%BA_(%D0%9A%D0%BE%D0%BC%D0%B8)&amp;action=edit&amp;redlink=1" TargetMode="External"/><Relationship Id="rId88" Type="http://schemas.openxmlformats.org/officeDocument/2006/relationships/hyperlink" Target="https://ru.wikipedia.org/w/index.php?title=%D0%9F%D1%80%D0%B8%D0%BE%D0%B7%D1%91%D1%80%D0%BD%D1%8B%D0%B9_(%D0%9A%D0%BE%D0%BC%D0%B8)&amp;action=edit&amp;redlink=1" TargetMode="External"/><Relationship Id="rId91" Type="http://schemas.openxmlformats.org/officeDocument/2006/relationships/hyperlink" Target="https://ru.wikipedia.org/w/index.php?title=%D0%A1%D1%82%D0%BE%D1%80%D0%BE%D0%B6%D0%B5%D0%B2%D1%81%D0%BA&amp;action=edit&amp;redlink=1" TargetMode="External"/><Relationship Id="rId96" Type="http://schemas.openxmlformats.org/officeDocument/2006/relationships/hyperlink" Target="http://kortkeros.ru/d/717675/d/baza-otdyha-vizyabozh_0.docx" TargetMode="External"/><Relationship Id="rId111" Type="http://schemas.openxmlformats.org/officeDocument/2006/relationships/hyperlink" Target="consultantplus://offline/ref=319C6A339BBEDFF6E466492609EC2E9A11D82A788CB4A1BC644B1ECCB4j7dF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B27AFF0DF29A64B3CBEC2F0CED8C532DD7C498A445236F442B4173HBS6H" TargetMode="External"/><Relationship Id="rId23" Type="http://schemas.openxmlformats.org/officeDocument/2006/relationships/image" Target="media/image2.png"/><Relationship Id="rId28" Type="http://schemas.openxmlformats.org/officeDocument/2006/relationships/hyperlink" Target="https://ru.wikipedia.org/w/index.php?title=%D0%9F%D0%B0%D1%81%D0%B2%D0%BE%D0%BC%D1%8B%D0%BD&amp;action=edit&amp;redlink=1" TargetMode="External"/><Relationship Id="rId36" Type="http://schemas.openxmlformats.org/officeDocument/2006/relationships/hyperlink" Target="https://ru.wikipedia.org/w/index.php?title=%D0%92%D0%BE%D0%BC%D1%8B%D0%BD_(%D0%9A%D0%BE%D1%80%D1%82%D0%BA%D0%B5%D1%80%D0%BE%D1%81%D1%81%D0%BA%D0%B8%D0%B9_%D1%80%D0%B0%D0%B9%D0%BE%D0%BD)&amp;action=edit&amp;redlink=1" TargetMode="External"/><Relationship Id="rId49" Type="http://schemas.openxmlformats.org/officeDocument/2006/relationships/hyperlink" Target="https://ru.wikipedia.org/wiki/%D0%9A%D0%BE%D1%80%D1%82%D0%BA%D0%B5%D1%80%D0%BE%D1%81" TargetMode="External"/><Relationship Id="rId57" Type="http://schemas.openxmlformats.org/officeDocument/2006/relationships/hyperlink" Target="https://ru.wikipedia.org/w/index.php?title=%D0%94%D0%B0%D0%BD%D1%8C_(%D0%B4%D0%B5%D1%80%D0%B5%D0%B2%D0%BD%D1%8F)&amp;action=edit&amp;redlink=1" TargetMode="External"/><Relationship Id="rId106" Type="http://schemas.openxmlformats.org/officeDocument/2006/relationships/hyperlink" Target="consultantplus://offline/ref=5DF18F92855D7F5E34093D9BF16D3697606A5FDCD5F620B67CB7720E22O5e0K" TargetMode="External"/><Relationship Id="rId114" Type="http://schemas.openxmlformats.org/officeDocument/2006/relationships/hyperlink" Target="file:///\\Server\&#1087;&#1091;&#1096;&#1082;&#1086;\Program%20Files\StroyConsultant\Temp\891.htm" TargetMode="External"/><Relationship Id="rId119" Type="http://schemas.openxmlformats.org/officeDocument/2006/relationships/footer" Target="footer1.xml"/><Relationship Id="rId10" Type="http://schemas.openxmlformats.org/officeDocument/2006/relationships/hyperlink" Target="consultantplus://offline/ref=FD397C2840E356AAC07B0473202C2D188445C0F0CCBCD921D608B34324DA12FBC73FFCAF07E1C598IBS8H" TargetMode="External"/><Relationship Id="rId31" Type="http://schemas.openxmlformats.org/officeDocument/2006/relationships/hyperlink" Target="https://ru.wikipedia.org/w/index.php?title=%D0%91%D0%BE%D0%BB%D1%8C%D1%88%D0%B5%D0%BB%D1%83%D0%B3&amp;action=edit&amp;redlink=1" TargetMode="External"/><Relationship Id="rId44" Type="http://schemas.openxmlformats.org/officeDocument/2006/relationships/hyperlink" Target="https://ru.wikipedia.org/w/index.php?title=%D0%9A%D0%B5%D1%80%D0%B5%D1%81_(%D0%9A%D0%BE%D1%80%D1%82%D0%BA%D0%B5%D1%80%D0%BE%D1%81%D1%81%D0%BA%D0%B8%D0%B9_%D1%80%D0%B0%D0%B9%D0%BE%D0%BD)&amp;action=edit&amp;redlink=1" TargetMode="External"/><Relationship Id="rId52" Type="http://schemas.openxmlformats.org/officeDocument/2006/relationships/hyperlink" Target="https://ru.wikipedia.org/w/index.php?title=%D0%9A%D0%B0%D1%80%D0%BC%D1%8B%D0%BB%D1%8C%D0%BA&amp;action=edit&amp;redlink=1" TargetMode="External"/><Relationship Id="rId60" Type="http://schemas.openxmlformats.org/officeDocument/2006/relationships/hyperlink" Target="https://ru.wikipedia.org/w/index.php?title=%D0%9D%D0%B0%D0%BC%D1%81%D0%BA&amp;action=edit&amp;redlink=1" TargetMode="External"/><Relationship Id="rId65" Type="http://schemas.openxmlformats.org/officeDocument/2006/relationships/hyperlink" Target="https://ru.wikipedia.org/wiki/%D0%90%D0%BD%D0%B8%D0%BA%D0%B5%D0%B5%D0%B2%D0%BA%D0%B0_(%D0%9A%D0%BE%D0%BC%D0%B8)" TargetMode="External"/><Relationship Id="rId73" Type="http://schemas.openxmlformats.org/officeDocument/2006/relationships/hyperlink" Target="https://ru.wikipedia.org/w/index.php?title=%D0%98%D0%B2%D0%B0%D0%BD%D0%BE%D0%B2%D0%BA%D0%B0_(%D0%9A%D0%BE%D1%80%D1%82%D0%BA%D0%B5%D1%80%D0%BE%D1%81%D1%81%D0%BA%D0%B8%D0%B9_%D1%80%D0%B0%D0%B9%D0%BE%D0%BD)&amp;action=edit&amp;redlink=1" TargetMode="External"/><Relationship Id="rId78" Type="http://schemas.openxmlformats.org/officeDocument/2006/relationships/hyperlink" Target="https://ru.wikipedia.org/wiki/%D0%9F%D0%BE%D0%B4%D1%82%D1%8B%D0%B1%D0%BE%D0%BA" TargetMode="External"/><Relationship Id="rId81" Type="http://schemas.openxmlformats.org/officeDocument/2006/relationships/hyperlink" Target="https://ru.wikipedia.org/wiki/%D0%9F%D0%BE%D0%B4%D1%8A%D0%B5%D0%BB%D1%8C%D1%81%D0%BA" TargetMode="External"/><Relationship Id="rId86" Type="http://schemas.openxmlformats.org/officeDocument/2006/relationships/hyperlink" Target="https://ru.wikipedia.org/w/index.php?title=%D0%91%D0%B0%D1%8F%D1%80%D0%BA%D0%B5%D1%80%D0%B5%D1%81&amp;action=edit&amp;redlink=1" TargetMode="External"/><Relationship Id="rId94" Type="http://schemas.openxmlformats.org/officeDocument/2006/relationships/hyperlink" Target="https://ru.wikipedia.org/w/index.php?title=%D0%A3%D1%81%D1%82%D1%8C-%D0%9B%D1%8D%D0%BA%D1%87%D0%B8%D0%BC&amp;action=edit&amp;redlink=1" TargetMode="External"/><Relationship Id="rId99" Type="http://schemas.openxmlformats.org/officeDocument/2006/relationships/hyperlink" Target="http://kortkeros.ru/d/717675/d/gost_dom-babushka-dodz.docx" TargetMode="External"/><Relationship Id="rId101" Type="http://schemas.openxmlformats.org/officeDocument/2006/relationships/hyperlink" Target="http://kortkeros.ru/d/717675/d/spisok-masterov.docx" TargetMode="External"/><Relationship Id="rId4" Type="http://schemas.openxmlformats.org/officeDocument/2006/relationships/settings" Target="settings.xml"/><Relationship Id="rId9" Type="http://schemas.openxmlformats.org/officeDocument/2006/relationships/hyperlink" Target="consultantplus://offline/ref=FD397C2840E356AAC07B0473202C2D18844BC6F2CCB8D921D608B34324DA12FBC73FFCAF07E1C598IBS9H" TargetMode="External"/><Relationship Id="rId13" Type="http://schemas.openxmlformats.org/officeDocument/2006/relationships/hyperlink" Target="consultantplus://offline/ref=B27AFF0DF29A64B3CBEC2F0CED8C532DD7C498A445236F442B4173HBS6H" TargetMode="External"/><Relationship Id="rId18" Type="http://schemas.openxmlformats.org/officeDocument/2006/relationships/hyperlink" Target="consultantplus://offline/ref=B27AFF0DF29A64B3CBEC3019E88C532DD1CE9DA84B7D38467A147DB340HES7H" TargetMode="External"/><Relationship Id="rId39" Type="http://schemas.openxmlformats.org/officeDocument/2006/relationships/hyperlink" Target="https://ru.wikipedia.org/w/index.php?title=%D0%94%D0%BE%D0%B4%D0%B7%D1%8C&amp;action=edit&amp;redlink=1" TargetMode="External"/><Relationship Id="rId109" Type="http://schemas.openxmlformats.org/officeDocument/2006/relationships/hyperlink" Target="consultantplus://offline/ref=319C6A339BBEDFF6E466492609EC2E9A11DA27778DB5A1BC644B1ECCB4j7dFK" TargetMode="External"/><Relationship Id="rId34" Type="http://schemas.openxmlformats.org/officeDocument/2006/relationships/hyperlink" Target="https://ru.wikipedia.org/w/index.php?title=%D0%97%D1%83%D0%BB%D1%8D%D0%B1&amp;action=edit&amp;redlink=1" TargetMode="External"/><Relationship Id="rId50" Type="http://schemas.openxmlformats.org/officeDocument/2006/relationships/hyperlink" Target="https://ru.wikipedia.org/w/index.php?title=%D0%9C%D0%B0%D0%B4%D0%B6%D0%B0_(%D1%81%D0%B5%D0%BB%D0%BE)&amp;action=edit&amp;redlink=1" TargetMode="External"/><Relationship Id="rId55" Type="http://schemas.openxmlformats.org/officeDocument/2006/relationships/hyperlink" Target="https://ru.wikipedia.org/w/index.php?title=%D0%9C%D0%BE%D1%80%D0%B4%D0%B8%D0%BD%D0%BE_(%D0%9A%D0%BE%D0%BC%D0%B8)&amp;action=edit&amp;redlink=1" TargetMode="External"/><Relationship Id="rId76" Type="http://schemas.openxmlformats.org/officeDocument/2006/relationships/hyperlink" Target="https://ru.wikipedia.org/w/index.php?title=%D0%9F%D0%B5%D0%B7%D0%BC%D0%B5%D0%B3&amp;action=edit&amp;redlink=1" TargetMode="External"/><Relationship Id="rId97" Type="http://schemas.openxmlformats.org/officeDocument/2006/relationships/hyperlink" Target="http://kortkeros.ru/d/717675/d/baza-otdyha-boyarskaya-usadba_0.docx" TargetMode="External"/><Relationship Id="rId104" Type="http://schemas.openxmlformats.org/officeDocument/2006/relationships/hyperlink" Target="file:///C:\Users\AppData\Local\Users\mpalatkin\Downloads\&#1057;&#1055;%2042-101-2003%20&#1043;&#1040;&#1047;.doc"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ru.wikipedia.org/w/index.php?title=%D0%9D%D0%B8%D0%B2%D1%88%D0%B5%D1%80%D0%B0_(%D1%81%D0%B5%D0%BB%D0%BE)&amp;action=edit&amp;redlink=1" TargetMode="External"/><Relationship Id="rId92" Type="http://schemas.openxmlformats.org/officeDocument/2006/relationships/hyperlink" Target="https://ru.wikipedia.org/w/index.php?title=%D0%A1%D1%82%D0%BE%D1%80%D0%BE%D0%B6%D0%B5%D0%B2%D1%81%D0%BA&amp;action=edit&amp;redlink=1" TargetMode="External"/><Relationship Id="rId2" Type="http://schemas.openxmlformats.org/officeDocument/2006/relationships/numbering" Target="numbering.xml"/><Relationship Id="rId29" Type="http://schemas.openxmlformats.org/officeDocument/2006/relationships/hyperlink" Target="https://ru.wikipedia.org/w/index.php?title=%D0%A1%D1%8E%D0%B7%D1%8F%D1%8B%D0%B1&amp;action=edit&amp;redlink=1" TargetMode="External"/><Relationship Id="rId24" Type="http://schemas.openxmlformats.org/officeDocument/2006/relationships/image" Target="media/image3.png"/><Relationship Id="rId40" Type="http://schemas.openxmlformats.org/officeDocument/2006/relationships/hyperlink" Target="https://ru.wikipedia.org/w/index.php?title=%D0%94%D0%BE%D0%B4%D0%B7%D1%8C&amp;action=edit&amp;redlink=1" TargetMode="External"/><Relationship Id="rId45" Type="http://schemas.openxmlformats.org/officeDocument/2006/relationships/hyperlink" Target="https://ru.wikipedia.org/w/index.php?title=%D0%9B%D0%B0%D0%B1%D0%BE%D1%80%D0%B5%D0%BC&amp;action=edit&amp;redlink=1" TargetMode="External"/><Relationship Id="rId66" Type="http://schemas.openxmlformats.org/officeDocument/2006/relationships/hyperlink" Target="https://ru.wikipedia.org/wiki/%D0%90%D0%BD%D1%83%D1%84%D1%80%D0%B8%D0%B5%D0%B2%D0%BA%D0%B0_(%D0%9A%D0%BE%D0%BC%D0%B8)" TargetMode="External"/><Relationship Id="rId87" Type="http://schemas.openxmlformats.org/officeDocument/2006/relationships/hyperlink" Target="https://ru.wikipedia.org/w/index.php?title=%D0%A1%D0%BE%D0%B1%D0%B8%D0%BD%D0%BE_(%D0%9A%D0%BE%D0%BC%D0%B8)&amp;action=edit&amp;redlink=1" TargetMode="External"/><Relationship Id="rId110" Type="http://schemas.openxmlformats.org/officeDocument/2006/relationships/hyperlink" Target="consultantplus://offline/ref=319C6A339BBEDFF6E466492609EC2E9A11DA217B8FB4A1BC644B1ECCB4j7dFK" TargetMode="External"/><Relationship Id="rId115" Type="http://schemas.openxmlformats.org/officeDocument/2006/relationships/hyperlink" Target="file:///\\Server\&#1087;&#1091;&#1096;&#1082;&#1086;\Program%20Files\StroyConsultant\Temp\896.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B98522-1F94-4144-8E9B-7FDCCC936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83</Pages>
  <Words>31493</Words>
  <Characters>179512</Characters>
  <Application>Microsoft Office Word</Application>
  <DocSecurity>0</DocSecurity>
  <Lines>1495</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Elena</dc:creator>
  <cp:lastModifiedBy>Мишарина Надежда</cp:lastModifiedBy>
  <cp:revision>2</cp:revision>
  <cp:lastPrinted>2021-04-01T07:51:00Z</cp:lastPrinted>
  <dcterms:created xsi:type="dcterms:W3CDTF">2021-04-01T07:56:00Z</dcterms:created>
  <dcterms:modified xsi:type="dcterms:W3CDTF">2021-04-01T07:56:00Z</dcterms:modified>
</cp:coreProperties>
</file>