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0124" w:rsidRPr="004E5757" w:rsidRDefault="00597681" w:rsidP="004E5757">
      <w:pPr>
        <w:widowControl w:val="0"/>
        <w:autoSpaceDE w:val="0"/>
        <w:autoSpaceDN w:val="0"/>
        <w:adjustRightInd w:val="0"/>
        <w:ind w:left="5670"/>
        <w:jc w:val="center"/>
        <w:rPr>
          <w:sz w:val="28"/>
          <w:szCs w:val="28"/>
        </w:rPr>
      </w:pPr>
      <w:r w:rsidRPr="004E5757">
        <w:rPr>
          <w:sz w:val="28"/>
          <w:szCs w:val="28"/>
        </w:rPr>
        <w:t>Приложение</w:t>
      </w:r>
    </w:p>
    <w:p w:rsidR="00980124" w:rsidRPr="004E5757" w:rsidRDefault="00597681" w:rsidP="004E5757">
      <w:pPr>
        <w:widowControl w:val="0"/>
        <w:autoSpaceDE w:val="0"/>
        <w:autoSpaceDN w:val="0"/>
        <w:adjustRightInd w:val="0"/>
        <w:ind w:left="5670"/>
        <w:jc w:val="center"/>
        <w:rPr>
          <w:sz w:val="28"/>
          <w:szCs w:val="28"/>
        </w:rPr>
      </w:pPr>
      <w:r w:rsidRPr="004E5757">
        <w:rPr>
          <w:sz w:val="28"/>
          <w:szCs w:val="28"/>
        </w:rPr>
        <w:t xml:space="preserve">к </w:t>
      </w:r>
      <w:r w:rsidR="00980124" w:rsidRPr="004E5757">
        <w:rPr>
          <w:sz w:val="28"/>
          <w:szCs w:val="28"/>
        </w:rPr>
        <w:t>постановлению администрации</w:t>
      </w:r>
    </w:p>
    <w:p w:rsidR="004E5757" w:rsidRPr="004E5757" w:rsidRDefault="00597681" w:rsidP="004E5757">
      <w:pPr>
        <w:widowControl w:val="0"/>
        <w:autoSpaceDE w:val="0"/>
        <w:autoSpaceDN w:val="0"/>
        <w:adjustRightInd w:val="0"/>
        <w:ind w:left="5670"/>
        <w:jc w:val="center"/>
        <w:rPr>
          <w:sz w:val="28"/>
          <w:szCs w:val="28"/>
        </w:rPr>
      </w:pPr>
      <w:r w:rsidRPr="004E5757">
        <w:rPr>
          <w:sz w:val="28"/>
          <w:szCs w:val="28"/>
        </w:rPr>
        <w:t>муниципального района</w:t>
      </w:r>
    </w:p>
    <w:p w:rsidR="00597681" w:rsidRPr="004E5757" w:rsidRDefault="00597681" w:rsidP="004E5757">
      <w:pPr>
        <w:widowControl w:val="0"/>
        <w:autoSpaceDE w:val="0"/>
        <w:autoSpaceDN w:val="0"/>
        <w:adjustRightInd w:val="0"/>
        <w:ind w:left="5670"/>
        <w:jc w:val="center"/>
        <w:rPr>
          <w:sz w:val="28"/>
          <w:szCs w:val="28"/>
        </w:rPr>
      </w:pPr>
      <w:r w:rsidRPr="004E5757">
        <w:rPr>
          <w:sz w:val="28"/>
          <w:szCs w:val="28"/>
        </w:rPr>
        <w:t>«Корткеросский»</w:t>
      </w:r>
    </w:p>
    <w:p w:rsidR="00597681" w:rsidRPr="004E5757" w:rsidRDefault="004E5757" w:rsidP="004E5757">
      <w:pPr>
        <w:widowControl w:val="0"/>
        <w:autoSpaceDE w:val="0"/>
        <w:autoSpaceDN w:val="0"/>
        <w:adjustRightInd w:val="0"/>
        <w:ind w:left="5670"/>
        <w:jc w:val="center"/>
        <w:rPr>
          <w:sz w:val="28"/>
          <w:szCs w:val="28"/>
        </w:rPr>
      </w:pPr>
      <w:r w:rsidRPr="004E5757">
        <w:rPr>
          <w:sz w:val="28"/>
          <w:szCs w:val="28"/>
        </w:rPr>
        <w:t>31.03.2021 № 490</w:t>
      </w:r>
    </w:p>
    <w:p w:rsidR="00B5136B" w:rsidRDefault="00B5136B" w:rsidP="00B5136B">
      <w:pPr>
        <w:pStyle w:val="ConsPlusTitle"/>
        <w:widowControl/>
        <w:rPr>
          <w:rFonts w:ascii="Times New Roman" w:hAnsi="Times New Roman" w:cs="Times New Roman"/>
          <w:sz w:val="24"/>
          <w:szCs w:val="24"/>
        </w:rPr>
      </w:pPr>
    </w:p>
    <w:p w:rsidR="00B5136B" w:rsidRDefault="00B5136B" w:rsidP="00B5136B">
      <w:pPr>
        <w:pStyle w:val="ConsPlusTitle"/>
        <w:widowControl/>
        <w:rPr>
          <w:rFonts w:ascii="Times New Roman" w:hAnsi="Times New Roman" w:cs="Times New Roman"/>
          <w:sz w:val="24"/>
          <w:szCs w:val="24"/>
        </w:rPr>
      </w:pPr>
    </w:p>
    <w:p w:rsidR="00B5136B" w:rsidRDefault="00B5136B" w:rsidP="00B5136B">
      <w:pPr>
        <w:pStyle w:val="ConsPlusTitle"/>
        <w:widowControl/>
        <w:rPr>
          <w:rFonts w:ascii="Times New Roman" w:hAnsi="Times New Roman" w:cs="Times New Roman"/>
          <w:sz w:val="24"/>
          <w:szCs w:val="24"/>
        </w:rPr>
      </w:pPr>
    </w:p>
    <w:p w:rsidR="00B5136B" w:rsidRDefault="00B5136B" w:rsidP="00B5136B">
      <w:pPr>
        <w:pStyle w:val="ConsPlusTitle"/>
        <w:widowControl/>
        <w:rPr>
          <w:rFonts w:ascii="Times New Roman" w:hAnsi="Times New Roman" w:cs="Times New Roman"/>
          <w:sz w:val="24"/>
          <w:szCs w:val="24"/>
        </w:rPr>
      </w:pPr>
    </w:p>
    <w:p w:rsidR="00B5136B" w:rsidRDefault="00B5136B" w:rsidP="00B5136B">
      <w:pPr>
        <w:pStyle w:val="ConsPlusTitle"/>
        <w:widowControl/>
        <w:rPr>
          <w:rFonts w:ascii="Times New Roman" w:hAnsi="Times New Roman" w:cs="Times New Roman"/>
          <w:sz w:val="24"/>
          <w:szCs w:val="24"/>
        </w:rPr>
      </w:pPr>
    </w:p>
    <w:p w:rsidR="00B5136B" w:rsidRDefault="00B5136B" w:rsidP="00B5136B">
      <w:pPr>
        <w:pStyle w:val="ConsPlusTitle"/>
        <w:widowControl/>
        <w:rPr>
          <w:rFonts w:ascii="Times New Roman" w:hAnsi="Times New Roman" w:cs="Times New Roman"/>
          <w:sz w:val="24"/>
          <w:szCs w:val="24"/>
        </w:rPr>
      </w:pPr>
    </w:p>
    <w:p w:rsidR="00B5136B" w:rsidRDefault="00B5136B" w:rsidP="00B5136B">
      <w:pPr>
        <w:pStyle w:val="ConsPlusTitle"/>
        <w:widowControl/>
        <w:rPr>
          <w:rFonts w:ascii="Times New Roman" w:hAnsi="Times New Roman" w:cs="Times New Roman"/>
          <w:sz w:val="24"/>
          <w:szCs w:val="24"/>
        </w:rPr>
      </w:pPr>
    </w:p>
    <w:p w:rsidR="00B5136B" w:rsidRDefault="00B5136B" w:rsidP="00B5136B">
      <w:pPr>
        <w:pStyle w:val="ConsPlusTitle"/>
        <w:widowControl/>
        <w:rPr>
          <w:rFonts w:ascii="Times New Roman" w:hAnsi="Times New Roman" w:cs="Times New Roman"/>
          <w:sz w:val="24"/>
          <w:szCs w:val="24"/>
        </w:rPr>
      </w:pPr>
    </w:p>
    <w:p w:rsidR="00B5136B" w:rsidRDefault="00B5136B" w:rsidP="00B5136B">
      <w:pPr>
        <w:pStyle w:val="ConsPlusTitle"/>
        <w:widowControl/>
        <w:rPr>
          <w:rFonts w:ascii="Times New Roman" w:hAnsi="Times New Roman" w:cs="Times New Roman"/>
          <w:sz w:val="24"/>
          <w:szCs w:val="24"/>
        </w:rPr>
      </w:pPr>
    </w:p>
    <w:p w:rsidR="00B5136B" w:rsidRDefault="00B5136B" w:rsidP="00B5136B">
      <w:pPr>
        <w:pStyle w:val="ConsPlusTitle"/>
        <w:widowControl/>
        <w:rPr>
          <w:rFonts w:ascii="Times New Roman" w:hAnsi="Times New Roman" w:cs="Times New Roman"/>
          <w:sz w:val="24"/>
          <w:szCs w:val="24"/>
        </w:rPr>
      </w:pPr>
    </w:p>
    <w:p w:rsidR="00B5136B" w:rsidRDefault="00B5136B" w:rsidP="00B5136B">
      <w:pPr>
        <w:pStyle w:val="ConsPlusTitle"/>
        <w:widowControl/>
        <w:rPr>
          <w:rFonts w:ascii="Times New Roman" w:hAnsi="Times New Roman" w:cs="Times New Roman"/>
          <w:sz w:val="24"/>
          <w:szCs w:val="24"/>
        </w:rPr>
      </w:pPr>
    </w:p>
    <w:p w:rsidR="00B5136B" w:rsidRDefault="00B5136B" w:rsidP="00B5136B">
      <w:pPr>
        <w:pStyle w:val="ConsPlusTitle"/>
        <w:widowControl/>
        <w:rPr>
          <w:rFonts w:ascii="Times New Roman" w:hAnsi="Times New Roman" w:cs="Times New Roman"/>
          <w:sz w:val="24"/>
          <w:szCs w:val="24"/>
        </w:rPr>
      </w:pPr>
    </w:p>
    <w:p w:rsidR="00B5136B" w:rsidRDefault="00B5136B" w:rsidP="00B5136B">
      <w:pPr>
        <w:pStyle w:val="ConsPlusTitle"/>
        <w:widowControl/>
        <w:rPr>
          <w:rFonts w:ascii="Times New Roman" w:hAnsi="Times New Roman" w:cs="Times New Roman"/>
          <w:sz w:val="24"/>
          <w:szCs w:val="24"/>
        </w:rPr>
      </w:pPr>
    </w:p>
    <w:p w:rsidR="00B5136B" w:rsidRDefault="00B5136B" w:rsidP="00B5136B">
      <w:pPr>
        <w:pStyle w:val="ConsPlusTitle"/>
        <w:widowControl/>
        <w:rPr>
          <w:rFonts w:ascii="Times New Roman" w:hAnsi="Times New Roman" w:cs="Times New Roman"/>
          <w:sz w:val="24"/>
          <w:szCs w:val="24"/>
        </w:rPr>
      </w:pPr>
    </w:p>
    <w:p w:rsidR="00B5136B" w:rsidRDefault="00B5136B" w:rsidP="00B5136B">
      <w:pPr>
        <w:pStyle w:val="ConsPlusTitle"/>
        <w:widowControl/>
        <w:rPr>
          <w:rFonts w:ascii="Times New Roman" w:hAnsi="Times New Roman" w:cs="Times New Roman"/>
          <w:sz w:val="24"/>
          <w:szCs w:val="24"/>
        </w:rPr>
      </w:pPr>
    </w:p>
    <w:p w:rsidR="00B5136B" w:rsidRPr="00B5136B" w:rsidRDefault="00B5136B" w:rsidP="00B5136B">
      <w:pPr>
        <w:autoSpaceDE w:val="0"/>
        <w:spacing w:line="360" w:lineRule="auto"/>
        <w:ind w:left="14"/>
        <w:jc w:val="center"/>
        <w:rPr>
          <w:b/>
          <w:sz w:val="28"/>
          <w:szCs w:val="28"/>
        </w:rPr>
      </w:pPr>
      <w:r w:rsidRPr="00342695">
        <w:rPr>
          <w:b/>
          <w:sz w:val="28"/>
          <w:szCs w:val="28"/>
        </w:rPr>
        <w:t xml:space="preserve">МЕСТНЫЕ НОРМАТИВЫ </w:t>
      </w:r>
    </w:p>
    <w:p w:rsidR="00B5136B" w:rsidRPr="00B5136B" w:rsidRDefault="00B5136B" w:rsidP="00B5136B">
      <w:pPr>
        <w:autoSpaceDE w:val="0"/>
        <w:spacing w:line="360" w:lineRule="auto"/>
        <w:ind w:left="14"/>
        <w:jc w:val="center"/>
        <w:rPr>
          <w:b/>
          <w:sz w:val="28"/>
          <w:szCs w:val="28"/>
        </w:rPr>
      </w:pPr>
      <w:r w:rsidRPr="00342695">
        <w:rPr>
          <w:b/>
          <w:sz w:val="28"/>
          <w:szCs w:val="28"/>
        </w:rPr>
        <w:t>ГРАДОСТРОИТЕЛЬНОГО ПРОЕКТИРОВАНИЯ</w:t>
      </w:r>
    </w:p>
    <w:p w:rsidR="00B5136B" w:rsidRDefault="00B5136B" w:rsidP="00B5136B">
      <w:pPr>
        <w:autoSpaceDE w:val="0"/>
        <w:spacing w:line="360" w:lineRule="auto"/>
        <w:ind w:left="14"/>
        <w:jc w:val="center"/>
        <w:rPr>
          <w:b/>
          <w:sz w:val="28"/>
          <w:szCs w:val="28"/>
        </w:rPr>
      </w:pPr>
      <w:r w:rsidRPr="00342695">
        <w:rPr>
          <w:b/>
          <w:sz w:val="28"/>
          <w:szCs w:val="28"/>
        </w:rPr>
        <w:t xml:space="preserve"> </w:t>
      </w:r>
      <w:r>
        <w:rPr>
          <w:b/>
          <w:sz w:val="28"/>
          <w:szCs w:val="28"/>
        </w:rPr>
        <w:t>МУНИЦИПАЛЬНОГО ОБРАЗОВАНИЯ</w:t>
      </w:r>
    </w:p>
    <w:p w:rsidR="00B5136B" w:rsidRDefault="00B5136B" w:rsidP="00B5136B">
      <w:pPr>
        <w:autoSpaceDE w:val="0"/>
        <w:spacing w:line="360" w:lineRule="auto"/>
        <w:ind w:left="14"/>
        <w:jc w:val="center"/>
        <w:rPr>
          <w:b/>
          <w:sz w:val="28"/>
          <w:szCs w:val="28"/>
        </w:rPr>
      </w:pPr>
      <w:r>
        <w:rPr>
          <w:b/>
          <w:sz w:val="28"/>
          <w:szCs w:val="28"/>
        </w:rPr>
        <w:t xml:space="preserve"> МУНИЦИПАЛЬНОГО РАЙОНА «КОРТКЕРОССКИЙ» </w:t>
      </w:r>
    </w:p>
    <w:p w:rsidR="00B5136B" w:rsidRPr="0026717F" w:rsidRDefault="00B5136B" w:rsidP="00B5136B">
      <w:pPr>
        <w:autoSpaceDE w:val="0"/>
        <w:spacing w:line="360" w:lineRule="auto"/>
        <w:ind w:left="14"/>
        <w:jc w:val="center"/>
        <w:rPr>
          <w:b/>
          <w:sz w:val="28"/>
          <w:szCs w:val="28"/>
        </w:rPr>
      </w:pPr>
      <w:r w:rsidRPr="0026717F">
        <w:rPr>
          <w:b/>
          <w:sz w:val="28"/>
          <w:szCs w:val="28"/>
        </w:rPr>
        <w:t>РЕСПУБЛИКИ КОМИ</w:t>
      </w:r>
    </w:p>
    <w:p w:rsidR="00B5136B" w:rsidRDefault="00B5136B" w:rsidP="00B5136B">
      <w:pPr>
        <w:pStyle w:val="S5"/>
      </w:pPr>
    </w:p>
    <w:p w:rsidR="00B5136B" w:rsidRDefault="00B5136B" w:rsidP="00B5136B">
      <w:pPr>
        <w:pStyle w:val="S5"/>
      </w:pPr>
    </w:p>
    <w:p w:rsidR="00B5136B" w:rsidRDefault="00B5136B" w:rsidP="00B5136B">
      <w:pPr>
        <w:pStyle w:val="S5"/>
      </w:pPr>
    </w:p>
    <w:p w:rsidR="00B5136B" w:rsidRDefault="00B5136B">
      <w:pPr>
        <w:spacing w:after="200" w:line="276" w:lineRule="auto"/>
        <w:rPr>
          <w:b/>
          <w:sz w:val="28"/>
          <w:szCs w:val="28"/>
        </w:rPr>
      </w:pPr>
      <w:r>
        <w:rPr>
          <w:b/>
          <w:sz w:val="28"/>
          <w:szCs w:val="28"/>
        </w:rPr>
        <w:br w:type="page"/>
      </w:r>
    </w:p>
    <w:p w:rsidR="00FC5F70" w:rsidRPr="00B5136B" w:rsidRDefault="00B5136B" w:rsidP="00FC5F70">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lastRenderedPageBreak/>
        <w:t>СОДЕРЖАНИЕ</w:t>
      </w:r>
    </w:p>
    <w:p w:rsidR="00B5136B" w:rsidRDefault="00B5136B">
      <w:pPr>
        <w:pStyle w:val="11"/>
        <w:tabs>
          <w:tab w:val="right" w:leader="dot" w:pos="9911"/>
        </w:tabs>
      </w:pPr>
    </w:p>
    <w:p w:rsidR="00E55343" w:rsidRPr="004E5757" w:rsidRDefault="00B31A9A">
      <w:pPr>
        <w:pStyle w:val="11"/>
        <w:tabs>
          <w:tab w:val="right" w:leader="dot" w:pos="9736"/>
        </w:tabs>
        <w:rPr>
          <w:rFonts w:asciiTheme="minorHAnsi" w:eastAsiaTheme="minorEastAsia" w:hAnsiTheme="minorHAnsi" w:cstheme="minorBidi"/>
          <w:noProof/>
          <w:kern w:val="0"/>
          <w:sz w:val="22"/>
          <w:szCs w:val="22"/>
          <w:lang w:eastAsia="ru-RU"/>
        </w:rPr>
      </w:pPr>
      <w:r w:rsidRPr="00DF64FA">
        <w:fldChar w:fldCharType="begin"/>
      </w:r>
      <w:r w:rsidR="00FC5F70" w:rsidRPr="00DF64FA">
        <w:instrText xml:space="preserve"> TOC \o "1-3" \h \z \u </w:instrText>
      </w:r>
      <w:r w:rsidRPr="00DF64FA">
        <w:fldChar w:fldCharType="separate"/>
      </w:r>
      <w:hyperlink w:anchor="_Toc501217711" w:history="1">
        <w:r w:rsidR="00E55343" w:rsidRPr="004E5757">
          <w:rPr>
            <w:rStyle w:val="a4"/>
            <w:noProof/>
          </w:rPr>
          <w:t>ОБЩИЕ ПОЛОЖЕНИЯ</w:t>
        </w:r>
        <w:r w:rsidR="00E55343" w:rsidRPr="004E5757">
          <w:rPr>
            <w:noProof/>
            <w:webHidden/>
          </w:rPr>
          <w:tab/>
        </w:r>
        <w:r w:rsidRPr="004E5757">
          <w:rPr>
            <w:noProof/>
            <w:webHidden/>
          </w:rPr>
          <w:fldChar w:fldCharType="begin"/>
        </w:r>
        <w:r w:rsidR="00E55343" w:rsidRPr="004E5757">
          <w:rPr>
            <w:noProof/>
            <w:webHidden/>
          </w:rPr>
          <w:instrText xml:space="preserve"> PAGEREF _Toc501217711 \h </w:instrText>
        </w:r>
        <w:r w:rsidRPr="004E5757">
          <w:rPr>
            <w:noProof/>
            <w:webHidden/>
          </w:rPr>
        </w:r>
        <w:r w:rsidRPr="004E5757">
          <w:rPr>
            <w:noProof/>
            <w:webHidden/>
          </w:rPr>
          <w:fldChar w:fldCharType="separate"/>
        </w:r>
        <w:r w:rsidR="007749C6">
          <w:rPr>
            <w:noProof/>
            <w:webHidden/>
          </w:rPr>
          <w:t>4</w:t>
        </w:r>
        <w:r w:rsidRPr="004E5757">
          <w:rPr>
            <w:noProof/>
            <w:webHidden/>
          </w:rPr>
          <w:fldChar w:fldCharType="end"/>
        </w:r>
      </w:hyperlink>
    </w:p>
    <w:p w:rsidR="00E55343" w:rsidRPr="004E5757" w:rsidRDefault="004E5757">
      <w:pPr>
        <w:pStyle w:val="11"/>
        <w:tabs>
          <w:tab w:val="right" w:leader="dot" w:pos="9736"/>
        </w:tabs>
        <w:rPr>
          <w:rFonts w:asciiTheme="minorHAnsi" w:eastAsiaTheme="minorEastAsia" w:hAnsiTheme="minorHAnsi" w:cstheme="minorBidi"/>
          <w:noProof/>
          <w:kern w:val="0"/>
          <w:sz w:val="22"/>
          <w:szCs w:val="22"/>
          <w:lang w:eastAsia="ru-RU"/>
        </w:rPr>
      </w:pPr>
      <w:hyperlink w:anchor="_Toc501217712" w:history="1">
        <w:r w:rsidR="00E55343" w:rsidRPr="004E5757">
          <w:rPr>
            <w:rStyle w:val="a4"/>
            <w:noProof/>
          </w:rPr>
          <w:t>СОСТАВ НОРМАТИВОВ И ПОРЯДОК ИХ УТВЕРЖДЕНИЯ</w:t>
        </w:r>
        <w:r w:rsidR="00E55343" w:rsidRPr="004E5757">
          <w:rPr>
            <w:noProof/>
            <w:webHidden/>
          </w:rPr>
          <w:tab/>
        </w:r>
        <w:r w:rsidR="00B31A9A" w:rsidRPr="004E5757">
          <w:rPr>
            <w:noProof/>
            <w:webHidden/>
          </w:rPr>
          <w:fldChar w:fldCharType="begin"/>
        </w:r>
        <w:r w:rsidR="00E55343" w:rsidRPr="004E5757">
          <w:rPr>
            <w:noProof/>
            <w:webHidden/>
          </w:rPr>
          <w:instrText xml:space="preserve"> PAGEREF _Toc501217712 \h </w:instrText>
        </w:r>
        <w:r w:rsidR="00B31A9A" w:rsidRPr="004E5757">
          <w:rPr>
            <w:noProof/>
            <w:webHidden/>
          </w:rPr>
        </w:r>
        <w:r w:rsidR="00B31A9A" w:rsidRPr="004E5757">
          <w:rPr>
            <w:noProof/>
            <w:webHidden/>
          </w:rPr>
          <w:fldChar w:fldCharType="separate"/>
        </w:r>
        <w:r w:rsidR="007749C6">
          <w:rPr>
            <w:noProof/>
            <w:webHidden/>
          </w:rPr>
          <w:t>5</w:t>
        </w:r>
        <w:r w:rsidR="00B31A9A" w:rsidRPr="004E5757">
          <w:rPr>
            <w:noProof/>
            <w:webHidden/>
          </w:rPr>
          <w:fldChar w:fldCharType="end"/>
        </w:r>
      </w:hyperlink>
    </w:p>
    <w:p w:rsidR="00E55343" w:rsidRPr="004E5757" w:rsidRDefault="004E5757">
      <w:pPr>
        <w:pStyle w:val="11"/>
        <w:tabs>
          <w:tab w:val="right" w:leader="dot" w:pos="9736"/>
        </w:tabs>
        <w:rPr>
          <w:rFonts w:asciiTheme="minorHAnsi" w:eastAsiaTheme="minorEastAsia" w:hAnsiTheme="minorHAnsi" w:cstheme="minorBidi"/>
          <w:noProof/>
          <w:kern w:val="0"/>
          <w:sz w:val="22"/>
          <w:szCs w:val="22"/>
          <w:lang w:eastAsia="ru-RU"/>
        </w:rPr>
      </w:pPr>
      <w:hyperlink w:anchor="_Toc501217713" w:history="1">
        <w:r w:rsidR="00E55343" w:rsidRPr="004E5757">
          <w:rPr>
            <w:rStyle w:val="a4"/>
            <w:noProof/>
          </w:rPr>
          <w:t>НОРМАТИВНЫЕ ССЫЛКИ</w:t>
        </w:r>
        <w:r w:rsidR="00E55343" w:rsidRPr="004E5757">
          <w:rPr>
            <w:noProof/>
            <w:webHidden/>
          </w:rPr>
          <w:tab/>
        </w:r>
        <w:r w:rsidR="00B31A9A" w:rsidRPr="004E5757">
          <w:rPr>
            <w:noProof/>
            <w:webHidden/>
          </w:rPr>
          <w:fldChar w:fldCharType="begin"/>
        </w:r>
        <w:r w:rsidR="00E55343" w:rsidRPr="004E5757">
          <w:rPr>
            <w:noProof/>
            <w:webHidden/>
          </w:rPr>
          <w:instrText xml:space="preserve"> PAGEREF _Toc501217713 \h </w:instrText>
        </w:r>
        <w:r w:rsidR="00B31A9A" w:rsidRPr="004E5757">
          <w:rPr>
            <w:noProof/>
            <w:webHidden/>
          </w:rPr>
        </w:r>
        <w:r w:rsidR="00B31A9A" w:rsidRPr="004E5757">
          <w:rPr>
            <w:noProof/>
            <w:webHidden/>
          </w:rPr>
          <w:fldChar w:fldCharType="separate"/>
        </w:r>
        <w:r w:rsidR="007749C6">
          <w:rPr>
            <w:noProof/>
            <w:webHidden/>
          </w:rPr>
          <w:t>6</w:t>
        </w:r>
        <w:r w:rsidR="00B31A9A" w:rsidRPr="004E5757">
          <w:rPr>
            <w:noProof/>
            <w:webHidden/>
          </w:rPr>
          <w:fldChar w:fldCharType="end"/>
        </w:r>
      </w:hyperlink>
    </w:p>
    <w:p w:rsidR="00E55343" w:rsidRPr="004E5757" w:rsidRDefault="004E5757">
      <w:pPr>
        <w:pStyle w:val="11"/>
        <w:tabs>
          <w:tab w:val="right" w:leader="dot" w:pos="9736"/>
        </w:tabs>
        <w:rPr>
          <w:rFonts w:asciiTheme="minorHAnsi" w:eastAsiaTheme="minorEastAsia" w:hAnsiTheme="minorHAnsi" w:cstheme="minorBidi"/>
          <w:noProof/>
          <w:kern w:val="0"/>
          <w:sz w:val="22"/>
          <w:szCs w:val="22"/>
          <w:lang w:eastAsia="ru-RU"/>
        </w:rPr>
      </w:pPr>
      <w:hyperlink w:anchor="_Toc501217714" w:history="1">
        <w:r w:rsidR="00E55343" w:rsidRPr="004E5757">
          <w:rPr>
            <w:rStyle w:val="a4"/>
            <w:noProof/>
          </w:rPr>
          <w:t>ТЕРМИНЫ И ОПРЕДЕЛЕНИЯ</w:t>
        </w:r>
        <w:r w:rsidR="00E55343" w:rsidRPr="004E5757">
          <w:rPr>
            <w:noProof/>
            <w:webHidden/>
          </w:rPr>
          <w:tab/>
        </w:r>
        <w:r w:rsidR="00B31A9A" w:rsidRPr="004E5757">
          <w:rPr>
            <w:noProof/>
            <w:webHidden/>
          </w:rPr>
          <w:fldChar w:fldCharType="begin"/>
        </w:r>
        <w:r w:rsidR="00E55343" w:rsidRPr="004E5757">
          <w:rPr>
            <w:noProof/>
            <w:webHidden/>
          </w:rPr>
          <w:instrText xml:space="preserve"> PAGEREF _Toc501217714 \h </w:instrText>
        </w:r>
        <w:r w:rsidR="00B31A9A" w:rsidRPr="004E5757">
          <w:rPr>
            <w:noProof/>
            <w:webHidden/>
          </w:rPr>
        </w:r>
        <w:r w:rsidR="00B31A9A" w:rsidRPr="004E5757">
          <w:rPr>
            <w:noProof/>
            <w:webHidden/>
          </w:rPr>
          <w:fldChar w:fldCharType="separate"/>
        </w:r>
        <w:r w:rsidR="007749C6">
          <w:rPr>
            <w:noProof/>
            <w:webHidden/>
          </w:rPr>
          <w:t>6</w:t>
        </w:r>
        <w:r w:rsidR="00B31A9A" w:rsidRPr="004E5757">
          <w:rPr>
            <w:noProof/>
            <w:webHidden/>
          </w:rPr>
          <w:fldChar w:fldCharType="end"/>
        </w:r>
      </w:hyperlink>
    </w:p>
    <w:p w:rsidR="00E55343" w:rsidRPr="004E5757" w:rsidRDefault="004E5757">
      <w:pPr>
        <w:pStyle w:val="11"/>
        <w:tabs>
          <w:tab w:val="right" w:leader="dot" w:pos="9736"/>
        </w:tabs>
        <w:rPr>
          <w:rFonts w:asciiTheme="minorHAnsi" w:eastAsiaTheme="minorEastAsia" w:hAnsiTheme="minorHAnsi" w:cstheme="minorBidi"/>
          <w:noProof/>
          <w:kern w:val="0"/>
          <w:sz w:val="22"/>
          <w:szCs w:val="22"/>
          <w:lang w:eastAsia="ru-RU"/>
        </w:rPr>
      </w:pPr>
      <w:hyperlink w:anchor="_Toc501217715" w:history="1">
        <w:r w:rsidR="00E55343" w:rsidRPr="004E5757">
          <w:rPr>
            <w:rStyle w:val="a4"/>
            <w:noProof/>
          </w:rPr>
          <w:t xml:space="preserve">ЧАСТЬ </w:t>
        </w:r>
        <w:r w:rsidR="00E55343" w:rsidRPr="004E5757">
          <w:rPr>
            <w:rStyle w:val="a4"/>
            <w:noProof/>
            <w:lang w:val="en-US"/>
          </w:rPr>
          <w:t>I</w:t>
        </w:r>
        <w:r w:rsidR="00E55343" w:rsidRPr="004E5757">
          <w:rPr>
            <w:noProof/>
            <w:webHidden/>
          </w:rPr>
          <w:tab/>
        </w:r>
        <w:r w:rsidR="00B31A9A" w:rsidRPr="004E5757">
          <w:rPr>
            <w:noProof/>
            <w:webHidden/>
          </w:rPr>
          <w:fldChar w:fldCharType="begin"/>
        </w:r>
        <w:r w:rsidR="00E55343" w:rsidRPr="004E5757">
          <w:rPr>
            <w:noProof/>
            <w:webHidden/>
          </w:rPr>
          <w:instrText xml:space="preserve"> PAGEREF _Toc501217715 \h </w:instrText>
        </w:r>
        <w:r w:rsidR="00B31A9A" w:rsidRPr="004E5757">
          <w:rPr>
            <w:noProof/>
            <w:webHidden/>
          </w:rPr>
        </w:r>
        <w:r w:rsidR="00B31A9A" w:rsidRPr="004E5757">
          <w:rPr>
            <w:noProof/>
            <w:webHidden/>
          </w:rPr>
          <w:fldChar w:fldCharType="separate"/>
        </w:r>
        <w:r w:rsidR="007749C6">
          <w:rPr>
            <w:noProof/>
            <w:webHidden/>
          </w:rPr>
          <w:t>7</w:t>
        </w:r>
        <w:r w:rsidR="00B31A9A" w:rsidRPr="004E5757">
          <w:rPr>
            <w:noProof/>
            <w:webHidden/>
          </w:rPr>
          <w:fldChar w:fldCharType="end"/>
        </w:r>
      </w:hyperlink>
    </w:p>
    <w:p w:rsidR="00E55343" w:rsidRPr="004E5757" w:rsidRDefault="004E5757">
      <w:pPr>
        <w:pStyle w:val="11"/>
        <w:tabs>
          <w:tab w:val="left" w:pos="480"/>
          <w:tab w:val="right" w:leader="dot" w:pos="9736"/>
        </w:tabs>
        <w:rPr>
          <w:rFonts w:asciiTheme="minorHAnsi" w:eastAsiaTheme="minorEastAsia" w:hAnsiTheme="minorHAnsi" w:cstheme="minorBidi"/>
          <w:noProof/>
          <w:kern w:val="0"/>
          <w:sz w:val="22"/>
          <w:szCs w:val="22"/>
          <w:lang w:eastAsia="ru-RU"/>
        </w:rPr>
      </w:pPr>
      <w:hyperlink w:anchor="_Toc501217716" w:history="1">
        <w:r w:rsidR="00E55343" w:rsidRPr="004E5757">
          <w:rPr>
            <w:rStyle w:val="a4"/>
            <w:noProof/>
          </w:rPr>
          <w:t>1.</w:t>
        </w:r>
        <w:r w:rsidR="00E55343" w:rsidRPr="004E5757">
          <w:rPr>
            <w:rFonts w:asciiTheme="minorHAnsi" w:eastAsiaTheme="minorEastAsia" w:hAnsiTheme="minorHAnsi" w:cstheme="minorBidi"/>
            <w:noProof/>
            <w:kern w:val="0"/>
            <w:sz w:val="22"/>
            <w:szCs w:val="22"/>
            <w:lang w:eastAsia="ru-RU"/>
          </w:rPr>
          <w:tab/>
        </w:r>
        <w:r w:rsidR="00E55343" w:rsidRPr="004E5757">
          <w:rPr>
            <w:rStyle w:val="a4"/>
            <w:noProof/>
          </w:rPr>
          <w:t>ОСНОВНЫЕ РАСЧЕТНЫЕ ПОКАЗАТЕЛИ</w:t>
        </w:r>
        <w:r w:rsidR="00E55343" w:rsidRPr="004E5757">
          <w:rPr>
            <w:noProof/>
            <w:webHidden/>
          </w:rPr>
          <w:tab/>
        </w:r>
        <w:r w:rsidR="00B31A9A" w:rsidRPr="004E5757">
          <w:rPr>
            <w:noProof/>
            <w:webHidden/>
          </w:rPr>
          <w:fldChar w:fldCharType="begin"/>
        </w:r>
        <w:r w:rsidR="00E55343" w:rsidRPr="004E5757">
          <w:rPr>
            <w:noProof/>
            <w:webHidden/>
          </w:rPr>
          <w:instrText xml:space="preserve"> PAGEREF _Toc501217716 \h </w:instrText>
        </w:r>
        <w:r w:rsidR="00B31A9A" w:rsidRPr="004E5757">
          <w:rPr>
            <w:noProof/>
            <w:webHidden/>
          </w:rPr>
        </w:r>
        <w:r w:rsidR="00B31A9A" w:rsidRPr="004E5757">
          <w:rPr>
            <w:noProof/>
            <w:webHidden/>
          </w:rPr>
          <w:fldChar w:fldCharType="separate"/>
        </w:r>
        <w:r w:rsidR="007749C6">
          <w:rPr>
            <w:noProof/>
            <w:webHidden/>
          </w:rPr>
          <w:t>7</w:t>
        </w:r>
        <w:r w:rsidR="00B31A9A" w:rsidRPr="004E5757">
          <w:rPr>
            <w:noProof/>
            <w:webHidden/>
          </w:rPr>
          <w:fldChar w:fldCharType="end"/>
        </w:r>
      </w:hyperlink>
    </w:p>
    <w:p w:rsidR="00E55343" w:rsidRPr="004E5757" w:rsidRDefault="004E5757">
      <w:pPr>
        <w:pStyle w:val="11"/>
        <w:tabs>
          <w:tab w:val="right" w:leader="dot" w:pos="9736"/>
        </w:tabs>
        <w:rPr>
          <w:rFonts w:asciiTheme="minorHAnsi" w:eastAsiaTheme="minorEastAsia" w:hAnsiTheme="minorHAnsi" w:cstheme="minorBidi"/>
          <w:noProof/>
          <w:kern w:val="0"/>
          <w:sz w:val="22"/>
          <w:szCs w:val="22"/>
          <w:lang w:eastAsia="ru-RU"/>
        </w:rPr>
      </w:pPr>
      <w:hyperlink w:anchor="_Toc501217717" w:history="1">
        <w:r w:rsidR="00E55343" w:rsidRPr="004E5757">
          <w:rPr>
            <w:rStyle w:val="a4"/>
            <w:noProof/>
          </w:rPr>
          <w:t>1.1 Расчетные показатели, устанавливаемые для объектов местного значения в области жилищного строительства</w:t>
        </w:r>
        <w:r w:rsidR="00E55343" w:rsidRPr="004E5757">
          <w:rPr>
            <w:noProof/>
            <w:webHidden/>
          </w:rPr>
          <w:tab/>
        </w:r>
        <w:r w:rsidR="00B31A9A" w:rsidRPr="004E5757">
          <w:rPr>
            <w:noProof/>
            <w:webHidden/>
          </w:rPr>
          <w:fldChar w:fldCharType="begin"/>
        </w:r>
        <w:r w:rsidR="00E55343" w:rsidRPr="004E5757">
          <w:rPr>
            <w:noProof/>
            <w:webHidden/>
          </w:rPr>
          <w:instrText xml:space="preserve"> PAGEREF _Toc501217717 \h </w:instrText>
        </w:r>
        <w:r w:rsidR="00B31A9A" w:rsidRPr="004E5757">
          <w:rPr>
            <w:noProof/>
            <w:webHidden/>
          </w:rPr>
        </w:r>
        <w:r w:rsidR="00B31A9A" w:rsidRPr="004E5757">
          <w:rPr>
            <w:noProof/>
            <w:webHidden/>
          </w:rPr>
          <w:fldChar w:fldCharType="separate"/>
        </w:r>
        <w:r w:rsidR="007749C6">
          <w:rPr>
            <w:noProof/>
            <w:webHidden/>
          </w:rPr>
          <w:t>7</w:t>
        </w:r>
        <w:r w:rsidR="00B31A9A" w:rsidRPr="004E5757">
          <w:rPr>
            <w:noProof/>
            <w:webHidden/>
          </w:rPr>
          <w:fldChar w:fldCharType="end"/>
        </w:r>
      </w:hyperlink>
    </w:p>
    <w:p w:rsidR="00E55343" w:rsidRPr="004E5757" w:rsidRDefault="004E5757">
      <w:pPr>
        <w:pStyle w:val="11"/>
        <w:tabs>
          <w:tab w:val="right" w:leader="dot" w:pos="9736"/>
        </w:tabs>
        <w:rPr>
          <w:rFonts w:asciiTheme="minorHAnsi" w:eastAsiaTheme="minorEastAsia" w:hAnsiTheme="minorHAnsi" w:cstheme="minorBidi"/>
          <w:noProof/>
          <w:kern w:val="0"/>
          <w:sz w:val="22"/>
          <w:szCs w:val="22"/>
          <w:lang w:eastAsia="ru-RU"/>
        </w:rPr>
      </w:pPr>
      <w:hyperlink w:anchor="_Toc501217718" w:history="1">
        <w:r w:rsidR="00E55343" w:rsidRPr="004E5757">
          <w:rPr>
            <w:rStyle w:val="a4"/>
            <w:noProof/>
          </w:rPr>
          <w:t>1.2 Расчетные показатели, устанавливаемые для объектов местного значения в области образования</w:t>
        </w:r>
        <w:r w:rsidR="00E55343" w:rsidRPr="004E5757">
          <w:rPr>
            <w:noProof/>
            <w:webHidden/>
          </w:rPr>
          <w:tab/>
        </w:r>
        <w:r w:rsidR="00B31A9A" w:rsidRPr="004E5757">
          <w:rPr>
            <w:noProof/>
            <w:webHidden/>
          </w:rPr>
          <w:fldChar w:fldCharType="begin"/>
        </w:r>
        <w:r w:rsidR="00E55343" w:rsidRPr="004E5757">
          <w:rPr>
            <w:noProof/>
            <w:webHidden/>
          </w:rPr>
          <w:instrText xml:space="preserve"> PAGEREF _Toc501217718 \h </w:instrText>
        </w:r>
        <w:r w:rsidR="00B31A9A" w:rsidRPr="004E5757">
          <w:rPr>
            <w:noProof/>
            <w:webHidden/>
          </w:rPr>
        </w:r>
        <w:r w:rsidR="00B31A9A" w:rsidRPr="004E5757">
          <w:rPr>
            <w:noProof/>
            <w:webHidden/>
          </w:rPr>
          <w:fldChar w:fldCharType="separate"/>
        </w:r>
        <w:r w:rsidR="007749C6">
          <w:rPr>
            <w:noProof/>
            <w:webHidden/>
          </w:rPr>
          <w:t>11</w:t>
        </w:r>
        <w:r w:rsidR="00B31A9A" w:rsidRPr="004E5757">
          <w:rPr>
            <w:noProof/>
            <w:webHidden/>
          </w:rPr>
          <w:fldChar w:fldCharType="end"/>
        </w:r>
      </w:hyperlink>
    </w:p>
    <w:p w:rsidR="00E55343" w:rsidRPr="004E5757" w:rsidRDefault="004E5757">
      <w:pPr>
        <w:pStyle w:val="11"/>
        <w:tabs>
          <w:tab w:val="right" w:leader="dot" w:pos="9736"/>
        </w:tabs>
        <w:rPr>
          <w:rFonts w:asciiTheme="minorHAnsi" w:eastAsiaTheme="minorEastAsia" w:hAnsiTheme="minorHAnsi" w:cstheme="minorBidi"/>
          <w:noProof/>
          <w:kern w:val="0"/>
          <w:sz w:val="22"/>
          <w:szCs w:val="22"/>
          <w:lang w:eastAsia="ru-RU"/>
        </w:rPr>
      </w:pPr>
      <w:hyperlink w:anchor="_Toc501217719" w:history="1">
        <w:r w:rsidR="00E55343" w:rsidRPr="004E5757">
          <w:rPr>
            <w:rStyle w:val="a4"/>
            <w:noProof/>
          </w:rPr>
          <w:t>1.3 Расчетные показатели, устанавливаемые для объектов местного значения в области здравоохранения</w:t>
        </w:r>
        <w:r w:rsidR="00E55343" w:rsidRPr="004E5757">
          <w:rPr>
            <w:noProof/>
            <w:webHidden/>
          </w:rPr>
          <w:tab/>
        </w:r>
        <w:r w:rsidR="00B31A9A" w:rsidRPr="004E5757">
          <w:rPr>
            <w:noProof/>
            <w:webHidden/>
          </w:rPr>
          <w:fldChar w:fldCharType="begin"/>
        </w:r>
        <w:r w:rsidR="00E55343" w:rsidRPr="004E5757">
          <w:rPr>
            <w:noProof/>
            <w:webHidden/>
          </w:rPr>
          <w:instrText xml:space="preserve"> PAGEREF _Toc501217719 \h </w:instrText>
        </w:r>
        <w:r w:rsidR="00B31A9A" w:rsidRPr="004E5757">
          <w:rPr>
            <w:noProof/>
            <w:webHidden/>
          </w:rPr>
        </w:r>
        <w:r w:rsidR="00B31A9A" w:rsidRPr="004E5757">
          <w:rPr>
            <w:noProof/>
            <w:webHidden/>
          </w:rPr>
          <w:fldChar w:fldCharType="separate"/>
        </w:r>
        <w:r w:rsidR="007749C6">
          <w:rPr>
            <w:noProof/>
            <w:webHidden/>
          </w:rPr>
          <w:t>12</w:t>
        </w:r>
        <w:r w:rsidR="00B31A9A" w:rsidRPr="004E5757">
          <w:rPr>
            <w:noProof/>
            <w:webHidden/>
          </w:rPr>
          <w:fldChar w:fldCharType="end"/>
        </w:r>
      </w:hyperlink>
    </w:p>
    <w:p w:rsidR="00E55343" w:rsidRPr="004E5757" w:rsidRDefault="004E5757">
      <w:pPr>
        <w:pStyle w:val="11"/>
        <w:tabs>
          <w:tab w:val="right" w:leader="dot" w:pos="9736"/>
        </w:tabs>
        <w:rPr>
          <w:rFonts w:asciiTheme="minorHAnsi" w:eastAsiaTheme="minorEastAsia" w:hAnsiTheme="minorHAnsi" w:cstheme="minorBidi"/>
          <w:noProof/>
          <w:kern w:val="0"/>
          <w:sz w:val="22"/>
          <w:szCs w:val="22"/>
          <w:lang w:eastAsia="ru-RU"/>
        </w:rPr>
      </w:pPr>
      <w:hyperlink w:anchor="_Toc501217720" w:history="1">
        <w:r w:rsidR="00E55343" w:rsidRPr="004E5757">
          <w:rPr>
            <w:rStyle w:val="a4"/>
            <w:noProof/>
          </w:rPr>
          <w:t>1.4 Расчетные показатели, устанавливаемые для объектов местного значения в области физической культуры и спорта</w:t>
        </w:r>
        <w:r w:rsidR="00E55343" w:rsidRPr="004E5757">
          <w:rPr>
            <w:noProof/>
            <w:webHidden/>
          </w:rPr>
          <w:tab/>
        </w:r>
        <w:r w:rsidR="00B31A9A" w:rsidRPr="004E5757">
          <w:rPr>
            <w:noProof/>
            <w:webHidden/>
          </w:rPr>
          <w:fldChar w:fldCharType="begin"/>
        </w:r>
        <w:r w:rsidR="00E55343" w:rsidRPr="004E5757">
          <w:rPr>
            <w:noProof/>
            <w:webHidden/>
          </w:rPr>
          <w:instrText xml:space="preserve"> PAGEREF _Toc501217720 \h </w:instrText>
        </w:r>
        <w:r w:rsidR="00B31A9A" w:rsidRPr="004E5757">
          <w:rPr>
            <w:noProof/>
            <w:webHidden/>
          </w:rPr>
        </w:r>
        <w:r w:rsidR="00B31A9A" w:rsidRPr="004E5757">
          <w:rPr>
            <w:noProof/>
            <w:webHidden/>
          </w:rPr>
          <w:fldChar w:fldCharType="separate"/>
        </w:r>
        <w:r w:rsidR="007749C6">
          <w:rPr>
            <w:noProof/>
            <w:webHidden/>
          </w:rPr>
          <w:t>16</w:t>
        </w:r>
        <w:r w:rsidR="00B31A9A" w:rsidRPr="004E5757">
          <w:rPr>
            <w:noProof/>
            <w:webHidden/>
          </w:rPr>
          <w:fldChar w:fldCharType="end"/>
        </w:r>
      </w:hyperlink>
    </w:p>
    <w:p w:rsidR="00E55343" w:rsidRPr="004E5757" w:rsidRDefault="004E5757">
      <w:pPr>
        <w:pStyle w:val="11"/>
        <w:tabs>
          <w:tab w:val="right" w:leader="dot" w:pos="9736"/>
        </w:tabs>
        <w:rPr>
          <w:rFonts w:asciiTheme="minorHAnsi" w:eastAsiaTheme="minorEastAsia" w:hAnsiTheme="minorHAnsi" w:cstheme="minorBidi"/>
          <w:noProof/>
          <w:kern w:val="0"/>
          <w:sz w:val="22"/>
          <w:szCs w:val="22"/>
          <w:lang w:eastAsia="ru-RU"/>
        </w:rPr>
      </w:pPr>
      <w:hyperlink w:anchor="_Toc501217721" w:history="1">
        <w:r w:rsidR="00E55343" w:rsidRPr="004E5757">
          <w:rPr>
            <w:rStyle w:val="a4"/>
            <w:noProof/>
          </w:rPr>
          <w:t>1.5 Расчетные показатели, устанавливаемые для объектов местного значения в области культуры и социального обеспечения</w:t>
        </w:r>
        <w:r w:rsidR="00E55343" w:rsidRPr="004E5757">
          <w:rPr>
            <w:noProof/>
            <w:webHidden/>
          </w:rPr>
          <w:tab/>
        </w:r>
        <w:r w:rsidR="00B31A9A" w:rsidRPr="004E5757">
          <w:rPr>
            <w:noProof/>
            <w:webHidden/>
          </w:rPr>
          <w:fldChar w:fldCharType="begin"/>
        </w:r>
        <w:r w:rsidR="00E55343" w:rsidRPr="004E5757">
          <w:rPr>
            <w:noProof/>
            <w:webHidden/>
          </w:rPr>
          <w:instrText xml:space="preserve"> PAGEREF _Toc501217721 \h </w:instrText>
        </w:r>
        <w:r w:rsidR="00B31A9A" w:rsidRPr="004E5757">
          <w:rPr>
            <w:noProof/>
            <w:webHidden/>
          </w:rPr>
        </w:r>
        <w:r w:rsidR="00B31A9A" w:rsidRPr="004E5757">
          <w:rPr>
            <w:noProof/>
            <w:webHidden/>
          </w:rPr>
          <w:fldChar w:fldCharType="separate"/>
        </w:r>
        <w:r w:rsidR="007749C6">
          <w:rPr>
            <w:noProof/>
            <w:webHidden/>
          </w:rPr>
          <w:t>17</w:t>
        </w:r>
        <w:r w:rsidR="00B31A9A" w:rsidRPr="004E5757">
          <w:rPr>
            <w:noProof/>
            <w:webHidden/>
          </w:rPr>
          <w:fldChar w:fldCharType="end"/>
        </w:r>
      </w:hyperlink>
    </w:p>
    <w:p w:rsidR="00E55343" w:rsidRPr="004E5757" w:rsidRDefault="004E5757">
      <w:pPr>
        <w:pStyle w:val="11"/>
        <w:tabs>
          <w:tab w:val="right" w:leader="dot" w:pos="9736"/>
        </w:tabs>
        <w:rPr>
          <w:rFonts w:asciiTheme="minorHAnsi" w:eastAsiaTheme="minorEastAsia" w:hAnsiTheme="minorHAnsi" w:cstheme="minorBidi"/>
          <w:noProof/>
          <w:kern w:val="0"/>
          <w:sz w:val="22"/>
          <w:szCs w:val="22"/>
          <w:lang w:eastAsia="ru-RU"/>
        </w:rPr>
      </w:pPr>
      <w:hyperlink w:anchor="_Toc501217722" w:history="1">
        <w:r w:rsidR="00E55343" w:rsidRPr="004E5757">
          <w:rPr>
            <w:rStyle w:val="a4"/>
            <w:noProof/>
          </w:rPr>
          <w:t>1.6 Расчетные показатели, устанавливаемые для объектов местного значения в области рекреации и туризма</w:t>
        </w:r>
        <w:r w:rsidR="00E55343" w:rsidRPr="004E5757">
          <w:rPr>
            <w:noProof/>
            <w:webHidden/>
          </w:rPr>
          <w:tab/>
        </w:r>
        <w:r w:rsidR="00B31A9A" w:rsidRPr="004E5757">
          <w:rPr>
            <w:noProof/>
            <w:webHidden/>
          </w:rPr>
          <w:fldChar w:fldCharType="begin"/>
        </w:r>
        <w:r w:rsidR="00E55343" w:rsidRPr="004E5757">
          <w:rPr>
            <w:noProof/>
            <w:webHidden/>
          </w:rPr>
          <w:instrText xml:space="preserve"> PAGEREF _Toc501217722 \h </w:instrText>
        </w:r>
        <w:r w:rsidR="00B31A9A" w:rsidRPr="004E5757">
          <w:rPr>
            <w:noProof/>
            <w:webHidden/>
          </w:rPr>
        </w:r>
        <w:r w:rsidR="00B31A9A" w:rsidRPr="004E5757">
          <w:rPr>
            <w:noProof/>
            <w:webHidden/>
          </w:rPr>
          <w:fldChar w:fldCharType="separate"/>
        </w:r>
        <w:r w:rsidR="007749C6">
          <w:rPr>
            <w:noProof/>
            <w:webHidden/>
          </w:rPr>
          <w:t>19</w:t>
        </w:r>
        <w:r w:rsidR="00B31A9A" w:rsidRPr="004E5757">
          <w:rPr>
            <w:noProof/>
            <w:webHidden/>
          </w:rPr>
          <w:fldChar w:fldCharType="end"/>
        </w:r>
      </w:hyperlink>
    </w:p>
    <w:p w:rsidR="00E55343" w:rsidRPr="004E5757" w:rsidRDefault="004E5757">
      <w:pPr>
        <w:pStyle w:val="11"/>
        <w:tabs>
          <w:tab w:val="right" w:leader="dot" w:pos="9736"/>
        </w:tabs>
        <w:rPr>
          <w:rFonts w:asciiTheme="minorHAnsi" w:eastAsiaTheme="minorEastAsia" w:hAnsiTheme="minorHAnsi" w:cstheme="minorBidi"/>
          <w:noProof/>
          <w:kern w:val="0"/>
          <w:sz w:val="22"/>
          <w:szCs w:val="22"/>
          <w:lang w:eastAsia="ru-RU"/>
        </w:rPr>
      </w:pPr>
      <w:hyperlink w:anchor="_Toc501217723" w:history="1">
        <w:r w:rsidR="00E55343" w:rsidRPr="004E5757">
          <w:rPr>
            <w:rStyle w:val="a4"/>
            <w:noProof/>
          </w:rPr>
          <w:t>1.7 Расчетные показатели, устанавливаемые для объектов местного значения в области энергетики и инженерной инфраструктуры</w:t>
        </w:r>
        <w:r w:rsidR="00E55343" w:rsidRPr="004E5757">
          <w:rPr>
            <w:noProof/>
            <w:webHidden/>
          </w:rPr>
          <w:tab/>
        </w:r>
        <w:r w:rsidR="00B31A9A" w:rsidRPr="004E5757">
          <w:rPr>
            <w:noProof/>
            <w:webHidden/>
          </w:rPr>
          <w:fldChar w:fldCharType="begin"/>
        </w:r>
        <w:r w:rsidR="00E55343" w:rsidRPr="004E5757">
          <w:rPr>
            <w:noProof/>
            <w:webHidden/>
          </w:rPr>
          <w:instrText xml:space="preserve"> PAGEREF _Toc501217723 \h </w:instrText>
        </w:r>
        <w:r w:rsidR="00B31A9A" w:rsidRPr="004E5757">
          <w:rPr>
            <w:noProof/>
            <w:webHidden/>
          </w:rPr>
        </w:r>
        <w:r w:rsidR="00B31A9A" w:rsidRPr="004E5757">
          <w:rPr>
            <w:noProof/>
            <w:webHidden/>
          </w:rPr>
          <w:fldChar w:fldCharType="separate"/>
        </w:r>
        <w:r w:rsidR="007749C6">
          <w:rPr>
            <w:noProof/>
            <w:webHidden/>
          </w:rPr>
          <w:t>21</w:t>
        </w:r>
        <w:r w:rsidR="00B31A9A" w:rsidRPr="004E5757">
          <w:rPr>
            <w:noProof/>
            <w:webHidden/>
          </w:rPr>
          <w:fldChar w:fldCharType="end"/>
        </w:r>
      </w:hyperlink>
    </w:p>
    <w:p w:rsidR="00E55343" w:rsidRPr="004E5757" w:rsidRDefault="004E5757">
      <w:pPr>
        <w:pStyle w:val="11"/>
        <w:tabs>
          <w:tab w:val="right" w:leader="dot" w:pos="9736"/>
        </w:tabs>
        <w:rPr>
          <w:rFonts w:asciiTheme="minorHAnsi" w:eastAsiaTheme="minorEastAsia" w:hAnsiTheme="minorHAnsi" w:cstheme="minorBidi"/>
          <w:noProof/>
          <w:kern w:val="0"/>
          <w:sz w:val="22"/>
          <w:szCs w:val="22"/>
          <w:lang w:eastAsia="ru-RU"/>
        </w:rPr>
      </w:pPr>
      <w:hyperlink w:anchor="_Toc501217724" w:history="1">
        <w:r w:rsidR="00E55343" w:rsidRPr="004E5757">
          <w:rPr>
            <w:rStyle w:val="a4"/>
            <w:noProof/>
          </w:rPr>
          <w:t>1.8 Расчетные показатели, устанавливаемые для объектов местного значения в области автомобильных дорог местного значения</w:t>
        </w:r>
        <w:r w:rsidR="00E55343" w:rsidRPr="004E5757">
          <w:rPr>
            <w:noProof/>
            <w:webHidden/>
          </w:rPr>
          <w:tab/>
        </w:r>
        <w:r w:rsidR="00B31A9A" w:rsidRPr="004E5757">
          <w:rPr>
            <w:noProof/>
            <w:webHidden/>
          </w:rPr>
          <w:fldChar w:fldCharType="begin"/>
        </w:r>
        <w:r w:rsidR="00E55343" w:rsidRPr="004E5757">
          <w:rPr>
            <w:noProof/>
            <w:webHidden/>
          </w:rPr>
          <w:instrText xml:space="preserve"> PAGEREF _Toc501217724 \h </w:instrText>
        </w:r>
        <w:r w:rsidR="00B31A9A" w:rsidRPr="004E5757">
          <w:rPr>
            <w:noProof/>
            <w:webHidden/>
          </w:rPr>
        </w:r>
        <w:r w:rsidR="00B31A9A" w:rsidRPr="004E5757">
          <w:rPr>
            <w:noProof/>
            <w:webHidden/>
          </w:rPr>
          <w:fldChar w:fldCharType="separate"/>
        </w:r>
        <w:r w:rsidR="007749C6">
          <w:rPr>
            <w:noProof/>
            <w:webHidden/>
          </w:rPr>
          <w:t>25</w:t>
        </w:r>
        <w:r w:rsidR="00B31A9A" w:rsidRPr="004E5757">
          <w:rPr>
            <w:noProof/>
            <w:webHidden/>
          </w:rPr>
          <w:fldChar w:fldCharType="end"/>
        </w:r>
      </w:hyperlink>
    </w:p>
    <w:p w:rsidR="00E55343" w:rsidRPr="004E5757" w:rsidRDefault="004E5757">
      <w:pPr>
        <w:pStyle w:val="11"/>
        <w:tabs>
          <w:tab w:val="right" w:leader="dot" w:pos="9736"/>
        </w:tabs>
        <w:rPr>
          <w:noProof/>
        </w:rPr>
      </w:pPr>
      <w:hyperlink w:anchor="_Toc501217725" w:history="1">
        <w:r w:rsidR="00E55343" w:rsidRPr="004E5757">
          <w:rPr>
            <w:rStyle w:val="a4"/>
            <w:noProof/>
          </w:rPr>
          <w:t>1.8.1 Расчетные показатели, устанавливаемые для объектов местного значения в области транспорта</w:t>
        </w:r>
        <w:r w:rsidR="00E55343" w:rsidRPr="004E5757">
          <w:rPr>
            <w:noProof/>
            <w:webHidden/>
          </w:rPr>
          <w:tab/>
        </w:r>
        <w:r w:rsidR="00B31A9A" w:rsidRPr="004E5757">
          <w:rPr>
            <w:noProof/>
            <w:webHidden/>
          </w:rPr>
          <w:fldChar w:fldCharType="begin"/>
        </w:r>
        <w:r w:rsidR="00E55343" w:rsidRPr="004E5757">
          <w:rPr>
            <w:noProof/>
            <w:webHidden/>
          </w:rPr>
          <w:instrText xml:space="preserve"> PAGEREF _Toc501217725 \h </w:instrText>
        </w:r>
        <w:r w:rsidR="00B31A9A" w:rsidRPr="004E5757">
          <w:rPr>
            <w:noProof/>
            <w:webHidden/>
          </w:rPr>
        </w:r>
        <w:r w:rsidR="00B31A9A" w:rsidRPr="004E5757">
          <w:rPr>
            <w:noProof/>
            <w:webHidden/>
          </w:rPr>
          <w:fldChar w:fldCharType="separate"/>
        </w:r>
        <w:r w:rsidR="007749C6">
          <w:rPr>
            <w:noProof/>
            <w:webHidden/>
          </w:rPr>
          <w:t>25</w:t>
        </w:r>
        <w:r w:rsidR="00B31A9A" w:rsidRPr="004E5757">
          <w:rPr>
            <w:noProof/>
            <w:webHidden/>
          </w:rPr>
          <w:fldChar w:fldCharType="end"/>
        </w:r>
      </w:hyperlink>
    </w:p>
    <w:p w:rsidR="00610EFA" w:rsidRPr="004E5757" w:rsidRDefault="00610EFA" w:rsidP="00610EFA">
      <w:pPr>
        <w:rPr>
          <w:rFonts w:eastAsiaTheme="minorEastAsia"/>
          <w:lang w:eastAsia="ar-SA"/>
        </w:rPr>
      </w:pPr>
      <w:r w:rsidRPr="004E5757">
        <w:rPr>
          <w:rFonts w:eastAsiaTheme="minorEastAsia"/>
          <w:lang w:eastAsia="ar-SA"/>
        </w:rPr>
        <w:t>1.8.2 Велосипедные дорожки………………………………………………………………………</w:t>
      </w:r>
      <w:r w:rsidR="007A1AF3" w:rsidRPr="004E5757">
        <w:rPr>
          <w:rFonts w:eastAsiaTheme="minorEastAsia"/>
          <w:lang w:eastAsia="ar-SA"/>
        </w:rPr>
        <w:t>26</w:t>
      </w:r>
    </w:p>
    <w:p w:rsidR="00610EFA" w:rsidRPr="004E5757" w:rsidRDefault="00610EFA" w:rsidP="00610EFA">
      <w:pPr>
        <w:rPr>
          <w:rFonts w:eastAsiaTheme="minorEastAsia"/>
          <w:lang w:eastAsia="ar-SA"/>
        </w:rPr>
      </w:pPr>
      <w:r w:rsidRPr="004E5757">
        <w:rPr>
          <w:rFonts w:eastAsiaTheme="minorEastAsia"/>
          <w:lang w:eastAsia="ar-SA"/>
        </w:rPr>
        <w:t>1.8.3 Велосипедные парковки………………………………………………………………..…….</w:t>
      </w:r>
      <w:r w:rsidR="007A1AF3" w:rsidRPr="004E5757">
        <w:rPr>
          <w:rFonts w:eastAsiaTheme="minorEastAsia"/>
          <w:lang w:eastAsia="ar-SA"/>
        </w:rPr>
        <w:t>36</w:t>
      </w:r>
    </w:p>
    <w:p w:rsidR="00610EFA" w:rsidRPr="004E5757" w:rsidRDefault="00610EFA" w:rsidP="00610EFA">
      <w:pPr>
        <w:rPr>
          <w:rFonts w:eastAsiaTheme="minorEastAsia"/>
          <w:lang w:eastAsia="ar-SA"/>
        </w:rPr>
      </w:pPr>
      <w:r w:rsidRPr="004E5757">
        <w:rPr>
          <w:rFonts w:eastAsiaTheme="minorEastAsia"/>
          <w:lang w:eastAsia="ar-SA"/>
        </w:rPr>
        <w:t>1.8.4 Обеспечение безопасности велосипедного движения……………………………………...</w:t>
      </w:r>
      <w:r w:rsidR="007A1AF3" w:rsidRPr="004E5757">
        <w:rPr>
          <w:rFonts w:eastAsiaTheme="minorEastAsia"/>
          <w:lang w:eastAsia="ar-SA"/>
        </w:rPr>
        <w:t>38</w:t>
      </w:r>
    </w:p>
    <w:p w:rsidR="00E55343" w:rsidRPr="004E5757" w:rsidRDefault="004E5757">
      <w:pPr>
        <w:pStyle w:val="11"/>
        <w:tabs>
          <w:tab w:val="right" w:leader="dot" w:pos="9736"/>
        </w:tabs>
        <w:rPr>
          <w:rFonts w:asciiTheme="minorHAnsi" w:eastAsiaTheme="minorEastAsia" w:hAnsiTheme="minorHAnsi" w:cstheme="minorBidi"/>
          <w:noProof/>
          <w:kern w:val="0"/>
          <w:sz w:val="22"/>
          <w:szCs w:val="22"/>
          <w:lang w:eastAsia="ru-RU"/>
        </w:rPr>
      </w:pPr>
      <w:hyperlink w:anchor="_Toc501217726" w:history="1">
        <w:r w:rsidR="00E55343" w:rsidRPr="004E5757">
          <w:rPr>
            <w:rStyle w:val="a4"/>
            <w:noProof/>
          </w:rPr>
          <w:t>1.9 Расчетные показатели, устанавливаемые для объектов сельского хозяйства  и объектов местного значения, имеющих промышленное и коммунально-складское назначение</w:t>
        </w:r>
        <w:r w:rsidR="00E55343" w:rsidRPr="004E5757">
          <w:rPr>
            <w:noProof/>
            <w:webHidden/>
          </w:rPr>
          <w:tab/>
        </w:r>
        <w:r w:rsidR="00B31A9A" w:rsidRPr="004E5757">
          <w:rPr>
            <w:noProof/>
            <w:webHidden/>
          </w:rPr>
          <w:fldChar w:fldCharType="begin"/>
        </w:r>
        <w:r w:rsidR="00E55343" w:rsidRPr="004E5757">
          <w:rPr>
            <w:noProof/>
            <w:webHidden/>
          </w:rPr>
          <w:instrText xml:space="preserve"> PAGEREF _Toc501217726 \h </w:instrText>
        </w:r>
        <w:r w:rsidR="00B31A9A" w:rsidRPr="004E5757">
          <w:rPr>
            <w:noProof/>
            <w:webHidden/>
          </w:rPr>
        </w:r>
        <w:r w:rsidR="00B31A9A" w:rsidRPr="004E5757">
          <w:rPr>
            <w:noProof/>
            <w:webHidden/>
          </w:rPr>
          <w:fldChar w:fldCharType="separate"/>
        </w:r>
        <w:r w:rsidR="007749C6">
          <w:rPr>
            <w:noProof/>
            <w:webHidden/>
          </w:rPr>
          <w:t>38</w:t>
        </w:r>
        <w:r w:rsidR="00B31A9A" w:rsidRPr="004E5757">
          <w:rPr>
            <w:noProof/>
            <w:webHidden/>
          </w:rPr>
          <w:fldChar w:fldCharType="end"/>
        </w:r>
      </w:hyperlink>
    </w:p>
    <w:p w:rsidR="00E55343" w:rsidRPr="004E5757" w:rsidRDefault="004E5757">
      <w:pPr>
        <w:pStyle w:val="11"/>
        <w:tabs>
          <w:tab w:val="right" w:leader="dot" w:pos="9736"/>
        </w:tabs>
        <w:rPr>
          <w:rFonts w:asciiTheme="minorHAnsi" w:eastAsiaTheme="minorEastAsia" w:hAnsiTheme="minorHAnsi" w:cstheme="minorBidi"/>
          <w:noProof/>
          <w:kern w:val="0"/>
          <w:sz w:val="22"/>
          <w:szCs w:val="22"/>
          <w:lang w:eastAsia="ru-RU"/>
        </w:rPr>
      </w:pPr>
      <w:hyperlink w:anchor="_Toc501217727" w:history="1">
        <w:r w:rsidR="00E55343" w:rsidRPr="004E5757">
          <w:rPr>
            <w:rStyle w:val="a4"/>
            <w:noProof/>
          </w:rPr>
          <w:t>1.10 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r w:rsidR="00E55343" w:rsidRPr="004E5757">
          <w:rPr>
            <w:noProof/>
            <w:webHidden/>
          </w:rPr>
          <w:tab/>
        </w:r>
        <w:r w:rsidR="00B31A9A" w:rsidRPr="004E5757">
          <w:rPr>
            <w:noProof/>
            <w:webHidden/>
          </w:rPr>
          <w:fldChar w:fldCharType="begin"/>
        </w:r>
        <w:r w:rsidR="00E55343" w:rsidRPr="004E5757">
          <w:rPr>
            <w:noProof/>
            <w:webHidden/>
          </w:rPr>
          <w:instrText xml:space="preserve"> PAGEREF _Toc501217727 \h </w:instrText>
        </w:r>
        <w:r w:rsidR="00B31A9A" w:rsidRPr="004E5757">
          <w:rPr>
            <w:noProof/>
            <w:webHidden/>
          </w:rPr>
        </w:r>
        <w:r w:rsidR="00B31A9A" w:rsidRPr="004E5757">
          <w:rPr>
            <w:noProof/>
            <w:webHidden/>
          </w:rPr>
          <w:fldChar w:fldCharType="separate"/>
        </w:r>
        <w:r w:rsidR="007749C6">
          <w:rPr>
            <w:noProof/>
            <w:webHidden/>
          </w:rPr>
          <w:t>40</w:t>
        </w:r>
        <w:r w:rsidR="00B31A9A" w:rsidRPr="004E5757">
          <w:rPr>
            <w:noProof/>
            <w:webHidden/>
          </w:rPr>
          <w:fldChar w:fldCharType="end"/>
        </w:r>
      </w:hyperlink>
    </w:p>
    <w:p w:rsidR="00E55343" w:rsidRPr="004E5757" w:rsidRDefault="004E5757">
      <w:pPr>
        <w:pStyle w:val="11"/>
        <w:tabs>
          <w:tab w:val="right" w:leader="dot" w:pos="9736"/>
        </w:tabs>
        <w:rPr>
          <w:rFonts w:asciiTheme="minorHAnsi" w:eastAsiaTheme="minorEastAsia" w:hAnsiTheme="minorHAnsi" w:cstheme="minorBidi"/>
          <w:noProof/>
          <w:kern w:val="0"/>
          <w:sz w:val="22"/>
          <w:szCs w:val="22"/>
          <w:lang w:eastAsia="ru-RU"/>
        </w:rPr>
      </w:pPr>
      <w:hyperlink w:anchor="_Toc501217728" w:history="1">
        <w:r w:rsidR="00E55343" w:rsidRPr="004E5757">
          <w:rPr>
            <w:rStyle w:val="a4"/>
            <w:noProof/>
          </w:rPr>
          <w:t>1.11 Расчетные показатели, устанавливаемые для объектов местного значения в области утилизации и переработки бытовых и промышленных отходов</w:t>
        </w:r>
        <w:r w:rsidR="00E55343" w:rsidRPr="004E5757">
          <w:rPr>
            <w:noProof/>
            <w:webHidden/>
          </w:rPr>
          <w:tab/>
        </w:r>
        <w:r w:rsidR="00B31A9A" w:rsidRPr="004E5757">
          <w:rPr>
            <w:noProof/>
            <w:webHidden/>
          </w:rPr>
          <w:fldChar w:fldCharType="begin"/>
        </w:r>
        <w:r w:rsidR="00E55343" w:rsidRPr="004E5757">
          <w:rPr>
            <w:noProof/>
            <w:webHidden/>
          </w:rPr>
          <w:instrText xml:space="preserve"> PAGEREF _Toc501217728 \h </w:instrText>
        </w:r>
        <w:r w:rsidR="00B31A9A" w:rsidRPr="004E5757">
          <w:rPr>
            <w:noProof/>
            <w:webHidden/>
          </w:rPr>
        </w:r>
        <w:r w:rsidR="00B31A9A" w:rsidRPr="004E5757">
          <w:rPr>
            <w:noProof/>
            <w:webHidden/>
          </w:rPr>
          <w:fldChar w:fldCharType="separate"/>
        </w:r>
        <w:r w:rsidR="007749C6">
          <w:rPr>
            <w:noProof/>
            <w:webHidden/>
          </w:rPr>
          <w:t>43</w:t>
        </w:r>
        <w:r w:rsidR="00B31A9A" w:rsidRPr="004E5757">
          <w:rPr>
            <w:noProof/>
            <w:webHidden/>
          </w:rPr>
          <w:fldChar w:fldCharType="end"/>
        </w:r>
      </w:hyperlink>
    </w:p>
    <w:p w:rsidR="00E55343" w:rsidRPr="004E5757" w:rsidRDefault="004E5757">
      <w:pPr>
        <w:pStyle w:val="11"/>
        <w:tabs>
          <w:tab w:val="right" w:leader="dot" w:pos="9736"/>
        </w:tabs>
        <w:rPr>
          <w:noProof/>
        </w:rPr>
      </w:pPr>
      <w:hyperlink w:anchor="_Toc501217729" w:history="1">
        <w:r w:rsidR="00E55343" w:rsidRPr="004E5757">
          <w:rPr>
            <w:rStyle w:val="a4"/>
            <w:noProof/>
          </w:rPr>
          <w:t>1.12 Расчетные показатели, устанавливаемые для объектов местного значения в области захоронений</w:t>
        </w:r>
        <w:r w:rsidR="00E55343" w:rsidRPr="004E5757">
          <w:rPr>
            <w:noProof/>
            <w:webHidden/>
          </w:rPr>
          <w:tab/>
        </w:r>
        <w:r w:rsidR="00B31A9A" w:rsidRPr="004E5757">
          <w:rPr>
            <w:noProof/>
            <w:webHidden/>
          </w:rPr>
          <w:fldChar w:fldCharType="begin"/>
        </w:r>
        <w:r w:rsidR="00E55343" w:rsidRPr="004E5757">
          <w:rPr>
            <w:noProof/>
            <w:webHidden/>
          </w:rPr>
          <w:instrText xml:space="preserve"> PAGEREF _Toc501217729 \h </w:instrText>
        </w:r>
        <w:r w:rsidR="00B31A9A" w:rsidRPr="004E5757">
          <w:rPr>
            <w:noProof/>
            <w:webHidden/>
          </w:rPr>
        </w:r>
        <w:r w:rsidR="00B31A9A" w:rsidRPr="004E5757">
          <w:rPr>
            <w:noProof/>
            <w:webHidden/>
          </w:rPr>
          <w:fldChar w:fldCharType="separate"/>
        </w:r>
        <w:r w:rsidR="007749C6">
          <w:rPr>
            <w:noProof/>
            <w:webHidden/>
          </w:rPr>
          <w:t>44</w:t>
        </w:r>
        <w:r w:rsidR="00B31A9A" w:rsidRPr="004E5757">
          <w:rPr>
            <w:noProof/>
            <w:webHidden/>
          </w:rPr>
          <w:fldChar w:fldCharType="end"/>
        </w:r>
      </w:hyperlink>
    </w:p>
    <w:p w:rsidR="007120E4" w:rsidRPr="004E5757" w:rsidRDefault="007120E4" w:rsidP="007120E4">
      <w:pPr>
        <w:rPr>
          <w:rFonts w:eastAsiaTheme="minorEastAsia"/>
          <w:lang w:eastAsia="ar-SA"/>
        </w:rPr>
      </w:pPr>
      <w:r w:rsidRPr="004E5757">
        <w:rPr>
          <w:rFonts w:eastAsiaTheme="minorEastAsia"/>
          <w:lang w:eastAsia="ar-SA"/>
        </w:rPr>
        <w:t>1.13.</w:t>
      </w:r>
      <w:r w:rsidRPr="004E5757">
        <w:t xml:space="preserve"> </w:t>
      </w:r>
      <w:r w:rsidRPr="004E5757">
        <w:rPr>
          <w:rFonts w:eastAsiaTheme="minorEastAsia"/>
          <w:lang w:eastAsia="ar-SA"/>
        </w:rPr>
        <w:t xml:space="preserve">Расчетные показатели, устанавливаемые для </w:t>
      </w:r>
      <w:r w:rsidRPr="004E5757">
        <w:rPr>
          <w:rFonts w:eastAsia="Calibri"/>
          <w:lang w:eastAsia="en-US"/>
        </w:rPr>
        <w:t>участковых уполномоченных полиции, помещениями для работы на обслуживаемом административном участке</w:t>
      </w:r>
      <w:r w:rsidRPr="004E5757">
        <w:rPr>
          <w:lang w:eastAsia="ar-SA"/>
        </w:rPr>
        <w:t xml:space="preserve"> …………</w:t>
      </w:r>
      <w:r w:rsidRPr="004E5757">
        <w:rPr>
          <w:rFonts w:eastAsiaTheme="minorEastAsia"/>
          <w:lang w:eastAsia="ar-SA"/>
        </w:rPr>
        <w:t xml:space="preserve">…..     </w:t>
      </w:r>
      <w:r w:rsidR="004E5757">
        <w:rPr>
          <w:rFonts w:eastAsiaTheme="minorEastAsia"/>
          <w:lang w:eastAsia="ar-SA"/>
        </w:rPr>
        <w:t xml:space="preserve">  </w:t>
      </w:r>
      <w:r w:rsidRPr="004E5757">
        <w:rPr>
          <w:rFonts w:eastAsiaTheme="minorEastAsia"/>
          <w:lang w:eastAsia="ar-SA"/>
        </w:rPr>
        <w:t xml:space="preserve">   </w:t>
      </w:r>
      <w:r w:rsidR="007A1AF3" w:rsidRPr="004E5757">
        <w:rPr>
          <w:rFonts w:eastAsiaTheme="minorEastAsia"/>
          <w:lang w:eastAsia="ar-SA"/>
        </w:rPr>
        <w:t>44</w:t>
      </w:r>
    </w:p>
    <w:p w:rsidR="00E55343" w:rsidRPr="004E5757" w:rsidRDefault="004E5757">
      <w:pPr>
        <w:pStyle w:val="11"/>
        <w:tabs>
          <w:tab w:val="right" w:leader="dot" w:pos="9736"/>
        </w:tabs>
        <w:rPr>
          <w:rFonts w:asciiTheme="minorHAnsi" w:eastAsiaTheme="minorEastAsia" w:hAnsiTheme="minorHAnsi" w:cstheme="minorBidi"/>
          <w:noProof/>
          <w:kern w:val="0"/>
          <w:sz w:val="22"/>
          <w:szCs w:val="22"/>
          <w:lang w:eastAsia="ru-RU"/>
        </w:rPr>
      </w:pPr>
      <w:hyperlink w:anchor="_Toc501217730" w:history="1">
        <w:r w:rsidR="00E55343" w:rsidRPr="004E5757">
          <w:rPr>
            <w:rStyle w:val="a4"/>
            <w:noProof/>
          </w:rPr>
          <w:t>1.1</w:t>
        </w:r>
        <w:r w:rsidR="007120E4" w:rsidRPr="004E5757">
          <w:rPr>
            <w:rStyle w:val="a4"/>
            <w:noProof/>
          </w:rPr>
          <w:t>4</w:t>
        </w:r>
        <w:r w:rsidR="00E55343" w:rsidRPr="004E5757">
          <w:rPr>
            <w:rStyle w:val="a4"/>
            <w:noProof/>
          </w:rPr>
          <w:t xml:space="preserve"> Иные расчетные показатели, необходимые для подготовки документов территориального планирования, документации по планировке территорий - область  обеспечения  благоприятных условий жизнедеятельности населения, категории маломобильных, инвалидов и пожилых людей</w:t>
        </w:r>
        <w:r w:rsidR="00E55343" w:rsidRPr="004E5757">
          <w:rPr>
            <w:noProof/>
            <w:webHidden/>
          </w:rPr>
          <w:tab/>
        </w:r>
        <w:r w:rsidR="007A1AF3" w:rsidRPr="004E5757">
          <w:rPr>
            <w:noProof/>
            <w:webHidden/>
          </w:rPr>
          <w:t>16</w:t>
        </w:r>
      </w:hyperlink>
    </w:p>
    <w:p w:rsidR="00E55343" w:rsidRPr="004E5757" w:rsidRDefault="004E5757">
      <w:pPr>
        <w:pStyle w:val="11"/>
        <w:tabs>
          <w:tab w:val="right" w:leader="dot" w:pos="9736"/>
        </w:tabs>
        <w:rPr>
          <w:rFonts w:asciiTheme="minorHAnsi" w:eastAsiaTheme="minorEastAsia" w:hAnsiTheme="minorHAnsi" w:cstheme="minorBidi"/>
          <w:noProof/>
          <w:kern w:val="0"/>
          <w:sz w:val="22"/>
          <w:szCs w:val="22"/>
          <w:lang w:eastAsia="ru-RU"/>
        </w:rPr>
      </w:pPr>
      <w:hyperlink w:anchor="_Toc501217731" w:history="1">
        <w:r w:rsidR="00E55343" w:rsidRPr="004E5757">
          <w:rPr>
            <w:rStyle w:val="a4"/>
            <w:noProof/>
          </w:rPr>
          <w:t xml:space="preserve">ЧАСТЬ </w:t>
        </w:r>
        <w:r w:rsidR="00E55343" w:rsidRPr="004E5757">
          <w:rPr>
            <w:rStyle w:val="a4"/>
            <w:noProof/>
            <w:lang w:val="en-US"/>
          </w:rPr>
          <w:t>II</w:t>
        </w:r>
        <w:r w:rsidR="00E55343" w:rsidRPr="004E5757">
          <w:rPr>
            <w:noProof/>
            <w:webHidden/>
          </w:rPr>
          <w:tab/>
        </w:r>
        <w:r w:rsidR="007A1AF3" w:rsidRPr="004E5757">
          <w:rPr>
            <w:noProof/>
            <w:webHidden/>
          </w:rPr>
          <w:t>51</w:t>
        </w:r>
      </w:hyperlink>
      <w:r w:rsidR="007120E4" w:rsidRPr="004E5757">
        <w:rPr>
          <w:noProof/>
        </w:rPr>
        <w:t xml:space="preserve"> </w:t>
      </w:r>
    </w:p>
    <w:p w:rsidR="00E55343" w:rsidRPr="004E5757" w:rsidRDefault="004E5757">
      <w:pPr>
        <w:pStyle w:val="11"/>
        <w:tabs>
          <w:tab w:val="right" w:leader="dot" w:pos="9736"/>
        </w:tabs>
        <w:rPr>
          <w:rFonts w:asciiTheme="minorHAnsi" w:eastAsiaTheme="minorEastAsia" w:hAnsiTheme="minorHAnsi" w:cstheme="minorBidi"/>
          <w:noProof/>
          <w:kern w:val="0"/>
          <w:sz w:val="22"/>
          <w:szCs w:val="22"/>
          <w:lang w:eastAsia="ru-RU"/>
        </w:rPr>
      </w:pPr>
      <w:hyperlink w:anchor="_Toc501217732" w:history="1">
        <w:r w:rsidR="00E55343" w:rsidRPr="004E5757">
          <w:rPr>
            <w:rStyle w:val="a4"/>
            <w:noProof/>
          </w:rPr>
          <w:t>ОСНОВНЫЕ РАСЧЕТНЫЕ ПОКАЗАТЕЛИ</w:t>
        </w:r>
        <w:r w:rsidR="00E55343" w:rsidRPr="004E5757">
          <w:rPr>
            <w:noProof/>
            <w:webHidden/>
          </w:rPr>
          <w:tab/>
        </w:r>
        <w:r w:rsidR="00B31A9A" w:rsidRPr="004E5757">
          <w:rPr>
            <w:noProof/>
            <w:webHidden/>
          </w:rPr>
          <w:fldChar w:fldCharType="begin"/>
        </w:r>
        <w:r w:rsidR="00E55343" w:rsidRPr="004E5757">
          <w:rPr>
            <w:noProof/>
            <w:webHidden/>
          </w:rPr>
          <w:instrText xml:space="preserve"> PAGEREF _Toc501217732 \h </w:instrText>
        </w:r>
        <w:r w:rsidR="00B31A9A" w:rsidRPr="004E5757">
          <w:rPr>
            <w:noProof/>
            <w:webHidden/>
          </w:rPr>
        </w:r>
        <w:r w:rsidR="00B31A9A" w:rsidRPr="004E5757">
          <w:rPr>
            <w:noProof/>
            <w:webHidden/>
          </w:rPr>
          <w:fldChar w:fldCharType="separate"/>
        </w:r>
        <w:r w:rsidR="007749C6">
          <w:rPr>
            <w:noProof/>
            <w:webHidden/>
          </w:rPr>
          <w:t>51</w:t>
        </w:r>
        <w:r w:rsidR="00B31A9A" w:rsidRPr="004E5757">
          <w:rPr>
            <w:noProof/>
            <w:webHidden/>
          </w:rPr>
          <w:fldChar w:fldCharType="end"/>
        </w:r>
      </w:hyperlink>
    </w:p>
    <w:p w:rsidR="00E55343" w:rsidRPr="004E5757" w:rsidRDefault="004E5757">
      <w:pPr>
        <w:pStyle w:val="11"/>
        <w:tabs>
          <w:tab w:val="right" w:leader="dot" w:pos="9736"/>
        </w:tabs>
        <w:rPr>
          <w:rFonts w:asciiTheme="minorHAnsi" w:eastAsiaTheme="minorEastAsia" w:hAnsiTheme="minorHAnsi" w:cstheme="minorBidi"/>
          <w:noProof/>
          <w:kern w:val="0"/>
          <w:sz w:val="22"/>
          <w:szCs w:val="22"/>
          <w:lang w:eastAsia="ru-RU"/>
        </w:rPr>
      </w:pPr>
      <w:hyperlink w:anchor="_Toc501217733" w:history="1">
        <w:r w:rsidR="00E55343" w:rsidRPr="004E5757">
          <w:rPr>
            <w:rStyle w:val="a4"/>
            <w:noProof/>
          </w:rPr>
          <w:t>1 Анализ административно- территориального устройства, природно-климатических и социально-экономических условий развития МО МР «Корткеросский» Республики Коми</w:t>
        </w:r>
        <w:r w:rsidR="00E55343" w:rsidRPr="004E5757">
          <w:rPr>
            <w:noProof/>
            <w:webHidden/>
          </w:rPr>
          <w:tab/>
        </w:r>
        <w:r w:rsidR="00B31A9A" w:rsidRPr="004E5757">
          <w:rPr>
            <w:noProof/>
            <w:webHidden/>
          </w:rPr>
          <w:fldChar w:fldCharType="begin"/>
        </w:r>
        <w:r w:rsidR="00E55343" w:rsidRPr="004E5757">
          <w:rPr>
            <w:noProof/>
            <w:webHidden/>
          </w:rPr>
          <w:instrText xml:space="preserve"> PAGEREF _Toc501217733 \h </w:instrText>
        </w:r>
        <w:r w:rsidR="00B31A9A" w:rsidRPr="004E5757">
          <w:rPr>
            <w:noProof/>
            <w:webHidden/>
          </w:rPr>
        </w:r>
        <w:r w:rsidR="00B31A9A" w:rsidRPr="004E5757">
          <w:rPr>
            <w:noProof/>
            <w:webHidden/>
          </w:rPr>
          <w:fldChar w:fldCharType="separate"/>
        </w:r>
        <w:r w:rsidR="007749C6">
          <w:rPr>
            <w:noProof/>
            <w:webHidden/>
          </w:rPr>
          <w:t>51</w:t>
        </w:r>
        <w:r w:rsidR="00B31A9A" w:rsidRPr="004E5757">
          <w:rPr>
            <w:noProof/>
            <w:webHidden/>
          </w:rPr>
          <w:fldChar w:fldCharType="end"/>
        </w:r>
      </w:hyperlink>
    </w:p>
    <w:p w:rsidR="00E55343" w:rsidRPr="004E5757" w:rsidRDefault="004E5757">
      <w:pPr>
        <w:pStyle w:val="11"/>
        <w:tabs>
          <w:tab w:val="right" w:leader="dot" w:pos="9736"/>
        </w:tabs>
        <w:rPr>
          <w:rFonts w:asciiTheme="minorHAnsi" w:eastAsiaTheme="minorEastAsia" w:hAnsiTheme="minorHAnsi" w:cstheme="minorBidi"/>
          <w:noProof/>
          <w:kern w:val="0"/>
          <w:sz w:val="22"/>
          <w:szCs w:val="22"/>
          <w:lang w:eastAsia="ru-RU"/>
        </w:rPr>
      </w:pPr>
      <w:hyperlink w:anchor="_Toc501217734" w:history="1">
        <w:r w:rsidR="00E55343" w:rsidRPr="004E5757">
          <w:rPr>
            <w:rStyle w:val="a4"/>
            <w:noProof/>
          </w:rPr>
          <w:t>1.1 Характеристика территории  МО МР «Корткеросский»</w:t>
        </w:r>
        <w:r w:rsidR="00E55343" w:rsidRPr="004E5757">
          <w:rPr>
            <w:noProof/>
            <w:webHidden/>
          </w:rPr>
          <w:tab/>
        </w:r>
        <w:r w:rsidR="00B31A9A" w:rsidRPr="004E5757">
          <w:rPr>
            <w:noProof/>
            <w:webHidden/>
          </w:rPr>
          <w:fldChar w:fldCharType="begin"/>
        </w:r>
        <w:r w:rsidR="00E55343" w:rsidRPr="004E5757">
          <w:rPr>
            <w:noProof/>
            <w:webHidden/>
          </w:rPr>
          <w:instrText xml:space="preserve"> PAGEREF _Toc501217734 \h </w:instrText>
        </w:r>
        <w:r w:rsidR="00B31A9A" w:rsidRPr="004E5757">
          <w:rPr>
            <w:noProof/>
            <w:webHidden/>
          </w:rPr>
        </w:r>
        <w:r w:rsidR="00B31A9A" w:rsidRPr="004E5757">
          <w:rPr>
            <w:noProof/>
            <w:webHidden/>
          </w:rPr>
          <w:fldChar w:fldCharType="separate"/>
        </w:r>
        <w:r w:rsidR="007749C6">
          <w:rPr>
            <w:noProof/>
            <w:webHidden/>
          </w:rPr>
          <w:t>51</w:t>
        </w:r>
        <w:r w:rsidR="00B31A9A" w:rsidRPr="004E5757">
          <w:rPr>
            <w:noProof/>
            <w:webHidden/>
          </w:rPr>
          <w:fldChar w:fldCharType="end"/>
        </w:r>
      </w:hyperlink>
    </w:p>
    <w:p w:rsidR="00E55343" w:rsidRDefault="004E5757">
      <w:pPr>
        <w:pStyle w:val="11"/>
        <w:tabs>
          <w:tab w:val="right" w:leader="dot" w:pos="9736"/>
        </w:tabs>
        <w:rPr>
          <w:rFonts w:asciiTheme="minorHAnsi" w:eastAsiaTheme="minorEastAsia" w:hAnsiTheme="minorHAnsi" w:cstheme="minorBidi"/>
          <w:noProof/>
          <w:kern w:val="0"/>
          <w:sz w:val="22"/>
          <w:szCs w:val="22"/>
          <w:lang w:eastAsia="ru-RU"/>
        </w:rPr>
      </w:pPr>
      <w:hyperlink w:anchor="_Toc501217735" w:history="1">
        <w:r w:rsidR="00E55343" w:rsidRPr="004E5757">
          <w:rPr>
            <w:rStyle w:val="a4"/>
            <w:noProof/>
          </w:rPr>
          <w:t>1.2  Природно-климатические условия</w:t>
        </w:r>
        <w:r w:rsidR="00E55343" w:rsidRPr="004E5757">
          <w:rPr>
            <w:noProof/>
            <w:webHidden/>
          </w:rPr>
          <w:tab/>
        </w:r>
        <w:r w:rsidR="00B31A9A" w:rsidRPr="004E5757">
          <w:rPr>
            <w:noProof/>
            <w:webHidden/>
          </w:rPr>
          <w:fldChar w:fldCharType="begin"/>
        </w:r>
        <w:r w:rsidR="00E55343" w:rsidRPr="004E5757">
          <w:rPr>
            <w:noProof/>
            <w:webHidden/>
          </w:rPr>
          <w:instrText xml:space="preserve"> PAGEREF _Toc501217735 \h </w:instrText>
        </w:r>
        <w:r w:rsidR="00B31A9A" w:rsidRPr="004E5757">
          <w:rPr>
            <w:noProof/>
            <w:webHidden/>
          </w:rPr>
        </w:r>
        <w:r w:rsidR="00B31A9A" w:rsidRPr="004E5757">
          <w:rPr>
            <w:noProof/>
            <w:webHidden/>
          </w:rPr>
          <w:fldChar w:fldCharType="separate"/>
        </w:r>
        <w:r w:rsidR="007749C6">
          <w:rPr>
            <w:noProof/>
            <w:webHidden/>
          </w:rPr>
          <w:t>52</w:t>
        </w:r>
        <w:r w:rsidR="00B31A9A" w:rsidRPr="004E5757">
          <w:rPr>
            <w:noProof/>
            <w:webHidden/>
          </w:rPr>
          <w:fldChar w:fldCharType="end"/>
        </w:r>
      </w:hyperlink>
    </w:p>
    <w:p w:rsidR="00E55343" w:rsidRDefault="004E5757">
      <w:pPr>
        <w:pStyle w:val="11"/>
        <w:tabs>
          <w:tab w:val="right" w:leader="dot" w:pos="9736"/>
        </w:tabs>
        <w:rPr>
          <w:rFonts w:asciiTheme="minorHAnsi" w:eastAsiaTheme="minorEastAsia" w:hAnsiTheme="minorHAnsi" w:cstheme="minorBidi"/>
          <w:noProof/>
          <w:kern w:val="0"/>
          <w:sz w:val="22"/>
          <w:szCs w:val="22"/>
          <w:lang w:eastAsia="ru-RU"/>
        </w:rPr>
      </w:pPr>
      <w:hyperlink w:anchor="_Toc501217736" w:history="1">
        <w:r w:rsidR="00E55343" w:rsidRPr="00E766BF">
          <w:rPr>
            <w:rStyle w:val="a4"/>
            <w:noProof/>
          </w:rPr>
          <w:t>1.3. Экономический потенциал</w:t>
        </w:r>
        <w:r w:rsidR="00E55343">
          <w:rPr>
            <w:noProof/>
            <w:webHidden/>
          </w:rPr>
          <w:tab/>
        </w:r>
        <w:r w:rsidR="007A1AF3">
          <w:rPr>
            <w:noProof/>
            <w:webHidden/>
          </w:rPr>
          <w:t>54</w:t>
        </w:r>
      </w:hyperlink>
    </w:p>
    <w:p w:rsidR="00E55343" w:rsidRDefault="004E5757">
      <w:pPr>
        <w:pStyle w:val="11"/>
        <w:tabs>
          <w:tab w:val="right" w:leader="dot" w:pos="9736"/>
        </w:tabs>
        <w:rPr>
          <w:rFonts w:asciiTheme="minorHAnsi" w:eastAsiaTheme="minorEastAsia" w:hAnsiTheme="minorHAnsi" w:cstheme="minorBidi"/>
          <w:noProof/>
          <w:kern w:val="0"/>
          <w:sz w:val="22"/>
          <w:szCs w:val="22"/>
          <w:lang w:eastAsia="ru-RU"/>
        </w:rPr>
      </w:pPr>
      <w:hyperlink w:anchor="_Toc501217737" w:history="1">
        <w:r w:rsidR="00E55343" w:rsidRPr="00E766BF">
          <w:rPr>
            <w:rStyle w:val="a4"/>
            <w:noProof/>
          </w:rPr>
          <w:t>1.4 Транспортное обеспечение</w:t>
        </w:r>
        <w:r w:rsidR="00E55343">
          <w:rPr>
            <w:noProof/>
            <w:webHidden/>
          </w:rPr>
          <w:tab/>
        </w:r>
        <w:r w:rsidR="007A1AF3">
          <w:rPr>
            <w:noProof/>
            <w:webHidden/>
          </w:rPr>
          <w:t>57</w:t>
        </w:r>
      </w:hyperlink>
    </w:p>
    <w:p w:rsidR="00E55343" w:rsidRDefault="004E5757">
      <w:pPr>
        <w:pStyle w:val="11"/>
        <w:tabs>
          <w:tab w:val="right" w:leader="dot" w:pos="9736"/>
        </w:tabs>
        <w:rPr>
          <w:rFonts w:asciiTheme="minorHAnsi" w:eastAsiaTheme="minorEastAsia" w:hAnsiTheme="minorHAnsi" w:cstheme="minorBidi"/>
          <w:noProof/>
          <w:kern w:val="0"/>
          <w:sz w:val="22"/>
          <w:szCs w:val="22"/>
          <w:lang w:eastAsia="ru-RU"/>
        </w:rPr>
      </w:pPr>
      <w:hyperlink w:anchor="_Toc501217738" w:history="1">
        <w:r w:rsidR="00E55343" w:rsidRPr="00E766BF">
          <w:rPr>
            <w:rStyle w:val="a4"/>
            <w:noProof/>
          </w:rPr>
          <w:t>1.5  Население</w:t>
        </w:r>
        <w:r w:rsidR="00E55343">
          <w:rPr>
            <w:noProof/>
            <w:webHidden/>
          </w:rPr>
          <w:tab/>
        </w:r>
        <w:r w:rsidR="007A1AF3">
          <w:rPr>
            <w:noProof/>
            <w:webHidden/>
          </w:rPr>
          <w:t>57</w:t>
        </w:r>
      </w:hyperlink>
    </w:p>
    <w:p w:rsidR="00E55343" w:rsidRDefault="004E5757">
      <w:pPr>
        <w:pStyle w:val="11"/>
        <w:tabs>
          <w:tab w:val="right" w:leader="dot" w:pos="9736"/>
        </w:tabs>
        <w:rPr>
          <w:rFonts w:asciiTheme="minorHAnsi" w:eastAsiaTheme="minorEastAsia" w:hAnsiTheme="minorHAnsi" w:cstheme="minorBidi"/>
          <w:noProof/>
          <w:kern w:val="0"/>
          <w:sz w:val="22"/>
          <w:szCs w:val="22"/>
          <w:lang w:eastAsia="ru-RU"/>
        </w:rPr>
      </w:pPr>
      <w:hyperlink w:anchor="_Toc501217739" w:history="1">
        <w:r w:rsidR="00E55343" w:rsidRPr="00E766BF">
          <w:rPr>
            <w:rStyle w:val="a4"/>
            <w:noProof/>
          </w:rPr>
          <w:t>1.6 Жилищный фонд</w:t>
        </w:r>
        <w:r w:rsidR="00E55343">
          <w:rPr>
            <w:noProof/>
            <w:webHidden/>
          </w:rPr>
          <w:tab/>
        </w:r>
      </w:hyperlink>
      <w:r w:rsidR="00D4196F">
        <w:rPr>
          <w:noProof/>
        </w:rPr>
        <w:t>58</w:t>
      </w:r>
    </w:p>
    <w:p w:rsidR="00E55343" w:rsidRDefault="004E5757">
      <w:pPr>
        <w:pStyle w:val="11"/>
        <w:tabs>
          <w:tab w:val="right" w:leader="dot" w:pos="9736"/>
        </w:tabs>
        <w:rPr>
          <w:rFonts w:asciiTheme="minorHAnsi" w:eastAsiaTheme="minorEastAsia" w:hAnsiTheme="minorHAnsi" w:cstheme="minorBidi"/>
          <w:noProof/>
          <w:kern w:val="0"/>
          <w:sz w:val="22"/>
          <w:szCs w:val="22"/>
          <w:lang w:eastAsia="ru-RU"/>
        </w:rPr>
      </w:pPr>
      <w:hyperlink w:anchor="_Toc501217740" w:history="1">
        <w:r w:rsidR="00E55343" w:rsidRPr="00E766BF">
          <w:rPr>
            <w:rStyle w:val="a4"/>
            <w:noProof/>
          </w:rPr>
          <w:t>1.7 Культурно-бытовое обслуживание населения</w:t>
        </w:r>
        <w:r w:rsidR="00E55343">
          <w:rPr>
            <w:noProof/>
            <w:webHidden/>
          </w:rPr>
          <w:tab/>
        </w:r>
        <w:r w:rsidR="00D4196F">
          <w:rPr>
            <w:noProof/>
            <w:webHidden/>
          </w:rPr>
          <w:t>58</w:t>
        </w:r>
      </w:hyperlink>
    </w:p>
    <w:p w:rsidR="00E55343" w:rsidRDefault="004E5757">
      <w:pPr>
        <w:pStyle w:val="11"/>
        <w:tabs>
          <w:tab w:val="right" w:leader="dot" w:pos="9736"/>
        </w:tabs>
        <w:rPr>
          <w:rFonts w:asciiTheme="minorHAnsi" w:eastAsiaTheme="minorEastAsia" w:hAnsiTheme="minorHAnsi" w:cstheme="minorBidi"/>
          <w:noProof/>
          <w:kern w:val="0"/>
          <w:sz w:val="22"/>
          <w:szCs w:val="22"/>
          <w:lang w:eastAsia="ru-RU"/>
        </w:rPr>
      </w:pPr>
      <w:hyperlink w:anchor="_Toc501217741" w:history="1">
        <w:r w:rsidR="00E55343" w:rsidRPr="00E766BF">
          <w:rPr>
            <w:rStyle w:val="a4"/>
            <w:noProof/>
          </w:rPr>
          <w:t>1.</w:t>
        </w:r>
        <w:r w:rsidR="00E55343" w:rsidRPr="00E766BF">
          <w:rPr>
            <w:rStyle w:val="a4"/>
            <w:noProof/>
            <w:lang w:val="en-US"/>
          </w:rPr>
          <w:t xml:space="preserve">8 </w:t>
        </w:r>
        <w:r w:rsidR="00E55343" w:rsidRPr="00E766BF">
          <w:rPr>
            <w:rStyle w:val="a4"/>
            <w:noProof/>
          </w:rPr>
          <w:t xml:space="preserve"> Инженерное обеспечение</w:t>
        </w:r>
        <w:r w:rsidR="00E55343">
          <w:rPr>
            <w:noProof/>
            <w:webHidden/>
          </w:rPr>
          <w:tab/>
        </w:r>
        <w:r w:rsidR="00D4196F">
          <w:rPr>
            <w:noProof/>
            <w:webHidden/>
          </w:rPr>
          <w:t>61</w:t>
        </w:r>
      </w:hyperlink>
    </w:p>
    <w:p w:rsidR="00E55343" w:rsidRDefault="004E5757">
      <w:pPr>
        <w:pStyle w:val="11"/>
        <w:tabs>
          <w:tab w:val="right" w:leader="dot" w:pos="9736"/>
        </w:tabs>
        <w:rPr>
          <w:rFonts w:asciiTheme="minorHAnsi" w:eastAsiaTheme="minorEastAsia" w:hAnsiTheme="minorHAnsi" w:cstheme="minorBidi"/>
          <w:noProof/>
          <w:kern w:val="0"/>
          <w:sz w:val="22"/>
          <w:szCs w:val="22"/>
          <w:lang w:eastAsia="ru-RU"/>
        </w:rPr>
      </w:pPr>
      <w:hyperlink w:anchor="_Toc501217742" w:history="1">
        <w:r w:rsidR="00E55343" w:rsidRPr="00E766BF">
          <w:rPr>
            <w:rStyle w:val="a4"/>
            <w:noProof/>
          </w:rPr>
          <w:t>2. Обоснование расчетных показателей, содержащихся в основной части нормативов градостроительного проектирования</w:t>
        </w:r>
        <w:r w:rsidR="00E55343">
          <w:rPr>
            <w:noProof/>
            <w:webHidden/>
          </w:rPr>
          <w:tab/>
        </w:r>
        <w:r w:rsidR="00D4196F">
          <w:rPr>
            <w:noProof/>
            <w:webHidden/>
          </w:rPr>
          <w:t>63</w:t>
        </w:r>
      </w:hyperlink>
    </w:p>
    <w:p w:rsidR="00E55343" w:rsidRDefault="004E5757">
      <w:pPr>
        <w:pStyle w:val="11"/>
        <w:tabs>
          <w:tab w:val="right" w:leader="dot" w:pos="9736"/>
        </w:tabs>
        <w:rPr>
          <w:rFonts w:asciiTheme="minorHAnsi" w:eastAsiaTheme="minorEastAsia" w:hAnsiTheme="minorHAnsi" w:cstheme="minorBidi"/>
          <w:noProof/>
          <w:kern w:val="0"/>
          <w:sz w:val="22"/>
          <w:szCs w:val="22"/>
          <w:lang w:eastAsia="ru-RU"/>
        </w:rPr>
      </w:pPr>
      <w:hyperlink w:anchor="_Toc501217743" w:history="1">
        <w:r w:rsidR="00E55343" w:rsidRPr="00E766BF">
          <w:rPr>
            <w:rStyle w:val="a4"/>
            <w:noProof/>
          </w:rPr>
          <w:t xml:space="preserve">ЧАСТЬ </w:t>
        </w:r>
        <w:r w:rsidR="00E55343" w:rsidRPr="00E766BF">
          <w:rPr>
            <w:rStyle w:val="a4"/>
            <w:noProof/>
            <w:lang w:val="en-US"/>
          </w:rPr>
          <w:t>III</w:t>
        </w:r>
        <w:r w:rsidR="00E55343">
          <w:rPr>
            <w:noProof/>
            <w:webHidden/>
          </w:rPr>
          <w:tab/>
        </w:r>
        <w:r w:rsidR="00D4196F">
          <w:rPr>
            <w:noProof/>
            <w:webHidden/>
          </w:rPr>
          <w:t>67</w:t>
        </w:r>
      </w:hyperlink>
    </w:p>
    <w:p w:rsidR="00E55343" w:rsidRDefault="004E5757">
      <w:pPr>
        <w:pStyle w:val="11"/>
        <w:tabs>
          <w:tab w:val="right" w:leader="dot" w:pos="9736"/>
        </w:tabs>
        <w:rPr>
          <w:rFonts w:asciiTheme="minorHAnsi" w:eastAsiaTheme="minorEastAsia" w:hAnsiTheme="minorHAnsi" w:cstheme="minorBidi"/>
          <w:noProof/>
          <w:kern w:val="0"/>
          <w:sz w:val="22"/>
          <w:szCs w:val="22"/>
          <w:lang w:eastAsia="ru-RU"/>
        </w:rPr>
      </w:pPr>
      <w:hyperlink w:anchor="_Toc501217744" w:history="1">
        <w:r w:rsidR="00E55343" w:rsidRPr="00E766BF">
          <w:rPr>
            <w:rStyle w:val="a4"/>
            <w:noProof/>
          </w:rPr>
          <w:t>ПРАВИЛА И ОБЛАСТЬ ПРИМЕНЕНИЯ РАСЧЕТНЫХ ПОКАЗАТЕЛЕЙ, СОДЕРЖАЩИХСЯ В ОСНОВНОЙ ЧАСТИ МЕСТНЫХ НОРМАТИВОВ ГРАДОСТРОИТЕЛЬНОГО ПРОЕКТИРОВАНИЯ</w:t>
        </w:r>
        <w:r w:rsidR="00E55343">
          <w:rPr>
            <w:noProof/>
            <w:webHidden/>
          </w:rPr>
          <w:tab/>
        </w:r>
        <w:r w:rsidR="00D4196F">
          <w:rPr>
            <w:noProof/>
            <w:webHidden/>
          </w:rPr>
          <w:t>67</w:t>
        </w:r>
      </w:hyperlink>
    </w:p>
    <w:p w:rsidR="00E55343" w:rsidRDefault="004E5757">
      <w:pPr>
        <w:pStyle w:val="11"/>
        <w:tabs>
          <w:tab w:val="right" w:leader="dot" w:pos="9736"/>
        </w:tabs>
        <w:rPr>
          <w:rFonts w:asciiTheme="minorHAnsi" w:eastAsiaTheme="minorEastAsia" w:hAnsiTheme="minorHAnsi" w:cstheme="minorBidi"/>
          <w:noProof/>
          <w:kern w:val="0"/>
          <w:sz w:val="22"/>
          <w:szCs w:val="22"/>
          <w:lang w:eastAsia="ru-RU"/>
        </w:rPr>
      </w:pPr>
      <w:hyperlink w:anchor="_Toc501217745" w:history="1">
        <w:r w:rsidR="00E55343" w:rsidRPr="00E766BF">
          <w:rPr>
            <w:rStyle w:val="a4"/>
            <w:noProof/>
          </w:rPr>
          <w:t>Приложение А</w:t>
        </w:r>
        <w:r w:rsidR="00E55343">
          <w:rPr>
            <w:noProof/>
            <w:webHidden/>
          </w:rPr>
          <w:tab/>
        </w:r>
        <w:r w:rsidR="00D4196F">
          <w:rPr>
            <w:noProof/>
            <w:webHidden/>
          </w:rPr>
          <w:t>68</w:t>
        </w:r>
      </w:hyperlink>
    </w:p>
    <w:p w:rsidR="00E55343" w:rsidRDefault="004E5757">
      <w:pPr>
        <w:pStyle w:val="11"/>
        <w:tabs>
          <w:tab w:val="right" w:leader="dot" w:pos="9736"/>
        </w:tabs>
        <w:rPr>
          <w:rFonts w:asciiTheme="minorHAnsi" w:eastAsiaTheme="minorEastAsia" w:hAnsiTheme="minorHAnsi" w:cstheme="minorBidi"/>
          <w:noProof/>
          <w:kern w:val="0"/>
          <w:sz w:val="22"/>
          <w:szCs w:val="22"/>
          <w:lang w:eastAsia="ru-RU"/>
        </w:rPr>
      </w:pPr>
      <w:hyperlink w:anchor="_Toc501217746" w:history="1">
        <w:r w:rsidR="00E55343" w:rsidRPr="00E766BF">
          <w:rPr>
            <w:rStyle w:val="a4"/>
            <w:noProof/>
          </w:rPr>
          <w:t>НОРМАТИВНЫЕ ССЫЛКИ</w:t>
        </w:r>
        <w:r w:rsidR="00E55343">
          <w:rPr>
            <w:noProof/>
            <w:webHidden/>
          </w:rPr>
          <w:tab/>
        </w:r>
        <w:r w:rsidR="00D4196F">
          <w:rPr>
            <w:noProof/>
            <w:webHidden/>
          </w:rPr>
          <w:t>68</w:t>
        </w:r>
      </w:hyperlink>
    </w:p>
    <w:p w:rsidR="00E55343" w:rsidRDefault="004E5757">
      <w:pPr>
        <w:pStyle w:val="11"/>
        <w:tabs>
          <w:tab w:val="right" w:leader="dot" w:pos="9736"/>
        </w:tabs>
        <w:rPr>
          <w:rFonts w:asciiTheme="minorHAnsi" w:eastAsiaTheme="minorEastAsia" w:hAnsiTheme="minorHAnsi" w:cstheme="minorBidi"/>
          <w:noProof/>
          <w:kern w:val="0"/>
          <w:sz w:val="22"/>
          <w:szCs w:val="22"/>
          <w:lang w:eastAsia="ru-RU"/>
        </w:rPr>
      </w:pPr>
      <w:hyperlink w:anchor="_Toc501217747" w:history="1">
        <w:r w:rsidR="00E55343" w:rsidRPr="00E766BF">
          <w:rPr>
            <w:rStyle w:val="a4"/>
            <w:noProof/>
          </w:rPr>
          <w:t>Приложение Б</w:t>
        </w:r>
        <w:r w:rsidR="00E55343">
          <w:rPr>
            <w:noProof/>
            <w:webHidden/>
          </w:rPr>
          <w:tab/>
        </w:r>
        <w:r w:rsidR="00D4196F">
          <w:rPr>
            <w:noProof/>
            <w:webHidden/>
          </w:rPr>
          <w:t>77</w:t>
        </w:r>
      </w:hyperlink>
    </w:p>
    <w:p w:rsidR="00E55343" w:rsidRDefault="004E5757">
      <w:pPr>
        <w:pStyle w:val="11"/>
        <w:tabs>
          <w:tab w:val="right" w:leader="dot" w:pos="9736"/>
        </w:tabs>
        <w:rPr>
          <w:rFonts w:asciiTheme="minorHAnsi" w:eastAsiaTheme="minorEastAsia" w:hAnsiTheme="minorHAnsi" w:cstheme="minorBidi"/>
          <w:noProof/>
          <w:kern w:val="0"/>
          <w:sz w:val="22"/>
          <w:szCs w:val="22"/>
          <w:lang w:eastAsia="ru-RU"/>
        </w:rPr>
      </w:pPr>
      <w:hyperlink w:anchor="_Toc501217748" w:history="1">
        <w:r w:rsidR="00E55343" w:rsidRPr="00E766BF">
          <w:rPr>
            <w:rStyle w:val="a4"/>
            <w:noProof/>
          </w:rPr>
          <w:t>ТЕРМИНЫ И ОПРЕДЕЛЕНИЯ</w:t>
        </w:r>
        <w:r w:rsidR="00E55343">
          <w:rPr>
            <w:noProof/>
            <w:webHidden/>
          </w:rPr>
          <w:tab/>
        </w:r>
        <w:r w:rsidR="00D4196F">
          <w:rPr>
            <w:noProof/>
            <w:webHidden/>
          </w:rPr>
          <w:t>77</w:t>
        </w:r>
      </w:hyperlink>
    </w:p>
    <w:p w:rsidR="00E55343" w:rsidRDefault="004E5757">
      <w:pPr>
        <w:pStyle w:val="11"/>
        <w:tabs>
          <w:tab w:val="right" w:leader="dot" w:pos="9736"/>
        </w:tabs>
        <w:rPr>
          <w:rFonts w:asciiTheme="minorHAnsi" w:eastAsiaTheme="minorEastAsia" w:hAnsiTheme="minorHAnsi" w:cstheme="minorBidi"/>
          <w:noProof/>
          <w:kern w:val="0"/>
          <w:sz w:val="22"/>
          <w:szCs w:val="22"/>
          <w:lang w:eastAsia="ru-RU"/>
        </w:rPr>
      </w:pPr>
      <w:hyperlink w:anchor="_Toc501217749" w:history="1">
        <w:r w:rsidR="00E55343" w:rsidRPr="00E766BF">
          <w:rPr>
            <w:rStyle w:val="a4"/>
            <w:noProof/>
          </w:rPr>
          <w:t>Приложение В</w:t>
        </w:r>
        <w:r w:rsidR="00E55343">
          <w:rPr>
            <w:noProof/>
            <w:webHidden/>
          </w:rPr>
          <w:tab/>
        </w:r>
        <w:r w:rsidR="00D4196F">
          <w:rPr>
            <w:noProof/>
            <w:webHidden/>
          </w:rPr>
          <w:t>80</w:t>
        </w:r>
      </w:hyperlink>
    </w:p>
    <w:p w:rsidR="00E55343" w:rsidRDefault="004E5757">
      <w:pPr>
        <w:pStyle w:val="11"/>
        <w:tabs>
          <w:tab w:val="right" w:leader="dot" w:pos="9736"/>
        </w:tabs>
        <w:rPr>
          <w:rFonts w:asciiTheme="minorHAnsi" w:eastAsiaTheme="minorEastAsia" w:hAnsiTheme="minorHAnsi" w:cstheme="minorBidi"/>
          <w:noProof/>
          <w:kern w:val="0"/>
          <w:sz w:val="22"/>
          <w:szCs w:val="22"/>
          <w:lang w:eastAsia="ru-RU"/>
        </w:rPr>
      </w:pPr>
      <w:hyperlink w:anchor="_Toc501217750" w:history="1">
        <w:r w:rsidR="00E55343" w:rsidRPr="00E766BF">
          <w:rPr>
            <w:rStyle w:val="a4"/>
            <w:noProof/>
          </w:rPr>
          <w:t>НОРМЫ РАСЧЕТА СТОЯНОК ДЛЯ ВРЕМЕННОГО ХРАНЕНИЯ ЛЕГКОВЫХ АВТОМОБИЛЕЙ</w:t>
        </w:r>
        <w:r w:rsidR="00E55343">
          <w:rPr>
            <w:noProof/>
            <w:webHidden/>
          </w:rPr>
          <w:tab/>
        </w:r>
        <w:r w:rsidR="00D4196F">
          <w:rPr>
            <w:noProof/>
            <w:webHidden/>
          </w:rPr>
          <w:t>80</w:t>
        </w:r>
      </w:hyperlink>
    </w:p>
    <w:p w:rsidR="00FC5F70" w:rsidRDefault="00B31A9A" w:rsidP="00FC5F70">
      <w:pPr>
        <w:spacing w:after="120" w:line="276" w:lineRule="auto"/>
      </w:pPr>
      <w:r w:rsidRPr="00DF64FA">
        <w:fldChar w:fldCharType="end"/>
      </w:r>
    </w:p>
    <w:p w:rsidR="005C33CD" w:rsidRDefault="005C33CD">
      <w:pPr>
        <w:spacing w:after="200" w:line="276" w:lineRule="auto"/>
        <w:rPr>
          <w:rFonts w:eastAsiaTheme="majorEastAsia" w:cstheme="majorBidi"/>
          <w:b/>
          <w:bCs/>
          <w:color w:val="000000"/>
          <w:sz w:val="28"/>
          <w:szCs w:val="28"/>
        </w:rPr>
      </w:pPr>
      <w:r>
        <w:rPr>
          <w:color w:val="000000"/>
        </w:rPr>
        <w:br w:type="page"/>
      </w:r>
    </w:p>
    <w:p w:rsidR="00FC5F70" w:rsidRPr="00973483" w:rsidRDefault="00FC5F70" w:rsidP="00D24664">
      <w:pPr>
        <w:pStyle w:val="1"/>
      </w:pPr>
      <w:bookmarkStart w:id="0" w:name="_Toc501217711"/>
      <w:r w:rsidRPr="00973483">
        <w:lastRenderedPageBreak/>
        <w:t>ОБЩИЕ ПОЛОЖЕНИЯ</w:t>
      </w:r>
      <w:bookmarkEnd w:id="0"/>
    </w:p>
    <w:p w:rsidR="00FC5F70" w:rsidRPr="003F7B6A" w:rsidRDefault="00FC5F70" w:rsidP="00FC5F70">
      <w:pPr>
        <w:pStyle w:val="ConsPlusNormal"/>
        <w:widowControl/>
        <w:ind w:firstLine="709"/>
        <w:jc w:val="both"/>
        <w:rPr>
          <w:rFonts w:ascii="Times New Roman" w:hAnsi="Times New Roman" w:cs="Times New Roman"/>
          <w:sz w:val="24"/>
          <w:szCs w:val="24"/>
        </w:rPr>
      </w:pPr>
      <w:r>
        <w:rPr>
          <w:rFonts w:ascii="Times New Roman" w:hAnsi="Times New Roman" w:cs="Times New Roman"/>
          <w:sz w:val="28"/>
          <w:szCs w:val="28"/>
        </w:rPr>
        <w:t xml:space="preserve">1. </w:t>
      </w:r>
      <w:r w:rsidRPr="003F7B6A">
        <w:rPr>
          <w:rFonts w:ascii="Times New Roman" w:hAnsi="Times New Roman" w:cs="Times New Roman"/>
          <w:sz w:val="24"/>
          <w:szCs w:val="24"/>
        </w:rPr>
        <w:t xml:space="preserve">Местные нормативы градостроительного проектирования </w:t>
      </w:r>
      <w:r w:rsidR="00BE2AC3">
        <w:rPr>
          <w:rFonts w:ascii="Times New Roman" w:hAnsi="Times New Roman" w:cs="Times New Roman"/>
          <w:sz w:val="24"/>
          <w:szCs w:val="24"/>
        </w:rPr>
        <w:t>м</w:t>
      </w:r>
      <w:r w:rsidR="00876EFE" w:rsidRPr="00876EFE">
        <w:rPr>
          <w:rFonts w:ascii="Times New Roman" w:hAnsi="Times New Roman" w:cs="Times New Roman"/>
          <w:sz w:val="24"/>
          <w:szCs w:val="24"/>
        </w:rPr>
        <w:t xml:space="preserve">униципального </w:t>
      </w:r>
      <w:r w:rsidR="00BE2AC3">
        <w:rPr>
          <w:rFonts w:ascii="Times New Roman" w:hAnsi="Times New Roman" w:cs="Times New Roman"/>
          <w:sz w:val="24"/>
          <w:szCs w:val="24"/>
        </w:rPr>
        <w:t>о</w:t>
      </w:r>
      <w:r w:rsidR="00876EFE" w:rsidRPr="00876EFE">
        <w:rPr>
          <w:rFonts w:ascii="Times New Roman" w:hAnsi="Times New Roman" w:cs="Times New Roman"/>
          <w:sz w:val="24"/>
          <w:szCs w:val="24"/>
        </w:rPr>
        <w:t xml:space="preserve">бразования </w:t>
      </w:r>
      <w:r w:rsidR="00BE2AC3">
        <w:rPr>
          <w:rFonts w:ascii="Times New Roman" w:hAnsi="Times New Roman" w:cs="Times New Roman"/>
          <w:sz w:val="24"/>
          <w:szCs w:val="24"/>
        </w:rPr>
        <w:t>м</w:t>
      </w:r>
      <w:r w:rsidR="00876EFE" w:rsidRPr="00876EFE">
        <w:rPr>
          <w:rFonts w:ascii="Times New Roman" w:hAnsi="Times New Roman" w:cs="Times New Roman"/>
          <w:sz w:val="24"/>
          <w:szCs w:val="24"/>
        </w:rPr>
        <w:t xml:space="preserve">униципального </w:t>
      </w:r>
      <w:r w:rsidR="00BE2AC3">
        <w:rPr>
          <w:rFonts w:ascii="Times New Roman" w:hAnsi="Times New Roman" w:cs="Times New Roman"/>
          <w:sz w:val="24"/>
          <w:szCs w:val="24"/>
        </w:rPr>
        <w:t>р</w:t>
      </w:r>
      <w:r w:rsidR="00876EFE" w:rsidRPr="00876EFE">
        <w:rPr>
          <w:rFonts w:ascii="Times New Roman" w:hAnsi="Times New Roman" w:cs="Times New Roman"/>
          <w:sz w:val="24"/>
          <w:szCs w:val="24"/>
        </w:rPr>
        <w:t>айона «</w:t>
      </w:r>
      <w:r w:rsidR="0026717F">
        <w:rPr>
          <w:rFonts w:ascii="Times New Roman" w:hAnsi="Times New Roman" w:cs="Times New Roman"/>
          <w:sz w:val="24"/>
          <w:szCs w:val="24"/>
        </w:rPr>
        <w:t>Корткеросский</w:t>
      </w:r>
      <w:r w:rsidR="00876EFE" w:rsidRPr="00876EFE">
        <w:rPr>
          <w:rFonts w:ascii="Times New Roman" w:hAnsi="Times New Roman" w:cs="Times New Roman"/>
          <w:sz w:val="24"/>
          <w:szCs w:val="24"/>
        </w:rPr>
        <w:t>»</w:t>
      </w:r>
      <w:r>
        <w:rPr>
          <w:rFonts w:ascii="Times New Roman" w:hAnsi="Times New Roman" w:cs="Times New Roman"/>
          <w:sz w:val="24"/>
          <w:szCs w:val="24"/>
        </w:rPr>
        <w:t xml:space="preserve"> Республики Коми</w:t>
      </w:r>
      <w:r w:rsidRPr="003F7B6A">
        <w:rPr>
          <w:rFonts w:ascii="Times New Roman" w:hAnsi="Times New Roman" w:cs="Times New Roman"/>
          <w:sz w:val="24"/>
          <w:szCs w:val="24"/>
        </w:rPr>
        <w:t xml:space="preserve"> (далее – нормативы градостроительного проектирования) разработаны на основании Градостроительного Кодекса Российской Федерации, в соответствии с </w:t>
      </w:r>
      <w:r w:rsidRPr="003F7B6A">
        <w:rPr>
          <w:rFonts w:ascii="Times New Roman" w:hAnsi="Times New Roman" w:cs="Times New Roman"/>
          <w:color w:val="000000"/>
          <w:sz w:val="24"/>
          <w:szCs w:val="24"/>
        </w:rPr>
        <w:t xml:space="preserve">законодательством Российской Федерации. </w:t>
      </w:r>
    </w:p>
    <w:p w:rsidR="00FC5F70" w:rsidRPr="003F7B6A" w:rsidRDefault="00FC5F70" w:rsidP="00FC5F70">
      <w:pPr>
        <w:pStyle w:val="ConsNormal"/>
        <w:ind w:right="0" w:firstLine="709"/>
        <w:jc w:val="both"/>
        <w:rPr>
          <w:rFonts w:ascii="Times New Roman" w:hAnsi="Times New Roman" w:cs="Times New Roman"/>
          <w:sz w:val="24"/>
          <w:szCs w:val="24"/>
        </w:rPr>
      </w:pPr>
      <w:r w:rsidRPr="003F7B6A">
        <w:rPr>
          <w:rFonts w:ascii="Times New Roman" w:hAnsi="Times New Roman" w:cs="Times New Roman"/>
          <w:sz w:val="24"/>
          <w:szCs w:val="24"/>
        </w:rPr>
        <w:t xml:space="preserve">2. </w:t>
      </w:r>
      <w:r w:rsidRPr="003F7B6A">
        <w:rPr>
          <w:rFonts w:ascii="Times New Roman" w:hAnsi="Times New Roman" w:cs="Times New Roman"/>
          <w:color w:val="000000"/>
          <w:sz w:val="24"/>
          <w:szCs w:val="24"/>
        </w:rPr>
        <w:t xml:space="preserve">Настоящие нормативы градостроительного проектирования распространяются на территорию </w:t>
      </w:r>
      <w:r w:rsidR="00BE2AC3">
        <w:rPr>
          <w:rFonts w:ascii="Times New Roman" w:hAnsi="Times New Roman" w:cs="Times New Roman"/>
          <w:sz w:val="24"/>
          <w:szCs w:val="24"/>
        </w:rPr>
        <w:t>м</w:t>
      </w:r>
      <w:r w:rsidR="00876EFE" w:rsidRPr="00876EFE">
        <w:rPr>
          <w:rFonts w:ascii="Times New Roman" w:hAnsi="Times New Roman" w:cs="Times New Roman"/>
          <w:sz w:val="24"/>
          <w:szCs w:val="24"/>
        </w:rPr>
        <w:t xml:space="preserve">униципального </w:t>
      </w:r>
      <w:r w:rsidR="000D4A04">
        <w:rPr>
          <w:rFonts w:ascii="Times New Roman" w:hAnsi="Times New Roman" w:cs="Times New Roman"/>
          <w:sz w:val="24"/>
          <w:szCs w:val="24"/>
        </w:rPr>
        <w:t>о</w:t>
      </w:r>
      <w:r w:rsidR="00876EFE" w:rsidRPr="00876EFE">
        <w:rPr>
          <w:rFonts w:ascii="Times New Roman" w:hAnsi="Times New Roman" w:cs="Times New Roman"/>
          <w:sz w:val="24"/>
          <w:szCs w:val="24"/>
        </w:rPr>
        <w:t xml:space="preserve">бразования </w:t>
      </w:r>
      <w:r w:rsidR="00BE2AC3">
        <w:rPr>
          <w:rFonts w:ascii="Times New Roman" w:hAnsi="Times New Roman" w:cs="Times New Roman"/>
          <w:sz w:val="24"/>
          <w:szCs w:val="24"/>
        </w:rPr>
        <w:t>м</w:t>
      </w:r>
      <w:r w:rsidR="00876EFE" w:rsidRPr="00876EFE">
        <w:rPr>
          <w:rFonts w:ascii="Times New Roman" w:hAnsi="Times New Roman" w:cs="Times New Roman"/>
          <w:sz w:val="24"/>
          <w:szCs w:val="24"/>
        </w:rPr>
        <w:t xml:space="preserve">униципального </w:t>
      </w:r>
      <w:r w:rsidR="000D4A04">
        <w:rPr>
          <w:rFonts w:ascii="Times New Roman" w:hAnsi="Times New Roman" w:cs="Times New Roman"/>
          <w:sz w:val="24"/>
          <w:szCs w:val="24"/>
        </w:rPr>
        <w:t>р</w:t>
      </w:r>
      <w:r w:rsidR="00876EFE" w:rsidRPr="00876EFE">
        <w:rPr>
          <w:rFonts w:ascii="Times New Roman" w:hAnsi="Times New Roman" w:cs="Times New Roman"/>
          <w:sz w:val="24"/>
          <w:szCs w:val="24"/>
        </w:rPr>
        <w:t>айона «</w:t>
      </w:r>
      <w:r w:rsidR="0026717F">
        <w:rPr>
          <w:rFonts w:ascii="Times New Roman" w:hAnsi="Times New Roman" w:cs="Times New Roman"/>
          <w:sz w:val="24"/>
          <w:szCs w:val="24"/>
        </w:rPr>
        <w:t>Корткеросский</w:t>
      </w:r>
      <w:r w:rsidR="00876EFE" w:rsidRPr="00876EFE">
        <w:rPr>
          <w:rFonts w:ascii="Times New Roman" w:hAnsi="Times New Roman" w:cs="Times New Roman"/>
          <w:sz w:val="24"/>
          <w:szCs w:val="24"/>
        </w:rPr>
        <w:t>»</w:t>
      </w:r>
      <w:r w:rsidR="00876EFE">
        <w:rPr>
          <w:rFonts w:ascii="Times New Roman" w:hAnsi="Times New Roman" w:cs="Times New Roman"/>
          <w:sz w:val="24"/>
          <w:szCs w:val="24"/>
        </w:rPr>
        <w:t xml:space="preserve"> </w:t>
      </w:r>
      <w:r>
        <w:rPr>
          <w:rFonts w:ascii="Times New Roman" w:hAnsi="Times New Roman" w:cs="Times New Roman"/>
          <w:sz w:val="24"/>
          <w:szCs w:val="24"/>
        </w:rPr>
        <w:t>Республики Коми</w:t>
      </w:r>
      <w:r w:rsidRPr="003F7B6A">
        <w:rPr>
          <w:rFonts w:ascii="Times New Roman" w:hAnsi="Times New Roman" w:cs="Times New Roman"/>
          <w:sz w:val="24"/>
          <w:szCs w:val="24"/>
        </w:rPr>
        <w:t xml:space="preserve"> (далее – </w:t>
      </w:r>
      <w:r w:rsidR="00876EFE">
        <w:rPr>
          <w:rFonts w:ascii="Times New Roman" w:hAnsi="Times New Roman" w:cs="Times New Roman"/>
          <w:sz w:val="24"/>
          <w:szCs w:val="24"/>
        </w:rPr>
        <w:t>МО</w:t>
      </w:r>
      <w:r w:rsidR="00876EFE" w:rsidRPr="00876EFE">
        <w:rPr>
          <w:rFonts w:ascii="Times New Roman" w:hAnsi="Times New Roman" w:cs="Times New Roman"/>
          <w:sz w:val="24"/>
          <w:szCs w:val="24"/>
        </w:rPr>
        <w:t xml:space="preserve"> </w:t>
      </w:r>
      <w:r w:rsidR="00876EFE">
        <w:rPr>
          <w:rFonts w:ascii="Times New Roman" w:hAnsi="Times New Roman" w:cs="Times New Roman"/>
          <w:sz w:val="24"/>
          <w:szCs w:val="24"/>
        </w:rPr>
        <w:t>МР</w:t>
      </w:r>
      <w:r w:rsidR="00876EFE" w:rsidRPr="00876EFE">
        <w:rPr>
          <w:rFonts w:ascii="Times New Roman" w:hAnsi="Times New Roman" w:cs="Times New Roman"/>
          <w:sz w:val="24"/>
          <w:szCs w:val="24"/>
        </w:rPr>
        <w:t xml:space="preserve"> «</w:t>
      </w:r>
      <w:r w:rsidR="0026717F">
        <w:rPr>
          <w:rFonts w:ascii="Times New Roman" w:hAnsi="Times New Roman" w:cs="Times New Roman"/>
          <w:sz w:val="24"/>
          <w:szCs w:val="24"/>
        </w:rPr>
        <w:t>Корткеросский</w:t>
      </w:r>
      <w:r w:rsidR="00876EFE" w:rsidRPr="00876EFE">
        <w:rPr>
          <w:rFonts w:ascii="Times New Roman" w:hAnsi="Times New Roman" w:cs="Times New Roman"/>
          <w:sz w:val="24"/>
          <w:szCs w:val="24"/>
        </w:rPr>
        <w:t>»</w:t>
      </w:r>
      <w:r>
        <w:rPr>
          <w:rFonts w:ascii="Times New Roman" w:hAnsi="Times New Roman" w:cs="Times New Roman"/>
          <w:sz w:val="24"/>
          <w:szCs w:val="24"/>
        </w:rPr>
        <w:t>)</w:t>
      </w:r>
      <w:r w:rsidRPr="003F7B6A">
        <w:rPr>
          <w:rFonts w:ascii="Times New Roman" w:hAnsi="Times New Roman" w:cs="Times New Roman"/>
          <w:color w:val="000000"/>
          <w:sz w:val="24"/>
          <w:szCs w:val="24"/>
        </w:rPr>
        <w:t xml:space="preserve"> в пределах его </w:t>
      </w:r>
      <w:r w:rsidRPr="003F7B6A">
        <w:rPr>
          <w:rFonts w:ascii="Times New Roman" w:hAnsi="Times New Roman" w:cs="Times New Roman"/>
          <w:sz w:val="24"/>
          <w:szCs w:val="24"/>
        </w:rPr>
        <w:t>границ в части разработки</w:t>
      </w:r>
      <w:r w:rsidR="00876EFE">
        <w:rPr>
          <w:rFonts w:ascii="Times New Roman" w:hAnsi="Times New Roman" w:cs="Times New Roman"/>
          <w:sz w:val="24"/>
          <w:szCs w:val="24"/>
        </w:rPr>
        <w:t xml:space="preserve"> схемы территориального планирования,</w:t>
      </w:r>
      <w:r w:rsidRPr="003F7B6A">
        <w:rPr>
          <w:rFonts w:ascii="Times New Roman" w:hAnsi="Times New Roman" w:cs="Times New Roman"/>
          <w:sz w:val="24"/>
          <w:szCs w:val="24"/>
        </w:rPr>
        <w:t xml:space="preserve"> генеральн</w:t>
      </w:r>
      <w:r w:rsidR="00876EFE">
        <w:rPr>
          <w:rFonts w:ascii="Times New Roman" w:hAnsi="Times New Roman" w:cs="Times New Roman"/>
          <w:sz w:val="24"/>
          <w:szCs w:val="24"/>
        </w:rPr>
        <w:t>ых</w:t>
      </w:r>
      <w:r w:rsidRPr="003F7B6A">
        <w:rPr>
          <w:rFonts w:ascii="Times New Roman" w:hAnsi="Times New Roman" w:cs="Times New Roman"/>
          <w:sz w:val="24"/>
          <w:szCs w:val="24"/>
        </w:rPr>
        <w:t xml:space="preserve"> план</w:t>
      </w:r>
      <w:r w:rsidR="00876EFE">
        <w:rPr>
          <w:rFonts w:ascii="Times New Roman" w:hAnsi="Times New Roman" w:cs="Times New Roman"/>
          <w:sz w:val="24"/>
          <w:szCs w:val="24"/>
        </w:rPr>
        <w:t>ов</w:t>
      </w:r>
      <w:r w:rsidRPr="003F7B6A">
        <w:rPr>
          <w:rFonts w:ascii="Times New Roman" w:hAnsi="Times New Roman" w:cs="Times New Roman"/>
          <w:sz w:val="24"/>
          <w:szCs w:val="24"/>
        </w:rPr>
        <w:t xml:space="preserve"> сельск</w:t>
      </w:r>
      <w:r w:rsidR="00876EFE">
        <w:rPr>
          <w:rFonts w:ascii="Times New Roman" w:hAnsi="Times New Roman" w:cs="Times New Roman"/>
          <w:sz w:val="24"/>
          <w:szCs w:val="24"/>
        </w:rPr>
        <w:t>их</w:t>
      </w:r>
      <w:r>
        <w:rPr>
          <w:rFonts w:ascii="Times New Roman" w:hAnsi="Times New Roman" w:cs="Times New Roman"/>
          <w:sz w:val="24"/>
          <w:szCs w:val="24"/>
        </w:rPr>
        <w:t xml:space="preserve"> </w:t>
      </w:r>
      <w:r w:rsidRPr="003F7B6A">
        <w:rPr>
          <w:rFonts w:ascii="Times New Roman" w:hAnsi="Times New Roman" w:cs="Times New Roman"/>
          <w:sz w:val="24"/>
          <w:szCs w:val="24"/>
        </w:rPr>
        <w:t>поселени</w:t>
      </w:r>
      <w:r w:rsidR="00876EFE">
        <w:rPr>
          <w:rFonts w:ascii="Times New Roman" w:hAnsi="Times New Roman" w:cs="Times New Roman"/>
          <w:sz w:val="24"/>
          <w:szCs w:val="24"/>
        </w:rPr>
        <w:t>й, входящих в состав района</w:t>
      </w:r>
      <w:r w:rsidRPr="003F7B6A">
        <w:rPr>
          <w:rFonts w:ascii="Times New Roman" w:hAnsi="Times New Roman" w:cs="Times New Roman"/>
          <w:sz w:val="24"/>
          <w:szCs w:val="24"/>
        </w:rPr>
        <w:t>, документации по планировке территории, правил землепользования и застройки.</w:t>
      </w:r>
    </w:p>
    <w:p w:rsidR="00FC5F70" w:rsidRPr="003F7B6A" w:rsidRDefault="00FC5F70" w:rsidP="00FC5F70">
      <w:pPr>
        <w:pStyle w:val="ConsNormal"/>
        <w:ind w:right="0" w:firstLine="709"/>
        <w:jc w:val="both"/>
        <w:rPr>
          <w:rFonts w:ascii="Times New Roman" w:hAnsi="Times New Roman" w:cs="Times New Roman"/>
          <w:sz w:val="24"/>
          <w:szCs w:val="24"/>
        </w:rPr>
      </w:pPr>
      <w:r w:rsidRPr="003F7B6A">
        <w:rPr>
          <w:rFonts w:ascii="Times New Roman" w:hAnsi="Times New Roman" w:cs="Times New Roman"/>
          <w:color w:val="000000"/>
          <w:sz w:val="24"/>
          <w:szCs w:val="24"/>
        </w:rPr>
        <w:t xml:space="preserve">3. Настоящие нормативы разработаны для обеспечения </w:t>
      </w:r>
      <w:r w:rsidRPr="003F7B6A">
        <w:rPr>
          <w:rFonts w:ascii="Times New Roman" w:hAnsi="Times New Roman" w:cs="Times New Roman"/>
          <w:sz w:val="24"/>
          <w:szCs w:val="24"/>
        </w:rPr>
        <w:t xml:space="preserve">градостроительной деятельности на территории </w:t>
      </w:r>
      <w:r w:rsidR="00876EFE">
        <w:rPr>
          <w:rFonts w:ascii="Times New Roman" w:hAnsi="Times New Roman" w:cs="Times New Roman"/>
          <w:sz w:val="24"/>
          <w:szCs w:val="24"/>
        </w:rPr>
        <w:t>МО</w:t>
      </w:r>
      <w:r w:rsidR="00876EFE" w:rsidRPr="00876EFE">
        <w:rPr>
          <w:rFonts w:ascii="Times New Roman" w:hAnsi="Times New Roman" w:cs="Times New Roman"/>
          <w:sz w:val="24"/>
          <w:szCs w:val="24"/>
        </w:rPr>
        <w:t xml:space="preserve"> </w:t>
      </w:r>
      <w:r w:rsidR="00876EFE">
        <w:rPr>
          <w:rFonts w:ascii="Times New Roman" w:hAnsi="Times New Roman" w:cs="Times New Roman"/>
          <w:sz w:val="24"/>
          <w:szCs w:val="24"/>
        </w:rPr>
        <w:t>МР</w:t>
      </w:r>
      <w:r w:rsidR="00876EFE" w:rsidRPr="00876EFE">
        <w:rPr>
          <w:rFonts w:ascii="Times New Roman" w:hAnsi="Times New Roman" w:cs="Times New Roman"/>
          <w:sz w:val="24"/>
          <w:szCs w:val="24"/>
        </w:rPr>
        <w:t xml:space="preserve"> «</w:t>
      </w:r>
      <w:r w:rsidR="0026717F">
        <w:rPr>
          <w:rFonts w:ascii="Times New Roman" w:hAnsi="Times New Roman" w:cs="Times New Roman"/>
          <w:sz w:val="24"/>
          <w:szCs w:val="24"/>
        </w:rPr>
        <w:t>Корткеросский</w:t>
      </w:r>
      <w:r w:rsidR="00876EFE" w:rsidRPr="00876EFE">
        <w:rPr>
          <w:rFonts w:ascii="Times New Roman" w:hAnsi="Times New Roman" w:cs="Times New Roman"/>
          <w:sz w:val="24"/>
          <w:szCs w:val="24"/>
        </w:rPr>
        <w:t>»</w:t>
      </w:r>
      <w:r w:rsidRPr="003F7B6A">
        <w:rPr>
          <w:rFonts w:ascii="Times New Roman" w:hAnsi="Times New Roman" w:cs="Times New Roman"/>
          <w:sz w:val="24"/>
          <w:szCs w:val="24"/>
        </w:rPr>
        <w:t xml:space="preserve"> с учетом особенностей застройки, климатических условий, с целью:</w:t>
      </w:r>
    </w:p>
    <w:p w:rsidR="00FC5F70" w:rsidRPr="003F7B6A" w:rsidRDefault="00FC5F70" w:rsidP="004A4096">
      <w:pPr>
        <w:pStyle w:val="ConsNormal"/>
        <w:numPr>
          <w:ilvl w:val="0"/>
          <w:numId w:val="1"/>
        </w:numPr>
        <w:ind w:left="993" w:right="0"/>
        <w:jc w:val="both"/>
        <w:rPr>
          <w:rFonts w:ascii="Times New Roman" w:hAnsi="Times New Roman" w:cs="Times New Roman"/>
          <w:sz w:val="24"/>
          <w:szCs w:val="24"/>
        </w:rPr>
      </w:pPr>
      <w:r w:rsidRPr="003F7B6A">
        <w:rPr>
          <w:rFonts w:ascii="Times New Roman" w:hAnsi="Times New Roman" w:cs="Times New Roman"/>
          <w:sz w:val="24"/>
          <w:szCs w:val="24"/>
        </w:rPr>
        <w:t>обеспечения благоприятных условий жизнедеятельности населения (включая людей с инвалидностью) при реализации решений, содержащихся в документах градостроительного зонирования, планировки территорий,</w:t>
      </w:r>
    </w:p>
    <w:p w:rsidR="00FC5F70" w:rsidRPr="003F7B6A" w:rsidRDefault="00FC5F70" w:rsidP="004A4096">
      <w:pPr>
        <w:pStyle w:val="ConsNormal"/>
        <w:numPr>
          <w:ilvl w:val="0"/>
          <w:numId w:val="1"/>
        </w:numPr>
        <w:ind w:left="993" w:right="0"/>
        <w:jc w:val="both"/>
        <w:rPr>
          <w:rFonts w:ascii="Times New Roman" w:hAnsi="Times New Roman" w:cs="Times New Roman"/>
          <w:sz w:val="24"/>
          <w:szCs w:val="24"/>
        </w:rPr>
      </w:pPr>
      <w:r w:rsidRPr="003F7B6A">
        <w:rPr>
          <w:rFonts w:ascii="Times New Roman" w:hAnsi="Times New Roman" w:cs="Times New Roman"/>
          <w:sz w:val="24"/>
          <w:szCs w:val="24"/>
        </w:rPr>
        <w:t>архитектурно-строительного проектирования,</w:t>
      </w:r>
    </w:p>
    <w:p w:rsidR="00FC5F70" w:rsidRPr="003F7B6A" w:rsidRDefault="00FC5F70" w:rsidP="004A4096">
      <w:pPr>
        <w:pStyle w:val="ConsNormal"/>
        <w:numPr>
          <w:ilvl w:val="0"/>
          <w:numId w:val="1"/>
        </w:numPr>
        <w:ind w:left="993" w:right="0"/>
        <w:jc w:val="both"/>
        <w:rPr>
          <w:rFonts w:ascii="Times New Roman" w:hAnsi="Times New Roman" w:cs="Times New Roman"/>
          <w:sz w:val="24"/>
          <w:szCs w:val="24"/>
        </w:rPr>
      </w:pPr>
      <w:r w:rsidRPr="003F7B6A">
        <w:rPr>
          <w:rFonts w:ascii="Times New Roman" w:hAnsi="Times New Roman" w:cs="Times New Roman"/>
          <w:sz w:val="24"/>
          <w:szCs w:val="24"/>
        </w:rPr>
        <w:t xml:space="preserve">определения новых требований и расчетных показателей минимально допустимого уровня обеспеченности объектами местного значения, объектами благоустройства территории, иными объектами местного значения населения (включая людей с инвалидностью) </w:t>
      </w:r>
    </w:p>
    <w:p w:rsidR="00FC5F70" w:rsidRPr="003F7B6A" w:rsidRDefault="00FC5F70" w:rsidP="004A4096">
      <w:pPr>
        <w:pStyle w:val="ConsNormal"/>
        <w:numPr>
          <w:ilvl w:val="0"/>
          <w:numId w:val="1"/>
        </w:numPr>
        <w:ind w:left="993" w:right="0"/>
        <w:jc w:val="both"/>
        <w:rPr>
          <w:rFonts w:ascii="Times New Roman" w:hAnsi="Times New Roman" w:cs="Times New Roman"/>
          <w:sz w:val="24"/>
          <w:szCs w:val="24"/>
        </w:rPr>
      </w:pPr>
      <w:r w:rsidRPr="003F7B6A">
        <w:rPr>
          <w:rFonts w:ascii="Times New Roman" w:hAnsi="Times New Roman" w:cs="Times New Roman"/>
          <w:sz w:val="24"/>
          <w:szCs w:val="24"/>
        </w:rPr>
        <w:t>определения расчетных показателей максимально допустимого уровня территориальной доступности таких объектов для населения (включая людей с инвалидностью).</w:t>
      </w:r>
    </w:p>
    <w:p w:rsidR="00FC5F70" w:rsidRDefault="00FC5F70" w:rsidP="00FC5F70">
      <w:pPr>
        <w:pStyle w:val="ConsNormal"/>
        <w:widowControl w:val="0"/>
        <w:ind w:right="0" w:firstLine="709"/>
        <w:jc w:val="both"/>
        <w:rPr>
          <w:rFonts w:ascii="Times New Roman" w:hAnsi="Times New Roman" w:cs="Times New Roman"/>
          <w:sz w:val="24"/>
          <w:szCs w:val="24"/>
        </w:rPr>
      </w:pPr>
      <w:r w:rsidRPr="003F7B6A">
        <w:rPr>
          <w:rFonts w:ascii="Times New Roman" w:hAnsi="Times New Roman" w:cs="Times New Roman"/>
          <w:sz w:val="24"/>
          <w:szCs w:val="24"/>
        </w:rPr>
        <w:t xml:space="preserve">4. Местные нормативы градостроительного проектирования </w:t>
      </w:r>
      <w:r w:rsidR="00876EFE">
        <w:rPr>
          <w:rFonts w:ascii="Times New Roman" w:hAnsi="Times New Roman" w:cs="Times New Roman"/>
          <w:sz w:val="24"/>
          <w:szCs w:val="24"/>
        </w:rPr>
        <w:t>МО</w:t>
      </w:r>
      <w:r w:rsidR="00876EFE" w:rsidRPr="00876EFE">
        <w:rPr>
          <w:rFonts w:ascii="Times New Roman" w:hAnsi="Times New Roman" w:cs="Times New Roman"/>
          <w:sz w:val="24"/>
          <w:szCs w:val="24"/>
        </w:rPr>
        <w:t xml:space="preserve"> </w:t>
      </w:r>
      <w:r w:rsidR="00876EFE">
        <w:rPr>
          <w:rFonts w:ascii="Times New Roman" w:hAnsi="Times New Roman" w:cs="Times New Roman"/>
          <w:sz w:val="24"/>
          <w:szCs w:val="24"/>
        </w:rPr>
        <w:t>МР</w:t>
      </w:r>
      <w:r w:rsidR="00876EFE" w:rsidRPr="00876EFE">
        <w:rPr>
          <w:rFonts w:ascii="Times New Roman" w:hAnsi="Times New Roman" w:cs="Times New Roman"/>
          <w:sz w:val="24"/>
          <w:szCs w:val="24"/>
        </w:rPr>
        <w:t xml:space="preserve"> «</w:t>
      </w:r>
      <w:r w:rsidR="0026717F">
        <w:rPr>
          <w:rFonts w:ascii="Times New Roman" w:hAnsi="Times New Roman" w:cs="Times New Roman"/>
          <w:sz w:val="24"/>
          <w:szCs w:val="24"/>
        </w:rPr>
        <w:t>Корткеросский</w:t>
      </w:r>
      <w:r w:rsidR="00876EFE" w:rsidRPr="00876EFE">
        <w:rPr>
          <w:rFonts w:ascii="Times New Roman" w:hAnsi="Times New Roman" w:cs="Times New Roman"/>
          <w:sz w:val="24"/>
          <w:szCs w:val="24"/>
        </w:rPr>
        <w:t>»</w:t>
      </w:r>
      <w:r w:rsidR="00876EFE">
        <w:rPr>
          <w:rFonts w:ascii="Times New Roman" w:hAnsi="Times New Roman" w:cs="Times New Roman"/>
          <w:sz w:val="24"/>
          <w:szCs w:val="24"/>
        </w:rPr>
        <w:t xml:space="preserve"> </w:t>
      </w:r>
      <w:r w:rsidRPr="003F7B6A">
        <w:rPr>
          <w:rFonts w:ascii="Times New Roman" w:hAnsi="Times New Roman" w:cs="Times New Roman"/>
          <w:sz w:val="24"/>
          <w:szCs w:val="24"/>
        </w:rPr>
        <w:t>содержат расчетные показатели предельные значения расчетных показателей минимально допустимого уровня обеспеченности объектами местного значения населения городского округа и предельные значения расчетных показателей максимально допустимого уровня территориальной доступности таких объектов.</w:t>
      </w:r>
    </w:p>
    <w:p w:rsidR="00FC5F70" w:rsidRPr="003F7B6A" w:rsidRDefault="00FC5F70" w:rsidP="00FC5F70">
      <w:pPr>
        <w:pStyle w:val="ConsNormal"/>
        <w:widowControl w:val="0"/>
        <w:ind w:right="0" w:firstLine="709"/>
        <w:jc w:val="both"/>
        <w:rPr>
          <w:rFonts w:ascii="Times New Roman" w:hAnsi="Times New Roman" w:cs="Times New Roman"/>
          <w:sz w:val="24"/>
          <w:szCs w:val="24"/>
        </w:rPr>
      </w:pPr>
    </w:p>
    <w:p w:rsidR="00FC5F70" w:rsidRPr="003F7B6A" w:rsidRDefault="00FC5F70" w:rsidP="00876EFE">
      <w:pPr>
        <w:pStyle w:val="ConsPlusNormal"/>
        <w:widowControl/>
        <w:ind w:firstLine="709"/>
        <w:jc w:val="both"/>
        <w:rPr>
          <w:rFonts w:ascii="Times New Roman" w:hAnsi="Times New Roman" w:cs="Times New Roman"/>
          <w:sz w:val="24"/>
          <w:szCs w:val="24"/>
        </w:rPr>
      </w:pPr>
      <w:r w:rsidRPr="003F7B6A">
        <w:rPr>
          <w:rFonts w:ascii="Times New Roman" w:hAnsi="Times New Roman" w:cs="Times New Roman"/>
          <w:sz w:val="24"/>
          <w:szCs w:val="24"/>
        </w:rPr>
        <w:t>5. Нормативы градостроительного проектирования включают в себя:</w:t>
      </w:r>
    </w:p>
    <w:p w:rsidR="00FC5F70" w:rsidRPr="003F7B6A" w:rsidRDefault="00FC5F70" w:rsidP="004A4096">
      <w:pPr>
        <w:numPr>
          <w:ilvl w:val="0"/>
          <w:numId w:val="2"/>
        </w:numPr>
        <w:suppressAutoHyphens/>
        <w:ind w:left="1276" w:right="12" w:hanging="283"/>
        <w:jc w:val="both"/>
      </w:pPr>
      <w:r w:rsidRPr="00A45DB6">
        <w:rPr>
          <w:b/>
        </w:rPr>
        <w:t>Основную часть</w:t>
      </w:r>
      <w:r w:rsidRPr="003F7B6A">
        <w:t xml:space="preserve"> - содержит расчетные показатели минимально допустимого уровня обеспеченности населения объектами местного значения, а также расчетные показатели максимально допустимого уровня территориальной доступности таких объектов для населения (включая людей с инвалидностью) (далее – расчетные показатели);</w:t>
      </w:r>
    </w:p>
    <w:p w:rsidR="00FC5F70" w:rsidRDefault="00FC5F70" w:rsidP="004A4096">
      <w:pPr>
        <w:pStyle w:val="ConsPlusNormal"/>
        <w:widowControl/>
        <w:numPr>
          <w:ilvl w:val="0"/>
          <w:numId w:val="2"/>
        </w:numPr>
        <w:suppressAutoHyphens/>
        <w:autoSpaceDN/>
        <w:adjustRightInd/>
        <w:ind w:left="1276" w:hanging="283"/>
        <w:jc w:val="both"/>
        <w:rPr>
          <w:rFonts w:ascii="Times New Roman" w:hAnsi="Times New Roman" w:cs="Times New Roman"/>
          <w:sz w:val="24"/>
          <w:szCs w:val="24"/>
        </w:rPr>
      </w:pPr>
      <w:r w:rsidRPr="00A45DB6">
        <w:rPr>
          <w:rFonts w:ascii="Times New Roman" w:hAnsi="Times New Roman" w:cs="Times New Roman"/>
          <w:b/>
          <w:sz w:val="24"/>
          <w:szCs w:val="24"/>
        </w:rPr>
        <w:t>Материалы по обоснованию</w:t>
      </w:r>
      <w:r w:rsidRPr="003F7B6A">
        <w:rPr>
          <w:rFonts w:ascii="Times New Roman" w:hAnsi="Times New Roman" w:cs="Times New Roman"/>
          <w:sz w:val="24"/>
          <w:szCs w:val="24"/>
        </w:rPr>
        <w:t xml:space="preserve"> расчетных показателей, содержащихся в основной части нормативов градостроительного проектирования.</w:t>
      </w:r>
    </w:p>
    <w:p w:rsidR="00EF7199" w:rsidRPr="006C275B" w:rsidRDefault="00FC5F70" w:rsidP="004A4096">
      <w:pPr>
        <w:pStyle w:val="ConsPlusNormal"/>
        <w:widowControl/>
        <w:numPr>
          <w:ilvl w:val="0"/>
          <w:numId w:val="2"/>
        </w:numPr>
        <w:suppressAutoHyphens/>
        <w:autoSpaceDN/>
        <w:adjustRightInd/>
        <w:ind w:left="1276" w:hanging="283"/>
        <w:jc w:val="both"/>
        <w:rPr>
          <w:rFonts w:ascii="Times New Roman" w:hAnsi="Times New Roman" w:cs="Times New Roman"/>
          <w:sz w:val="24"/>
          <w:szCs w:val="24"/>
        </w:rPr>
      </w:pPr>
      <w:r w:rsidRPr="00A45DB6">
        <w:rPr>
          <w:rFonts w:ascii="Times New Roman" w:hAnsi="Times New Roman" w:cs="Times New Roman"/>
          <w:b/>
          <w:sz w:val="24"/>
          <w:szCs w:val="24"/>
        </w:rPr>
        <w:t>Правила и область применения</w:t>
      </w:r>
      <w:r>
        <w:rPr>
          <w:rFonts w:ascii="Times New Roman" w:hAnsi="Times New Roman" w:cs="Times New Roman"/>
          <w:sz w:val="24"/>
          <w:szCs w:val="24"/>
        </w:rPr>
        <w:t xml:space="preserve"> расчетных показателей, содержащихся в основной части</w:t>
      </w:r>
    </w:p>
    <w:p w:rsidR="00D24664" w:rsidRDefault="00D24664">
      <w:pPr>
        <w:spacing w:after="200" w:line="276" w:lineRule="auto"/>
        <w:rPr>
          <w:rFonts w:eastAsiaTheme="majorEastAsia"/>
          <w:b/>
          <w:bCs/>
        </w:rPr>
      </w:pPr>
      <w:r>
        <w:br w:type="page"/>
      </w:r>
    </w:p>
    <w:p w:rsidR="00EF7199" w:rsidRDefault="00EF7199" w:rsidP="00D24664">
      <w:pPr>
        <w:pStyle w:val="1"/>
      </w:pPr>
      <w:bookmarkStart w:id="1" w:name="_Toc501217712"/>
      <w:r w:rsidRPr="00EF7199">
        <w:lastRenderedPageBreak/>
        <w:t>СОСТАВ</w:t>
      </w:r>
      <w:r w:rsidRPr="003B07B8">
        <w:t xml:space="preserve"> НОРМАТИВОВ И ПОРЯДОК ИХ УТВЕРЖДЕНИЯ</w:t>
      </w:r>
      <w:bookmarkEnd w:id="1"/>
    </w:p>
    <w:p w:rsidR="00EF7199" w:rsidRPr="00A158B6" w:rsidRDefault="00EF7199" w:rsidP="00EF7199">
      <w:pPr>
        <w:pStyle w:val="ConsNormal"/>
        <w:ind w:right="0" w:firstLine="709"/>
        <w:jc w:val="both"/>
        <w:rPr>
          <w:rFonts w:ascii="Times New Roman" w:hAnsi="Times New Roman" w:cs="Times New Roman"/>
          <w:sz w:val="24"/>
          <w:szCs w:val="24"/>
        </w:rPr>
      </w:pPr>
      <w:bookmarkStart w:id="2" w:name="sub_10011"/>
      <w:r w:rsidRPr="00A158B6">
        <w:rPr>
          <w:rFonts w:ascii="Times New Roman" w:hAnsi="Times New Roman" w:cs="Times New Roman"/>
          <w:sz w:val="24"/>
          <w:szCs w:val="24"/>
        </w:rPr>
        <w:t>1. 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(социального  назначения - детскими дошкольными учреждениями и общеобразовательными школами, объектами транспортной инфраструктуры, благоустройства и озеленения территории),</w:t>
      </w:r>
      <w:r w:rsidRPr="00A158B6">
        <w:rPr>
          <w:rFonts w:ascii="Times New Roman" w:hAnsi="Times New Roman" w:cs="Times New Roman"/>
          <w:color w:val="FF0000"/>
          <w:sz w:val="24"/>
          <w:szCs w:val="24"/>
        </w:rPr>
        <w:t xml:space="preserve"> </w:t>
      </w:r>
      <w:r w:rsidRPr="00A158B6">
        <w:rPr>
          <w:rFonts w:ascii="Times New Roman" w:hAnsi="Times New Roman" w:cs="Times New Roman"/>
          <w:sz w:val="24"/>
          <w:szCs w:val="24"/>
        </w:rPr>
        <w:t xml:space="preserve">и расчетных показателей максимально допустимого уровня территориальной доступности таких объектов для населения </w:t>
      </w:r>
      <w:r w:rsidR="00876EFE">
        <w:rPr>
          <w:rFonts w:ascii="Times New Roman" w:hAnsi="Times New Roman" w:cs="Times New Roman"/>
          <w:sz w:val="24"/>
          <w:szCs w:val="24"/>
        </w:rPr>
        <w:t>района</w:t>
      </w:r>
      <w:r w:rsidRPr="00A158B6">
        <w:rPr>
          <w:rFonts w:ascii="Times New Roman" w:hAnsi="Times New Roman" w:cs="Times New Roman"/>
          <w:sz w:val="24"/>
          <w:szCs w:val="24"/>
        </w:rPr>
        <w:t>.</w:t>
      </w:r>
    </w:p>
    <w:p w:rsidR="00EF7199" w:rsidRPr="00A158B6" w:rsidRDefault="00EF7199" w:rsidP="00EF7199">
      <w:pPr>
        <w:pStyle w:val="ConsNormal"/>
        <w:ind w:right="0" w:firstLine="709"/>
        <w:jc w:val="both"/>
        <w:rPr>
          <w:rFonts w:ascii="Times New Roman" w:hAnsi="Times New Roman" w:cs="Times New Roman"/>
          <w:sz w:val="24"/>
          <w:szCs w:val="24"/>
        </w:rPr>
      </w:pPr>
      <w:r w:rsidRPr="00A158B6">
        <w:rPr>
          <w:rFonts w:ascii="Times New Roman" w:hAnsi="Times New Roman" w:cs="Times New Roman"/>
          <w:sz w:val="24"/>
          <w:szCs w:val="24"/>
        </w:rPr>
        <w:t xml:space="preserve">2. В состав местных нормативов градостроительного проектирования территории </w:t>
      </w:r>
      <w:r w:rsidR="00876EFE">
        <w:rPr>
          <w:rFonts w:ascii="Times New Roman" w:hAnsi="Times New Roman" w:cs="Times New Roman"/>
          <w:sz w:val="24"/>
          <w:szCs w:val="24"/>
        </w:rPr>
        <w:t>МО</w:t>
      </w:r>
      <w:r w:rsidR="00876EFE" w:rsidRPr="00876EFE">
        <w:rPr>
          <w:rFonts w:ascii="Times New Roman" w:hAnsi="Times New Roman" w:cs="Times New Roman"/>
          <w:sz w:val="24"/>
          <w:szCs w:val="24"/>
        </w:rPr>
        <w:t xml:space="preserve"> </w:t>
      </w:r>
      <w:r w:rsidR="00876EFE">
        <w:rPr>
          <w:rFonts w:ascii="Times New Roman" w:hAnsi="Times New Roman" w:cs="Times New Roman"/>
          <w:sz w:val="24"/>
          <w:szCs w:val="24"/>
        </w:rPr>
        <w:t>МР</w:t>
      </w:r>
      <w:r w:rsidR="00876EFE" w:rsidRPr="00876EFE">
        <w:rPr>
          <w:rFonts w:ascii="Times New Roman" w:hAnsi="Times New Roman" w:cs="Times New Roman"/>
          <w:sz w:val="24"/>
          <w:szCs w:val="24"/>
        </w:rPr>
        <w:t xml:space="preserve"> «</w:t>
      </w:r>
      <w:r w:rsidR="0026717F">
        <w:rPr>
          <w:rFonts w:ascii="Times New Roman" w:hAnsi="Times New Roman" w:cs="Times New Roman"/>
          <w:sz w:val="24"/>
          <w:szCs w:val="24"/>
        </w:rPr>
        <w:t>Корткеросский</w:t>
      </w:r>
      <w:r w:rsidR="00876EFE" w:rsidRPr="00876EFE">
        <w:rPr>
          <w:rFonts w:ascii="Times New Roman" w:hAnsi="Times New Roman" w:cs="Times New Roman"/>
          <w:sz w:val="24"/>
          <w:szCs w:val="24"/>
        </w:rPr>
        <w:t>»</w:t>
      </w:r>
      <w:r w:rsidRPr="00A158B6">
        <w:rPr>
          <w:rFonts w:ascii="Times New Roman" w:hAnsi="Times New Roman" w:cs="Times New Roman"/>
          <w:sz w:val="24"/>
          <w:szCs w:val="24"/>
        </w:rPr>
        <w:t xml:space="preserve"> включаются:</w:t>
      </w:r>
    </w:p>
    <w:p w:rsidR="00EF7199" w:rsidRPr="00A158B6" w:rsidRDefault="00EF7199" w:rsidP="004A4096">
      <w:pPr>
        <w:numPr>
          <w:ilvl w:val="0"/>
          <w:numId w:val="3"/>
        </w:numPr>
        <w:suppressAutoHyphens/>
        <w:ind w:right="12"/>
        <w:jc w:val="both"/>
      </w:pPr>
      <w:r w:rsidRPr="00A158B6">
        <w:t>расчетные показатели, устанавливаемые для объектов местного значения в области жилищного строительства;</w:t>
      </w:r>
    </w:p>
    <w:p w:rsidR="00EF7199" w:rsidRPr="00A158B6" w:rsidRDefault="00EF7199" w:rsidP="004A4096">
      <w:pPr>
        <w:numPr>
          <w:ilvl w:val="0"/>
          <w:numId w:val="3"/>
        </w:numPr>
        <w:suppressAutoHyphens/>
        <w:ind w:right="12"/>
        <w:jc w:val="both"/>
      </w:pPr>
      <w:r w:rsidRPr="00A158B6">
        <w:t>расчетные показатели, устанавливаемые для объектов местного значения в области образования;</w:t>
      </w:r>
    </w:p>
    <w:p w:rsidR="00EF7199" w:rsidRPr="00A158B6" w:rsidRDefault="00EF7199" w:rsidP="004A4096">
      <w:pPr>
        <w:numPr>
          <w:ilvl w:val="0"/>
          <w:numId w:val="3"/>
        </w:numPr>
        <w:suppressAutoHyphens/>
        <w:ind w:right="12"/>
        <w:jc w:val="both"/>
      </w:pPr>
      <w:r w:rsidRPr="00A158B6">
        <w:t>расчетные показатели, устанавливаемые для объектов местного значения в области здравоохранения;</w:t>
      </w:r>
    </w:p>
    <w:p w:rsidR="00EF7199" w:rsidRPr="00A158B6" w:rsidRDefault="00EF7199" w:rsidP="004A4096">
      <w:pPr>
        <w:numPr>
          <w:ilvl w:val="0"/>
          <w:numId w:val="3"/>
        </w:numPr>
        <w:suppressAutoHyphens/>
        <w:ind w:right="12"/>
        <w:jc w:val="both"/>
      </w:pPr>
      <w:r w:rsidRPr="00A158B6">
        <w:t>расчетные показатели, устанавливаемые для объектов местного значения в области физической культуры и спорта;</w:t>
      </w:r>
    </w:p>
    <w:p w:rsidR="00EF7199" w:rsidRPr="00A158B6" w:rsidRDefault="00EF7199" w:rsidP="004A4096">
      <w:pPr>
        <w:numPr>
          <w:ilvl w:val="0"/>
          <w:numId w:val="3"/>
        </w:numPr>
        <w:suppressAutoHyphens/>
        <w:ind w:right="12"/>
        <w:jc w:val="both"/>
      </w:pPr>
      <w:r w:rsidRPr="00A158B6">
        <w:t>расчетные показатели, устанавливаемые для объектов местного значения в области культуры и социального обеспечения;</w:t>
      </w:r>
    </w:p>
    <w:p w:rsidR="00EF7199" w:rsidRPr="00A158B6" w:rsidRDefault="00EF7199" w:rsidP="004A4096">
      <w:pPr>
        <w:numPr>
          <w:ilvl w:val="0"/>
          <w:numId w:val="3"/>
        </w:numPr>
        <w:suppressAutoHyphens/>
        <w:ind w:right="12"/>
        <w:jc w:val="both"/>
      </w:pPr>
      <w:r w:rsidRPr="00A158B6">
        <w:t>расчетные показатели, устанавливаемые для объектов местного значения в области рекреации;</w:t>
      </w:r>
    </w:p>
    <w:p w:rsidR="00EF7199" w:rsidRPr="00A158B6" w:rsidRDefault="00EF7199" w:rsidP="004A4096">
      <w:pPr>
        <w:numPr>
          <w:ilvl w:val="0"/>
          <w:numId w:val="3"/>
        </w:numPr>
        <w:suppressAutoHyphens/>
        <w:ind w:right="12"/>
        <w:jc w:val="both"/>
      </w:pPr>
      <w:r w:rsidRPr="00A158B6">
        <w:t>расчетные показатели, устанавливаемые для объектов местного значения в области энергетики и инженерной инфраструктуры;</w:t>
      </w:r>
    </w:p>
    <w:p w:rsidR="00EF7199" w:rsidRPr="00A158B6" w:rsidRDefault="00EF7199" w:rsidP="004A4096">
      <w:pPr>
        <w:numPr>
          <w:ilvl w:val="0"/>
          <w:numId w:val="3"/>
        </w:numPr>
        <w:suppressAutoHyphens/>
        <w:ind w:right="12"/>
        <w:jc w:val="both"/>
      </w:pPr>
      <w:r w:rsidRPr="00A158B6">
        <w:t>расчетные показатели, устанавливаемые для объектов местного значения в области автомобильных дорог местного значения;</w:t>
      </w:r>
    </w:p>
    <w:p w:rsidR="00EF7199" w:rsidRPr="00A158B6" w:rsidRDefault="00EF7199" w:rsidP="004A4096">
      <w:pPr>
        <w:numPr>
          <w:ilvl w:val="0"/>
          <w:numId w:val="3"/>
        </w:numPr>
        <w:suppressAutoHyphens/>
        <w:ind w:right="12"/>
        <w:jc w:val="both"/>
      </w:pPr>
      <w:r w:rsidRPr="00A158B6">
        <w:t>расчетные показатели, устанавливаемые для объектов местного значения, имеющих промышленное и коммунально-складское назначение;</w:t>
      </w:r>
    </w:p>
    <w:p w:rsidR="00EF7199" w:rsidRPr="00A158B6" w:rsidRDefault="00EF7199" w:rsidP="004A4096">
      <w:pPr>
        <w:numPr>
          <w:ilvl w:val="0"/>
          <w:numId w:val="3"/>
        </w:numPr>
        <w:suppressAutoHyphens/>
        <w:ind w:right="12"/>
        <w:jc w:val="both"/>
      </w:pPr>
      <w:r w:rsidRPr="00A158B6">
        <w:t>расчетные показатели, устанавливаемые для объектов местного значения в области сельского хозяйства;</w:t>
      </w:r>
    </w:p>
    <w:p w:rsidR="00EF7199" w:rsidRPr="00A158B6" w:rsidRDefault="00EF7199" w:rsidP="004A4096">
      <w:pPr>
        <w:numPr>
          <w:ilvl w:val="0"/>
          <w:numId w:val="3"/>
        </w:numPr>
        <w:suppressAutoHyphens/>
        <w:ind w:right="12"/>
        <w:jc w:val="both"/>
      </w:pPr>
      <w:r w:rsidRPr="00A158B6">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p w:rsidR="00EF7199" w:rsidRPr="00A158B6" w:rsidRDefault="00EF7199" w:rsidP="004A4096">
      <w:pPr>
        <w:numPr>
          <w:ilvl w:val="0"/>
          <w:numId w:val="3"/>
        </w:numPr>
        <w:suppressAutoHyphens/>
        <w:ind w:right="12"/>
        <w:jc w:val="both"/>
      </w:pPr>
      <w:r w:rsidRPr="00A158B6">
        <w:t>расчетные показатели, устанавливаемые для объектов местного значения в области утилизации и переработки бытовых и промышленных отходов;</w:t>
      </w:r>
    </w:p>
    <w:p w:rsidR="00EF7199" w:rsidRPr="00A158B6" w:rsidRDefault="00EF7199" w:rsidP="004A4096">
      <w:pPr>
        <w:numPr>
          <w:ilvl w:val="0"/>
          <w:numId w:val="3"/>
        </w:numPr>
        <w:suppressAutoHyphens/>
        <w:ind w:right="12"/>
        <w:jc w:val="both"/>
      </w:pPr>
      <w:r w:rsidRPr="00A158B6">
        <w:t>расчетные показатели, устанавливаемые для объектов местного значения в области захоронений;</w:t>
      </w:r>
    </w:p>
    <w:p w:rsidR="00EF7199" w:rsidRPr="00EF7199" w:rsidRDefault="00EF7199" w:rsidP="004A4096">
      <w:pPr>
        <w:pStyle w:val="ConsNormal"/>
        <w:numPr>
          <w:ilvl w:val="0"/>
          <w:numId w:val="3"/>
        </w:numPr>
        <w:ind w:right="0"/>
        <w:jc w:val="both"/>
        <w:rPr>
          <w:rFonts w:ascii="Times New Roman" w:hAnsi="Times New Roman" w:cs="Times New Roman"/>
          <w:sz w:val="24"/>
          <w:szCs w:val="24"/>
        </w:rPr>
      </w:pPr>
      <w:r w:rsidRPr="00A158B6">
        <w:rPr>
          <w:rFonts w:ascii="Times New Roman" w:hAnsi="Times New Roman" w:cs="Times New Roman"/>
          <w:sz w:val="24"/>
          <w:szCs w:val="24"/>
        </w:rPr>
        <w:t>иные расчетные показатели, необходимые для подготовки документов территориального планирования, документации по планировке территорий</w:t>
      </w:r>
      <w:r>
        <w:rPr>
          <w:rFonts w:ascii="Times New Roman" w:hAnsi="Times New Roman" w:cs="Times New Roman"/>
          <w:sz w:val="24"/>
          <w:szCs w:val="24"/>
        </w:rPr>
        <w:t xml:space="preserve"> -</w:t>
      </w:r>
      <w:r w:rsidRPr="00987ABC">
        <w:rPr>
          <w:rFonts w:ascii="Times New Roman" w:hAnsi="Times New Roman"/>
        </w:rPr>
        <w:t xml:space="preserve"> </w:t>
      </w:r>
      <w:r w:rsidRPr="00987ABC">
        <w:rPr>
          <w:rFonts w:ascii="Times New Roman" w:hAnsi="Times New Roman"/>
          <w:sz w:val="24"/>
          <w:szCs w:val="24"/>
        </w:rPr>
        <w:t>Область обеспечения благоприятных условий жизнедеятельности населения, категории маломобильных, инвалидов и пожилых людей</w:t>
      </w:r>
    </w:p>
    <w:p w:rsidR="00EF7199" w:rsidRPr="00A158B6" w:rsidRDefault="00EF7199" w:rsidP="00EF7199">
      <w:pPr>
        <w:pStyle w:val="ConsNormal"/>
        <w:ind w:right="0" w:firstLine="709"/>
        <w:jc w:val="both"/>
        <w:rPr>
          <w:rFonts w:ascii="Times New Roman" w:hAnsi="Times New Roman" w:cs="Times New Roman"/>
          <w:sz w:val="24"/>
          <w:szCs w:val="24"/>
        </w:rPr>
      </w:pPr>
      <w:r w:rsidRPr="00A158B6">
        <w:rPr>
          <w:rFonts w:ascii="Times New Roman" w:hAnsi="Times New Roman" w:cs="Times New Roman"/>
          <w:sz w:val="24"/>
          <w:szCs w:val="24"/>
        </w:rPr>
        <w:t>3. Проект местных</w:t>
      </w:r>
      <w:r w:rsidRPr="00A158B6">
        <w:rPr>
          <w:rFonts w:ascii="Times New Roman" w:hAnsi="Times New Roman" w:cs="Times New Roman"/>
          <w:color w:val="FF0000"/>
          <w:sz w:val="24"/>
          <w:szCs w:val="24"/>
        </w:rPr>
        <w:t xml:space="preserve"> </w:t>
      </w:r>
      <w:r w:rsidRPr="00A158B6">
        <w:rPr>
          <w:rFonts w:ascii="Times New Roman" w:hAnsi="Times New Roman" w:cs="Times New Roman"/>
          <w:sz w:val="24"/>
          <w:szCs w:val="24"/>
        </w:rPr>
        <w:t xml:space="preserve">нормативов градостроительного проектирования утверждается решением Совета </w:t>
      </w:r>
      <w:r w:rsidR="007937B9">
        <w:rPr>
          <w:rFonts w:ascii="Times New Roman" w:hAnsi="Times New Roman" w:cs="Times New Roman"/>
          <w:sz w:val="24"/>
          <w:szCs w:val="24"/>
        </w:rPr>
        <w:t>МО</w:t>
      </w:r>
      <w:r w:rsidR="007937B9" w:rsidRPr="00876EFE">
        <w:rPr>
          <w:rFonts w:ascii="Times New Roman" w:hAnsi="Times New Roman" w:cs="Times New Roman"/>
          <w:sz w:val="24"/>
          <w:szCs w:val="24"/>
        </w:rPr>
        <w:t xml:space="preserve"> </w:t>
      </w:r>
      <w:r w:rsidR="007937B9">
        <w:rPr>
          <w:rFonts w:ascii="Times New Roman" w:hAnsi="Times New Roman" w:cs="Times New Roman"/>
          <w:sz w:val="24"/>
          <w:szCs w:val="24"/>
        </w:rPr>
        <w:t>МР</w:t>
      </w:r>
      <w:r w:rsidR="007937B9" w:rsidRPr="00876EFE">
        <w:rPr>
          <w:rFonts w:ascii="Times New Roman" w:hAnsi="Times New Roman" w:cs="Times New Roman"/>
          <w:sz w:val="24"/>
          <w:szCs w:val="24"/>
        </w:rPr>
        <w:t xml:space="preserve"> «</w:t>
      </w:r>
      <w:r w:rsidR="0026717F">
        <w:rPr>
          <w:rFonts w:ascii="Times New Roman" w:hAnsi="Times New Roman" w:cs="Times New Roman"/>
          <w:sz w:val="24"/>
          <w:szCs w:val="24"/>
        </w:rPr>
        <w:t>Корткеросский</w:t>
      </w:r>
      <w:r w:rsidR="007937B9" w:rsidRPr="00876EFE">
        <w:rPr>
          <w:rFonts w:ascii="Times New Roman" w:hAnsi="Times New Roman" w:cs="Times New Roman"/>
          <w:sz w:val="24"/>
          <w:szCs w:val="24"/>
        </w:rPr>
        <w:t>»</w:t>
      </w:r>
      <w:r w:rsidR="007937B9">
        <w:rPr>
          <w:rFonts w:ascii="Times New Roman" w:hAnsi="Times New Roman" w:cs="Times New Roman"/>
          <w:sz w:val="24"/>
          <w:szCs w:val="24"/>
        </w:rPr>
        <w:t>.</w:t>
      </w:r>
    </w:p>
    <w:p w:rsidR="00DF07E3" w:rsidRPr="006C275B" w:rsidRDefault="00EF7199" w:rsidP="00EF7199">
      <w:pPr>
        <w:pStyle w:val="ConsNormal"/>
        <w:ind w:right="0" w:firstLine="709"/>
        <w:jc w:val="both"/>
        <w:rPr>
          <w:rFonts w:ascii="Times New Roman" w:hAnsi="Times New Roman" w:cs="Times New Roman"/>
          <w:bCs/>
          <w:sz w:val="24"/>
          <w:szCs w:val="24"/>
        </w:rPr>
      </w:pPr>
      <w:r w:rsidRPr="00A158B6">
        <w:rPr>
          <w:rFonts w:ascii="Times New Roman" w:hAnsi="Times New Roman" w:cs="Times New Roman"/>
          <w:sz w:val="24"/>
          <w:szCs w:val="24"/>
        </w:rPr>
        <w:t xml:space="preserve">4. Постановление об утверждении нормативов градостроительного проектирования подлежит опубликованию в порядке, установленном для официального опубликования муниципальных правовых актов и на официальном Интернет-портале администрации </w:t>
      </w:r>
      <w:r w:rsidR="007937B9">
        <w:rPr>
          <w:rFonts w:ascii="Times New Roman" w:hAnsi="Times New Roman" w:cs="Times New Roman"/>
          <w:sz w:val="24"/>
          <w:szCs w:val="24"/>
        </w:rPr>
        <w:t>МО</w:t>
      </w:r>
      <w:r w:rsidR="007937B9" w:rsidRPr="00876EFE">
        <w:rPr>
          <w:rFonts w:ascii="Times New Roman" w:hAnsi="Times New Roman" w:cs="Times New Roman"/>
          <w:sz w:val="24"/>
          <w:szCs w:val="24"/>
        </w:rPr>
        <w:t xml:space="preserve"> </w:t>
      </w:r>
      <w:r w:rsidR="007937B9">
        <w:rPr>
          <w:rFonts w:ascii="Times New Roman" w:hAnsi="Times New Roman" w:cs="Times New Roman"/>
          <w:sz w:val="24"/>
          <w:szCs w:val="24"/>
        </w:rPr>
        <w:t>МР</w:t>
      </w:r>
      <w:r w:rsidR="007937B9" w:rsidRPr="00876EFE">
        <w:rPr>
          <w:rFonts w:ascii="Times New Roman" w:hAnsi="Times New Roman" w:cs="Times New Roman"/>
          <w:sz w:val="24"/>
          <w:szCs w:val="24"/>
        </w:rPr>
        <w:t xml:space="preserve"> «</w:t>
      </w:r>
      <w:r w:rsidR="0026717F">
        <w:rPr>
          <w:rFonts w:ascii="Times New Roman" w:hAnsi="Times New Roman" w:cs="Times New Roman"/>
          <w:sz w:val="24"/>
          <w:szCs w:val="24"/>
        </w:rPr>
        <w:t>Корткеросский</w:t>
      </w:r>
      <w:r w:rsidR="007937B9" w:rsidRPr="00876EFE">
        <w:rPr>
          <w:rFonts w:ascii="Times New Roman" w:hAnsi="Times New Roman" w:cs="Times New Roman"/>
          <w:sz w:val="24"/>
          <w:szCs w:val="24"/>
        </w:rPr>
        <w:t>»</w:t>
      </w:r>
      <w:r w:rsidRPr="00A158B6">
        <w:rPr>
          <w:rFonts w:ascii="Times New Roman" w:hAnsi="Times New Roman" w:cs="Times New Roman"/>
          <w:bCs/>
          <w:sz w:val="24"/>
          <w:szCs w:val="24"/>
        </w:rPr>
        <w:t>.</w:t>
      </w:r>
    </w:p>
    <w:p w:rsidR="00D24664" w:rsidRDefault="00D24664">
      <w:pPr>
        <w:spacing w:after="200" w:line="276" w:lineRule="auto"/>
        <w:rPr>
          <w:rFonts w:eastAsiaTheme="majorEastAsia"/>
          <w:b/>
          <w:bCs/>
        </w:rPr>
      </w:pPr>
      <w:bookmarkStart w:id="3" w:name="_Toc290536927"/>
      <w:r>
        <w:br w:type="page"/>
      </w:r>
    </w:p>
    <w:p w:rsidR="00DF07E3" w:rsidRDefault="00DF07E3" w:rsidP="00D24664">
      <w:pPr>
        <w:pStyle w:val="1"/>
      </w:pPr>
      <w:bookmarkStart w:id="4" w:name="_Toc501217713"/>
      <w:r>
        <w:lastRenderedPageBreak/>
        <w:t>НОРМАТИВНЫЕ ССЫЛКИ</w:t>
      </w:r>
      <w:bookmarkEnd w:id="3"/>
      <w:bookmarkEnd w:id="4"/>
    </w:p>
    <w:p w:rsidR="00DF07E3" w:rsidRPr="00D24664" w:rsidRDefault="00DF07E3" w:rsidP="004F46A1">
      <w:pPr>
        <w:ind w:firstLine="709"/>
        <w:jc w:val="both"/>
      </w:pPr>
      <w:r w:rsidRPr="00D24664">
        <w:t>В настоящ</w:t>
      </w:r>
      <w:r w:rsidR="004F46A1" w:rsidRPr="00D24664">
        <w:t>их</w:t>
      </w:r>
      <w:r w:rsidRPr="00D24664">
        <w:t xml:space="preserve"> </w:t>
      </w:r>
      <w:r w:rsidR="004F46A1" w:rsidRPr="00D24664">
        <w:t>местных</w:t>
      </w:r>
      <w:r w:rsidR="004F46A1" w:rsidRPr="00D24664">
        <w:rPr>
          <w:color w:val="FF0000"/>
        </w:rPr>
        <w:t xml:space="preserve"> </w:t>
      </w:r>
      <w:r w:rsidR="004F46A1" w:rsidRPr="00D24664">
        <w:t xml:space="preserve">нормативах градостроительного проектирования </w:t>
      </w:r>
      <w:r w:rsidRPr="00D24664">
        <w:t xml:space="preserve">использованы ссылки на нормативные, правовые, нормативно-технические документы и стандарты Российской Федерации, которые включены в перечень законодательных и нормативных документов, приведенный в справочном приложении </w:t>
      </w:r>
      <w:hyperlink r:id="rId8" w:anchor="прА" w:tooltip="Приложение А" w:history="1">
        <w:r w:rsidR="004F46A1" w:rsidRPr="00D24664">
          <w:rPr>
            <w:rStyle w:val="a4"/>
          </w:rPr>
          <w:t>А</w:t>
        </w:r>
      </w:hyperlink>
      <w:r w:rsidRPr="00D24664">
        <w:t>.</w:t>
      </w:r>
    </w:p>
    <w:p w:rsidR="00EF7199" w:rsidRDefault="00DF07E3" w:rsidP="006C275B">
      <w:pPr>
        <w:ind w:firstLine="709"/>
        <w:jc w:val="both"/>
      </w:pPr>
      <w:r w:rsidRPr="00D24664">
        <w:t>При пользовании настоящим сводом правил целесообразно проверить действие ссылочных стандартов и классификаторов в информационной системе общего пользования - на официальном сайте национального органа Российской Федерации по стандартизации в сети Интернет или по ежегодно издаваемому информационному указателю «Национальные стандарты», который опубликован по состоянию на 1 января текущего года, и по соответствующим ежемесячно издаваемым информационным указателям, опубликованным в текущем году. Если ссылочный документ заменен (изменен), то при пользовании настоящим сводом правил следует руководствоваться замененным (измененным) документом. Если ссылочный материал отменен без замены, то положение, в котором дана ссылка на него, применяется в части, не затрагивающей эту ссылку.</w:t>
      </w:r>
    </w:p>
    <w:p w:rsidR="00D24664" w:rsidRDefault="00D24664" w:rsidP="006C275B">
      <w:pPr>
        <w:ind w:firstLine="709"/>
        <w:jc w:val="both"/>
      </w:pPr>
    </w:p>
    <w:p w:rsidR="00D24664" w:rsidRPr="00D24664" w:rsidRDefault="00D24664" w:rsidP="006C275B">
      <w:pPr>
        <w:ind w:firstLine="709"/>
        <w:jc w:val="both"/>
      </w:pPr>
    </w:p>
    <w:p w:rsidR="00EF7199" w:rsidRPr="00EF7199" w:rsidRDefault="00EF7199" w:rsidP="00D24664">
      <w:pPr>
        <w:pStyle w:val="1"/>
      </w:pPr>
      <w:bookmarkStart w:id="5" w:name="_Toc429053747"/>
      <w:bookmarkStart w:id="6" w:name="_Toc501217714"/>
      <w:bookmarkEnd w:id="2"/>
      <w:r w:rsidRPr="00EF7199">
        <w:t>ТЕРМИНЫ И ОПРЕДЕЛЕНИЯ</w:t>
      </w:r>
      <w:bookmarkEnd w:id="5"/>
      <w:bookmarkEnd w:id="6"/>
    </w:p>
    <w:p w:rsidR="006C275B" w:rsidRDefault="00EF7199" w:rsidP="00EF7199">
      <w:pPr>
        <w:ind w:firstLine="709"/>
        <w:jc w:val="both"/>
      </w:pPr>
      <w:r w:rsidRPr="00B926A4">
        <w:t>В настоящих нормативах применены следующие термины:</w:t>
      </w:r>
      <w:r>
        <w:t xml:space="preserve"> приложение </w:t>
      </w:r>
      <w:r w:rsidR="004F46A1">
        <w:t>Б.</w:t>
      </w:r>
    </w:p>
    <w:p w:rsidR="00D24664" w:rsidRDefault="00D24664">
      <w:pPr>
        <w:spacing w:after="200" w:line="276" w:lineRule="auto"/>
        <w:rPr>
          <w:rFonts w:eastAsiaTheme="majorEastAsia"/>
          <w:b/>
          <w:bCs/>
        </w:rPr>
      </w:pPr>
      <w:r>
        <w:br w:type="page"/>
      </w:r>
    </w:p>
    <w:p w:rsidR="003B3880" w:rsidRDefault="003B3880" w:rsidP="00D24664">
      <w:pPr>
        <w:pStyle w:val="1"/>
      </w:pPr>
      <w:bookmarkStart w:id="7" w:name="_Toc501217715"/>
      <w:r>
        <w:lastRenderedPageBreak/>
        <w:t xml:space="preserve">ЧАСТЬ </w:t>
      </w:r>
      <w:r>
        <w:rPr>
          <w:lang w:val="en-US"/>
        </w:rPr>
        <w:t>I</w:t>
      </w:r>
      <w:bookmarkEnd w:id="7"/>
    </w:p>
    <w:p w:rsidR="00D24664" w:rsidRPr="00D24664" w:rsidRDefault="00D24664" w:rsidP="00D24664"/>
    <w:p w:rsidR="00EF7199" w:rsidRDefault="00EF7199" w:rsidP="00D24664">
      <w:pPr>
        <w:pStyle w:val="1"/>
        <w:numPr>
          <w:ilvl w:val="0"/>
          <w:numId w:val="17"/>
        </w:numPr>
      </w:pPr>
      <w:bookmarkStart w:id="8" w:name="_Toc501217716"/>
      <w:r w:rsidRPr="00B50506">
        <w:t>ОСНОВНЫЕ РАСЧЕТНЫЕ ПОКАЗАТЕЛИ</w:t>
      </w:r>
      <w:bookmarkEnd w:id="8"/>
    </w:p>
    <w:p w:rsidR="00D24664" w:rsidRPr="00D24664" w:rsidRDefault="00D24664" w:rsidP="00D24664"/>
    <w:p w:rsidR="00B54231" w:rsidRDefault="00B54231" w:rsidP="00B54231">
      <w:pPr>
        <w:ind w:firstLine="567"/>
        <w:contextualSpacing/>
        <w:jc w:val="both"/>
        <w:rPr>
          <w:bCs/>
          <w:color w:val="000000"/>
        </w:rPr>
      </w:pPr>
      <w:r w:rsidRPr="00F43A49">
        <w:rPr>
          <w:bCs/>
          <w:color w:val="000000"/>
        </w:rPr>
        <w:t xml:space="preserve">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w:t>
      </w:r>
      <w:r w:rsidR="007937B9">
        <w:t>МО</w:t>
      </w:r>
      <w:r w:rsidR="007937B9" w:rsidRPr="00876EFE">
        <w:t xml:space="preserve"> </w:t>
      </w:r>
      <w:r w:rsidR="007937B9">
        <w:t>МР</w:t>
      </w:r>
      <w:r w:rsidR="007937B9" w:rsidRPr="00876EFE">
        <w:t xml:space="preserve"> «</w:t>
      </w:r>
      <w:r w:rsidR="0026717F">
        <w:t>Корткеросский</w:t>
      </w:r>
      <w:r w:rsidR="007937B9" w:rsidRPr="00876EFE">
        <w:t>»</w:t>
      </w:r>
      <w:r w:rsidR="00EF7199">
        <w:rPr>
          <w:bCs/>
          <w:color w:val="000000"/>
        </w:rPr>
        <w:t xml:space="preserve"> Республики Коми</w:t>
      </w:r>
      <w:r w:rsidRPr="00F43A49">
        <w:rPr>
          <w:bCs/>
          <w:color w:val="000000"/>
        </w:rPr>
        <w:t xml:space="preserve">.    </w:t>
      </w:r>
    </w:p>
    <w:p w:rsidR="00E217E6" w:rsidRDefault="00E217E6" w:rsidP="00D24664">
      <w:pPr>
        <w:pStyle w:val="1"/>
      </w:pPr>
    </w:p>
    <w:p w:rsidR="00EF7199" w:rsidRDefault="00EF7199" w:rsidP="00D24664">
      <w:pPr>
        <w:pStyle w:val="1"/>
      </w:pPr>
      <w:bookmarkStart w:id="9" w:name="_Toc501217717"/>
      <w:r>
        <w:t xml:space="preserve">1.1 </w:t>
      </w:r>
      <w:r w:rsidRPr="00A158B6">
        <w:t xml:space="preserve">Расчетные показатели, устанавливаемые для объектов местного значения в </w:t>
      </w:r>
      <w:r>
        <w:t>области жилищного строительства</w:t>
      </w:r>
      <w:bookmarkEnd w:id="9"/>
    </w:p>
    <w:p w:rsidR="00724D52" w:rsidRPr="00973483" w:rsidRDefault="00724D52" w:rsidP="00724D52">
      <w:r w:rsidRPr="00724D52">
        <w:rPr>
          <w:b/>
        </w:rPr>
        <w:t>1</w:t>
      </w:r>
      <w:r>
        <w:rPr>
          <w:b/>
        </w:rPr>
        <w:t xml:space="preserve">.1.1 </w:t>
      </w:r>
      <w:r w:rsidRPr="00987ABC">
        <w:rPr>
          <w:b/>
        </w:rPr>
        <w:t>Показатели минимального уровня жилищной обеспеченности (метров квадратных на 1 человека)</w:t>
      </w:r>
    </w:p>
    <w:p w:rsidR="00724D52" w:rsidRPr="007B2D84" w:rsidRDefault="00724D52" w:rsidP="00724D52">
      <w:pPr>
        <w:ind w:firstLine="709"/>
        <w:jc w:val="both"/>
      </w:pPr>
      <w:r w:rsidRPr="007B2D84">
        <w:t>Показатели жилищной обеспеченности принимаются в соответствии с таблицей 1.</w:t>
      </w:r>
    </w:p>
    <w:p w:rsidR="00724D52" w:rsidRPr="007B2D84" w:rsidRDefault="00724D52" w:rsidP="00724D52">
      <w:pPr>
        <w:ind w:firstLine="709"/>
        <w:jc w:val="both"/>
      </w:pPr>
    </w:p>
    <w:p w:rsidR="00724D52" w:rsidRPr="007B2D84" w:rsidRDefault="00724D52" w:rsidP="00724D52">
      <w:pPr>
        <w:ind w:firstLine="709"/>
        <w:jc w:val="right"/>
      </w:pPr>
      <w:r w:rsidRPr="007B2D84">
        <w:t>Таблица 1</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26"/>
        <w:gridCol w:w="1558"/>
        <w:gridCol w:w="1522"/>
        <w:gridCol w:w="1556"/>
      </w:tblGrid>
      <w:tr w:rsidR="00724D52" w:rsidRPr="000D4A04" w:rsidTr="00130442">
        <w:trPr>
          <w:jc w:val="center"/>
        </w:trPr>
        <w:tc>
          <w:tcPr>
            <w:tcW w:w="2672" w:type="pct"/>
            <w:tcBorders>
              <w:top w:val="single" w:sz="4" w:space="0" w:color="000000"/>
              <w:left w:val="single" w:sz="4" w:space="0" w:color="000000"/>
              <w:bottom w:val="single" w:sz="4" w:space="0" w:color="000000"/>
              <w:right w:val="single" w:sz="4" w:space="0" w:color="000000"/>
            </w:tcBorders>
            <w:vAlign w:val="center"/>
          </w:tcPr>
          <w:p w:rsidR="00724D52" w:rsidRPr="000D4A04" w:rsidRDefault="00724D52" w:rsidP="00724D52">
            <w:pPr>
              <w:ind w:left="-86" w:right="115"/>
            </w:pPr>
            <w:r w:rsidRPr="000D4A04">
              <w:t>Наименование показателя</w:t>
            </w:r>
          </w:p>
        </w:tc>
        <w:tc>
          <w:tcPr>
            <w:tcW w:w="782" w:type="pct"/>
            <w:tcBorders>
              <w:top w:val="single" w:sz="4" w:space="0" w:color="000000"/>
              <w:left w:val="single" w:sz="4" w:space="0" w:color="000000"/>
              <w:bottom w:val="single" w:sz="4" w:space="0" w:color="000000"/>
              <w:right w:val="single" w:sz="4" w:space="0" w:color="000000"/>
            </w:tcBorders>
            <w:vAlign w:val="center"/>
          </w:tcPr>
          <w:p w:rsidR="00724D52" w:rsidRPr="000D4A04" w:rsidRDefault="00D24664" w:rsidP="00724D52">
            <w:pPr>
              <w:spacing w:line="100" w:lineRule="atLeast"/>
              <w:ind w:left="-86" w:right="-38"/>
              <w:jc w:val="center"/>
              <w:rPr>
                <w:color w:val="000000"/>
              </w:rPr>
            </w:pPr>
            <w:r>
              <w:rPr>
                <w:color w:val="000000"/>
              </w:rPr>
              <w:t>2017</w:t>
            </w:r>
            <w:r w:rsidR="00724D52" w:rsidRPr="000D4A04">
              <w:rPr>
                <w:color w:val="000000"/>
              </w:rPr>
              <w:t xml:space="preserve"> год</w:t>
            </w:r>
          </w:p>
        </w:tc>
        <w:tc>
          <w:tcPr>
            <w:tcW w:w="764" w:type="pct"/>
            <w:tcBorders>
              <w:top w:val="single" w:sz="4" w:space="0" w:color="000000"/>
              <w:left w:val="single" w:sz="4" w:space="0" w:color="000000"/>
              <w:bottom w:val="single" w:sz="4" w:space="0" w:color="000000"/>
              <w:right w:val="single" w:sz="4" w:space="0" w:color="000000"/>
            </w:tcBorders>
            <w:vAlign w:val="center"/>
          </w:tcPr>
          <w:p w:rsidR="00724D52" w:rsidRPr="000D4A04" w:rsidRDefault="00724D52" w:rsidP="00724D52">
            <w:pPr>
              <w:spacing w:line="100" w:lineRule="atLeast"/>
              <w:ind w:left="-86"/>
              <w:jc w:val="center"/>
              <w:rPr>
                <w:color w:val="000000"/>
              </w:rPr>
            </w:pPr>
            <w:r w:rsidRPr="000D4A04">
              <w:rPr>
                <w:color w:val="000000"/>
              </w:rPr>
              <w:t>2020 год</w:t>
            </w:r>
          </w:p>
        </w:tc>
        <w:tc>
          <w:tcPr>
            <w:tcW w:w="781" w:type="pct"/>
            <w:tcBorders>
              <w:top w:val="single" w:sz="4" w:space="0" w:color="000000"/>
              <w:left w:val="single" w:sz="4" w:space="0" w:color="000000"/>
              <w:bottom w:val="single" w:sz="4" w:space="0" w:color="000000"/>
              <w:right w:val="single" w:sz="4" w:space="0" w:color="000000"/>
            </w:tcBorders>
            <w:vAlign w:val="center"/>
          </w:tcPr>
          <w:p w:rsidR="00724D52" w:rsidRPr="000D4A04" w:rsidRDefault="00724D52" w:rsidP="00724D52">
            <w:pPr>
              <w:spacing w:line="100" w:lineRule="atLeast"/>
              <w:ind w:left="-86"/>
              <w:jc w:val="center"/>
              <w:rPr>
                <w:color w:val="000000"/>
              </w:rPr>
            </w:pPr>
            <w:r w:rsidRPr="000D4A04">
              <w:rPr>
                <w:color w:val="000000"/>
              </w:rPr>
              <w:t>2030 год</w:t>
            </w:r>
          </w:p>
        </w:tc>
      </w:tr>
      <w:tr w:rsidR="00724D52" w:rsidRPr="007B2D84" w:rsidTr="00130442">
        <w:trPr>
          <w:jc w:val="center"/>
        </w:trPr>
        <w:tc>
          <w:tcPr>
            <w:tcW w:w="2672" w:type="pct"/>
            <w:vAlign w:val="center"/>
          </w:tcPr>
          <w:p w:rsidR="00724D52" w:rsidRPr="000D4A04" w:rsidRDefault="00724D52" w:rsidP="00724D52">
            <w:pPr>
              <w:ind w:left="-86" w:right="115"/>
              <w:jc w:val="both"/>
            </w:pPr>
            <w:r w:rsidRPr="000D4A04">
              <w:t>Общая площадь жилых помещений, приходящаяся в среднем на одного жителя, кв. м на человек</w:t>
            </w:r>
          </w:p>
        </w:tc>
        <w:tc>
          <w:tcPr>
            <w:tcW w:w="782" w:type="pct"/>
            <w:vAlign w:val="center"/>
          </w:tcPr>
          <w:p w:rsidR="00724D52" w:rsidRPr="00E14CFE" w:rsidRDefault="00724D52" w:rsidP="00724D52">
            <w:pPr>
              <w:ind w:left="-86" w:right="-38"/>
              <w:jc w:val="center"/>
            </w:pPr>
          </w:p>
          <w:p w:rsidR="00724D52" w:rsidRPr="00E14CFE" w:rsidRDefault="000D4A04" w:rsidP="00724D52">
            <w:pPr>
              <w:ind w:left="-86" w:right="-38"/>
              <w:jc w:val="center"/>
            </w:pPr>
            <w:r w:rsidRPr="00E14CFE">
              <w:t>32,</w:t>
            </w:r>
            <w:r w:rsidR="00E217E6" w:rsidRPr="00E14CFE">
              <w:t>0</w:t>
            </w:r>
          </w:p>
        </w:tc>
        <w:tc>
          <w:tcPr>
            <w:tcW w:w="764" w:type="pct"/>
            <w:vAlign w:val="center"/>
          </w:tcPr>
          <w:p w:rsidR="00724D52" w:rsidRPr="00E14CFE" w:rsidRDefault="00724D52" w:rsidP="00724D52">
            <w:pPr>
              <w:ind w:left="-86"/>
              <w:jc w:val="center"/>
            </w:pPr>
          </w:p>
          <w:p w:rsidR="00724D52" w:rsidRPr="00E14CFE" w:rsidRDefault="000D4A04" w:rsidP="00E217E6">
            <w:pPr>
              <w:ind w:left="-86"/>
              <w:jc w:val="center"/>
            </w:pPr>
            <w:r w:rsidRPr="00E14CFE">
              <w:t>32,</w:t>
            </w:r>
            <w:r w:rsidR="00E217E6" w:rsidRPr="00E14CFE">
              <w:t>5</w:t>
            </w:r>
          </w:p>
        </w:tc>
        <w:tc>
          <w:tcPr>
            <w:tcW w:w="781" w:type="pct"/>
            <w:vAlign w:val="center"/>
          </w:tcPr>
          <w:p w:rsidR="00724D52" w:rsidRPr="00E14CFE" w:rsidRDefault="00724D52" w:rsidP="00724D52">
            <w:pPr>
              <w:ind w:left="-86"/>
              <w:jc w:val="center"/>
            </w:pPr>
          </w:p>
          <w:p w:rsidR="00724D52" w:rsidRPr="00E14CFE" w:rsidRDefault="000D4A04" w:rsidP="00D24664">
            <w:pPr>
              <w:ind w:left="-86"/>
              <w:jc w:val="center"/>
            </w:pPr>
            <w:r w:rsidRPr="00E14CFE">
              <w:t>3</w:t>
            </w:r>
            <w:r w:rsidR="00D24664" w:rsidRPr="00E14CFE">
              <w:t>5</w:t>
            </w:r>
          </w:p>
        </w:tc>
      </w:tr>
    </w:tbl>
    <w:p w:rsidR="00724D52" w:rsidRPr="007B2D84" w:rsidRDefault="00724D52" w:rsidP="00724D52">
      <w:pPr>
        <w:ind w:right="282" w:firstLine="709"/>
        <w:jc w:val="both"/>
      </w:pPr>
    </w:p>
    <w:p w:rsidR="00724D52" w:rsidRPr="007B2D84" w:rsidRDefault="00404122" w:rsidP="00404122">
      <w:pPr>
        <w:ind w:right="282" w:firstLine="709"/>
        <w:jc w:val="both"/>
        <w:rPr>
          <w:i/>
          <w:iCs/>
        </w:rPr>
      </w:pPr>
      <w:r>
        <w:rPr>
          <w:b/>
          <w:iCs/>
        </w:rPr>
        <w:t>1</w:t>
      </w:r>
      <w:r w:rsidR="00724D52" w:rsidRPr="00724D52">
        <w:rPr>
          <w:b/>
          <w:iCs/>
        </w:rPr>
        <w:t>.1.2</w:t>
      </w:r>
      <w:r w:rsidR="00724D52" w:rsidRPr="00987ABC">
        <w:rPr>
          <w:iCs/>
        </w:rPr>
        <w:t xml:space="preserve"> </w:t>
      </w:r>
      <w:r w:rsidR="00724D52" w:rsidRPr="00987ABC">
        <w:rPr>
          <w:b/>
          <w:iCs/>
        </w:rPr>
        <w:t>Показатель максимального уровня территориальной доступности объектов местного значения в области жилищной обеспеченности</w:t>
      </w:r>
    </w:p>
    <w:p w:rsidR="00724D52" w:rsidRPr="007B2D84" w:rsidRDefault="00724D52" w:rsidP="00404122">
      <w:pPr>
        <w:ind w:right="282" w:firstLine="709"/>
        <w:jc w:val="both"/>
        <w:rPr>
          <w:iCs/>
        </w:rPr>
      </w:pPr>
      <w:r w:rsidRPr="007B2D84">
        <w:rPr>
          <w:iCs/>
        </w:rPr>
        <w:t>Не устанавливается.</w:t>
      </w:r>
    </w:p>
    <w:p w:rsidR="00EF23F3" w:rsidRPr="00D92117" w:rsidRDefault="00404122" w:rsidP="00EF23F3">
      <w:pPr>
        <w:widowControl w:val="0"/>
        <w:autoSpaceDE w:val="0"/>
        <w:autoSpaceDN w:val="0"/>
        <w:adjustRightInd w:val="0"/>
        <w:ind w:firstLine="540"/>
        <w:jc w:val="both"/>
        <w:rPr>
          <w:rFonts w:cs="Arial"/>
        </w:rPr>
      </w:pPr>
      <w:r>
        <w:rPr>
          <w:b/>
        </w:rPr>
        <w:t>1</w:t>
      </w:r>
      <w:r w:rsidR="00724D52" w:rsidRPr="00724D52">
        <w:rPr>
          <w:b/>
        </w:rPr>
        <w:t xml:space="preserve">.1.3 </w:t>
      </w:r>
      <w:r w:rsidR="00EF23F3">
        <w:rPr>
          <w:b/>
        </w:rPr>
        <w:t>1</w:t>
      </w:r>
      <w:r w:rsidR="00EF23F3" w:rsidRPr="00724D52">
        <w:rPr>
          <w:b/>
        </w:rPr>
        <w:t xml:space="preserve">.1.3 </w:t>
      </w:r>
      <w:r w:rsidR="00EF23F3" w:rsidRPr="00D92117">
        <w:rPr>
          <w:rFonts w:cs="Arial"/>
        </w:rPr>
        <w:t>Для предварительного определения размеров жилой зоны населенного пункта допускается принимать укрупненные показатели. Размеры жилой зоны в расчете на 1000 чел. населения для жилищной обеспеченности 20 кв.м/чел. общей площади, га:</w:t>
      </w:r>
    </w:p>
    <w:p w:rsidR="00EF23F3" w:rsidRPr="00D92117" w:rsidRDefault="00EF23F3" w:rsidP="00EF23F3">
      <w:pPr>
        <w:ind w:firstLine="567"/>
        <w:jc w:val="right"/>
      </w:pPr>
      <w:r w:rsidRPr="00D92117">
        <w:t>Таблица 1а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6"/>
        <w:gridCol w:w="3309"/>
        <w:gridCol w:w="3317"/>
      </w:tblGrid>
      <w:tr w:rsidR="00EF23F3" w:rsidRPr="00D92117" w:rsidTr="00C24A85">
        <w:tc>
          <w:tcPr>
            <w:tcW w:w="3379" w:type="dxa"/>
          </w:tcPr>
          <w:p w:rsidR="00EF23F3" w:rsidRPr="00D92117" w:rsidRDefault="00EF23F3" w:rsidP="00C24A85">
            <w:pPr>
              <w:widowControl w:val="0"/>
              <w:autoSpaceDE w:val="0"/>
              <w:autoSpaceDN w:val="0"/>
              <w:adjustRightInd w:val="0"/>
              <w:rPr>
                <w:rFonts w:cs="Arial"/>
              </w:rPr>
            </w:pPr>
            <w:r w:rsidRPr="00D92117">
              <w:rPr>
                <w:rFonts w:cs="Arial"/>
              </w:rPr>
              <w:t>Тип застройки</w:t>
            </w:r>
          </w:p>
        </w:tc>
        <w:tc>
          <w:tcPr>
            <w:tcW w:w="3379" w:type="dxa"/>
          </w:tcPr>
          <w:p w:rsidR="00EF23F3" w:rsidRPr="00D92117" w:rsidRDefault="00EF23F3" w:rsidP="00C24A85">
            <w:pPr>
              <w:widowControl w:val="0"/>
              <w:autoSpaceDE w:val="0"/>
              <w:autoSpaceDN w:val="0"/>
              <w:adjustRightInd w:val="0"/>
              <w:rPr>
                <w:rFonts w:cs="Arial"/>
              </w:rPr>
            </w:pPr>
            <w:r w:rsidRPr="00D92117">
              <w:rPr>
                <w:rFonts w:cs="Arial"/>
              </w:rPr>
              <w:t>этажность</w:t>
            </w:r>
          </w:p>
        </w:tc>
        <w:tc>
          <w:tcPr>
            <w:tcW w:w="3380" w:type="dxa"/>
          </w:tcPr>
          <w:p w:rsidR="00EF23F3" w:rsidRPr="00D92117" w:rsidRDefault="00EF23F3" w:rsidP="00C24A85">
            <w:pPr>
              <w:widowControl w:val="0"/>
              <w:autoSpaceDE w:val="0"/>
              <w:autoSpaceDN w:val="0"/>
              <w:adjustRightInd w:val="0"/>
              <w:jc w:val="center"/>
              <w:rPr>
                <w:rFonts w:cs="Arial"/>
              </w:rPr>
            </w:pPr>
            <w:r w:rsidRPr="00D92117">
              <w:rPr>
                <w:rFonts w:cs="Arial"/>
              </w:rPr>
              <w:t>Территория, га</w:t>
            </w:r>
          </w:p>
        </w:tc>
      </w:tr>
      <w:tr w:rsidR="00EF23F3" w:rsidRPr="00D92117" w:rsidTr="00C24A85">
        <w:tc>
          <w:tcPr>
            <w:tcW w:w="3379" w:type="dxa"/>
            <w:vMerge w:val="restart"/>
          </w:tcPr>
          <w:p w:rsidR="00EF23F3" w:rsidRPr="00D92117" w:rsidRDefault="00EF23F3" w:rsidP="00C24A85">
            <w:pPr>
              <w:widowControl w:val="0"/>
              <w:autoSpaceDE w:val="0"/>
              <w:autoSpaceDN w:val="0"/>
              <w:adjustRightInd w:val="0"/>
              <w:rPr>
                <w:rFonts w:cs="Arial"/>
              </w:rPr>
            </w:pPr>
            <w:r w:rsidRPr="00D92117">
              <w:rPr>
                <w:rFonts w:cs="Arial"/>
              </w:rPr>
              <w:t>Многоквартирной застройки</w:t>
            </w:r>
          </w:p>
        </w:tc>
        <w:tc>
          <w:tcPr>
            <w:tcW w:w="3379" w:type="dxa"/>
          </w:tcPr>
          <w:p w:rsidR="00EF23F3" w:rsidRPr="00D92117" w:rsidRDefault="00EF23F3" w:rsidP="00C24A85">
            <w:pPr>
              <w:widowControl w:val="0"/>
              <w:autoSpaceDE w:val="0"/>
              <w:autoSpaceDN w:val="0"/>
              <w:adjustRightInd w:val="0"/>
              <w:rPr>
                <w:rFonts w:cs="Arial"/>
              </w:rPr>
            </w:pPr>
            <w:r w:rsidRPr="00D92117">
              <w:rPr>
                <w:rFonts w:cs="Arial"/>
              </w:rPr>
              <w:t>2 - 3-этажной</w:t>
            </w:r>
          </w:p>
        </w:tc>
        <w:tc>
          <w:tcPr>
            <w:tcW w:w="3380" w:type="dxa"/>
          </w:tcPr>
          <w:p w:rsidR="00EF23F3" w:rsidRPr="00D92117" w:rsidRDefault="00EF23F3" w:rsidP="00C24A85">
            <w:pPr>
              <w:widowControl w:val="0"/>
              <w:autoSpaceDE w:val="0"/>
              <w:autoSpaceDN w:val="0"/>
              <w:adjustRightInd w:val="0"/>
              <w:jc w:val="center"/>
              <w:rPr>
                <w:rFonts w:cs="Arial"/>
              </w:rPr>
            </w:pPr>
            <w:r w:rsidRPr="00D92117">
              <w:rPr>
                <w:rFonts w:cs="Arial"/>
              </w:rPr>
              <w:t>10</w:t>
            </w:r>
          </w:p>
        </w:tc>
      </w:tr>
      <w:tr w:rsidR="00EF23F3" w:rsidRPr="00D92117" w:rsidTr="00C24A85">
        <w:tc>
          <w:tcPr>
            <w:tcW w:w="3379" w:type="dxa"/>
            <w:vMerge/>
          </w:tcPr>
          <w:p w:rsidR="00EF23F3" w:rsidRPr="00D92117" w:rsidRDefault="00EF23F3" w:rsidP="00C24A85">
            <w:pPr>
              <w:widowControl w:val="0"/>
              <w:autoSpaceDE w:val="0"/>
              <w:autoSpaceDN w:val="0"/>
              <w:adjustRightInd w:val="0"/>
              <w:rPr>
                <w:rFonts w:cs="Arial"/>
              </w:rPr>
            </w:pPr>
          </w:p>
        </w:tc>
        <w:tc>
          <w:tcPr>
            <w:tcW w:w="3379" w:type="dxa"/>
          </w:tcPr>
          <w:p w:rsidR="00EF23F3" w:rsidRPr="00D92117" w:rsidRDefault="00EF23F3" w:rsidP="00C24A85">
            <w:pPr>
              <w:widowControl w:val="0"/>
              <w:autoSpaceDE w:val="0"/>
              <w:autoSpaceDN w:val="0"/>
              <w:adjustRightInd w:val="0"/>
              <w:rPr>
                <w:rFonts w:cs="Arial"/>
              </w:rPr>
            </w:pPr>
            <w:r w:rsidRPr="00D92117">
              <w:rPr>
                <w:rFonts w:cs="Arial"/>
              </w:rPr>
              <w:t>4 - 5-этажной</w:t>
            </w:r>
          </w:p>
        </w:tc>
        <w:tc>
          <w:tcPr>
            <w:tcW w:w="3380" w:type="dxa"/>
          </w:tcPr>
          <w:p w:rsidR="00EF23F3" w:rsidRPr="00D92117" w:rsidRDefault="00EF23F3" w:rsidP="00C24A85">
            <w:pPr>
              <w:widowControl w:val="0"/>
              <w:autoSpaceDE w:val="0"/>
              <w:autoSpaceDN w:val="0"/>
              <w:adjustRightInd w:val="0"/>
              <w:jc w:val="center"/>
              <w:rPr>
                <w:rFonts w:cs="Arial"/>
              </w:rPr>
            </w:pPr>
            <w:r w:rsidRPr="00D92117">
              <w:rPr>
                <w:rFonts w:cs="Arial"/>
              </w:rPr>
              <w:t>8</w:t>
            </w:r>
          </w:p>
        </w:tc>
      </w:tr>
      <w:tr w:rsidR="00EF23F3" w:rsidRPr="00D92117" w:rsidTr="00C24A85">
        <w:tc>
          <w:tcPr>
            <w:tcW w:w="3379" w:type="dxa"/>
          </w:tcPr>
          <w:p w:rsidR="00EF23F3" w:rsidRPr="00D92117" w:rsidRDefault="00EF23F3" w:rsidP="00C24A85">
            <w:pPr>
              <w:widowControl w:val="0"/>
              <w:autoSpaceDE w:val="0"/>
              <w:autoSpaceDN w:val="0"/>
              <w:adjustRightInd w:val="0"/>
              <w:jc w:val="both"/>
              <w:rPr>
                <w:rFonts w:cs="Arial"/>
              </w:rPr>
            </w:pPr>
            <w:r w:rsidRPr="00D92117">
              <w:rPr>
                <w:rFonts w:cs="Arial"/>
              </w:rPr>
              <w:t xml:space="preserve">Блокированной </w:t>
            </w:r>
          </w:p>
        </w:tc>
        <w:tc>
          <w:tcPr>
            <w:tcW w:w="3379" w:type="dxa"/>
          </w:tcPr>
          <w:p w:rsidR="00EF23F3" w:rsidRPr="00D92117" w:rsidRDefault="00EF23F3" w:rsidP="00C24A85">
            <w:pPr>
              <w:widowControl w:val="0"/>
              <w:autoSpaceDE w:val="0"/>
              <w:autoSpaceDN w:val="0"/>
              <w:adjustRightInd w:val="0"/>
              <w:ind w:firstLine="23"/>
              <w:rPr>
                <w:rFonts w:cs="Arial"/>
              </w:rPr>
            </w:pPr>
            <w:r w:rsidRPr="00D92117">
              <w:rPr>
                <w:rFonts w:cs="Arial"/>
              </w:rPr>
              <w:t>1 - 3-этажной застройки</w:t>
            </w:r>
          </w:p>
        </w:tc>
        <w:tc>
          <w:tcPr>
            <w:tcW w:w="3380" w:type="dxa"/>
          </w:tcPr>
          <w:p w:rsidR="00EF23F3" w:rsidRPr="00D92117" w:rsidRDefault="00EF23F3" w:rsidP="00C24A85">
            <w:pPr>
              <w:widowControl w:val="0"/>
              <w:autoSpaceDE w:val="0"/>
              <w:autoSpaceDN w:val="0"/>
              <w:adjustRightInd w:val="0"/>
              <w:jc w:val="center"/>
              <w:rPr>
                <w:rFonts w:cs="Arial"/>
              </w:rPr>
            </w:pPr>
            <w:r w:rsidRPr="00D92117">
              <w:rPr>
                <w:rFonts w:cs="Arial"/>
              </w:rPr>
              <w:t>8</w:t>
            </w:r>
          </w:p>
        </w:tc>
      </w:tr>
      <w:tr w:rsidR="00EF23F3" w:rsidRPr="00D92117" w:rsidTr="00C24A85">
        <w:tc>
          <w:tcPr>
            <w:tcW w:w="3379" w:type="dxa"/>
          </w:tcPr>
          <w:p w:rsidR="00EF23F3" w:rsidRPr="00D92117" w:rsidRDefault="00EF23F3" w:rsidP="00C24A85">
            <w:pPr>
              <w:widowControl w:val="0"/>
              <w:autoSpaceDE w:val="0"/>
              <w:autoSpaceDN w:val="0"/>
              <w:adjustRightInd w:val="0"/>
              <w:rPr>
                <w:rFonts w:cs="Arial"/>
              </w:rPr>
            </w:pPr>
            <w:r w:rsidRPr="00D92117">
              <w:rPr>
                <w:rFonts w:cs="Arial"/>
              </w:rPr>
              <w:t>Усадебной и коттеджной застройки</w:t>
            </w:r>
          </w:p>
        </w:tc>
        <w:tc>
          <w:tcPr>
            <w:tcW w:w="3379" w:type="dxa"/>
          </w:tcPr>
          <w:p w:rsidR="00EF23F3" w:rsidRPr="00D92117" w:rsidRDefault="00EF23F3" w:rsidP="00C24A85">
            <w:pPr>
              <w:widowControl w:val="0"/>
              <w:autoSpaceDE w:val="0"/>
              <w:autoSpaceDN w:val="0"/>
              <w:adjustRightInd w:val="0"/>
              <w:rPr>
                <w:rFonts w:cs="Arial"/>
              </w:rPr>
            </w:pPr>
          </w:p>
        </w:tc>
        <w:tc>
          <w:tcPr>
            <w:tcW w:w="3380" w:type="dxa"/>
          </w:tcPr>
          <w:p w:rsidR="00EF23F3" w:rsidRPr="00D92117" w:rsidRDefault="00EF23F3" w:rsidP="00C24A85">
            <w:pPr>
              <w:widowControl w:val="0"/>
              <w:autoSpaceDE w:val="0"/>
              <w:autoSpaceDN w:val="0"/>
              <w:adjustRightInd w:val="0"/>
              <w:jc w:val="center"/>
              <w:rPr>
                <w:rFonts w:cs="Arial"/>
              </w:rPr>
            </w:pPr>
            <w:r w:rsidRPr="00D92117">
              <w:rPr>
                <w:rFonts w:cs="Arial"/>
              </w:rPr>
              <w:t>40 - 50</w:t>
            </w:r>
          </w:p>
        </w:tc>
      </w:tr>
    </w:tbl>
    <w:p w:rsidR="00EF23F3" w:rsidRPr="00D92117" w:rsidRDefault="00EF23F3" w:rsidP="00EF23F3">
      <w:pPr>
        <w:widowControl w:val="0"/>
        <w:autoSpaceDE w:val="0"/>
        <w:autoSpaceDN w:val="0"/>
        <w:adjustRightInd w:val="0"/>
        <w:ind w:firstLine="540"/>
        <w:jc w:val="both"/>
        <w:rPr>
          <w:rFonts w:cs="Arial"/>
        </w:rPr>
      </w:pPr>
    </w:p>
    <w:p w:rsidR="00EF23F3" w:rsidRPr="00D92117" w:rsidRDefault="004E5757" w:rsidP="00EF23F3">
      <w:pPr>
        <w:widowControl w:val="0"/>
        <w:autoSpaceDE w:val="0"/>
        <w:autoSpaceDN w:val="0"/>
        <w:adjustRightInd w:val="0"/>
        <w:ind w:firstLine="540"/>
        <w:jc w:val="both"/>
        <w:rPr>
          <w:rFonts w:cs="Arial"/>
        </w:rPr>
      </w:pPr>
      <w:hyperlink w:anchor="P2676" w:history="1">
        <w:r w:rsidR="00EF23F3" w:rsidRPr="00D92117">
          <w:rPr>
            <w:rFonts w:cs="Arial"/>
          </w:rPr>
          <w:t>Показатели</w:t>
        </w:r>
      </w:hyperlink>
      <w:r w:rsidR="00EF23F3" w:rsidRPr="00D92117">
        <w:rPr>
          <w:rFonts w:cs="Arial"/>
        </w:rPr>
        <w:t xml:space="preserve"> плотности для жилой застройки различных типов следует принимать не более приведенных в таблице 1б.</w:t>
      </w:r>
    </w:p>
    <w:p w:rsidR="00EF23F3" w:rsidRDefault="00EF23F3" w:rsidP="00EF23F3">
      <w:pPr>
        <w:widowControl w:val="0"/>
        <w:autoSpaceDE w:val="0"/>
        <w:autoSpaceDN w:val="0"/>
        <w:adjustRightInd w:val="0"/>
        <w:ind w:firstLine="720"/>
        <w:jc w:val="right"/>
        <w:rPr>
          <w:rFonts w:cs="Arial"/>
        </w:rPr>
      </w:pPr>
    </w:p>
    <w:p w:rsidR="00EF23F3" w:rsidRPr="00D92117" w:rsidRDefault="00EF23F3" w:rsidP="00EF23F3">
      <w:pPr>
        <w:widowControl w:val="0"/>
        <w:autoSpaceDE w:val="0"/>
        <w:autoSpaceDN w:val="0"/>
        <w:adjustRightInd w:val="0"/>
        <w:ind w:firstLine="720"/>
        <w:jc w:val="right"/>
        <w:rPr>
          <w:rFonts w:cs="Arial"/>
        </w:rPr>
      </w:pPr>
      <w:r w:rsidRPr="00D92117">
        <w:rPr>
          <w:rFonts w:cs="Arial"/>
        </w:rPr>
        <w:t>Таблица 1б</w:t>
      </w:r>
    </w:p>
    <w:p w:rsidR="00EF23F3" w:rsidRPr="00D92117" w:rsidRDefault="00EF23F3" w:rsidP="00EF23F3">
      <w:pPr>
        <w:widowControl w:val="0"/>
        <w:autoSpaceDE w:val="0"/>
        <w:autoSpaceDN w:val="0"/>
        <w:adjustRightInd w:val="0"/>
        <w:ind w:firstLine="720"/>
        <w:jc w:val="center"/>
        <w:rPr>
          <w:rFonts w:cs="Arial"/>
          <w:b/>
        </w:rPr>
      </w:pPr>
      <w:bookmarkStart w:id="10" w:name="P2676"/>
      <w:bookmarkEnd w:id="10"/>
      <w:r w:rsidRPr="00D92117">
        <w:rPr>
          <w:rFonts w:cs="Arial"/>
          <w:b/>
        </w:rPr>
        <w:t>Показатели плотности для жилой застройки различных типов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953"/>
        <w:gridCol w:w="1077"/>
        <w:gridCol w:w="1077"/>
        <w:gridCol w:w="1474"/>
      </w:tblGrid>
      <w:tr w:rsidR="00EF23F3" w:rsidRPr="00D92117" w:rsidTr="00C24A85">
        <w:tc>
          <w:tcPr>
            <w:tcW w:w="5953" w:type="dxa"/>
            <w:vMerge w:val="restart"/>
          </w:tcPr>
          <w:p w:rsidR="00EF23F3" w:rsidRPr="00D92117" w:rsidRDefault="00EF23F3" w:rsidP="00C24A85">
            <w:pPr>
              <w:widowControl w:val="0"/>
              <w:autoSpaceDE w:val="0"/>
              <w:autoSpaceDN w:val="0"/>
              <w:adjustRightInd w:val="0"/>
              <w:ind w:firstLine="720"/>
              <w:jc w:val="center"/>
              <w:rPr>
                <w:rFonts w:cs="Arial"/>
              </w:rPr>
            </w:pPr>
            <w:r w:rsidRPr="00D92117">
              <w:rPr>
                <w:rFonts w:cs="Arial"/>
              </w:rPr>
              <w:t>Тип застройки</w:t>
            </w:r>
          </w:p>
        </w:tc>
        <w:tc>
          <w:tcPr>
            <w:tcW w:w="2154" w:type="dxa"/>
            <w:gridSpan w:val="2"/>
          </w:tcPr>
          <w:p w:rsidR="00EF23F3" w:rsidRPr="00D92117" w:rsidRDefault="00EF23F3" w:rsidP="00C24A85">
            <w:pPr>
              <w:widowControl w:val="0"/>
              <w:autoSpaceDE w:val="0"/>
              <w:autoSpaceDN w:val="0"/>
              <w:adjustRightInd w:val="0"/>
              <w:jc w:val="center"/>
              <w:rPr>
                <w:rFonts w:cs="Arial"/>
              </w:rPr>
            </w:pPr>
            <w:r w:rsidRPr="00D92117">
              <w:rPr>
                <w:rFonts w:cs="Arial"/>
              </w:rPr>
              <w:t>Плотность застройки, кв.м/га</w:t>
            </w:r>
          </w:p>
        </w:tc>
        <w:tc>
          <w:tcPr>
            <w:tcW w:w="1474" w:type="dxa"/>
            <w:vMerge w:val="restart"/>
          </w:tcPr>
          <w:p w:rsidR="00EF23F3" w:rsidRPr="00D92117" w:rsidRDefault="00EF23F3" w:rsidP="00C24A85">
            <w:pPr>
              <w:widowControl w:val="0"/>
              <w:autoSpaceDE w:val="0"/>
              <w:autoSpaceDN w:val="0"/>
              <w:adjustRightInd w:val="0"/>
              <w:ind w:firstLine="53"/>
              <w:rPr>
                <w:rFonts w:cs="Arial"/>
              </w:rPr>
            </w:pPr>
            <w:r w:rsidRPr="00D92117">
              <w:rPr>
                <w:rFonts w:cs="Arial"/>
              </w:rPr>
              <w:t>Коэффициент застройки квартала</w:t>
            </w:r>
          </w:p>
        </w:tc>
      </w:tr>
      <w:tr w:rsidR="00EF23F3" w:rsidRPr="00D92117" w:rsidTr="00C24A85">
        <w:tc>
          <w:tcPr>
            <w:tcW w:w="5953" w:type="dxa"/>
            <w:vMerge/>
          </w:tcPr>
          <w:p w:rsidR="00EF23F3" w:rsidRPr="00D92117" w:rsidRDefault="00EF23F3" w:rsidP="00C24A85"/>
        </w:tc>
        <w:tc>
          <w:tcPr>
            <w:tcW w:w="1077" w:type="dxa"/>
          </w:tcPr>
          <w:p w:rsidR="00EF23F3" w:rsidRPr="00D92117" w:rsidRDefault="00EF23F3" w:rsidP="00C24A85">
            <w:pPr>
              <w:widowControl w:val="0"/>
              <w:autoSpaceDE w:val="0"/>
              <w:autoSpaceDN w:val="0"/>
              <w:adjustRightInd w:val="0"/>
              <w:jc w:val="center"/>
              <w:rPr>
                <w:rFonts w:cs="Arial"/>
              </w:rPr>
            </w:pPr>
            <w:r w:rsidRPr="00D92117">
              <w:rPr>
                <w:rFonts w:cs="Arial"/>
              </w:rPr>
              <w:t>"брутто"</w:t>
            </w:r>
          </w:p>
        </w:tc>
        <w:tc>
          <w:tcPr>
            <w:tcW w:w="1077" w:type="dxa"/>
          </w:tcPr>
          <w:p w:rsidR="00EF23F3" w:rsidRPr="00D92117" w:rsidRDefault="00EF23F3" w:rsidP="00C24A85">
            <w:pPr>
              <w:widowControl w:val="0"/>
              <w:autoSpaceDE w:val="0"/>
              <w:autoSpaceDN w:val="0"/>
              <w:adjustRightInd w:val="0"/>
              <w:jc w:val="center"/>
              <w:rPr>
                <w:rFonts w:cs="Arial"/>
              </w:rPr>
            </w:pPr>
            <w:r w:rsidRPr="00D92117">
              <w:rPr>
                <w:rFonts w:cs="Arial"/>
              </w:rPr>
              <w:t>"нетто"</w:t>
            </w:r>
          </w:p>
        </w:tc>
        <w:tc>
          <w:tcPr>
            <w:tcW w:w="1474" w:type="dxa"/>
            <w:vMerge/>
          </w:tcPr>
          <w:p w:rsidR="00EF23F3" w:rsidRPr="00D92117" w:rsidRDefault="00EF23F3" w:rsidP="00C24A85"/>
        </w:tc>
      </w:tr>
      <w:tr w:rsidR="00EF23F3" w:rsidRPr="00D92117" w:rsidTr="00C24A85">
        <w:tc>
          <w:tcPr>
            <w:tcW w:w="5953" w:type="dxa"/>
          </w:tcPr>
          <w:p w:rsidR="00EF23F3" w:rsidRPr="00D92117" w:rsidRDefault="00EF23F3" w:rsidP="00C24A85">
            <w:pPr>
              <w:widowControl w:val="0"/>
              <w:autoSpaceDE w:val="0"/>
              <w:autoSpaceDN w:val="0"/>
              <w:adjustRightInd w:val="0"/>
              <w:ind w:firstLine="720"/>
              <w:jc w:val="both"/>
              <w:rPr>
                <w:rFonts w:cs="Arial"/>
              </w:rPr>
            </w:pPr>
            <w:r w:rsidRPr="00D92117">
              <w:rPr>
                <w:rFonts w:cs="Arial"/>
              </w:rPr>
              <w:t>Многоквартирная среднеэтажная застройка (4 - 5 этажей)</w:t>
            </w:r>
          </w:p>
        </w:tc>
        <w:tc>
          <w:tcPr>
            <w:tcW w:w="1077" w:type="dxa"/>
          </w:tcPr>
          <w:p w:rsidR="00EF23F3" w:rsidRPr="00D92117" w:rsidRDefault="00EF23F3" w:rsidP="00C24A85">
            <w:pPr>
              <w:widowControl w:val="0"/>
              <w:autoSpaceDE w:val="0"/>
              <w:autoSpaceDN w:val="0"/>
              <w:adjustRightInd w:val="0"/>
              <w:jc w:val="center"/>
              <w:rPr>
                <w:rFonts w:cs="Arial"/>
              </w:rPr>
            </w:pPr>
            <w:r w:rsidRPr="00D92117">
              <w:rPr>
                <w:rFonts w:cs="Arial"/>
              </w:rPr>
              <w:t>7000</w:t>
            </w:r>
          </w:p>
        </w:tc>
        <w:tc>
          <w:tcPr>
            <w:tcW w:w="1077" w:type="dxa"/>
          </w:tcPr>
          <w:p w:rsidR="00EF23F3" w:rsidRPr="00D92117" w:rsidRDefault="00EF23F3" w:rsidP="00C24A85">
            <w:pPr>
              <w:widowControl w:val="0"/>
              <w:autoSpaceDE w:val="0"/>
              <w:autoSpaceDN w:val="0"/>
              <w:adjustRightInd w:val="0"/>
              <w:jc w:val="center"/>
              <w:rPr>
                <w:rFonts w:cs="Arial"/>
              </w:rPr>
            </w:pPr>
            <w:r w:rsidRPr="00D92117">
              <w:rPr>
                <w:rFonts w:cs="Arial"/>
              </w:rPr>
              <w:t>7500</w:t>
            </w:r>
          </w:p>
        </w:tc>
        <w:tc>
          <w:tcPr>
            <w:tcW w:w="1474" w:type="dxa"/>
          </w:tcPr>
          <w:p w:rsidR="00EF23F3" w:rsidRPr="00D92117" w:rsidRDefault="00EF23F3" w:rsidP="00C24A85">
            <w:pPr>
              <w:widowControl w:val="0"/>
              <w:autoSpaceDE w:val="0"/>
              <w:autoSpaceDN w:val="0"/>
              <w:adjustRightInd w:val="0"/>
              <w:jc w:val="center"/>
              <w:rPr>
                <w:rFonts w:cs="Arial"/>
              </w:rPr>
            </w:pPr>
            <w:r w:rsidRPr="00D92117">
              <w:rPr>
                <w:rFonts w:cs="Arial"/>
              </w:rPr>
              <w:t>0,25</w:t>
            </w:r>
          </w:p>
        </w:tc>
      </w:tr>
      <w:tr w:rsidR="00EF23F3" w:rsidRPr="00D92117" w:rsidTr="00C24A85">
        <w:tc>
          <w:tcPr>
            <w:tcW w:w="5953" w:type="dxa"/>
          </w:tcPr>
          <w:p w:rsidR="00EF23F3" w:rsidRPr="00D92117" w:rsidRDefault="00EF23F3" w:rsidP="00C24A85">
            <w:pPr>
              <w:widowControl w:val="0"/>
              <w:autoSpaceDE w:val="0"/>
              <w:autoSpaceDN w:val="0"/>
              <w:adjustRightInd w:val="0"/>
              <w:ind w:firstLine="720"/>
              <w:jc w:val="both"/>
              <w:rPr>
                <w:rFonts w:cs="Arial"/>
              </w:rPr>
            </w:pPr>
            <w:r w:rsidRPr="00D92117">
              <w:rPr>
                <w:rFonts w:cs="Arial"/>
              </w:rPr>
              <w:t>Многоквартирная малоэтажная застройка (2 - 3 этажа)</w:t>
            </w:r>
          </w:p>
        </w:tc>
        <w:tc>
          <w:tcPr>
            <w:tcW w:w="1077" w:type="dxa"/>
          </w:tcPr>
          <w:p w:rsidR="00EF23F3" w:rsidRPr="00D92117" w:rsidRDefault="00EF23F3" w:rsidP="00C24A85">
            <w:pPr>
              <w:widowControl w:val="0"/>
              <w:autoSpaceDE w:val="0"/>
              <w:autoSpaceDN w:val="0"/>
              <w:adjustRightInd w:val="0"/>
              <w:jc w:val="center"/>
              <w:rPr>
                <w:rFonts w:cs="Arial"/>
              </w:rPr>
            </w:pPr>
            <w:r w:rsidRPr="00D92117">
              <w:rPr>
                <w:rFonts w:cs="Arial"/>
              </w:rPr>
              <w:t>4000</w:t>
            </w:r>
          </w:p>
        </w:tc>
        <w:tc>
          <w:tcPr>
            <w:tcW w:w="1077" w:type="dxa"/>
          </w:tcPr>
          <w:p w:rsidR="00EF23F3" w:rsidRPr="00D92117" w:rsidRDefault="00EF23F3" w:rsidP="00C24A85">
            <w:pPr>
              <w:widowControl w:val="0"/>
              <w:autoSpaceDE w:val="0"/>
              <w:autoSpaceDN w:val="0"/>
              <w:adjustRightInd w:val="0"/>
              <w:jc w:val="center"/>
              <w:rPr>
                <w:rFonts w:cs="Arial"/>
              </w:rPr>
            </w:pPr>
            <w:r w:rsidRPr="00D92117">
              <w:rPr>
                <w:rFonts w:cs="Arial"/>
              </w:rPr>
              <w:t>4500</w:t>
            </w:r>
          </w:p>
        </w:tc>
        <w:tc>
          <w:tcPr>
            <w:tcW w:w="1474" w:type="dxa"/>
          </w:tcPr>
          <w:p w:rsidR="00EF23F3" w:rsidRPr="00D92117" w:rsidRDefault="00EF23F3" w:rsidP="00C24A85">
            <w:pPr>
              <w:widowControl w:val="0"/>
              <w:autoSpaceDE w:val="0"/>
              <w:autoSpaceDN w:val="0"/>
              <w:adjustRightInd w:val="0"/>
              <w:jc w:val="center"/>
              <w:rPr>
                <w:rFonts w:cs="Arial"/>
              </w:rPr>
            </w:pPr>
            <w:r w:rsidRPr="00D92117">
              <w:rPr>
                <w:rFonts w:cs="Arial"/>
              </w:rPr>
              <w:t>0,25</w:t>
            </w:r>
          </w:p>
        </w:tc>
      </w:tr>
      <w:tr w:rsidR="00EF23F3" w:rsidRPr="00D92117" w:rsidTr="00C24A85">
        <w:tc>
          <w:tcPr>
            <w:tcW w:w="5953" w:type="dxa"/>
          </w:tcPr>
          <w:p w:rsidR="00EF23F3" w:rsidRPr="00D92117" w:rsidRDefault="00EF23F3" w:rsidP="00C24A85">
            <w:pPr>
              <w:widowControl w:val="0"/>
              <w:autoSpaceDE w:val="0"/>
              <w:autoSpaceDN w:val="0"/>
              <w:adjustRightInd w:val="0"/>
              <w:ind w:firstLine="720"/>
              <w:jc w:val="both"/>
              <w:rPr>
                <w:rFonts w:cs="Arial"/>
              </w:rPr>
            </w:pPr>
            <w:r w:rsidRPr="00D92117">
              <w:rPr>
                <w:rFonts w:cs="Arial"/>
              </w:rPr>
              <w:lastRenderedPageBreak/>
              <w:t>Малоэтажная блокированная застройка (1 - 2 этажа)</w:t>
            </w:r>
          </w:p>
        </w:tc>
        <w:tc>
          <w:tcPr>
            <w:tcW w:w="1077" w:type="dxa"/>
          </w:tcPr>
          <w:p w:rsidR="00EF23F3" w:rsidRPr="00D92117" w:rsidRDefault="00EF23F3" w:rsidP="00C24A85">
            <w:pPr>
              <w:widowControl w:val="0"/>
              <w:autoSpaceDE w:val="0"/>
              <w:autoSpaceDN w:val="0"/>
              <w:adjustRightInd w:val="0"/>
              <w:jc w:val="center"/>
              <w:rPr>
                <w:rFonts w:cs="Arial"/>
              </w:rPr>
            </w:pPr>
            <w:r w:rsidRPr="00D92117">
              <w:rPr>
                <w:rFonts w:cs="Arial"/>
              </w:rPr>
              <w:t>5000</w:t>
            </w:r>
          </w:p>
        </w:tc>
        <w:tc>
          <w:tcPr>
            <w:tcW w:w="1077" w:type="dxa"/>
          </w:tcPr>
          <w:p w:rsidR="00EF23F3" w:rsidRPr="00D92117" w:rsidRDefault="00EF23F3" w:rsidP="00C24A85">
            <w:pPr>
              <w:widowControl w:val="0"/>
              <w:autoSpaceDE w:val="0"/>
              <w:autoSpaceDN w:val="0"/>
              <w:adjustRightInd w:val="0"/>
              <w:jc w:val="center"/>
              <w:rPr>
                <w:rFonts w:cs="Arial"/>
              </w:rPr>
            </w:pPr>
            <w:r w:rsidRPr="00D92117">
              <w:rPr>
                <w:rFonts w:cs="Arial"/>
              </w:rPr>
              <w:t>6000</w:t>
            </w:r>
          </w:p>
        </w:tc>
        <w:tc>
          <w:tcPr>
            <w:tcW w:w="1474" w:type="dxa"/>
          </w:tcPr>
          <w:p w:rsidR="00EF23F3" w:rsidRPr="00D92117" w:rsidRDefault="00EF23F3" w:rsidP="00C24A85">
            <w:pPr>
              <w:widowControl w:val="0"/>
              <w:autoSpaceDE w:val="0"/>
              <w:autoSpaceDN w:val="0"/>
              <w:adjustRightInd w:val="0"/>
              <w:jc w:val="center"/>
              <w:rPr>
                <w:rFonts w:cs="Arial"/>
              </w:rPr>
            </w:pPr>
            <w:r w:rsidRPr="00D92117">
              <w:rPr>
                <w:rFonts w:cs="Arial"/>
              </w:rPr>
              <w:t>0,35</w:t>
            </w:r>
          </w:p>
        </w:tc>
      </w:tr>
      <w:tr w:rsidR="00EF23F3" w:rsidRPr="00D92117" w:rsidTr="00C24A85">
        <w:tc>
          <w:tcPr>
            <w:tcW w:w="5953" w:type="dxa"/>
          </w:tcPr>
          <w:p w:rsidR="00EF23F3" w:rsidRPr="00D92117" w:rsidRDefault="00EF23F3" w:rsidP="00C24A85">
            <w:pPr>
              <w:widowControl w:val="0"/>
              <w:autoSpaceDE w:val="0"/>
              <w:autoSpaceDN w:val="0"/>
              <w:adjustRightInd w:val="0"/>
              <w:ind w:firstLine="720"/>
              <w:jc w:val="both"/>
              <w:rPr>
                <w:rFonts w:cs="Arial"/>
              </w:rPr>
            </w:pPr>
            <w:r w:rsidRPr="00D92117">
              <w:rPr>
                <w:rFonts w:cs="Arial"/>
              </w:rPr>
              <w:t>Застройка одно- и двухквартирными домами с приусадебными участками</w:t>
            </w:r>
          </w:p>
        </w:tc>
        <w:tc>
          <w:tcPr>
            <w:tcW w:w="1077" w:type="dxa"/>
          </w:tcPr>
          <w:p w:rsidR="00EF23F3" w:rsidRPr="00D92117" w:rsidRDefault="00EF23F3" w:rsidP="00C24A85">
            <w:pPr>
              <w:widowControl w:val="0"/>
              <w:autoSpaceDE w:val="0"/>
              <w:autoSpaceDN w:val="0"/>
              <w:adjustRightInd w:val="0"/>
              <w:jc w:val="center"/>
              <w:rPr>
                <w:rFonts w:cs="Arial"/>
              </w:rPr>
            </w:pPr>
            <w:r w:rsidRPr="00D92117">
              <w:rPr>
                <w:rFonts w:cs="Arial"/>
              </w:rPr>
              <w:t>1500</w:t>
            </w:r>
          </w:p>
        </w:tc>
        <w:tc>
          <w:tcPr>
            <w:tcW w:w="1077" w:type="dxa"/>
          </w:tcPr>
          <w:p w:rsidR="00EF23F3" w:rsidRPr="00D92117" w:rsidRDefault="00EF23F3" w:rsidP="00C24A85">
            <w:pPr>
              <w:widowControl w:val="0"/>
              <w:autoSpaceDE w:val="0"/>
              <w:autoSpaceDN w:val="0"/>
              <w:adjustRightInd w:val="0"/>
              <w:jc w:val="center"/>
              <w:rPr>
                <w:rFonts w:cs="Arial"/>
              </w:rPr>
            </w:pPr>
            <w:r w:rsidRPr="00D92117">
              <w:rPr>
                <w:rFonts w:cs="Arial"/>
              </w:rPr>
              <w:t>2000</w:t>
            </w:r>
          </w:p>
        </w:tc>
        <w:tc>
          <w:tcPr>
            <w:tcW w:w="1474" w:type="dxa"/>
          </w:tcPr>
          <w:p w:rsidR="00EF23F3" w:rsidRPr="00D92117" w:rsidRDefault="00EF23F3" w:rsidP="00C24A85">
            <w:pPr>
              <w:widowControl w:val="0"/>
              <w:autoSpaceDE w:val="0"/>
              <w:autoSpaceDN w:val="0"/>
              <w:adjustRightInd w:val="0"/>
              <w:jc w:val="center"/>
              <w:rPr>
                <w:rFonts w:cs="Arial"/>
              </w:rPr>
            </w:pPr>
            <w:r w:rsidRPr="00D92117">
              <w:rPr>
                <w:rFonts w:cs="Arial"/>
              </w:rPr>
              <w:t>0,1 - 0,2</w:t>
            </w:r>
          </w:p>
        </w:tc>
      </w:tr>
    </w:tbl>
    <w:p w:rsidR="00EF23F3" w:rsidRPr="00D92117" w:rsidRDefault="00EF23F3" w:rsidP="00EF23F3">
      <w:pPr>
        <w:widowControl w:val="0"/>
        <w:autoSpaceDE w:val="0"/>
        <w:autoSpaceDN w:val="0"/>
        <w:adjustRightInd w:val="0"/>
        <w:ind w:firstLine="720"/>
        <w:rPr>
          <w:rFonts w:cs="Arial"/>
        </w:rPr>
      </w:pPr>
    </w:p>
    <w:p w:rsidR="00EF23F3" w:rsidRPr="00D92117" w:rsidRDefault="00EF23F3" w:rsidP="00EF23F3">
      <w:pPr>
        <w:widowControl w:val="0"/>
        <w:autoSpaceDE w:val="0"/>
        <w:autoSpaceDN w:val="0"/>
        <w:adjustRightInd w:val="0"/>
        <w:ind w:firstLine="540"/>
        <w:jc w:val="both"/>
        <w:rPr>
          <w:rFonts w:cs="Arial"/>
        </w:rPr>
      </w:pPr>
      <w:r w:rsidRPr="00D92117">
        <w:rPr>
          <w:rFonts w:cs="Arial"/>
        </w:rPr>
        <w:t>Примечания.</w:t>
      </w:r>
    </w:p>
    <w:p w:rsidR="00EF23F3" w:rsidRPr="00D92117" w:rsidRDefault="00EF23F3" w:rsidP="00EF23F3">
      <w:pPr>
        <w:widowControl w:val="0"/>
        <w:autoSpaceDE w:val="0"/>
        <w:autoSpaceDN w:val="0"/>
        <w:adjustRightInd w:val="0"/>
        <w:ind w:firstLine="540"/>
        <w:jc w:val="both"/>
        <w:rPr>
          <w:rFonts w:cs="Arial"/>
        </w:rPr>
      </w:pPr>
      <w:r w:rsidRPr="00D92117">
        <w:rPr>
          <w:rFonts w:cs="Arial"/>
        </w:rPr>
        <w:t xml:space="preserve">1. Указанные показатели являются максимально допустимыми для застройки в строительно-климатическом подрайоне IВ. </w:t>
      </w:r>
    </w:p>
    <w:p w:rsidR="00EF23F3" w:rsidRPr="00D92117" w:rsidRDefault="00EF23F3" w:rsidP="00EF23F3">
      <w:pPr>
        <w:widowControl w:val="0"/>
        <w:autoSpaceDE w:val="0"/>
        <w:autoSpaceDN w:val="0"/>
        <w:adjustRightInd w:val="0"/>
        <w:ind w:firstLine="540"/>
        <w:jc w:val="both"/>
        <w:rPr>
          <w:rFonts w:cs="Arial"/>
        </w:rPr>
      </w:pPr>
      <w:r w:rsidRPr="00D92117">
        <w:rPr>
          <w:rFonts w:cs="Arial"/>
        </w:rPr>
        <w:t>2. Плотности застройки "нетто" для жилой территории квартала определены в составе площади застройки жилых зданий и необходимых для их обслуживания площадок различного назначения, подъездов, стоянок, озеленения и благоустройства.</w:t>
      </w:r>
    </w:p>
    <w:p w:rsidR="00EF23F3" w:rsidRPr="00D92117" w:rsidRDefault="00EF23F3" w:rsidP="00EF23F3">
      <w:pPr>
        <w:widowControl w:val="0"/>
        <w:autoSpaceDE w:val="0"/>
        <w:autoSpaceDN w:val="0"/>
        <w:adjustRightInd w:val="0"/>
        <w:ind w:firstLine="540"/>
        <w:jc w:val="both"/>
        <w:rPr>
          <w:rFonts w:cs="Arial"/>
        </w:rPr>
      </w:pPr>
      <w:r w:rsidRPr="00D92117">
        <w:rPr>
          <w:rFonts w:cs="Arial"/>
        </w:rPr>
        <w:t>В плотности застройки "брутто" квартала учитываются дополнительно необходимые по расчету площади участков организаций и объектов обслуживания населения повседневного уровня.</w:t>
      </w:r>
    </w:p>
    <w:p w:rsidR="00EF23F3" w:rsidRPr="00D92117" w:rsidRDefault="00EF23F3" w:rsidP="00EF23F3">
      <w:pPr>
        <w:widowControl w:val="0"/>
        <w:autoSpaceDE w:val="0"/>
        <w:autoSpaceDN w:val="0"/>
        <w:adjustRightInd w:val="0"/>
        <w:ind w:firstLine="540"/>
        <w:jc w:val="both"/>
        <w:rPr>
          <w:rFonts w:cs="Arial"/>
        </w:rPr>
      </w:pPr>
      <w:r w:rsidRPr="00D92117">
        <w:rPr>
          <w:rFonts w:cs="Arial"/>
        </w:rPr>
        <w:t>3. Социальная норма площади жилья принята 20 кв.м общей площади на человека при условии обеспечения каждой семье отдельной квартиры или дома.</w:t>
      </w:r>
    </w:p>
    <w:p w:rsidR="00EF23F3" w:rsidRPr="00D92117" w:rsidRDefault="00EF23F3" w:rsidP="00EF23F3">
      <w:pPr>
        <w:widowControl w:val="0"/>
        <w:autoSpaceDE w:val="0"/>
        <w:autoSpaceDN w:val="0"/>
        <w:adjustRightInd w:val="0"/>
        <w:ind w:firstLine="540"/>
        <w:jc w:val="both"/>
        <w:rPr>
          <w:rFonts w:cs="Arial"/>
        </w:rPr>
      </w:pPr>
      <w:r w:rsidRPr="00D92117">
        <w:rPr>
          <w:rFonts w:cs="Arial"/>
        </w:rPr>
        <w:t>4. В условиях реконструкции плотность застройки может приниматься увеличенной, но не более чем на 5% для каждого строительно-климатического подрайона соответственно.</w:t>
      </w:r>
    </w:p>
    <w:p w:rsidR="00EF23F3" w:rsidRPr="00D92117" w:rsidRDefault="00EF23F3" w:rsidP="00EF23F3">
      <w:pPr>
        <w:widowControl w:val="0"/>
        <w:autoSpaceDE w:val="0"/>
        <w:autoSpaceDN w:val="0"/>
        <w:adjustRightInd w:val="0"/>
        <w:ind w:firstLine="540"/>
        <w:jc w:val="both"/>
        <w:rPr>
          <w:rFonts w:cs="Arial"/>
        </w:rPr>
      </w:pPr>
      <w:r w:rsidRPr="00D92117">
        <w:rPr>
          <w:rFonts w:cs="Arial"/>
        </w:rPr>
        <w:t>5. Показатели в смешанной застройке определяются путем интерполяции.</w:t>
      </w:r>
    </w:p>
    <w:p w:rsidR="00EF23F3" w:rsidRDefault="00EF23F3" w:rsidP="00404122">
      <w:pPr>
        <w:ind w:right="282" w:firstLine="709"/>
        <w:jc w:val="both"/>
        <w:rPr>
          <w:b/>
        </w:rPr>
      </w:pPr>
    </w:p>
    <w:p w:rsidR="00EF23F3" w:rsidRDefault="00EF23F3" w:rsidP="00404122">
      <w:pPr>
        <w:ind w:right="282" w:firstLine="709"/>
        <w:jc w:val="both"/>
        <w:rPr>
          <w:b/>
        </w:rPr>
      </w:pPr>
    </w:p>
    <w:p w:rsidR="00724D52" w:rsidRPr="00724D52" w:rsidRDefault="00724D52" w:rsidP="00404122">
      <w:pPr>
        <w:ind w:right="282" w:firstLine="709"/>
        <w:jc w:val="both"/>
      </w:pPr>
      <w:r w:rsidRPr="00724D52">
        <w:rPr>
          <w:b/>
        </w:rPr>
        <w:t xml:space="preserve">Максимальная высота и этажность проектируемых жилых зданий </w:t>
      </w:r>
      <w:r w:rsidRPr="00724D52">
        <w:t>установить с учетом технических параметров имеющихся в местном гарнизоне пожарной охраны пожарной техники, предназначенной для обеспечения спасательных работ и действий по тушению пожаров.</w:t>
      </w:r>
    </w:p>
    <w:p w:rsidR="00724D52" w:rsidRPr="00D014C6" w:rsidRDefault="00404122" w:rsidP="00404122">
      <w:pPr>
        <w:ind w:right="282" w:firstLine="709"/>
        <w:jc w:val="both"/>
      </w:pPr>
      <w:r w:rsidRPr="00D014C6">
        <w:rPr>
          <w:b/>
          <w:bCs/>
        </w:rPr>
        <w:t>1</w:t>
      </w:r>
      <w:r w:rsidR="00724D52" w:rsidRPr="00D014C6">
        <w:rPr>
          <w:b/>
          <w:bCs/>
        </w:rPr>
        <w:t xml:space="preserve">.1.4 </w:t>
      </w:r>
      <w:r w:rsidR="00724D52" w:rsidRPr="00D014C6">
        <w:rPr>
          <w:b/>
        </w:rPr>
        <w:t>Удельные размеры площадок различного функционального назначения</w:t>
      </w:r>
      <w:r w:rsidR="00724D52" w:rsidRPr="00D014C6">
        <w:t>, размещаемых на межмагистральной территории (в кварталах) многоквартирной застройки, следует принимать по таблице</w:t>
      </w:r>
      <w:r w:rsidRPr="00D014C6">
        <w:t xml:space="preserve"> 2.</w:t>
      </w:r>
    </w:p>
    <w:p w:rsidR="00724D52" w:rsidRDefault="00724D52" w:rsidP="00724D52">
      <w:pPr>
        <w:ind w:firstLine="720"/>
        <w:jc w:val="right"/>
        <w:rPr>
          <w:sz w:val="22"/>
          <w:szCs w:val="22"/>
        </w:rPr>
      </w:pPr>
      <w:r w:rsidRPr="00724D52">
        <w:rPr>
          <w:sz w:val="22"/>
          <w:szCs w:val="22"/>
        </w:rPr>
        <w:t>Таблица</w:t>
      </w:r>
      <w:r w:rsidR="00404122">
        <w:rPr>
          <w:sz w:val="22"/>
          <w:szCs w:val="22"/>
        </w:rPr>
        <w:t xml:space="preserve"> </w:t>
      </w:r>
      <w:r w:rsidRPr="00724D52">
        <w:rPr>
          <w:sz w:val="22"/>
          <w:szCs w:val="22"/>
        </w:rPr>
        <w:t>2</w:t>
      </w:r>
    </w:p>
    <w:tbl>
      <w:tblPr>
        <w:tblW w:w="97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3793"/>
        <w:gridCol w:w="1340"/>
        <w:gridCol w:w="1134"/>
        <w:gridCol w:w="1985"/>
        <w:gridCol w:w="1474"/>
      </w:tblGrid>
      <w:tr w:rsidR="00A02614" w:rsidRPr="00724D52" w:rsidTr="00C24A85">
        <w:trPr>
          <w:trHeight w:val="653"/>
          <w:tblHeader/>
          <w:jc w:val="center"/>
        </w:trPr>
        <w:tc>
          <w:tcPr>
            <w:tcW w:w="3793" w:type="dxa"/>
            <w:vMerge w:val="restart"/>
            <w:vAlign w:val="center"/>
          </w:tcPr>
          <w:p w:rsidR="00A02614" w:rsidRPr="00724D52" w:rsidRDefault="00A02614" w:rsidP="00C24A85">
            <w:pPr>
              <w:jc w:val="center"/>
            </w:pPr>
            <w:r w:rsidRPr="00724D52">
              <w:t>Площадки</w:t>
            </w:r>
          </w:p>
        </w:tc>
        <w:tc>
          <w:tcPr>
            <w:tcW w:w="2474" w:type="dxa"/>
            <w:gridSpan w:val="2"/>
            <w:vAlign w:val="center"/>
          </w:tcPr>
          <w:p w:rsidR="00A02614" w:rsidRPr="00724D52" w:rsidRDefault="00A02614" w:rsidP="00C24A85">
            <w:pPr>
              <w:jc w:val="center"/>
            </w:pPr>
            <w:r w:rsidRPr="00724D52">
              <w:t>Удельный размер</w:t>
            </w:r>
          </w:p>
          <w:p w:rsidR="00A02614" w:rsidRPr="00724D52" w:rsidRDefault="00A02614" w:rsidP="00C24A85">
            <w:pPr>
              <w:jc w:val="center"/>
            </w:pPr>
            <w:r w:rsidRPr="00724D52">
              <w:t>территории, м</w:t>
            </w:r>
            <w:r w:rsidRPr="00724D52">
              <w:rPr>
                <w:vertAlign w:val="superscript"/>
              </w:rPr>
              <w:t>2</w:t>
            </w:r>
            <w:r w:rsidRPr="00724D52">
              <w:t>/чел.</w:t>
            </w:r>
          </w:p>
          <w:p w:rsidR="00A02614" w:rsidRPr="00724D52" w:rsidRDefault="00A02614" w:rsidP="00C24A85">
            <w:pPr>
              <w:jc w:val="center"/>
            </w:pPr>
            <w:r w:rsidRPr="00724D52">
              <w:t>в подрайоне</w:t>
            </w:r>
            <w:r>
              <w:t xml:space="preserve"> </w:t>
            </w:r>
          </w:p>
        </w:tc>
        <w:tc>
          <w:tcPr>
            <w:tcW w:w="1985" w:type="dxa"/>
            <w:vMerge w:val="restart"/>
            <w:vAlign w:val="center"/>
          </w:tcPr>
          <w:p w:rsidR="00A02614" w:rsidRPr="00724D52" w:rsidRDefault="00A02614" w:rsidP="00C24A85">
            <w:pPr>
              <w:jc w:val="center"/>
            </w:pPr>
            <w:r w:rsidRPr="00724D52">
              <w:t>Средний</w:t>
            </w:r>
          </w:p>
          <w:p w:rsidR="00A02614" w:rsidRPr="00724D52" w:rsidRDefault="00A02614" w:rsidP="00C24A85">
            <w:pPr>
              <w:jc w:val="center"/>
            </w:pPr>
            <w:r w:rsidRPr="00724D52">
              <w:t>размер одной площадки, м</w:t>
            </w:r>
            <w:r w:rsidRPr="00724D52">
              <w:rPr>
                <w:vertAlign w:val="superscript"/>
              </w:rPr>
              <w:t>2</w:t>
            </w:r>
          </w:p>
        </w:tc>
        <w:tc>
          <w:tcPr>
            <w:tcW w:w="1474" w:type="dxa"/>
            <w:vMerge w:val="restart"/>
            <w:vAlign w:val="center"/>
          </w:tcPr>
          <w:p w:rsidR="00A02614" w:rsidRPr="00724D52" w:rsidRDefault="00A02614" w:rsidP="00C24A85">
            <w:pPr>
              <w:jc w:val="center"/>
            </w:pPr>
            <w:r w:rsidRPr="00724D52">
              <w:t>Расстояние до окон жилых и общественных зданий, м</w:t>
            </w:r>
          </w:p>
        </w:tc>
      </w:tr>
      <w:tr w:rsidR="00A02614" w:rsidRPr="00724D52" w:rsidTr="00C24A85">
        <w:trPr>
          <w:trHeight w:val="653"/>
          <w:tblHeader/>
          <w:jc w:val="center"/>
        </w:trPr>
        <w:tc>
          <w:tcPr>
            <w:tcW w:w="3793" w:type="dxa"/>
            <w:vMerge/>
            <w:vAlign w:val="center"/>
          </w:tcPr>
          <w:p w:rsidR="00A02614" w:rsidRPr="00724D52" w:rsidRDefault="00A02614" w:rsidP="00C24A85">
            <w:pPr>
              <w:jc w:val="center"/>
            </w:pPr>
          </w:p>
        </w:tc>
        <w:tc>
          <w:tcPr>
            <w:tcW w:w="1340" w:type="dxa"/>
            <w:vAlign w:val="center"/>
          </w:tcPr>
          <w:p w:rsidR="00A02614" w:rsidRPr="00724D52" w:rsidRDefault="00A02614" w:rsidP="00C24A85">
            <w:pPr>
              <w:jc w:val="center"/>
            </w:pPr>
            <w:r w:rsidRPr="00724D52">
              <w:t>1В</w:t>
            </w:r>
          </w:p>
        </w:tc>
        <w:tc>
          <w:tcPr>
            <w:tcW w:w="1134" w:type="dxa"/>
            <w:vAlign w:val="center"/>
          </w:tcPr>
          <w:p w:rsidR="00A02614" w:rsidRPr="00724D52" w:rsidRDefault="00A02614" w:rsidP="00C24A85">
            <w:pPr>
              <w:jc w:val="center"/>
            </w:pPr>
            <w:r>
              <w:t>1Д</w:t>
            </w:r>
          </w:p>
        </w:tc>
        <w:tc>
          <w:tcPr>
            <w:tcW w:w="1985" w:type="dxa"/>
            <w:vMerge/>
            <w:vAlign w:val="center"/>
          </w:tcPr>
          <w:p w:rsidR="00A02614" w:rsidRPr="00724D52" w:rsidRDefault="00A02614" w:rsidP="00C24A85">
            <w:pPr>
              <w:jc w:val="center"/>
            </w:pPr>
          </w:p>
        </w:tc>
        <w:tc>
          <w:tcPr>
            <w:tcW w:w="1474" w:type="dxa"/>
            <w:vMerge/>
            <w:vAlign w:val="center"/>
          </w:tcPr>
          <w:p w:rsidR="00A02614" w:rsidRPr="00724D52" w:rsidRDefault="00A02614" w:rsidP="00C24A85">
            <w:pPr>
              <w:jc w:val="center"/>
            </w:pPr>
          </w:p>
        </w:tc>
      </w:tr>
      <w:tr w:rsidR="00A02614" w:rsidRPr="00724D52" w:rsidTr="00C24A85">
        <w:trPr>
          <w:jc w:val="center"/>
        </w:trPr>
        <w:tc>
          <w:tcPr>
            <w:tcW w:w="3793" w:type="dxa"/>
            <w:vAlign w:val="center"/>
          </w:tcPr>
          <w:p w:rsidR="00A02614" w:rsidRDefault="00A02614" w:rsidP="00C24A85">
            <w:pPr>
              <w:jc w:val="center"/>
            </w:pPr>
            <w:r>
              <w:t>Для игр детей дошкольного и младшего школьного возраста (игровая площадка)</w:t>
            </w:r>
          </w:p>
        </w:tc>
        <w:tc>
          <w:tcPr>
            <w:tcW w:w="1340" w:type="dxa"/>
            <w:vAlign w:val="center"/>
          </w:tcPr>
          <w:p w:rsidR="00A02614" w:rsidRDefault="00A02614" w:rsidP="00C24A85">
            <w:pPr>
              <w:jc w:val="center"/>
            </w:pPr>
            <w:r>
              <w:t>0,7</w:t>
            </w:r>
          </w:p>
        </w:tc>
        <w:tc>
          <w:tcPr>
            <w:tcW w:w="1134" w:type="dxa"/>
          </w:tcPr>
          <w:p w:rsidR="00A02614" w:rsidRDefault="00A02614" w:rsidP="00C24A85">
            <w:pPr>
              <w:jc w:val="center"/>
            </w:pPr>
            <w:r>
              <w:t>0,5</w:t>
            </w:r>
          </w:p>
        </w:tc>
        <w:tc>
          <w:tcPr>
            <w:tcW w:w="1985" w:type="dxa"/>
            <w:vAlign w:val="center"/>
          </w:tcPr>
          <w:p w:rsidR="00A02614" w:rsidRDefault="00A02614" w:rsidP="00C24A85">
            <w:pPr>
              <w:jc w:val="center"/>
            </w:pPr>
            <w:r>
              <w:t xml:space="preserve">50 </w:t>
            </w:r>
            <w:hyperlink w:anchor="P2847" w:history="1">
              <w:r>
                <w:rPr>
                  <w:color w:val="0000FF"/>
                </w:rPr>
                <w:t>&lt;*&gt;</w:t>
              </w:r>
            </w:hyperlink>
          </w:p>
        </w:tc>
        <w:tc>
          <w:tcPr>
            <w:tcW w:w="1474" w:type="dxa"/>
            <w:vAlign w:val="center"/>
          </w:tcPr>
          <w:p w:rsidR="00A02614" w:rsidRDefault="00A02614" w:rsidP="00C24A85">
            <w:pPr>
              <w:jc w:val="center"/>
            </w:pPr>
            <w:r>
              <w:t>12</w:t>
            </w:r>
          </w:p>
        </w:tc>
      </w:tr>
      <w:tr w:rsidR="00A02614" w:rsidRPr="00724D52" w:rsidTr="00C24A85">
        <w:trPr>
          <w:jc w:val="center"/>
        </w:trPr>
        <w:tc>
          <w:tcPr>
            <w:tcW w:w="3793" w:type="dxa"/>
            <w:vAlign w:val="center"/>
          </w:tcPr>
          <w:p w:rsidR="00A02614" w:rsidRDefault="00A02614" w:rsidP="00C24A85">
            <w:pPr>
              <w:jc w:val="center"/>
            </w:pPr>
            <w:r>
              <w:t>Физкультурно-игровая площадка для детей 10 - 14 лет</w:t>
            </w:r>
          </w:p>
        </w:tc>
        <w:tc>
          <w:tcPr>
            <w:tcW w:w="1340" w:type="dxa"/>
            <w:vAlign w:val="center"/>
          </w:tcPr>
          <w:p w:rsidR="00A02614" w:rsidRDefault="00A02614" w:rsidP="00C24A85">
            <w:pPr>
              <w:jc w:val="center"/>
            </w:pPr>
            <w:r>
              <w:t>1,0</w:t>
            </w:r>
          </w:p>
        </w:tc>
        <w:tc>
          <w:tcPr>
            <w:tcW w:w="1134" w:type="dxa"/>
          </w:tcPr>
          <w:p w:rsidR="00A02614" w:rsidRDefault="00A02614" w:rsidP="00C24A85">
            <w:pPr>
              <w:jc w:val="center"/>
            </w:pPr>
            <w:r>
              <w:t>1,0</w:t>
            </w:r>
          </w:p>
        </w:tc>
        <w:tc>
          <w:tcPr>
            <w:tcW w:w="1985" w:type="dxa"/>
            <w:vAlign w:val="center"/>
          </w:tcPr>
          <w:p w:rsidR="00A02614" w:rsidRDefault="00A02614" w:rsidP="00C24A85">
            <w:pPr>
              <w:jc w:val="center"/>
            </w:pPr>
            <w:r>
              <w:t xml:space="preserve">100 </w:t>
            </w:r>
            <w:hyperlink w:anchor="P2847" w:history="1">
              <w:r>
                <w:rPr>
                  <w:color w:val="0000FF"/>
                </w:rPr>
                <w:t>&lt;*&gt;</w:t>
              </w:r>
            </w:hyperlink>
          </w:p>
        </w:tc>
        <w:tc>
          <w:tcPr>
            <w:tcW w:w="1474" w:type="dxa"/>
            <w:vAlign w:val="center"/>
          </w:tcPr>
          <w:p w:rsidR="00A02614" w:rsidRDefault="00A02614" w:rsidP="00C24A85">
            <w:pPr>
              <w:jc w:val="center"/>
            </w:pPr>
            <w:r>
              <w:t xml:space="preserve">10 - 40 </w:t>
            </w:r>
            <w:hyperlink w:anchor="P2848" w:history="1">
              <w:r>
                <w:rPr>
                  <w:color w:val="0000FF"/>
                </w:rPr>
                <w:t>&lt;**&gt;</w:t>
              </w:r>
            </w:hyperlink>
          </w:p>
        </w:tc>
      </w:tr>
      <w:tr w:rsidR="00A02614" w:rsidRPr="00724D52" w:rsidTr="00C24A85">
        <w:trPr>
          <w:jc w:val="center"/>
        </w:trPr>
        <w:tc>
          <w:tcPr>
            <w:tcW w:w="3793" w:type="dxa"/>
            <w:vAlign w:val="center"/>
          </w:tcPr>
          <w:p w:rsidR="00A02614" w:rsidRDefault="00A02614" w:rsidP="00C24A85">
            <w:pPr>
              <w:jc w:val="center"/>
            </w:pPr>
            <w:r>
              <w:t>Для занятий физкультурой (дети старше 14 лет и взрослые)</w:t>
            </w:r>
          </w:p>
        </w:tc>
        <w:tc>
          <w:tcPr>
            <w:tcW w:w="1340" w:type="dxa"/>
            <w:vAlign w:val="center"/>
          </w:tcPr>
          <w:p w:rsidR="00A02614" w:rsidRDefault="00A02614" w:rsidP="00C24A85">
            <w:pPr>
              <w:jc w:val="center"/>
            </w:pPr>
            <w:r>
              <w:t>1,0</w:t>
            </w:r>
          </w:p>
        </w:tc>
        <w:tc>
          <w:tcPr>
            <w:tcW w:w="1134" w:type="dxa"/>
          </w:tcPr>
          <w:p w:rsidR="00A02614" w:rsidRDefault="00A02614" w:rsidP="00C24A85">
            <w:pPr>
              <w:jc w:val="center"/>
            </w:pPr>
            <w:r>
              <w:t>1,0</w:t>
            </w:r>
          </w:p>
        </w:tc>
        <w:tc>
          <w:tcPr>
            <w:tcW w:w="1985" w:type="dxa"/>
            <w:vAlign w:val="center"/>
          </w:tcPr>
          <w:p w:rsidR="00A02614" w:rsidRDefault="00A02614" w:rsidP="00C24A85">
            <w:pPr>
              <w:jc w:val="center"/>
            </w:pPr>
            <w:r>
              <w:t xml:space="preserve">250 </w:t>
            </w:r>
            <w:hyperlink w:anchor="P2847" w:history="1">
              <w:r>
                <w:rPr>
                  <w:color w:val="0000FF"/>
                </w:rPr>
                <w:t>&lt;*&gt;</w:t>
              </w:r>
            </w:hyperlink>
          </w:p>
        </w:tc>
        <w:tc>
          <w:tcPr>
            <w:tcW w:w="1474" w:type="dxa"/>
            <w:vAlign w:val="center"/>
          </w:tcPr>
          <w:p w:rsidR="00A02614" w:rsidRDefault="00A02614" w:rsidP="00C24A85">
            <w:pPr>
              <w:jc w:val="center"/>
            </w:pPr>
            <w:r>
              <w:t xml:space="preserve">10 - 40 </w:t>
            </w:r>
            <w:hyperlink w:anchor="P2848" w:history="1">
              <w:r>
                <w:rPr>
                  <w:color w:val="0000FF"/>
                </w:rPr>
                <w:t>&lt;**&gt;</w:t>
              </w:r>
            </w:hyperlink>
          </w:p>
        </w:tc>
      </w:tr>
      <w:tr w:rsidR="00A02614" w:rsidRPr="00724D52" w:rsidTr="00C24A85">
        <w:trPr>
          <w:trHeight w:val="630"/>
          <w:jc w:val="center"/>
        </w:trPr>
        <w:tc>
          <w:tcPr>
            <w:tcW w:w="3793" w:type="dxa"/>
            <w:vAlign w:val="center"/>
          </w:tcPr>
          <w:p w:rsidR="00A02614" w:rsidRDefault="00A02614" w:rsidP="00C24A85">
            <w:pPr>
              <w:jc w:val="center"/>
            </w:pPr>
            <w:r>
              <w:t>Для отдыха взрослого населения</w:t>
            </w:r>
          </w:p>
        </w:tc>
        <w:tc>
          <w:tcPr>
            <w:tcW w:w="1340" w:type="dxa"/>
            <w:vAlign w:val="center"/>
          </w:tcPr>
          <w:p w:rsidR="00A02614" w:rsidRDefault="00A02614" w:rsidP="00C24A85">
            <w:pPr>
              <w:jc w:val="center"/>
            </w:pPr>
            <w:r>
              <w:t>0,1</w:t>
            </w:r>
          </w:p>
        </w:tc>
        <w:tc>
          <w:tcPr>
            <w:tcW w:w="1134" w:type="dxa"/>
          </w:tcPr>
          <w:p w:rsidR="00A02614" w:rsidRDefault="00A02614" w:rsidP="00C24A85">
            <w:pPr>
              <w:jc w:val="center"/>
            </w:pPr>
            <w:r>
              <w:t>0,1</w:t>
            </w:r>
          </w:p>
        </w:tc>
        <w:tc>
          <w:tcPr>
            <w:tcW w:w="1985" w:type="dxa"/>
            <w:vAlign w:val="center"/>
          </w:tcPr>
          <w:p w:rsidR="00A02614" w:rsidRDefault="00A02614" w:rsidP="00C24A85">
            <w:pPr>
              <w:jc w:val="center"/>
            </w:pPr>
            <w:r>
              <w:t>20</w:t>
            </w:r>
          </w:p>
        </w:tc>
        <w:tc>
          <w:tcPr>
            <w:tcW w:w="1474" w:type="dxa"/>
            <w:vAlign w:val="center"/>
          </w:tcPr>
          <w:p w:rsidR="00A02614" w:rsidRDefault="00A02614" w:rsidP="00C24A85">
            <w:pPr>
              <w:jc w:val="center"/>
            </w:pPr>
            <w:r>
              <w:t>10</w:t>
            </w:r>
          </w:p>
        </w:tc>
      </w:tr>
      <w:tr w:rsidR="00A02614" w:rsidRPr="00724D52" w:rsidTr="00C24A85">
        <w:trPr>
          <w:trHeight w:val="925"/>
          <w:jc w:val="center"/>
        </w:trPr>
        <w:tc>
          <w:tcPr>
            <w:tcW w:w="3793" w:type="dxa"/>
            <w:vAlign w:val="center"/>
          </w:tcPr>
          <w:p w:rsidR="00A02614" w:rsidRDefault="00A02614" w:rsidP="00C24A85">
            <w:pPr>
              <w:jc w:val="center"/>
            </w:pPr>
            <w:r>
              <w:t xml:space="preserve">Для хозяйственных целей и объектов инженерного оборудования (в т.ч. размещения мусоросборников, </w:t>
            </w:r>
            <w:r>
              <w:lastRenderedPageBreak/>
              <w:t>трансформаторных подстанций и т.п.)</w:t>
            </w:r>
          </w:p>
        </w:tc>
        <w:tc>
          <w:tcPr>
            <w:tcW w:w="1340" w:type="dxa"/>
            <w:vAlign w:val="center"/>
          </w:tcPr>
          <w:p w:rsidR="00A02614" w:rsidRDefault="00A02614" w:rsidP="00C24A85">
            <w:pPr>
              <w:jc w:val="center"/>
            </w:pPr>
            <w:r>
              <w:lastRenderedPageBreak/>
              <w:t>0,3</w:t>
            </w:r>
          </w:p>
        </w:tc>
        <w:tc>
          <w:tcPr>
            <w:tcW w:w="1134" w:type="dxa"/>
          </w:tcPr>
          <w:p w:rsidR="00A02614" w:rsidRDefault="00A02614" w:rsidP="00C24A85">
            <w:pPr>
              <w:jc w:val="center"/>
            </w:pPr>
            <w:r>
              <w:t>0,3</w:t>
            </w:r>
          </w:p>
        </w:tc>
        <w:tc>
          <w:tcPr>
            <w:tcW w:w="1985" w:type="dxa"/>
            <w:vAlign w:val="center"/>
          </w:tcPr>
          <w:p w:rsidR="00A02614" w:rsidRDefault="00A02614" w:rsidP="00C24A85">
            <w:pPr>
              <w:jc w:val="center"/>
            </w:pPr>
            <w:r>
              <w:t>в зависимости от состава объектов, но не менее 10 кв.м</w:t>
            </w:r>
          </w:p>
        </w:tc>
        <w:tc>
          <w:tcPr>
            <w:tcW w:w="1474" w:type="dxa"/>
            <w:vAlign w:val="center"/>
          </w:tcPr>
          <w:p w:rsidR="00A02614" w:rsidRDefault="00A02614" w:rsidP="00C24A85">
            <w:pPr>
              <w:jc w:val="center"/>
            </w:pPr>
            <w:r>
              <w:t>20</w:t>
            </w:r>
          </w:p>
        </w:tc>
      </w:tr>
      <w:tr w:rsidR="00A02614" w:rsidRPr="00724D52" w:rsidTr="00C24A85">
        <w:trPr>
          <w:trHeight w:val="627"/>
          <w:jc w:val="center"/>
        </w:trPr>
        <w:tc>
          <w:tcPr>
            <w:tcW w:w="3793" w:type="dxa"/>
            <w:vAlign w:val="center"/>
          </w:tcPr>
          <w:p w:rsidR="00A02614" w:rsidRPr="004E5757" w:rsidRDefault="00A02614" w:rsidP="00C24A85">
            <w:pPr>
              <w:jc w:val="center"/>
            </w:pPr>
            <w:r w:rsidRPr="004E5757">
              <w:t xml:space="preserve">Для стоянки автомашин </w:t>
            </w:r>
            <w:hyperlink w:anchor="P2849" w:history="1">
              <w:r w:rsidRPr="004E5757">
                <w:t>&lt;***&gt;</w:t>
              </w:r>
            </w:hyperlink>
          </w:p>
        </w:tc>
        <w:tc>
          <w:tcPr>
            <w:tcW w:w="1340" w:type="dxa"/>
            <w:vAlign w:val="center"/>
          </w:tcPr>
          <w:p w:rsidR="00A02614" w:rsidRPr="004E5757" w:rsidRDefault="00A02614" w:rsidP="00C24A85">
            <w:pPr>
              <w:jc w:val="center"/>
            </w:pPr>
          </w:p>
        </w:tc>
        <w:tc>
          <w:tcPr>
            <w:tcW w:w="1134" w:type="dxa"/>
          </w:tcPr>
          <w:p w:rsidR="00A02614" w:rsidRPr="004E5757" w:rsidRDefault="00A02614" w:rsidP="00C24A85">
            <w:pPr>
              <w:jc w:val="center"/>
            </w:pPr>
          </w:p>
        </w:tc>
        <w:tc>
          <w:tcPr>
            <w:tcW w:w="1985" w:type="dxa"/>
            <w:vMerge w:val="restart"/>
            <w:vAlign w:val="center"/>
          </w:tcPr>
          <w:p w:rsidR="00A02614" w:rsidRPr="004E5757" w:rsidRDefault="00A02614" w:rsidP="00C24A85">
            <w:pPr>
              <w:jc w:val="center"/>
            </w:pPr>
            <w:r w:rsidRPr="004E5757">
              <w:t>-</w:t>
            </w:r>
          </w:p>
        </w:tc>
        <w:tc>
          <w:tcPr>
            <w:tcW w:w="1474" w:type="dxa"/>
            <w:vMerge w:val="restart"/>
            <w:vAlign w:val="center"/>
          </w:tcPr>
          <w:p w:rsidR="00A02614" w:rsidRPr="004E5757" w:rsidRDefault="00A02614" w:rsidP="00C24A85">
            <w:pPr>
              <w:jc w:val="center"/>
            </w:pPr>
            <w:r w:rsidRPr="004E5757">
              <w:t xml:space="preserve">в соответствии с </w:t>
            </w:r>
            <w:hyperlink r:id="rId9" w:history="1">
              <w:r w:rsidRPr="004E5757">
                <w:t>СанПиН 2.2.1/2.1.1.1200-03</w:t>
              </w:r>
            </w:hyperlink>
          </w:p>
        </w:tc>
      </w:tr>
      <w:tr w:rsidR="00A02614" w:rsidRPr="00724D52" w:rsidTr="00C24A85">
        <w:trPr>
          <w:trHeight w:val="925"/>
          <w:jc w:val="center"/>
        </w:trPr>
        <w:tc>
          <w:tcPr>
            <w:tcW w:w="3793" w:type="dxa"/>
            <w:vAlign w:val="center"/>
          </w:tcPr>
          <w:p w:rsidR="00A02614" w:rsidRDefault="00A02614" w:rsidP="00C24A85">
            <w:pPr>
              <w:jc w:val="center"/>
            </w:pPr>
            <w:r>
              <w:t>- при примыкании участков для стоянки к проезжей части улиц и проездов (по 18 кв.м на 1 автомашину)</w:t>
            </w:r>
          </w:p>
        </w:tc>
        <w:tc>
          <w:tcPr>
            <w:tcW w:w="1340" w:type="dxa"/>
            <w:vAlign w:val="center"/>
          </w:tcPr>
          <w:p w:rsidR="00A02614" w:rsidRDefault="00A02614" w:rsidP="00C24A85">
            <w:pPr>
              <w:jc w:val="center"/>
            </w:pPr>
            <w:r>
              <w:t>4,1 - 8,8</w:t>
            </w:r>
          </w:p>
        </w:tc>
        <w:tc>
          <w:tcPr>
            <w:tcW w:w="1134" w:type="dxa"/>
          </w:tcPr>
          <w:p w:rsidR="00A02614" w:rsidRDefault="00A02614" w:rsidP="00C24A85">
            <w:pPr>
              <w:jc w:val="center"/>
            </w:pPr>
            <w:r>
              <w:t>4,7 - 10,1</w:t>
            </w:r>
          </w:p>
        </w:tc>
        <w:tc>
          <w:tcPr>
            <w:tcW w:w="1985" w:type="dxa"/>
            <w:vMerge/>
            <w:vAlign w:val="center"/>
          </w:tcPr>
          <w:p w:rsidR="00A02614" w:rsidRDefault="00A02614" w:rsidP="00C24A85">
            <w:pPr>
              <w:jc w:val="center"/>
            </w:pPr>
          </w:p>
        </w:tc>
        <w:tc>
          <w:tcPr>
            <w:tcW w:w="1474" w:type="dxa"/>
            <w:vMerge/>
            <w:vAlign w:val="center"/>
          </w:tcPr>
          <w:p w:rsidR="00A02614" w:rsidRDefault="00A02614" w:rsidP="00C24A85">
            <w:pPr>
              <w:jc w:val="center"/>
            </w:pPr>
          </w:p>
        </w:tc>
      </w:tr>
      <w:tr w:rsidR="00A02614" w:rsidRPr="00724D52" w:rsidTr="00C24A85">
        <w:trPr>
          <w:trHeight w:val="925"/>
          <w:jc w:val="center"/>
        </w:trPr>
        <w:tc>
          <w:tcPr>
            <w:tcW w:w="3793" w:type="dxa"/>
            <w:vAlign w:val="center"/>
          </w:tcPr>
          <w:p w:rsidR="00A02614" w:rsidRDefault="00A02614" w:rsidP="00C24A85">
            <w:pPr>
              <w:jc w:val="center"/>
            </w:pPr>
            <w:r>
              <w:t>- при отдельном размещении стоянки (по 22,5 кв.м на 1 автомашину)</w:t>
            </w:r>
          </w:p>
        </w:tc>
        <w:tc>
          <w:tcPr>
            <w:tcW w:w="1340" w:type="dxa"/>
            <w:vAlign w:val="center"/>
          </w:tcPr>
          <w:p w:rsidR="00A02614" w:rsidRDefault="00A02614" w:rsidP="00C24A85">
            <w:pPr>
              <w:jc w:val="center"/>
            </w:pPr>
            <w:r>
              <w:t>5,1 - 10,9</w:t>
            </w:r>
          </w:p>
        </w:tc>
        <w:tc>
          <w:tcPr>
            <w:tcW w:w="1134" w:type="dxa"/>
          </w:tcPr>
          <w:p w:rsidR="00A02614" w:rsidRDefault="00A02614" w:rsidP="00C24A85">
            <w:pPr>
              <w:jc w:val="center"/>
            </w:pPr>
            <w:r>
              <w:t>5,9 - 12,7</w:t>
            </w:r>
          </w:p>
        </w:tc>
        <w:tc>
          <w:tcPr>
            <w:tcW w:w="1985" w:type="dxa"/>
            <w:vMerge/>
            <w:vAlign w:val="center"/>
          </w:tcPr>
          <w:p w:rsidR="00A02614" w:rsidRDefault="00A02614" w:rsidP="00C24A85">
            <w:pPr>
              <w:jc w:val="center"/>
            </w:pPr>
          </w:p>
        </w:tc>
        <w:tc>
          <w:tcPr>
            <w:tcW w:w="1474" w:type="dxa"/>
            <w:vMerge/>
            <w:vAlign w:val="center"/>
          </w:tcPr>
          <w:p w:rsidR="00A02614" w:rsidRDefault="00A02614" w:rsidP="00C24A85">
            <w:pPr>
              <w:jc w:val="center"/>
            </w:pPr>
          </w:p>
        </w:tc>
      </w:tr>
      <w:tr w:rsidR="00A02614" w:rsidRPr="00724D52" w:rsidTr="00C24A85">
        <w:trPr>
          <w:jc w:val="center"/>
        </w:trPr>
        <w:tc>
          <w:tcPr>
            <w:tcW w:w="9726" w:type="dxa"/>
            <w:gridSpan w:val="5"/>
            <w:vAlign w:val="center"/>
          </w:tcPr>
          <w:p w:rsidR="00A02614" w:rsidRPr="004E5BDF" w:rsidRDefault="00A02614" w:rsidP="00C24A85">
            <w:pPr>
              <w:jc w:val="both"/>
            </w:pPr>
            <w:r w:rsidRPr="004E5BDF">
              <w:rPr>
                <w:sz w:val="22"/>
                <w:szCs w:val="22"/>
              </w:rPr>
              <w:t>&lt;*&gt; Минимальные стандартные размеры комплексных площадок без учета беговых дорожек.</w:t>
            </w:r>
          </w:p>
          <w:p w:rsidR="00A02614" w:rsidRPr="004E5BDF" w:rsidRDefault="00A02614" w:rsidP="00C24A85">
            <w:pPr>
              <w:jc w:val="both"/>
            </w:pPr>
            <w:bookmarkStart w:id="11" w:name="P2848"/>
            <w:bookmarkEnd w:id="11"/>
            <w:r w:rsidRPr="004E5BDF">
              <w:rPr>
                <w:sz w:val="22"/>
                <w:szCs w:val="22"/>
              </w:rPr>
              <w:t>&lt;**&gt; В зависимости от шумовых характеристик: при использовании крытых площадок или при установке площадок для настольного тенниса - 10 м, для хоккейных и футбольных площадок - 40 м.</w:t>
            </w:r>
          </w:p>
          <w:p w:rsidR="00A02614" w:rsidRPr="004E5BDF" w:rsidRDefault="00A02614" w:rsidP="00C24A85">
            <w:pPr>
              <w:jc w:val="both"/>
            </w:pPr>
            <w:bookmarkStart w:id="12" w:name="P2849"/>
            <w:bookmarkEnd w:id="12"/>
            <w:r w:rsidRPr="004E5BDF">
              <w:rPr>
                <w:sz w:val="22"/>
                <w:szCs w:val="22"/>
              </w:rPr>
              <w:t>&lt;***&gt; Минимальный показатель допускается использовать при наличии сведений о минимальном уровне автомобилизации населения, а также в условиях реконструкции и применения для размещения индивидуальных автомобилей встроенных гаражей, размещении в зоне пешеходной доступности многоуровневых гаражей. При планировании новых жилых кварталов минимальный показатель рекомендуется принимать не ниже значения среднего арифметического из представленного в таблице диапазона значений.</w:t>
            </w:r>
          </w:p>
        </w:tc>
      </w:tr>
      <w:tr w:rsidR="00A02614" w:rsidRPr="00E30266" w:rsidTr="00C24A85">
        <w:trPr>
          <w:jc w:val="center"/>
        </w:trPr>
        <w:tc>
          <w:tcPr>
            <w:tcW w:w="9726" w:type="dxa"/>
            <w:gridSpan w:val="5"/>
            <w:vAlign w:val="center"/>
          </w:tcPr>
          <w:p w:rsidR="00A02614" w:rsidRPr="00A02614" w:rsidRDefault="00A02614" w:rsidP="00C24A85">
            <w:pPr>
              <w:jc w:val="both"/>
            </w:pPr>
            <w:r w:rsidRPr="00A02614">
              <w:t>Примечания:</w:t>
            </w:r>
          </w:p>
          <w:p w:rsidR="00A02614" w:rsidRPr="00A02614" w:rsidRDefault="00A02614" w:rsidP="00C24A85">
            <w:pPr>
              <w:jc w:val="both"/>
            </w:pPr>
            <w:r w:rsidRPr="00A02614">
              <w:t>1</w:t>
            </w:r>
            <w:r w:rsidR="004E5757">
              <w:t>.</w:t>
            </w:r>
            <w:r w:rsidRPr="00A02614">
              <w:t xml:space="preserve"> Приведенные показатели относятся ко всей межмагистральной территории (кварталу) в целом, включая территорию отдельных участков, выделяемых под объекты капитального строительства.</w:t>
            </w:r>
          </w:p>
          <w:p w:rsidR="00A02614" w:rsidRPr="00A02614" w:rsidRDefault="00A02614" w:rsidP="00C24A85">
            <w:pPr>
              <w:jc w:val="both"/>
            </w:pPr>
            <w:r w:rsidRPr="00A02614">
              <w:t>2</w:t>
            </w:r>
            <w:r w:rsidR="004E5757">
              <w:t>.</w:t>
            </w:r>
            <w:r w:rsidRPr="00A02614">
              <w:t xml:space="preserve"> Хозяйственные площадки для мусоросборников следует располагать не далее 100 м от наиболее удалённого входа в жилое здание. К площадкам мусоросборников должны быть обеспечены подъезды, позволяющие маневрировать обслуживающему мусоровозному транспорту.</w:t>
            </w:r>
          </w:p>
          <w:p w:rsidR="00A02614" w:rsidRPr="00A02614" w:rsidRDefault="00A02614" w:rsidP="00C24A85">
            <w:pPr>
              <w:jc w:val="both"/>
            </w:pPr>
            <w:r w:rsidRPr="00A02614">
              <w:t>3</w:t>
            </w:r>
            <w:r w:rsidR="004E5757">
              <w:t>.</w:t>
            </w:r>
            <w:r w:rsidRPr="00A02614">
              <w:t xml:space="preserve"> Расстояния от площадок для мусоросборников до площадок для игр детей, отдыха взрослого населения и физкультурных площадок следует принимать не менее 20 м.</w:t>
            </w:r>
          </w:p>
          <w:p w:rsidR="00A02614" w:rsidRPr="00A02614" w:rsidRDefault="00A02614" w:rsidP="00C24A85">
            <w:pPr>
              <w:jc w:val="both"/>
            </w:pPr>
            <w:r w:rsidRPr="00A02614">
              <w:t>4</w:t>
            </w:r>
            <w:r w:rsidR="004E5757">
              <w:t>.</w:t>
            </w:r>
            <w:r w:rsidRPr="00A02614">
              <w:t xml:space="preserve"> Детские игровые площадки в обязательном порядке должны быть оснащены оборудованием, разрабатываемым индивидуально или принимаемым по типовым альбомам. </w:t>
            </w:r>
          </w:p>
          <w:p w:rsidR="00A02614" w:rsidRPr="00A02614" w:rsidRDefault="00A02614" w:rsidP="00C24A85">
            <w:pPr>
              <w:jc w:val="both"/>
            </w:pPr>
            <w:r w:rsidRPr="00A02614">
              <w:t xml:space="preserve">5 В кварталах застройки с приквартирными и приусадебными участками, в том числе в блокированной застройке, садово-дачной застройке, следует сокращать удельные </w:t>
            </w:r>
            <w:hyperlink w:anchor="P2791" w:history="1">
              <w:r w:rsidRPr="00A02614">
                <w:t>показатели</w:t>
              </w:r>
            </w:hyperlink>
            <w:r w:rsidRPr="00A02614">
              <w:t xml:space="preserve"> площадок относительно приведенных в таблице для игр детей - на 50% (размещая эти площадки в виде отдельного комплекса, например, при общественном центре); для стоянки автомашин на межмагистральной территории (за пределами индивидуального участка) - на 50% (размещая их в основном при общественном центре).</w:t>
            </w:r>
          </w:p>
          <w:p w:rsidR="00A02614" w:rsidRPr="004E5BDF" w:rsidRDefault="00A02614" w:rsidP="00C24A85">
            <w:pPr>
              <w:rPr>
                <w:sz w:val="20"/>
                <w:szCs w:val="20"/>
              </w:rPr>
            </w:pPr>
          </w:p>
        </w:tc>
      </w:tr>
    </w:tbl>
    <w:p w:rsidR="00A02614" w:rsidRPr="00724D52" w:rsidRDefault="00A02614" w:rsidP="00724D52">
      <w:pPr>
        <w:ind w:firstLine="720"/>
        <w:jc w:val="right"/>
        <w:rPr>
          <w:sz w:val="22"/>
          <w:szCs w:val="22"/>
        </w:rPr>
      </w:pPr>
    </w:p>
    <w:p w:rsidR="00374188" w:rsidRDefault="007937B9" w:rsidP="00374188">
      <w:pPr>
        <w:ind w:firstLine="426"/>
        <w:jc w:val="both"/>
        <w:rPr>
          <w:b/>
        </w:rPr>
      </w:pPr>
      <w:r>
        <w:rPr>
          <w:b/>
        </w:rPr>
        <w:lastRenderedPageBreak/>
        <w:t xml:space="preserve">1.1.5 </w:t>
      </w:r>
      <w:r w:rsidR="00374188" w:rsidRPr="007937B9">
        <w:rPr>
          <w:b/>
        </w:rPr>
        <w:t xml:space="preserve">Требования к </w:t>
      </w:r>
      <w:r w:rsidR="00374188" w:rsidRPr="007937B9">
        <w:rPr>
          <w:b/>
          <w:spacing w:val="-3"/>
        </w:rPr>
        <w:t xml:space="preserve">размерам земельных участков и </w:t>
      </w:r>
      <w:r w:rsidR="00374188" w:rsidRPr="007937B9">
        <w:rPr>
          <w:b/>
        </w:rPr>
        <w:t xml:space="preserve">параметрам разрешенного </w:t>
      </w:r>
      <w:r w:rsidR="00374188" w:rsidRPr="007937B9">
        <w:rPr>
          <w:b/>
          <w:spacing w:val="-2"/>
        </w:rPr>
        <w:t>строительства, реконструкции объектов капитального строительства в зоне жилой застройки усадебного типа</w:t>
      </w:r>
      <w:r w:rsidR="00374188" w:rsidRPr="007937B9">
        <w:rPr>
          <w:b/>
        </w:rPr>
        <w:t>.</w:t>
      </w:r>
    </w:p>
    <w:p w:rsidR="00407261" w:rsidRPr="00D5080B" w:rsidRDefault="00407261" w:rsidP="004A4096">
      <w:pPr>
        <w:pStyle w:val="a5"/>
        <w:numPr>
          <w:ilvl w:val="0"/>
          <w:numId w:val="7"/>
        </w:numPr>
        <w:overflowPunct w:val="0"/>
        <w:autoSpaceDE w:val="0"/>
        <w:autoSpaceDN w:val="0"/>
        <w:jc w:val="both"/>
        <w:textAlignment w:val="baseline"/>
        <w:rPr>
          <w:color w:val="000000"/>
        </w:rPr>
      </w:pPr>
      <w:r w:rsidRPr="00D5080B">
        <w:rPr>
          <w:color w:val="000000"/>
        </w:rPr>
        <w:t>При размещении и планировочной организации территории малоэтажного жилищного строительства должны соблюдаться требования по:</w:t>
      </w:r>
    </w:p>
    <w:p w:rsidR="00407261" w:rsidRPr="00D5080B" w:rsidRDefault="00407261" w:rsidP="004A4096">
      <w:pPr>
        <w:pStyle w:val="a5"/>
        <w:numPr>
          <w:ilvl w:val="0"/>
          <w:numId w:val="7"/>
        </w:numPr>
        <w:overflowPunct w:val="0"/>
        <w:autoSpaceDE w:val="0"/>
        <w:autoSpaceDN w:val="0"/>
        <w:jc w:val="both"/>
        <w:textAlignment w:val="baseline"/>
        <w:rPr>
          <w:color w:val="000000"/>
        </w:rPr>
      </w:pPr>
      <w:r w:rsidRPr="00D5080B">
        <w:rPr>
          <w:color w:val="000000"/>
        </w:rPr>
        <w:t>охране окружающей среды;</w:t>
      </w:r>
    </w:p>
    <w:p w:rsidR="00407261" w:rsidRPr="00D5080B" w:rsidRDefault="00407261" w:rsidP="004A4096">
      <w:pPr>
        <w:pStyle w:val="a5"/>
        <w:numPr>
          <w:ilvl w:val="0"/>
          <w:numId w:val="7"/>
        </w:numPr>
        <w:overflowPunct w:val="0"/>
        <w:autoSpaceDE w:val="0"/>
        <w:autoSpaceDN w:val="0"/>
        <w:jc w:val="both"/>
        <w:textAlignment w:val="baseline"/>
        <w:rPr>
          <w:color w:val="000000"/>
        </w:rPr>
      </w:pPr>
      <w:r w:rsidRPr="00D5080B">
        <w:rPr>
          <w:color w:val="000000"/>
        </w:rPr>
        <w:t>защите территории от шума и выхлопных газов транспортных магистралей, электрических и электромагнитных излучений, от выделяемого из земли радона.</w:t>
      </w:r>
    </w:p>
    <w:p w:rsidR="00407261" w:rsidRPr="00D5080B" w:rsidRDefault="00407261" w:rsidP="004A4096">
      <w:pPr>
        <w:pStyle w:val="a5"/>
        <w:numPr>
          <w:ilvl w:val="0"/>
          <w:numId w:val="7"/>
        </w:numPr>
        <w:overflowPunct w:val="0"/>
        <w:autoSpaceDE w:val="0"/>
        <w:autoSpaceDN w:val="0"/>
        <w:jc w:val="both"/>
        <w:textAlignment w:val="baseline"/>
        <w:rPr>
          <w:color w:val="000000"/>
        </w:rPr>
      </w:pPr>
      <w:r w:rsidRPr="00D5080B">
        <w:rPr>
          <w:color w:val="000000"/>
        </w:rPr>
        <w:t>Инсоляция территорий и помещений малоэтажной застройки должна обеспечивать непрерывную 3-часовую продолжительность в весенне-летний период или суммарную 3,5-часовую продолжительность.</w:t>
      </w:r>
    </w:p>
    <w:p w:rsidR="00407261" w:rsidRPr="00D5080B" w:rsidRDefault="00407261" w:rsidP="004A4096">
      <w:pPr>
        <w:pStyle w:val="a5"/>
        <w:numPr>
          <w:ilvl w:val="0"/>
          <w:numId w:val="7"/>
        </w:numPr>
        <w:overflowPunct w:val="0"/>
        <w:autoSpaceDE w:val="0"/>
        <w:autoSpaceDN w:val="0"/>
        <w:jc w:val="both"/>
        <w:textAlignment w:val="baseline"/>
        <w:rPr>
          <w:color w:val="000000"/>
        </w:rPr>
      </w:pPr>
      <w:r w:rsidRPr="00D5080B">
        <w:rPr>
          <w:color w:val="000000"/>
        </w:rPr>
        <w:t>В смешанной застройке или при размещении малоэтажной застройки в сложных градостроительных условиях допускается сокращение нормируемой инсоляции до 2,5 ч.</w:t>
      </w:r>
    </w:p>
    <w:p w:rsidR="00407261" w:rsidRPr="00D5080B" w:rsidRDefault="00407261" w:rsidP="004A4096">
      <w:pPr>
        <w:pStyle w:val="a5"/>
        <w:numPr>
          <w:ilvl w:val="0"/>
          <w:numId w:val="7"/>
        </w:numPr>
        <w:overflowPunct w:val="0"/>
        <w:autoSpaceDE w:val="0"/>
        <w:autoSpaceDN w:val="0"/>
        <w:jc w:val="both"/>
        <w:textAlignment w:val="baseline"/>
        <w:rPr>
          <w:color w:val="000000"/>
        </w:rPr>
      </w:pPr>
      <w:r w:rsidRPr="00D5080B">
        <w:rPr>
          <w:color w:val="000000"/>
        </w:rPr>
        <w:t>Требуемая нормативная продолжительность инсоляции должна быть обоснована расчетом лицензированной организацией на стадии проекта застройки и рабочего проекта.</w:t>
      </w:r>
    </w:p>
    <w:p w:rsidR="00407261" w:rsidRDefault="00407261" w:rsidP="004A4096">
      <w:pPr>
        <w:pStyle w:val="a5"/>
        <w:numPr>
          <w:ilvl w:val="0"/>
          <w:numId w:val="7"/>
        </w:numPr>
        <w:jc w:val="both"/>
      </w:pPr>
      <w:r>
        <w:t>Мусороудаление территорий малоэтажной жилой застройки, как правило, следует проводить путем вывозки бытового мусора от площадок с контейнерами, расстояние от которых до границ участков жилых домов, детских учреждений, озелененных площадок следует устанавливать не менее 50, но не более 100 м.</w:t>
      </w:r>
    </w:p>
    <w:p w:rsidR="00407261" w:rsidRDefault="00407261" w:rsidP="004A4096">
      <w:pPr>
        <w:pStyle w:val="a5"/>
        <w:numPr>
          <w:ilvl w:val="0"/>
          <w:numId w:val="7"/>
        </w:numPr>
        <w:jc w:val="both"/>
      </w:pPr>
      <w:r>
        <w:t>Для обеспечения пожаротушения отдельных зданий на территориях малоэтажного жилищного строительства следует предусматривать гидранты.</w:t>
      </w:r>
    </w:p>
    <w:p w:rsidR="00407261" w:rsidRDefault="00407261" w:rsidP="004A4096">
      <w:pPr>
        <w:pStyle w:val="a5"/>
        <w:numPr>
          <w:ilvl w:val="0"/>
          <w:numId w:val="7"/>
        </w:numPr>
        <w:jc w:val="both"/>
      </w:pPr>
      <w:r w:rsidRPr="00407261">
        <w:t>При невозможности или нецелесообразности обеспечения пожаротушения отдельных зданий от гидрантов допускается предусмотреть его из резервуаров или водоемов в соответствии с п.2 ст.1.10 настоящих Нормативов.</w:t>
      </w:r>
    </w:p>
    <w:p w:rsidR="00407261" w:rsidRDefault="00D5080B" w:rsidP="004A4096">
      <w:pPr>
        <w:pStyle w:val="a5"/>
        <w:numPr>
          <w:ilvl w:val="0"/>
          <w:numId w:val="7"/>
        </w:numPr>
        <w:jc w:val="both"/>
      </w:pPr>
      <w:r>
        <w:t xml:space="preserve">Минимальные противопожарные расстояния между зданиями (а также между крайними строениями и группами строений на приквартирных участках) принимать по табл. 19 </w:t>
      </w:r>
      <w:r w:rsidRPr="00407261">
        <w:t>п.</w:t>
      </w:r>
      <w:r>
        <w:t>4</w:t>
      </w:r>
      <w:r w:rsidRPr="00407261">
        <w:t xml:space="preserve"> ст.1.10 настоящих Нормативов</w:t>
      </w:r>
      <w:r>
        <w:t>.</w:t>
      </w:r>
    </w:p>
    <w:p w:rsidR="00374188" w:rsidRPr="00D5080B" w:rsidRDefault="00374188" w:rsidP="004A4096">
      <w:pPr>
        <w:pStyle w:val="a5"/>
        <w:numPr>
          <w:ilvl w:val="0"/>
          <w:numId w:val="7"/>
        </w:numPr>
        <w:jc w:val="both"/>
        <w:rPr>
          <w:spacing w:val="-4"/>
        </w:rPr>
      </w:pPr>
      <w:r w:rsidRPr="00D5080B">
        <w:rPr>
          <w:spacing w:val="-4"/>
        </w:rPr>
        <w:t xml:space="preserve">Одноквартирный жилой дом должен отстоять от красной линии улиц не менее чем на </w:t>
      </w:r>
      <w:smartTag w:uri="urn:schemas-microsoft-com:office:smarttags" w:element="metricconverter">
        <w:smartTagPr>
          <w:attr w:name="ProductID" w:val="5 м"/>
        </w:smartTagPr>
        <w:r w:rsidRPr="00D5080B">
          <w:rPr>
            <w:spacing w:val="-4"/>
          </w:rPr>
          <w:t>5 м</w:t>
        </w:r>
      </w:smartTag>
      <w:r w:rsidRPr="00D5080B">
        <w:rPr>
          <w:spacing w:val="-4"/>
        </w:rPr>
        <w:t xml:space="preserve">, от красной линии проездов — не менее чем на </w:t>
      </w:r>
      <w:smartTag w:uri="urn:schemas-microsoft-com:office:smarttags" w:element="metricconverter">
        <w:smartTagPr>
          <w:attr w:name="ProductID" w:val="3 м"/>
        </w:smartTagPr>
        <w:r w:rsidRPr="00D5080B">
          <w:rPr>
            <w:spacing w:val="-4"/>
          </w:rPr>
          <w:t>3 м</w:t>
        </w:r>
      </w:smartTag>
      <w:r w:rsidRPr="00D5080B">
        <w:rPr>
          <w:spacing w:val="-4"/>
        </w:rPr>
        <w:t>.</w:t>
      </w:r>
    </w:p>
    <w:p w:rsidR="00374188" w:rsidRPr="00D5080B" w:rsidRDefault="00374188" w:rsidP="004A4096">
      <w:pPr>
        <w:pStyle w:val="a5"/>
        <w:numPr>
          <w:ilvl w:val="0"/>
          <w:numId w:val="7"/>
        </w:numPr>
        <w:jc w:val="both"/>
        <w:rPr>
          <w:spacing w:val="-4"/>
        </w:rPr>
      </w:pPr>
      <w:r w:rsidRPr="00D5080B">
        <w:rPr>
          <w:spacing w:val="-4"/>
        </w:rPr>
        <w:t xml:space="preserve">До границы приквартирного участка расстояния по санитарно-бытовым условиям должны быть не менее: от одноквартирного жилого дома — </w:t>
      </w:r>
      <w:smartTag w:uri="urn:schemas-microsoft-com:office:smarttags" w:element="metricconverter">
        <w:smartTagPr>
          <w:attr w:name="ProductID" w:val="3 м"/>
        </w:smartTagPr>
        <w:r w:rsidRPr="00D5080B">
          <w:rPr>
            <w:spacing w:val="-4"/>
          </w:rPr>
          <w:t>3 м</w:t>
        </w:r>
      </w:smartTag>
      <w:r w:rsidRPr="00D5080B">
        <w:rPr>
          <w:spacing w:val="-4"/>
        </w:rPr>
        <w:t xml:space="preserve"> </w:t>
      </w:r>
      <w:r w:rsidRPr="007937B9">
        <w:t xml:space="preserve">с учетом требований п. 4.1.5 СП 30-102-99; </w:t>
      </w:r>
      <w:r w:rsidRPr="00D5080B">
        <w:rPr>
          <w:spacing w:val="-4"/>
        </w:rPr>
        <w:t xml:space="preserve">от построек для содержания скота и птицы — </w:t>
      </w:r>
      <w:smartTag w:uri="urn:schemas-microsoft-com:office:smarttags" w:element="metricconverter">
        <w:smartTagPr>
          <w:attr w:name="ProductID" w:val="4 м"/>
        </w:smartTagPr>
        <w:r w:rsidRPr="00D5080B">
          <w:rPr>
            <w:spacing w:val="-4"/>
          </w:rPr>
          <w:t>4 м</w:t>
        </w:r>
      </w:smartTag>
      <w:r w:rsidRPr="00D5080B">
        <w:rPr>
          <w:spacing w:val="-4"/>
        </w:rPr>
        <w:t xml:space="preserve">; от других построек (бани, гаража и др.) — </w:t>
      </w:r>
      <w:smartTag w:uri="urn:schemas-microsoft-com:office:smarttags" w:element="metricconverter">
        <w:smartTagPr>
          <w:attr w:name="ProductID" w:val="1 м"/>
        </w:smartTagPr>
        <w:r w:rsidRPr="00D5080B">
          <w:rPr>
            <w:spacing w:val="-4"/>
          </w:rPr>
          <w:t>1 м</w:t>
        </w:r>
      </w:smartTag>
      <w:r w:rsidRPr="00D5080B">
        <w:rPr>
          <w:spacing w:val="-4"/>
        </w:rPr>
        <w:t xml:space="preserve">; от стволов высокорослых деревьев — </w:t>
      </w:r>
      <w:smartTag w:uri="urn:schemas-microsoft-com:office:smarttags" w:element="metricconverter">
        <w:smartTagPr>
          <w:attr w:name="ProductID" w:val="4 м"/>
        </w:smartTagPr>
        <w:r w:rsidRPr="00D5080B">
          <w:rPr>
            <w:spacing w:val="-4"/>
          </w:rPr>
          <w:t>4 м</w:t>
        </w:r>
      </w:smartTag>
      <w:r w:rsidRPr="00D5080B">
        <w:rPr>
          <w:spacing w:val="-4"/>
        </w:rPr>
        <w:t xml:space="preserve">; среднерослых — </w:t>
      </w:r>
      <w:smartTag w:uri="urn:schemas-microsoft-com:office:smarttags" w:element="metricconverter">
        <w:smartTagPr>
          <w:attr w:name="ProductID" w:val="2 м"/>
        </w:smartTagPr>
        <w:r w:rsidRPr="00D5080B">
          <w:rPr>
            <w:spacing w:val="-4"/>
          </w:rPr>
          <w:t>2 м</w:t>
        </w:r>
      </w:smartTag>
      <w:r w:rsidRPr="00D5080B">
        <w:rPr>
          <w:spacing w:val="-4"/>
        </w:rPr>
        <w:t>; от кус</w:t>
      </w:r>
      <w:r w:rsidRPr="00D5080B">
        <w:rPr>
          <w:spacing w:val="-4"/>
        </w:rPr>
        <w:softHyphen/>
        <w:t xml:space="preserve">тарника — </w:t>
      </w:r>
      <w:smartTag w:uri="urn:schemas-microsoft-com:office:smarttags" w:element="metricconverter">
        <w:smartTagPr>
          <w:attr w:name="ProductID" w:val="1 м"/>
        </w:smartTagPr>
        <w:r w:rsidRPr="00D5080B">
          <w:rPr>
            <w:spacing w:val="-4"/>
          </w:rPr>
          <w:t>1 м</w:t>
        </w:r>
      </w:smartTag>
      <w:r w:rsidRPr="00D5080B">
        <w:rPr>
          <w:spacing w:val="-4"/>
        </w:rPr>
        <w:t>.</w:t>
      </w:r>
    </w:p>
    <w:p w:rsidR="00374188" w:rsidRPr="00D5080B" w:rsidRDefault="00374188" w:rsidP="004A4096">
      <w:pPr>
        <w:pStyle w:val="a5"/>
        <w:numPr>
          <w:ilvl w:val="0"/>
          <w:numId w:val="7"/>
        </w:numPr>
        <w:jc w:val="both"/>
        <w:rPr>
          <w:spacing w:val="-4"/>
        </w:rPr>
      </w:pPr>
      <w:r w:rsidRPr="00D5080B">
        <w:rPr>
          <w:spacing w:val="-4"/>
        </w:rPr>
        <w:t xml:space="preserve">Постройки для содержания скота и птицы </w:t>
      </w:r>
      <w:r w:rsidRPr="007937B9">
        <w:t xml:space="preserve">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7937B9">
          <w:t>7 м</w:t>
        </w:r>
      </w:smartTag>
      <w:r w:rsidRPr="007937B9">
        <w:t xml:space="preserve"> от входа в дом.</w:t>
      </w:r>
    </w:p>
    <w:p w:rsidR="00374188" w:rsidRPr="00D5080B" w:rsidRDefault="00374188" w:rsidP="004A4096">
      <w:pPr>
        <w:pStyle w:val="a5"/>
        <w:numPr>
          <w:ilvl w:val="0"/>
          <w:numId w:val="7"/>
        </w:numPr>
        <w:jc w:val="both"/>
        <w:rPr>
          <w:spacing w:val="-4"/>
        </w:rPr>
      </w:pPr>
      <w:r w:rsidRPr="00D5080B">
        <w:rPr>
          <w:spacing w:val="-4"/>
        </w:rPr>
        <w:t>Вспомогательные строения, за исключением гаражей, размещать со стороны улицы не допускается.</w:t>
      </w:r>
    </w:p>
    <w:p w:rsidR="00374188" w:rsidRPr="00D5080B" w:rsidRDefault="00374188" w:rsidP="004A4096">
      <w:pPr>
        <w:pStyle w:val="a5"/>
        <w:numPr>
          <w:ilvl w:val="0"/>
          <w:numId w:val="7"/>
        </w:numPr>
        <w:jc w:val="both"/>
        <w:rPr>
          <w:spacing w:val="-4"/>
        </w:rPr>
      </w:pPr>
      <w:r w:rsidRPr="00D5080B">
        <w:rPr>
          <w:spacing w:val="-4"/>
        </w:rPr>
        <w:t xml:space="preserve">Расстояние от окон жилых комнат до стен соседнего дома, расположенных на соседних земельных участках, должно быть не менее </w:t>
      </w:r>
      <w:smartTag w:uri="urn:schemas-microsoft-com:office:smarttags" w:element="metricconverter">
        <w:smartTagPr>
          <w:attr w:name="ProductID" w:val="6 м"/>
        </w:smartTagPr>
        <w:r w:rsidRPr="00D5080B">
          <w:rPr>
            <w:spacing w:val="-4"/>
          </w:rPr>
          <w:t>6 м</w:t>
        </w:r>
      </w:smartTag>
      <w:r w:rsidRPr="00D5080B">
        <w:rPr>
          <w:spacing w:val="-4"/>
        </w:rPr>
        <w:t>.</w:t>
      </w:r>
    </w:p>
    <w:p w:rsidR="00374188" w:rsidRPr="00D5080B" w:rsidRDefault="00374188" w:rsidP="004A4096">
      <w:pPr>
        <w:pStyle w:val="a5"/>
        <w:numPr>
          <w:ilvl w:val="0"/>
          <w:numId w:val="7"/>
        </w:numPr>
        <w:jc w:val="both"/>
        <w:rPr>
          <w:spacing w:val="-4"/>
        </w:rPr>
      </w:pPr>
      <w:r w:rsidRPr="00D5080B">
        <w:rPr>
          <w:spacing w:val="-4"/>
        </w:rPr>
        <w:t>Расстояние</w:t>
      </w:r>
      <w:r w:rsidRPr="007937B9">
        <w:t xml:space="preserve"> от окон жилого здания до хозяйственных построек, расположенных на соседнем участке – не менее </w:t>
      </w:r>
      <w:smartTag w:uri="urn:schemas-microsoft-com:office:smarttags" w:element="metricconverter">
        <w:smartTagPr>
          <w:attr w:name="ProductID" w:val="10 м"/>
        </w:smartTagPr>
        <w:r w:rsidRPr="007937B9">
          <w:t>10 м</w:t>
        </w:r>
      </w:smartTag>
      <w:r w:rsidRPr="007937B9">
        <w:t>.</w:t>
      </w:r>
    </w:p>
    <w:p w:rsidR="00374188" w:rsidRDefault="00374188" w:rsidP="004A4096">
      <w:pPr>
        <w:pStyle w:val="a5"/>
        <w:numPr>
          <w:ilvl w:val="0"/>
          <w:numId w:val="7"/>
        </w:numPr>
        <w:jc w:val="both"/>
      </w:pPr>
      <w:r w:rsidRPr="007937B9">
        <w:t>При отсутствии централизованной канализации расстояние от туалета до стен соседнего дома необходимо принимать не менее 12 м</w:t>
      </w:r>
      <w:r w:rsidR="00407261">
        <w:t>.</w:t>
      </w:r>
    </w:p>
    <w:p w:rsidR="00D5080B" w:rsidRDefault="00D5080B" w:rsidP="004A4096">
      <w:pPr>
        <w:pStyle w:val="a5"/>
        <w:numPr>
          <w:ilvl w:val="0"/>
          <w:numId w:val="7"/>
        </w:numPr>
        <w:jc w:val="both"/>
      </w:pPr>
      <w:r>
        <w:t xml:space="preserve">При устройстве гаражей (в том числе пристроенных) в цокольном, подвальном этажах одно-двухэтажных усадебных, одноквартирных и блокированных домов (в усадебных, </w:t>
      </w:r>
      <w:r>
        <w:lastRenderedPageBreak/>
        <w:t>одно-двухквартирных домах и в первом этаже) допускается их проектирование без соблюдения нормативов на проектирование предприятий по обслуживанию автомобилей.</w:t>
      </w:r>
    </w:p>
    <w:p w:rsidR="00407261" w:rsidRPr="007937B9" w:rsidRDefault="00407261" w:rsidP="00374188">
      <w:pPr>
        <w:ind w:firstLine="426"/>
        <w:jc w:val="both"/>
      </w:pPr>
    </w:p>
    <w:p w:rsidR="00404122" w:rsidRDefault="00EF7199" w:rsidP="00D24664">
      <w:pPr>
        <w:pStyle w:val="1"/>
      </w:pPr>
      <w:bookmarkStart w:id="13" w:name="_Toc501217718"/>
      <w:r>
        <w:t xml:space="preserve">1.2 </w:t>
      </w:r>
      <w:r w:rsidRPr="00A158B6">
        <w:t>Расчетные показатели, устанавливаемые для объектов местного</w:t>
      </w:r>
      <w:r>
        <w:t xml:space="preserve"> значения в области образования</w:t>
      </w:r>
      <w:bookmarkEnd w:id="13"/>
    </w:p>
    <w:p w:rsidR="00404122" w:rsidRPr="00374188" w:rsidRDefault="00404122" w:rsidP="009347C6">
      <w:pPr>
        <w:pStyle w:val="4"/>
      </w:pPr>
      <w:r w:rsidRPr="00374188">
        <w:t>1.2.1 Дошкольное образование</w:t>
      </w:r>
      <w:r w:rsidR="00A42860" w:rsidRPr="00374188">
        <w:t xml:space="preserve"> </w:t>
      </w:r>
    </w:p>
    <w:p w:rsidR="00A42860" w:rsidRPr="00404122" w:rsidRDefault="00A42860" w:rsidP="00404122">
      <w:pPr>
        <w:jc w:val="both"/>
        <w:rPr>
          <w:bCs/>
        </w:rPr>
      </w:pPr>
      <w:r w:rsidRPr="00404122">
        <w:rPr>
          <w:color w:val="000000"/>
        </w:rPr>
        <w:t xml:space="preserve">При проектировании объектов дошкольного образования необходимо руководствоваться расчетными показателями таблицы </w:t>
      </w:r>
      <w:r w:rsidR="00404122" w:rsidRPr="00404122">
        <w:rPr>
          <w:color w:val="000000"/>
        </w:rPr>
        <w:t>3</w:t>
      </w:r>
      <w:r w:rsidRPr="00404122">
        <w:rPr>
          <w:color w:val="000000"/>
        </w:rPr>
        <w:t>.</w:t>
      </w:r>
    </w:p>
    <w:p w:rsidR="00A42860" w:rsidRPr="00F43A49" w:rsidRDefault="00A42860" w:rsidP="00A42860">
      <w:pPr>
        <w:contextualSpacing/>
        <w:jc w:val="right"/>
        <w:rPr>
          <w:color w:val="000000"/>
        </w:rPr>
      </w:pPr>
      <w:r w:rsidRPr="00F43A49">
        <w:rPr>
          <w:color w:val="000000"/>
        </w:rPr>
        <w:t xml:space="preserve">Таблица </w:t>
      </w:r>
      <w:r w:rsidR="00404122">
        <w:rPr>
          <w:color w:val="000000"/>
        </w:rPr>
        <w:t>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0"/>
        <w:gridCol w:w="2584"/>
        <w:gridCol w:w="1509"/>
        <w:gridCol w:w="2822"/>
        <w:gridCol w:w="1292"/>
        <w:gridCol w:w="1215"/>
      </w:tblGrid>
      <w:tr w:rsidR="00A42860" w:rsidRPr="00F43A49" w:rsidTr="00130442">
        <w:trPr>
          <w:trHeight w:val="778"/>
        </w:trPr>
        <w:tc>
          <w:tcPr>
            <w:tcW w:w="270" w:type="pct"/>
            <w:vMerge w:val="restart"/>
            <w:vAlign w:val="center"/>
          </w:tcPr>
          <w:p w:rsidR="00A42860" w:rsidRPr="00F43A49" w:rsidRDefault="00A42860" w:rsidP="00A42860">
            <w:pPr>
              <w:jc w:val="center"/>
              <w:rPr>
                <w:color w:val="000000"/>
              </w:rPr>
            </w:pPr>
            <w:r w:rsidRPr="00F43A49">
              <w:rPr>
                <w:color w:val="000000"/>
              </w:rPr>
              <w:t>№ п/п</w:t>
            </w:r>
          </w:p>
        </w:tc>
        <w:tc>
          <w:tcPr>
            <w:tcW w:w="1351" w:type="pct"/>
            <w:vMerge w:val="restart"/>
            <w:vAlign w:val="center"/>
          </w:tcPr>
          <w:p w:rsidR="00A42860" w:rsidRPr="00F43A49" w:rsidRDefault="00A42860" w:rsidP="00A42860">
            <w:pPr>
              <w:jc w:val="center"/>
              <w:rPr>
                <w:color w:val="000000"/>
              </w:rPr>
            </w:pPr>
            <w:r w:rsidRPr="00F43A49">
              <w:rPr>
                <w:color w:val="000000"/>
              </w:rPr>
              <w:t>Наименование объекта</w:t>
            </w:r>
          </w:p>
        </w:tc>
        <w:tc>
          <w:tcPr>
            <w:tcW w:w="2280" w:type="pct"/>
            <w:gridSpan w:val="2"/>
            <w:vAlign w:val="center"/>
          </w:tcPr>
          <w:p w:rsidR="00A42860" w:rsidRPr="00F43A49" w:rsidRDefault="00A42860" w:rsidP="00A42860">
            <w:pPr>
              <w:jc w:val="center"/>
              <w:rPr>
                <w:color w:val="000000"/>
              </w:rPr>
            </w:pPr>
            <w:r w:rsidRPr="00F43A49">
              <w:rPr>
                <w:color w:val="000000"/>
              </w:rPr>
              <w:t>Минимально допустимый уровень обеспеченности</w:t>
            </w:r>
          </w:p>
        </w:tc>
        <w:tc>
          <w:tcPr>
            <w:tcW w:w="1098" w:type="pct"/>
            <w:gridSpan w:val="2"/>
          </w:tcPr>
          <w:p w:rsidR="00A42860" w:rsidRPr="00F43A49" w:rsidRDefault="00A42860" w:rsidP="00A42860">
            <w:pPr>
              <w:jc w:val="center"/>
              <w:rPr>
                <w:color w:val="000000"/>
              </w:rPr>
            </w:pPr>
            <w:r w:rsidRPr="00F43A49">
              <w:rPr>
                <w:color w:val="000000"/>
              </w:rPr>
              <w:t>Максимально допустимый уровень территориальной доступности</w:t>
            </w:r>
          </w:p>
        </w:tc>
      </w:tr>
      <w:tr w:rsidR="00A42860" w:rsidRPr="00F43A49" w:rsidTr="00130442">
        <w:trPr>
          <w:trHeight w:val="470"/>
        </w:trPr>
        <w:tc>
          <w:tcPr>
            <w:tcW w:w="270" w:type="pct"/>
            <w:vMerge/>
            <w:vAlign w:val="center"/>
          </w:tcPr>
          <w:p w:rsidR="00A42860" w:rsidRPr="00F43A49" w:rsidRDefault="00A42860" w:rsidP="00A42860">
            <w:pPr>
              <w:jc w:val="center"/>
              <w:rPr>
                <w:b/>
                <w:color w:val="000000"/>
              </w:rPr>
            </w:pPr>
          </w:p>
        </w:tc>
        <w:tc>
          <w:tcPr>
            <w:tcW w:w="1351" w:type="pct"/>
            <w:vMerge/>
            <w:vAlign w:val="center"/>
          </w:tcPr>
          <w:p w:rsidR="00A42860" w:rsidRPr="00F43A49" w:rsidRDefault="00A42860" w:rsidP="00A42860">
            <w:pPr>
              <w:jc w:val="center"/>
              <w:rPr>
                <w:b/>
                <w:color w:val="000000"/>
              </w:rPr>
            </w:pPr>
          </w:p>
        </w:tc>
        <w:tc>
          <w:tcPr>
            <w:tcW w:w="811" w:type="pct"/>
            <w:vAlign w:val="center"/>
          </w:tcPr>
          <w:p w:rsidR="00A42860" w:rsidRPr="00F43A49" w:rsidRDefault="00A42860" w:rsidP="00A42860">
            <w:pPr>
              <w:jc w:val="center"/>
              <w:rPr>
                <w:color w:val="000000"/>
              </w:rPr>
            </w:pPr>
            <w:r w:rsidRPr="00F43A49">
              <w:rPr>
                <w:color w:val="000000"/>
              </w:rPr>
              <w:t>Единица измерения</w:t>
            </w:r>
          </w:p>
        </w:tc>
        <w:tc>
          <w:tcPr>
            <w:tcW w:w="1470" w:type="pct"/>
            <w:vAlign w:val="center"/>
          </w:tcPr>
          <w:p w:rsidR="00A42860" w:rsidRPr="00F43A49" w:rsidRDefault="00A42860" w:rsidP="00A42860">
            <w:pPr>
              <w:jc w:val="center"/>
              <w:rPr>
                <w:color w:val="000000"/>
              </w:rPr>
            </w:pPr>
            <w:r w:rsidRPr="00F43A49">
              <w:rPr>
                <w:color w:val="000000"/>
              </w:rPr>
              <w:t>Величина</w:t>
            </w:r>
          </w:p>
        </w:tc>
        <w:tc>
          <w:tcPr>
            <w:tcW w:w="602" w:type="pct"/>
            <w:vAlign w:val="center"/>
          </w:tcPr>
          <w:p w:rsidR="00A42860" w:rsidRPr="00F43A49" w:rsidRDefault="00A42860" w:rsidP="00A42860">
            <w:pPr>
              <w:jc w:val="center"/>
              <w:rPr>
                <w:color w:val="000000"/>
              </w:rPr>
            </w:pPr>
            <w:r w:rsidRPr="00F43A49">
              <w:rPr>
                <w:color w:val="000000"/>
              </w:rPr>
              <w:t>Единица измерения</w:t>
            </w:r>
          </w:p>
        </w:tc>
        <w:tc>
          <w:tcPr>
            <w:tcW w:w="496" w:type="pct"/>
            <w:vAlign w:val="center"/>
          </w:tcPr>
          <w:p w:rsidR="00A42860" w:rsidRPr="00F43A49" w:rsidRDefault="00A42860" w:rsidP="00A42860">
            <w:pPr>
              <w:jc w:val="center"/>
              <w:rPr>
                <w:color w:val="000000"/>
              </w:rPr>
            </w:pPr>
            <w:r w:rsidRPr="00F43A49">
              <w:rPr>
                <w:color w:val="000000"/>
              </w:rPr>
              <w:t>Величина</w:t>
            </w:r>
          </w:p>
        </w:tc>
      </w:tr>
      <w:tr w:rsidR="00A42860" w:rsidRPr="00F43A49" w:rsidTr="00130442">
        <w:trPr>
          <w:trHeight w:val="532"/>
        </w:trPr>
        <w:tc>
          <w:tcPr>
            <w:tcW w:w="270" w:type="pct"/>
            <w:vAlign w:val="center"/>
          </w:tcPr>
          <w:p w:rsidR="00A42860" w:rsidRPr="00F43A49" w:rsidRDefault="00A42860" w:rsidP="00A42860">
            <w:pPr>
              <w:jc w:val="center"/>
              <w:rPr>
                <w:color w:val="000000"/>
                <w:lang w:val="en-US"/>
              </w:rPr>
            </w:pPr>
            <w:r w:rsidRPr="00F43A49">
              <w:rPr>
                <w:color w:val="000000"/>
                <w:lang w:val="en-US"/>
              </w:rPr>
              <w:t>1.</w:t>
            </w:r>
          </w:p>
        </w:tc>
        <w:tc>
          <w:tcPr>
            <w:tcW w:w="1351" w:type="pct"/>
            <w:vAlign w:val="center"/>
          </w:tcPr>
          <w:p w:rsidR="00A42860" w:rsidRPr="00F43A49" w:rsidRDefault="00A42860" w:rsidP="00A42860">
            <w:pPr>
              <w:rPr>
                <w:color w:val="000000"/>
              </w:rPr>
            </w:pPr>
            <w:r w:rsidRPr="00F43A49">
              <w:rPr>
                <w:rFonts w:cs="Calibri"/>
                <w:color w:val="000000"/>
              </w:rPr>
              <w:t>Дошкольная образовательная организация</w:t>
            </w:r>
          </w:p>
        </w:tc>
        <w:tc>
          <w:tcPr>
            <w:tcW w:w="811" w:type="pct"/>
            <w:vAlign w:val="center"/>
          </w:tcPr>
          <w:p w:rsidR="00A42860" w:rsidRPr="00F43A49" w:rsidRDefault="00A42860" w:rsidP="00A42860">
            <w:pPr>
              <w:jc w:val="center"/>
              <w:rPr>
                <w:color w:val="000000"/>
              </w:rPr>
            </w:pPr>
            <w:r w:rsidRPr="00F43A49">
              <w:rPr>
                <w:color w:val="000000"/>
              </w:rPr>
              <w:t xml:space="preserve">мест на </w:t>
            </w:r>
          </w:p>
          <w:p w:rsidR="00A42860" w:rsidRPr="00F43A49" w:rsidRDefault="00A42860" w:rsidP="00A42860">
            <w:pPr>
              <w:jc w:val="center"/>
              <w:rPr>
                <w:color w:val="000000"/>
              </w:rPr>
            </w:pPr>
            <w:r w:rsidRPr="00F43A49">
              <w:rPr>
                <w:color w:val="000000"/>
              </w:rPr>
              <w:t>1000 жителей</w:t>
            </w:r>
          </w:p>
        </w:tc>
        <w:tc>
          <w:tcPr>
            <w:tcW w:w="1470" w:type="pct"/>
            <w:vAlign w:val="center"/>
          </w:tcPr>
          <w:p w:rsidR="00791EAB" w:rsidRPr="00F43A49" w:rsidRDefault="00A42860" w:rsidP="00791EAB">
            <w:pPr>
              <w:jc w:val="center"/>
              <w:rPr>
                <w:color w:val="000000"/>
              </w:rPr>
            </w:pPr>
            <w:r w:rsidRPr="00F43A49">
              <w:rPr>
                <w:rFonts w:cs="Calibri"/>
                <w:color w:val="000000"/>
              </w:rPr>
              <w:t>Расчет по демографии* с учетом уровня обеспеченности детей дошкольными</w:t>
            </w:r>
            <w:r w:rsidR="00791EAB">
              <w:rPr>
                <w:rFonts w:cs="Calibri"/>
                <w:color w:val="000000"/>
              </w:rPr>
              <w:t xml:space="preserve"> образовательными организациями, </w:t>
            </w:r>
            <w:r w:rsidR="00791EAB">
              <w:rPr>
                <w:bCs/>
                <w:color w:val="000000"/>
              </w:rPr>
              <w:t>но не менее 66</w:t>
            </w:r>
          </w:p>
          <w:p w:rsidR="00A42860" w:rsidRPr="00F43A49" w:rsidRDefault="00A42860" w:rsidP="00A42860">
            <w:pPr>
              <w:jc w:val="center"/>
              <w:rPr>
                <w:color w:val="000000"/>
              </w:rPr>
            </w:pPr>
          </w:p>
        </w:tc>
        <w:tc>
          <w:tcPr>
            <w:tcW w:w="602" w:type="pct"/>
            <w:vAlign w:val="center"/>
          </w:tcPr>
          <w:p w:rsidR="00A42860" w:rsidRPr="00F43A49" w:rsidRDefault="00A42860" w:rsidP="00A42860">
            <w:pPr>
              <w:jc w:val="center"/>
              <w:rPr>
                <w:color w:val="000000"/>
              </w:rPr>
            </w:pPr>
            <w:r w:rsidRPr="00F43A49">
              <w:rPr>
                <w:color w:val="000000"/>
              </w:rPr>
              <w:t>м</w:t>
            </w:r>
          </w:p>
        </w:tc>
        <w:tc>
          <w:tcPr>
            <w:tcW w:w="496" w:type="pct"/>
            <w:vAlign w:val="center"/>
          </w:tcPr>
          <w:p w:rsidR="00A42860" w:rsidRPr="00F43A49" w:rsidRDefault="0078264E" w:rsidP="00A42860">
            <w:pPr>
              <w:jc w:val="center"/>
              <w:rPr>
                <w:color w:val="000000"/>
              </w:rPr>
            </w:pPr>
            <w:r>
              <w:rPr>
                <w:color w:val="000000"/>
              </w:rPr>
              <w:t>500</w:t>
            </w:r>
            <w:r w:rsidR="00791EAB">
              <w:rPr>
                <w:color w:val="000000"/>
              </w:rPr>
              <w:t>**</w:t>
            </w:r>
            <w:r w:rsidR="00A42860" w:rsidRPr="00F43A49">
              <w:rPr>
                <w:color w:val="000000"/>
              </w:rPr>
              <w:t xml:space="preserve"> </w:t>
            </w:r>
          </w:p>
        </w:tc>
      </w:tr>
    </w:tbl>
    <w:p w:rsidR="00A42860" w:rsidRPr="00F43A49" w:rsidRDefault="00A42860" w:rsidP="00A42860">
      <w:pPr>
        <w:ind w:firstLine="680"/>
        <w:contextualSpacing/>
        <w:jc w:val="both"/>
        <w:rPr>
          <w:color w:val="000000"/>
          <w:u w:val="single"/>
        </w:rPr>
      </w:pPr>
      <w:r w:rsidRPr="00F43A49">
        <w:rPr>
          <w:color w:val="000000"/>
          <w:u w:val="single"/>
        </w:rPr>
        <w:t>Примечания:</w:t>
      </w:r>
    </w:p>
    <w:p w:rsidR="00A42860" w:rsidRPr="00283BEE" w:rsidRDefault="00A42860" w:rsidP="00A42860">
      <w:pPr>
        <w:ind w:firstLine="709"/>
        <w:contextualSpacing/>
        <w:jc w:val="both"/>
      </w:pPr>
      <w:r w:rsidRPr="00F43A49">
        <w:rPr>
          <w:color w:val="000000"/>
        </w:rPr>
        <w:t>а) (*)о</w:t>
      </w:r>
      <w:r w:rsidRPr="00F43A49">
        <w:rPr>
          <w:bCs/>
          <w:color w:val="000000"/>
        </w:rPr>
        <w:t xml:space="preserve">бъектами дошкольного образования должны быть обеспеченны </w:t>
      </w:r>
      <w:r w:rsidR="00A02614" w:rsidRPr="00A02614">
        <w:rPr>
          <w:bCs/>
        </w:rPr>
        <w:t>75</w:t>
      </w:r>
      <w:r w:rsidRPr="00A02614">
        <w:rPr>
          <w:bCs/>
        </w:rPr>
        <w:t>%</w:t>
      </w:r>
      <w:r w:rsidRPr="00F43A49">
        <w:rPr>
          <w:bCs/>
          <w:color w:val="000000"/>
        </w:rPr>
        <w:t xml:space="preserve"> численности детей дошкольного возраста</w:t>
      </w:r>
      <w:r w:rsidR="00283BEE">
        <w:rPr>
          <w:bCs/>
          <w:color w:val="000000"/>
        </w:rPr>
        <w:t xml:space="preserve">, </w:t>
      </w:r>
      <w:r w:rsidR="00283BEE" w:rsidRPr="00283BEE">
        <w:t>не менее одной дошкольно</w:t>
      </w:r>
      <w:r w:rsidR="00E2755F">
        <w:t>й образовательной организации</w:t>
      </w:r>
      <w:r w:rsidR="00E2755F" w:rsidRPr="00283BEE">
        <w:t xml:space="preserve"> </w:t>
      </w:r>
      <w:r w:rsidR="00283BEE" w:rsidRPr="00283BEE">
        <w:t>на 62 воспитанника.</w:t>
      </w:r>
      <w:r w:rsidR="00E2755F" w:rsidRPr="00E2755F">
        <w:t xml:space="preserve"> </w:t>
      </w:r>
    </w:p>
    <w:p w:rsidR="00A42860" w:rsidRDefault="00A42860" w:rsidP="00A42860">
      <w:pPr>
        <w:ind w:firstLine="680"/>
        <w:contextualSpacing/>
        <w:jc w:val="both"/>
        <w:rPr>
          <w:color w:val="000000"/>
        </w:rPr>
      </w:pPr>
      <w:r w:rsidRPr="00F43A49">
        <w:rPr>
          <w:color w:val="000000"/>
        </w:rPr>
        <w:t xml:space="preserve"> б) (**)</w:t>
      </w:r>
      <w:r w:rsidR="009C286B">
        <w:t>возможна</w:t>
      </w:r>
      <w:r w:rsidR="00791EAB" w:rsidRPr="00C01592">
        <w:t xml:space="preserve"> подвозка автобусами специального назначения «дошкольные» – не более 30 минут в одну сторону.</w:t>
      </w:r>
    </w:p>
    <w:p w:rsidR="00404122" w:rsidRPr="00404122" w:rsidRDefault="00404122" w:rsidP="009347C6">
      <w:pPr>
        <w:pStyle w:val="4"/>
        <w:rPr>
          <w:color w:val="000000"/>
        </w:rPr>
      </w:pPr>
      <w:r>
        <w:t>1.2.2 Ш</w:t>
      </w:r>
      <w:r w:rsidRPr="00404122">
        <w:t xml:space="preserve">кольное образование </w:t>
      </w:r>
    </w:p>
    <w:p w:rsidR="00A42860" w:rsidRPr="00F43A49" w:rsidRDefault="00A42860" w:rsidP="00404122">
      <w:pPr>
        <w:ind w:firstLine="709"/>
        <w:rPr>
          <w:u w:val="single"/>
        </w:rPr>
      </w:pPr>
      <w:r w:rsidRPr="00F43A49">
        <w:t xml:space="preserve">При проектировании объектов общего образования необходимо руководствоваться расчетными показателями таблицы </w:t>
      </w:r>
      <w:r w:rsidR="00404122">
        <w:t>4</w:t>
      </w:r>
      <w:r w:rsidRPr="00F43A49">
        <w:t>.</w:t>
      </w:r>
    </w:p>
    <w:p w:rsidR="00E217E6" w:rsidRDefault="00E217E6" w:rsidP="00A42860">
      <w:pPr>
        <w:ind w:firstLine="680"/>
        <w:contextualSpacing/>
        <w:jc w:val="right"/>
        <w:rPr>
          <w:color w:val="000000"/>
        </w:rPr>
      </w:pPr>
    </w:p>
    <w:p w:rsidR="00A42860" w:rsidRPr="00F43A49" w:rsidRDefault="00A42860" w:rsidP="00A42860">
      <w:pPr>
        <w:ind w:firstLine="680"/>
        <w:contextualSpacing/>
        <w:jc w:val="right"/>
        <w:rPr>
          <w:color w:val="000000"/>
        </w:rPr>
      </w:pPr>
      <w:r w:rsidRPr="00F43A49">
        <w:rPr>
          <w:color w:val="000000"/>
        </w:rPr>
        <w:t xml:space="preserve">Таблица </w:t>
      </w:r>
      <w:r w:rsidR="00404122">
        <w:rPr>
          <w:color w:val="000000"/>
        </w:rPr>
        <w:t>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1"/>
        <w:gridCol w:w="3126"/>
        <w:gridCol w:w="2417"/>
        <w:gridCol w:w="1215"/>
        <w:gridCol w:w="1448"/>
        <w:gridCol w:w="1215"/>
      </w:tblGrid>
      <w:tr w:rsidR="00A42860" w:rsidRPr="00F43A49" w:rsidTr="00130442">
        <w:trPr>
          <w:trHeight w:val="778"/>
        </w:trPr>
        <w:tc>
          <w:tcPr>
            <w:tcW w:w="271" w:type="pct"/>
            <w:vMerge w:val="restart"/>
            <w:vAlign w:val="center"/>
          </w:tcPr>
          <w:p w:rsidR="00A42860" w:rsidRPr="00F43A49" w:rsidRDefault="00A42860" w:rsidP="00A42860">
            <w:pPr>
              <w:jc w:val="center"/>
              <w:rPr>
                <w:color w:val="000000"/>
              </w:rPr>
            </w:pPr>
            <w:r w:rsidRPr="00F43A49">
              <w:rPr>
                <w:color w:val="000000"/>
              </w:rPr>
              <w:t>№ п/п</w:t>
            </w:r>
          </w:p>
        </w:tc>
        <w:tc>
          <w:tcPr>
            <w:tcW w:w="1569" w:type="pct"/>
            <w:vMerge w:val="restart"/>
            <w:vAlign w:val="center"/>
          </w:tcPr>
          <w:p w:rsidR="00A42860" w:rsidRPr="00F43A49" w:rsidRDefault="00A42860" w:rsidP="00A42860">
            <w:pPr>
              <w:jc w:val="center"/>
              <w:rPr>
                <w:color w:val="000000"/>
              </w:rPr>
            </w:pPr>
            <w:r w:rsidRPr="00F43A49">
              <w:rPr>
                <w:color w:val="000000"/>
              </w:rPr>
              <w:t>Наименование объекта</w:t>
            </w:r>
          </w:p>
        </w:tc>
        <w:tc>
          <w:tcPr>
            <w:tcW w:w="1823" w:type="pct"/>
            <w:gridSpan w:val="2"/>
            <w:vAlign w:val="center"/>
          </w:tcPr>
          <w:p w:rsidR="00A42860" w:rsidRPr="00F43A49" w:rsidRDefault="00A42860" w:rsidP="00A42860">
            <w:pPr>
              <w:jc w:val="center"/>
              <w:rPr>
                <w:color w:val="000000"/>
              </w:rPr>
            </w:pPr>
            <w:r w:rsidRPr="00F43A49">
              <w:rPr>
                <w:color w:val="000000"/>
              </w:rPr>
              <w:t>Минимально допустимый уровень обеспеченности</w:t>
            </w:r>
          </w:p>
        </w:tc>
        <w:tc>
          <w:tcPr>
            <w:tcW w:w="1337" w:type="pct"/>
            <w:gridSpan w:val="2"/>
          </w:tcPr>
          <w:p w:rsidR="00A42860" w:rsidRPr="00F43A49" w:rsidRDefault="00A42860" w:rsidP="00A42860">
            <w:pPr>
              <w:jc w:val="center"/>
              <w:rPr>
                <w:color w:val="000000"/>
              </w:rPr>
            </w:pPr>
            <w:r w:rsidRPr="00F43A49">
              <w:rPr>
                <w:color w:val="000000"/>
              </w:rPr>
              <w:t>Максимально допустимый уровень территориальной доступности</w:t>
            </w:r>
          </w:p>
        </w:tc>
      </w:tr>
      <w:tr w:rsidR="00A42860" w:rsidRPr="00F43A49" w:rsidTr="00130442">
        <w:trPr>
          <w:trHeight w:val="776"/>
        </w:trPr>
        <w:tc>
          <w:tcPr>
            <w:tcW w:w="271" w:type="pct"/>
            <w:vMerge/>
            <w:vAlign w:val="center"/>
          </w:tcPr>
          <w:p w:rsidR="00A42860" w:rsidRPr="00F43A49" w:rsidRDefault="00A42860" w:rsidP="00A42860">
            <w:pPr>
              <w:jc w:val="center"/>
              <w:rPr>
                <w:b/>
                <w:color w:val="000000"/>
              </w:rPr>
            </w:pPr>
          </w:p>
        </w:tc>
        <w:tc>
          <w:tcPr>
            <w:tcW w:w="1569" w:type="pct"/>
            <w:vMerge/>
            <w:vAlign w:val="center"/>
          </w:tcPr>
          <w:p w:rsidR="00A42860" w:rsidRPr="00F43A49" w:rsidRDefault="00A42860" w:rsidP="00A42860">
            <w:pPr>
              <w:jc w:val="center"/>
              <w:rPr>
                <w:b/>
                <w:color w:val="000000"/>
              </w:rPr>
            </w:pPr>
          </w:p>
        </w:tc>
        <w:tc>
          <w:tcPr>
            <w:tcW w:w="1213" w:type="pct"/>
            <w:vAlign w:val="center"/>
          </w:tcPr>
          <w:p w:rsidR="00A42860" w:rsidRPr="00F43A49" w:rsidRDefault="00A42860" w:rsidP="00A42860">
            <w:pPr>
              <w:jc w:val="center"/>
              <w:rPr>
                <w:color w:val="000000"/>
              </w:rPr>
            </w:pPr>
            <w:r w:rsidRPr="00F43A49">
              <w:rPr>
                <w:color w:val="000000"/>
              </w:rPr>
              <w:t>Единица измерения</w:t>
            </w:r>
          </w:p>
        </w:tc>
        <w:tc>
          <w:tcPr>
            <w:tcW w:w="610" w:type="pct"/>
            <w:vAlign w:val="center"/>
          </w:tcPr>
          <w:p w:rsidR="00A42860" w:rsidRPr="00F43A49" w:rsidRDefault="00A42860" w:rsidP="00A42860">
            <w:pPr>
              <w:jc w:val="center"/>
              <w:rPr>
                <w:color w:val="000000"/>
              </w:rPr>
            </w:pPr>
            <w:r w:rsidRPr="00F43A49">
              <w:rPr>
                <w:color w:val="000000"/>
              </w:rPr>
              <w:t>Величина</w:t>
            </w:r>
          </w:p>
        </w:tc>
        <w:tc>
          <w:tcPr>
            <w:tcW w:w="727" w:type="pct"/>
            <w:vAlign w:val="center"/>
          </w:tcPr>
          <w:p w:rsidR="00A42860" w:rsidRPr="00F43A49" w:rsidRDefault="00A42860" w:rsidP="00A42860">
            <w:pPr>
              <w:jc w:val="center"/>
              <w:rPr>
                <w:color w:val="000000"/>
              </w:rPr>
            </w:pPr>
            <w:r w:rsidRPr="00F43A49">
              <w:rPr>
                <w:color w:val="000000"/>
              </w:rPr>
              <w:t>Единица измерения</w:t>
            </w:r>
          </w:p>
        </w:tc>
        <w:tc>
          <w:tcPr>
            <w:tcW w:w="610" w:type="pct"/>
            <w:vAlign w:val="center"/>
          </w:tcPr>
          <w:p w:rsidR="00A42860" w:rsidRPr="00F43A49" w:rsidRDefault="00A42860" w:rsidP="00A42860">
            <w:pPr>
              <w:jc w:val="center"/>
              <w:rPr>
                <w:color w:val="000000"/>
              </w:rPr>
            </w:pPr>
            <w:r w:rsidRPr="00F43A49">
              <w:rPr>
                <w:color w:val="000000"/>
              </w:rPr>
              <w:t>Величина</w:t>
            </w:r>
          </w:p>
        </w:tc>
      </w:tr>
      <w:tr w:rsidR="00A42860" w:rsidRPr="00F43A49" w:rsidTr="00130442">
        <w:trPr>
          <w:trHeight w:val="684"/>
        </w:trPr>
        <w:tc>
          <w:tcPr>
            <w:tcW w:w="271" w:type="pct"/>
            <w:vAlign w:val="center"/>
          </w:tcPr>
          <w:p w:rsidR="00A42860" w:rsidRPr="009C286B" w:rsidRDefault="009C286B" w:rsidP="00A42860">
            <w:pPr>
              <w:jc w:val="center"/>
              <w:rPr>
                <w:color w:val="000000"/>
              </w:rPr>
            </w:pPr>
            <w:r>
              <w:rPr>
                <w:color w:val="000000"/>
              </w:rPr>
              <w:t>1</w:t>
            </w:r>
          </w:p>
        </w:tc>
        <w:tc>
          <w:tcPr>
            <w:tcW w:w="1569" w:type="pct"/>
            <w:vAlign w:val="center"/>
          </w:tcPr>
          <w:p w:rsidR="00A42860" w:rsidRPr="00F43A49" w:rsidRDefault="00A42860" w:rsidP="00A42860">
            <w:pPr>
              <w:rPr>
                <w:color w:val="000000"/>
              </w:rPr>
            </w:pPr>
            <w:r w:rsidRPr="00F43A49">
              <w:rPr>
                <w:rFonts w:cs="Calibri"/>
                <w:color w:val="000000"/>
              </w:rPr>
              <w:t>Общеобразовательная организация</w:t>
            </w:r>
          </w:p>
        </w:tc>
        <w:tc>
          <w:tcPr>
            <w:tcW w:w="1213" w:type="pct"/>
            <w:vAlign w:val="center"/>
          </w:tcPr>
          <w:p w:rsidR="00A42860" w:rsidRPr="00F43A49" w:rsidRDefault="00A42860" w:rsidP="00A42860">
            <w:pPr>
              <w:jc w:val="center"/>
              <w:rPr>
                <w:color w:val="000000"/>
              </w:rPr>
            </w:pPr>
            <w:r w:rsidRPr="00F43A49">
              <w:rPr>
                <w:color w:val="000000"/>
              </w:rPr>
              <w:t xml:space="preserve">учащихся  </w:t>
            </w:r>
          </w:p>
          <w:p w:rsidR="00A42860" w:rsidRPr="00F43A49" w:rsidRDefault="00A42860" w:rsidP="00A42860">
            <w:pPr>
              <w:jc w:val="center"/>
              <w:rPr>
                <w:color w:val="000000"/>
              </w:rPr>
            </w:pPr>
            <w:r w:rsidRPr="00F43A49">
              <w:rPr>
                <w:color w:val="000000"/>
              </w:rPr>
              <w:t>на 1000 жителей</w:t>
            </w:r>
          </w:p>
        </w:tc>
        <w:tc>
          <w:tcPr>
            <w:tcW w:w="610" w:type="pct"/>
            <w:vAlign w:val="center"/>
          </w:tcPr>
          <w:p w:rsidR="00A42860" w:rsidRPr="00F43A49" w:rsidRDefault="009C286B" w:rsidP="00A42860">
            <w:pPr>
              <w:jc w:val="center"/>
            </w:pPr>
            <w:r>
              <w:t>123</w:t>
            </w:r>
            <w:r w:rsidR="00283BEE">
              <w:t>*</w:t>
            </w:r>
            <w:r w:rsidR="00A42860" w:rsidRPr="00F43A49">
              <w:t xml:space="preserve"> </w:t>
            </w:r>
          </w:p>
          <w:p w:rsidR="00A42860" w:rsidRPr="00F43A49" w:rsidRDefault="00A42860" w:rsidP="00A42860">
            <w:pPr>
              <w:jc w:val="center"/>
              <w:rPr>
                <w:color w:val="000000"/>
              </w:rPr>
            </w:pPr>
          </w:p>
        </w:tc>
        <w:tc>
          <w:tcPr>
            <w:tcW w:w="727" w:type="pct"/>
            <w:vAlign w:val="center"/>
          </w:tcPr>
          <w:p w:rsidR="00A42860" w:rsidRPr="00F43A49" w:rsidRDefault="00A42860" w:rsidP="00A42860">
            <w:pPr>
              <w:jc w:val="center"/>
              <w:rPr>
                <w:color w:val="000000"/>
              </w:rPr>
            </w:pPr>
            <w:r w:rsidRPr="00F43A49">
              <w:rPr>
                <w:color w:val="000000"/>
              </w:rPr>
              <w:t>м</w:t>
            </w:r>
          </w:p>
        </w:tc>
        <w:tc>
          <w:tcPr>
            <w:tcW w:w="610" w:type="pct"/>
            <w:vAlign w:val="center"/>
          </w:tcPr>
          <w:p w:rsidR="00A42860" w:rsidRPr="00F43A49" w:rsidRDefault="0078264E" w:rsidP="009C286B">
            <w:pPr>
              <w:jc w:val="center"/>
              <w:rPr>
                <w:color w:val="000000"/>
                <w:lang w:val="en-US"/>
              </w:rPr>
            </w:pPr>
            <w:r>
              <w:rPr>
                <w:color w:val="000000"/>
              </w:rPr>
              <w:t>1000</w:t>
            </w:r>
            <w:r w:rsidR="00283BEE">
              <w:rPr>
                <w:color w:val="000000"/>
              </w:rPr>
              <w:t>*</w:t>
            </w:r>
            <w:r w:rsidR="00A42860" w:rsidRPr="00F43A49">
              <w:rPr>
                <w:color w:val="000000"/>
                <w:lang w:val="en-US"/>
              </w:rPr>
              <w:t>*</w:t>
            </w:r>
          </w:p>
        </w:tc>
      </w:tr>
      <w:tr w:rsidR="00A42860" w:rsidRPr="00F43A49" w:rsidTr="00130442">
        <w:trPr>
          <w:trHeight w:val="702"/>
        </w:trPr>
        <w:tc>
          <w:tcPr>
            <w:tcW w:w="271" w:type="pct"/>
            <w:vAlign w:val="center"/>
          </w:tcPr>
          <w:p w:rsidR="00A42860" w:rsidRPr="00F43A49" w:rsidRDefault="009C286B" w:rsidP="00A42860">
            <w:pPr>
              <w:jc w:val="center"/>
              <w:rPr>
                <w:color w:val="000000"/>
              </w:rPr>
            </w:pPr>
            <w:r>
              <w:rPr>
                <w:color w:val="000000"/>
              </w:rPr>
              <w:t>2</w:t>
            </w:r>
          </w:p>
        </w:tc>
        <w:tc>
          <w:tcPr>
            <w:tcW w:w="1569" w:type="pct"/>
            <w:vAlign w:val="center"/>
          </w:tcPr>
          <w:p w:rsidR="00A42860" w:rsidRPr="00F43A49" w:rsidRDefault="00A42860" w:rsidP="00A42860">
            <w:pPr>
              <w:rPr>
                <w:color w:val="000000"/>
              </w:rPr>
            </w:pPr>
            <w:r w:rsidRPr="00F43A49">
              <w:rPr>
                <w:rFonts w:cs="Calibri"/>
                <w:color w:val="000000"/>
              </w:rPr>
              <w:t xml:space="preserve">Общеобразовательные орга-низации, имеющие </w:t>
            </w:r>
            <w:r w:rsidRPr="00F43A49">
              <w:rPr>
                <w:rFonts w:cs="Calibri"/>
                <w:color w:val="000000"/>
              </w:rPr>
              <w:lastRenderedPageBreak/>
              <w:t>интернат</w:t>
            </w:r>
          </w:p>
        </w:tc>
        <w:tc>
          <w:tcPr>
            <w:tcW w:w="1213" w:type="pct"/>
            <w:vAlign w:val="center"/>
          </w:tcPr>
          <w:p w:rsidR="00A42860" w:rsidRPr="00F43A49" w:rsidRDefault="00A42860" w:rsidP="00A42860">
            <w:pPr>
              <w:jc w:val="center"/>
              <w:rPr>
                <w:color w:val="000000"/>
              </w:rPr>
            </w:pPr>
            <w:r w:rsidRPr="00F43A49">
              <w:rPr>
                <w:color w:val="000000"/>
              </w:rPr>
              <w:lastRenderedPageBreak/>
              <w:t>По заданию на проектирование</w:t>
            </w:r>
          </w:p>
        </w:tc>
        <w:tc>
          <w:tcPr>
            <w:tcW w:w="610" w:type="pct"/>
            <w:vAlign w:val="center"/>
          </w:tcPr>
          <w:p w:rsidR="00A42860" w:rsidRPr="00F43A49" w:rsidRDefault="00A42860" w:rsidP="00A42860">
            <w:pPr>
              <w:jc w:val="center"/>
              <w:rPr>
                <w:color w:val="000000"/>
              </w:rPr>
            </w:pPr>
          </w:p>
        </w:tc>
        <w:tc>
          <w:tcPr>
            <w:tcW w:w="1337" w:type="pct"/>
            <w:gridSpan w:val="2"/>
            <w:vAlign w:val="center"/>
          </w:tcPr>
          <w:p w:rsidR="00A42860" w:rsidRPr="00F43A49" w:rsidRDefault="00A42860" w:rsidP="00A42860">
            <w:pPr>
              <w:jc w:val="center"/>
              <w:rPr>
                <w:color w:val="000000"/>
              </w:rPr>
            </w:pPr>
          </w:p>
          <w:p w:rsidR="00A42860" w:rsidRPr="00F43A49" w:rsidRDefault="00A42860" w:rsidP="00A42860">
            <w:pPr>
              <w:jc w:val="center"/>
              <w:rPr>
                <w:color w:val="000000"/>
              </w:rPr>
            </w:pPr>
            <w:r w:rsidRPr="00F43A49">
              <w:rPr>
                <w:color w:val="000000"/>
              </w:rPr>
              <w:t>Не нормируется</w:t>
            </w:r>
          </w:p>
        </w:tc>
      </w:tr>
      <w:tr w:rsidR="00A42860" w:rsidRPr="00F43A49" w:rsidTr="00130442">
        <w:trPr>
          <w:trHeight w:val="836"/>
        </w:trPr>
        <w:tc>
          <w:tcPr>
            <w:tcW w:w="271" w:type="pct"/>
            <w:vAlign w:val="center"/>
          </w:tcPr>
          <w:p w:rsidR="00A42860" w:rsidRPr="00F43A49" w:rsidRDefault="009C286B" w:rsidP="009C286B">
            <w:pPr>
              <w:jc w:val="center"/>
              <w:rPr>
                <w:color w:val="000000"/>
              </w:rPr>
            </w:pPr>
            <w:r>
              <w:rPr>
                <w:color w:val="000000"/>
              </w:rPr>
              <w:t>3</w:t>
            </w:r>
          </w:p>
        </w:tc>
        <w:tc>
          <w:tcPr>
            <w:tcW w:w="1569" w:type="pct"/>
            <w:vAlign w:val="center"/>
          </w:tcPr>
          <w:p w:rsidR="00A42860" w:rsidRPr="00F43A49" w:rsidRDefault="00A42860" w:rsidP="00A42860">
            <w:pPr>
              <w:rPr>
                <w:color w:val="000000"/>
              </w:rPr>
            </w:pPr>
            <w:r w:rsidRPr="00F43A49">
              <w:rPr>
                <w:rFonts w:cs="Calibri"/>
                <w:color w:val="000000"/>
              </w:rPr>
              <w:t>Профессиональные образова-тельные организации, реали-зующие программы подго-товки квалифицированных рабочих (служащих)</w:t>
            </w:r>
          </w:p>
        </w:tc>
        <w:tc>
          <w:tcPr>
            <w:tcW w:w="1213" w:type="pct"/>
            <w:vAlign w:val="center"/>
          </w:tcPr>
          <w:p w:rsidR="00A42860" w:rsidRPr="00F43A49" w:rsidRDefault="00A42860" w:rsidP="00A42860">
            <w:pPr>
              <w:jc w:val="center"/>
              <w:rPr>
                <w:color w:val="000000"/>
              </w:rPr>
            </w:pPr>
            <w:r w:rsidRPr="00F43A49">
              <w:rPr>
                <w:color w:val="000000"/>
              </w:rPr>
              <w:t>По заданию на проектирование</w:t>
            </w:r>
          </w:p>
        </w:tc>
        <w:tc>
          <w:tcPr>
            <w:tcW w:w="610" w:type="pct"/>
            <w:vAlign w:val="center"/>
          </w:tcPr>
          <w:p w:rsidR="00A42860" w:rsidRPr="00F43A49" w:rsidRDefault="00A42860" w:rsidP="00A42860">
            <w:pPr>
              <w:jc w:val="center"/>
              <w:rPr>
                <w:color w:val="000000"/>
              </w:rPr>
            </w:pPr>
          </w:p>
        </w:tc>
        <w:tc>
          <w:tcPr>
            <w:tcW w:w="1337" w:type="pct"/>
            <w:gridSpan w:val="2"/>
            <w:vAlign w:val="center"/>
          </w:tcPr>
          <w:p w:rsidR="00A42860" w:rsidRPr="00F43A49" w:rsidRDefault="00A278D9" w:rsidP="00A42860">
            <w:pPr>
              <w:jc w:val="center"/>
              <w:rPr>
                <w:color w:val="000000"/>
              </w:rPr>
            </w:pPr>
            <w:r w:rsidRPr="00F43A49">
              <w:rPr>
                <w:color w:val="000000"/>
              </w:rPr>
              <w:t>Не нормируется</w:t>
            </w:r>
          </w:p>
        </w:tc>
      </w:tr>
      <w:tr w:rsidR="00A42860" w:rsidRPr="00F43A49" w:rsidTr="00130442">
        <w:trPr>
          <w:trHeight w:val="836"/>
        </w:trPr>
        <w:tc>
          <w:tcPr>
            <w:tcW w:w="271" w:type="pct"/>
            <w:vAlign w:val="center"/>
          </w:tcPr>
          <w:p w:rsidR="00A42860" w:rsidRPr="00F43A49" w:rsidRDefault="009C286B" w:rsidP="00A42860">
            <w:pPr>
              <w:jc w:val="center"/>
              <w:rPr>
                <w:color w:val="000000"/>
              </w:rPr>
            </w:pPr>
            <w:r>
              <w:rPr>
                <w:color w:val="000000"/>
              </w:rPr>
              <w:t>4</w:t>
            </w:r>
          </w:p>
        </w:tc>
        <w:tc>
          <w:tcPr>
            <w:tcW w:w="1569" w:type="pct"/>
            <w:vAlign w:val="center"/>
          </w:tcPr>
          <w:p w:rsidR="00A42860" w:rsidRPr="00F43A49" w:rsidRDefault="00A42860" w:rsidP="00A42860">
            <w:pPr>
              <w:rPr>
                <w:color w:val="000000"/>
              </w:rPr>
            </w:pPr>
            <w:r w:rsidRPr="00F43A49">
              <w:rPr>
                <w:rFonts w:cs="Calibri"/>
                <w:color w:val="000000"/>
              </w:rPr>
              <w:t>Профессиональные образова-тельные организации, реали-зующие программы подго-товки специалистов среднего звена</w:t>
            </w:r>
          </w:p>
        </w:tc>
        <w:tc>
          <w:tcPr>
            <w:tcW w:w="1213" w:type="pct"/>
            <w:vAlign w:val="center"/>
          </w:tcPr>
          <w:p w:rsidR="00A42860" w:rsidRPr="00F43A49" w:rsidRDefault="00A42860" w:rsidP="00A42860">
            <w:pPr>
              <w:jc w:val="center"/>
              <w:rPr>
                <w:color w:val="000000"/>
              </w:rPr>
            </w:pPr>
            <w:r w:rsidRPr="00F43A49">
              <w:rPr>
                <w:color w:val="000000"/>
              </w:rPr>
              <w:t>По заданию на проектирование</w:t>
            </w:r>
          </w:p>
        </w:tc>
        <w:tc>
          <w:tcPr>
            <w:tcW w:w="610" w:type="pct"/>
            <w:vAlign w:val="center"/>
          </w:tcPr>
          <w:p w:rsidR="00A42860" w:rsidRPr="00F43A49" w:rsidRDefault="00A42860" w:rsidP="00A42860">
            <w:pPr>
              <w:jc w:val="center"/>
              <w:rPr>
                <w:color w:val="000000"/>
              </w:rPr>
            </w:pPr>
          </w:p>
        </w:tc>
        <w:tc>
          <w:tcPr>
            <w:tcW w:w="1337" w:type="pct"/>
            <w:gridSpan w:val="2"/>
            <w:vAlign w:val="center"/>
          </w:tcPr>
          <w:p w:rsidR="00A42860" w:rsidRPr="00F43A49" w:rsidRDefault="00A278D9" w:rsidP="00A42860">
            <w:pPr>
              <w:jc w:val="center"/>
              <w:rPr>
                <w:color w:val="000000"/>
              </w:rPr>
            </w:pPr>
            <w:r w:rsidRPr="00F43A49">
              <w:rPr>
                <w:color w:val="000000"/>
              </w:rPr>
              <w:t>Не нормируется</w:t>
            </w:r>
          </w:p>
        </w:tc>
      </w:tr>
      <w:tr w:rsidR="00A42860" w:rsidRPr="00F43A49" w:rsidTr="00130442">
        <w:trPr>
          <w:trHeight w:val="276"/>
        </w:trPr>
        <w:tc>
          <w:tcPr>
            <w:tcW w:w="271" w:type="pct"/>
            <w:vAlign w:val="center"/>
          </w:tcPr>
          <w:p w:rsidR="00A42860" w:rsidRPr="00F43A49" w:rsidRDefault="00A278D9" w:rsidP="00A42860">
            <w:pPr>
              <w:jc w:val="center"/>
              <w:rPr>
                <w:color w:val="000000"/>
              </w:rPr>
            </w:pPr>
            <w:r>
              <w:rPr>
                <w:color w:val="000000"/>
              </w:rPr>
              <w:t>5</w:t>
            </w:r>
            <w:r w:rsidR="00A42860" w:rsidRPr="00F43A49">
              <w:rPr>
                <w:color w:val="000000"/>
              </w:rPr>
              <w:t>.</w:t>
            </w:r>
          </w:p>
        </w:tc>
        <w:tc>
          <w:tcPr>
            <w:tcW w:w="1569" w:type="pct"/>
            <w:vAlign w:val="center"/>
          </w:tcPr>
          <w:p w:rsidR="00A42860" w:rsidRPr="00F43A49" w:rsidRDefault="00A42860" w:rsidP="00A42860">
            <w:pPr>
              <w:rPr>
                <w:rFonts w:cs="Calibri"/>
                <w:color w:val="000000"/>
              </w:rPr>
            </w:pPr>
            <w:r w:rsidRPr="00F43A49">
              <w:rPr>
                <w:rFonts w:cs="Calibri"/>
                <w:color w:val="000000"/>
              </w:rPr>
              <w:t>Организации дополнительного образования</w:t>
            </w:r>
          </w:p>
        </w:tc>
        <w:tc>
          <w:tcPr>
            <w:tcW w:w="1213" w:type="pct"/>
            <w:vAlign w:val="center"/>
          </w:tcPr>
          <w:p w:rsidR="009C286B" w:rsidRPr="0026717F" w:rsidRDefault="009C286B" w:rsidP="009C286B">
            <w:pPr>
              <w:jc w:val="both"/>
            </w:pPr>
            <w:r w:rsidRPr="0026717F">
              <w:t xml:space="preserve">Исходя из охвата детей и молодежи в возрасте 5 - 18 лет: всего - </w:t>
            </w:r>
            <w:r w:rsidR="00C65391" w:rsidRPr="0026717F">
              <w:t>92</w:t>
            </w:r>
            <w:r w:rsidRPr="0026717F">
              <w:t xml:space="preserve">%, в т.ч. охват детскими и юношескими спортивными школами (ДЮСШ) - </w:t>
            </w:r>
            <w:r w:rsidR="00C65391" w:rsidRPr="0026717F">
              <w:t>32</w:t>
            </w:r>
            <w:r w:rsidRPr="0026717F">
              <w:t>%.</w:t>
            </w:r>
          </w:p>
          <w:p w:rsidR="00A42860" w:rsidRPr="00F43A49" w:rsidRDefault="009C286B" w:rsidP="00C65391">
            <w:pPr>
              <w:jc w:val="both"/>
              <w:rPr>
                <w:rFonts w:cs="Calibri"/>
                <w:color w:val="000000"/>
              </w:rPr>
            </w:pPr>
            <w:r w:rsidRPr="0026717F">
              <w:t xml:space="preserve">Детские школы искусств, школы эстетического образования - </w:t>
            </w:r>
            <w:r w:rsidR="00C65391" w:rsidRPr="0026717F">
              <w:t>10</w:t>
            </w:r>
            <w:r w:rsidRPr="0026717F">
              <w:t>% детей в возрасте 5 - 18 лет</w:t>
            </w:r>
            <w:r w:rsidR="00283BEE" w:rsidRPr="0026717F">
              <w:t>***</w:t>
            </w:r>
          </w:p>
        </w:tc>
        <w:tc>
          <w:tcPr>
            <w:tcW w:w="610" w:type="pct"/>
            <w:vAlign w:val="center"/>
          </w:tcPr>
          <w:p w:rsidR="00A42860" w:rsidRPr="00F43A49" w:rsidRDefault="00A42860" w:rsidP="00A42860">
            <w:pPr>
              <w:jc w:val="center"/>
              <w:rPr>
                <w:color w:val="000000"/>
              </w:rPr>
            </w:pPr>
          </w:p>
        </w:tc>
        <w:tc>
          <w:tcPr>
            <w:tcW w:w="1337" w:type="pct"/>
            <w:gridSpan w:val="2"/>
            <w:vAlign w:val="center"/>
          </w:tcPr>
          <w:p w:rsidR="00A42860" w:rsidRPr="00F43A49" w:rsidRDefault="00A278D9" w:rsidP="00A42860">
            <w:pPr>
              <w:jc w:val="center"/>
              <w:rPr>
                <w:color w:val="000000"/>
              </w:rPr>
            </w:pPr>
            <w:r>
              <w:t>Для сельской местности расчетный показатель не устанавливается</w:t>
            </w:r>
          </w:p>
        </w:tc>
      </w:tr>
    </w:tbl>
    <w:p w:rsidR="00A42860" w:rsidRPr="00EF37E8" w:rsidRDefault="00A42860" w:rsidP="00A42860">
      <w:pPr>
        <w:ind w:firstLine="680"/>
        <w:contextualSpacing/>
        <w:jc w:val="both"/>
        <w:rPr>
          <w:color w:val="000000"/>
        </w:rPr>
      </w:pPr>
      <w:r w:rsidRPr="00EF37E8">
        <w:rPr>
          <w:color w:val="000000"/>
        </w:rPr>
        <w:t>Примечания:</w:t>
      </w:r>
    </w:p>
    <w:p w:rsidR="00283BEE" w:rsidRDefault="009C286B" w:rsidP="000A638D">
      <w:pPr>
        <w:ind w:firstLine="701"/>
        <w:jc w:val="both"/>
        <w:rPr>
          <w:color w:val="000000"/>
        </w:rPr>
      </w:pPr>
      <w:r>
        <w:rPr>
          <w:color w:val="000000"/>
        </w:rPr>
        <w:t>а) (</w:t>
      </w:r>
      <w:r w:rsidR="00A42860" w:rsidRPr="00F43A49">
        <w:rPr>
          <w:color w:val="000000"/>
        </w:rPr>
        <w:t>*)</w:t>
      </w:r>
      <w:r w:rsidR="00283BEE">
        <w:rPr>
          <w:color w:val="000000"/>
        </w:rPr>
        <w:t xml:space="preserve"> </w:t>
      </w:r>
      <w:r w:rsidR="00283BEE" w:rsidRPr="00283BEE">
        <w:t>но не менее одной дневн</w:t>
      </w:r>
      <w:r w:rsidR="00283BEE">
        <w:t xml:space="preserve">ой общеобразовательной школы </w:t>
      </w:r>
      <w:r w:rsidR="00283BEE" w:rsidRPr="00283BEE">
        <w:t>в сельской местности - на 201 человек.</w:t>
      </w:r>
    </w:p>
    <w:p w:rsidR="00A42860" w:rsidRDefault="00283BEE" w:rsidP="000A638D">
      <w:pPr>
        <w:ind w:firstLine="701"/>
        <w:jc w:val="both"/>
      </w:pPr>
      <w:r>
        <w:rPr>
          <w:color w:val="000000"/>
        </w:rPr>
        <w:t xml:space="preserve">б) (**) </w:t>
      </w:r>
      <w:r w:rsidR="00A42860" w:rsidRPr="00F43A49">
        <w:rPr>
          <w:color w:val="000000"/>
        </w:rPr>
        <w:t>для общеобразовательных организаций</w:t>
      </w:r>
      <w:r w:rsidR="009C286B">
        <w:rPr>
          <w:rFonts w:cs="Calibri"/>
          <w:color w:val="000000"/>
        </w:rPr>
        <w:t xml:space="preserve"> при малоэтажной застройке </w:t>
      </w:r>
      <w:r w:rsidR="009C286B" w:rsidRPr="007B2D84">
        <w:t>транспортная доступность – подвозка автобусами специального назначения «школьные» – не более 30 минут в одну сторону.</w:t>
      </w:r>
    </w:p>
    <w:p w:rsidR="00283BEE" w:rsidRDefault="00283BEE" w:rsidP="00283BEE">
      <w:pPr>
        <w:ind w:firstLine="701"/>
        <w:jc w:val="both"/>
      </w:pPr>
      <w:r w:rsidRPr="00283BEE">
        <w:rPr>
          <w:color w:val="000000"/>
        </w:rPr>
        <w:t>в) (***) Число мест на программах дополнительного образования, реализуемых на базе образовательных организаций (за исключением общеобразовательных организаций), реализующих программы дополнительного образования</w:t>
      </w:r>
      <w:r w:rsidR="002F10BC">
        <w:rPr>
          <w:color w:val="000000"/>
        </w:rPr>
        <w:t xml:space="preserve"> в расчете на  100 обучающихся в общеобразовательных организациях -10</w:t>
      </w:r>
      <w:r w:rsidR="00A278D9">
        <w:rPr>
          <w:color w:val="000000"/>
        </w:rPr>
        <w:t xml:space="preserve">. </w:t>
      </w:r>
      <w:r w:rsidR="00A278D9">
        <w:t xml:space="preserve">Организации дополнительного образования размещаются в населенных пунктах с числом жителей более </w:t>
      </w:r>
      <w:r w:rsidR="00CA4328" w:rsidRPr="00CA4328">
        <w:t>3</w:t>
      </w:r>
      <w:r w:rsidR="00A278D9">
        <w:t xml:space="preserve"> тыс. человек</w:t>
      </w:r>
    </w:p>
    <w:p w:rsidR="00EF37E8" w:rsidRPr="00283BEE" w:rsidRDefault="00EF37E8" w:rsidP="00283BEE">
      <w:pPr>
        <w:ind w:firstLine="701"/>
        <w:jc w:val="both"/>
        <w:rPr>
          <w:color w:val="000000"/>
        </w:rPr>
      </w:pPr>
    </w:p>
    <w:p w:rsidR="00EF7199" w:rsidRPr="004E5757" w:rsidRDefault="00EF7199" w:rsidP="00D24664">
      <w:pPr>
        <w:pStyle w:val="1"/>
      </w:pPr>
      <w:bookmarkStart w:id="14" w:name="_Toc501217719"/>
      <w:r w:rsidRPr="004E5757">
        <w:t>1.3 Расчетные показатели, устанавливаемые для объектов местного значения в области здравоохранения</w:t>
      </w:r>
      <w:bookmarkEnd w:id="14"/>
    </w:p>
    <w:p w:rsidR="00A42860" w:rsidRPr="004E5757" w:rsidRDefault="00A42860" w:rsidP="00A42860">
      <w:pPr>
        <w:pStyle w:val="ac"/>
        <w:ind w:firstLine="567"/>
        <w:jc w:val="both"/>
        <w:rPr>
          <w:rFonts w:ascii="Times New Roman" w:hAnsi="Times New Roman"/>
          <w:color w:val="000000"/>
          <w:sz w:val="24"/>
          <w:szCs w:val="24"/>
        </w:rPr>
      </w:pPr>
      <w:r w:rsidRPr="004E5757">
        <w:rPr>
          <w:rFonts w:ascii="Times New Roman" w:hAnsi="Times New Roman"/>
          <w:color w:val="000000"/>
          <w:sz w:val="24"/>
          <w:szCs w:val="24"/>
        </w:rPr>
        <w:t xml:space="preserve">При проектировании объектов здравоохранения необходимо руководствоваться расчетными показателями таблицы </w:t>
      </w:r>
      <w:r w:rsidR="0047012A" w:rsidRPr="004E5757">
        <w:rPr>
          <w:rFonts w:ascii="Times New Roman" w:hAnsi="Times New Roman"/>
          <w:color w:val="000000"/>
          <w:sz w:val="24"/>
          <w:szCs w:val="24"/>
        </w:rPr>
        <w:t>5</w:t>
      </w:r>
      <w:r w:rsidRPr="004E5757">
        <w:rPr>
          <w:rFonts w:ascii="Times New Roman" w:hAnsi="Times New Roman"/>
          <w:color w:val="000000"/>
          <w:sz w:val="24"/>
          <w:szCs w:val="24"/>
        </w:rPr>
        <w:t xml:space="preserve">. </w:t>
      </w:r>
    </w:p>
    <w:p w:rsidR="00B74571" w:rsidRPr="004E5757" w:rsidRDefault="00B74571" w:rsidP="00B74571">
      <w:pPr>
        <w:autoSpaceDE w:val="0"/>
        <w:autoSpaceDN w:val="0"/>
        <w:adjustRightInd w:val="0"/>
        <w:jc w:val="both"/>
        <w:rPr>
          <w:rFonts w:eastAsiaTheme="minorHAnsi"/>
          <w:lang w:eastAsia="en-US"/>
        </w:rPr>
      </w:pPr>
      <w:r w:rsidRPr="004E5757">
        <w:rPr>
          <w:rFonts w:eastAsiaTheme="minorHAnsi"/>
          <w:lang w:eastAsia="en-US"/>
        </w:rPr>
        <w:t>Расчетные показатели минимально допустимого уровня обеспеченности населения объектами.</w:t>
      </w:r>
    </w:p>
    <w:p w:rsidR="00B74571" w:rsidRPr="004E5757" w:rsidRDefault="00B74571" w:rsidP="00B74571">
      <w:pPr>
        <w:autoSpaceDE w:val="0"/>
        <w:autoSpaceDN w:val="0"/>
        <w:adjustRightInd w:val="0"/>
        <w:outlineLvl w:val="0"/>
        <w:rPr>
          <w:rFonts w:eastAsiaTheme="minorHAnsi"/>
          <w:lang w:eastAsia="en-US"/>
        </w:rPr>
      </w:pPr>
    </w:p>
    <w:p w:rsidR="00EE5017" w:rsidRPr="004E5757" w:rsidRDefault="00EE5017" w:rsidP="00B74571">
      <w:pPr>
        <w:autoSpaceDE w:val="0"/>
        <w:autoSpaceDN w:val="0"/>
        <w:adjustRightInd w:val="0"/>
        <w:outlineLvl w:val="0"/>
        <w:rPr>
          <w:rFonts w:eastAsiaTheme="minorHAnsi"/>
          <w:lang w:eastAsia="en-US"/>
        </w:rPr>
      </w:pPr>
    </w:p>
    <w:p w:rsidR="00EE5017" w:rsidRPr="004E5757" w:rsidRDefault="00EE5017" w:rsidP="00EE5017">
      <w:pPr>
        <w:autoSpaceDE w:val="0"/>
        <w:autoSpaceDN w:val="0"/>
        <w:adjustRightInd w:val="0"/>
        <w:jc w:val="right"/>
        <w:outlineLvl w:val="0"/>
        <w:rPr>
          <w:rFonts w:eastAsiaTheme="minorHAnsi"/>
          <w:lang w:eastAsia="en-US"/>
        </w:rPr>
      </w:pPr>
      <w:r w:rsidRPr="004E5757">
        <w:rPr>
          <w:rFonts w:eastAsiaTheme="minorHAnsi"/>
          <w:lang w:eastAsia="en-US"/>
        </w:rPr>
        <w:lastRenderedPageBreak/>
        <w:t>Таблица 5</w:t>
      </w:r>
    </w:p>
    <w:tbl>
      <w:tblPr>
        <w:tblW w:w="9985" w:type="dxa"/>
        <w:tblLayout w:type="fixed"/>
        <w:tblCellMar>
          <w:top w:w="102" w:type="dxa"/>
          <w:left w:w="62" w:type="dxa"/>
          <w:bottom w:w="102" w:type="dxa"/>
          <w:right w:w="62" w:type="dxa"/>
        </w:tblCellMar>
        <w:tblLook w:val="0000" w:firstRow="0" w:lastRow="0" w:firstColumn="0" w:lastColumn="0" w:noHBand="0" w:noVBand="0"/>
      </w:tblPr>
      <w:tblGrid>
        <w:gridCol w:w="3458"/>
        <w:gridCol w:w="6527"/>
      </w:tblGrid>
      <w:tr w:rsidR="00B74571" w:rsidRPr="004E5757" w:rsidTr="00B74571">
        <w:tc>
          <w:tcPr>
            <w:tcW w:w="3458" w:type="dxa"/>
            <w:tcBorders>
              <w:top w:val="single" w:sz="4" w:space="0" w:color="auto"/>
              <w:left w:val="single" w:sz="4" w:space="0" w:color="auto"/>
              <w:bottom w:val="single" w:sz="4" w:space="0" w:color="auto"/>
              <w:right w:val="single" w:sz="4" w:space="0" w:color="auto"/>
            </w:tcBorders>
          </w:tcPr>
          <w:p w:rsidR="00B74571" w:rsidRPr="004E5757" w:rsidRDefault="00B74571">
            <w:pPr>
              <w:autoSpaceDE w:val="0"/>
              <w:autoSpaceDN w:val="0"/>
              <w:adjustRightInd w:val="0"/>
              <w:jc w:val="center"/>
              <w:rPr>
                <w:rFonts w:eastAsiaTheme="minorHAnsi"/>
                <w:lang w:eastAsia="en-US"/>
              </w:rPr>
            </w:pPr>
            <w:r w:rsidRPr="004E5757">
              <w:rPr>
                <w:rFonts w:eastAsiaTheme="minorHAnsi"/>
                <w:lang w:eastAsia="en-US"/>
              </w:rPr>
              <w:t>Основная часть (расчетные показатели)</w:t>
            </w:r>
          </w:p>
        </w:tc>
        <w:tc>
          <w:tcPr>
            <w:tcW w:w="6527" w:type="dxa"/>
            <w:tcBorders>
              <w:top w:val="single" w:sz="4" w:space="0" w:color="auto"/>
              <w:left w:val="single" w:sz="4" w:space="0" w:color="auto"/>
              <w:bottom w:val="single" w:sz="4" w:space="0" w:color="auto"/>
              <w:right w:val="single" w:sz="4" w:space="0" w:color="auto"/>
            </w:tcBorders>
          </w:tcPr>
          <w:p w:rsidR="00B74571" w:rsidRPr="004E5757" w:rsidRDefault="00B74571">
            <w:pPr>
              <w:autoSpaceDE w:val="0"/>
              <w:autoSpaceDN w:val="0"/>
              <w:adjustRightInd w:val="0"/>
              <w:jc w:val="center"/>
              <w:rPr>
                <w:rFonts w:eastAsiaTheme="minorHAnsi"/>
                <w:lang w:eastAsia="en-US"/>
              </w:rPr>
            </w:pPr>
            <w:r w:rsidRPr="004E5757">
              <w:rPr>
                <w:rFonts w:eastAsiaTheme="minorHAnsi"/>
                <w:lang w:eastAsia="en-US"/>
              </w:rPr>
              <w:t>Правила и область применения расчетных показателей</w:t>
            </w:r>
          </w:p>
        </w:tc>
      </w:tr>
      <w:tr w:rsidR="00B74571" w:rsidRPr="004E5757" w:rsidTr="00B74571">
        <w:tc>
          <w:tcPr>
            <w:tcW w:w="9985" w:type="dxa"/>
            <w:gridSpan w:val="2"/>
            <w:tcBorders>
              <w:top w:val="single" w:sz="4" w:space="0" w:color="auto"/>
              <w:left w:val="single" w:sz="4" w:space="0" w:color="auto"/>
              <w:bottom w:val="single" w:sz="4" w:space="0" w:color="auto"/>
              <w:right w:val="single" w:sz="4" w:space="0" w:color="auto"/>
            </w:tcBorders>
          </w:tcPr>
          <w:p w:rsidR="00B74571" w:rsidRPr="004E5757" w:rsidRDefault="00B74571">
            <w:pPr>
              <w:autoSpaceDE w:val="0"/>
              <w:autoSpaceDN w:val="0"/>
              <w:adjustRightInd w:val="0"/>
              <w:jc w:val="center"/>
              <w:rPr>
                <w:rFonts w:eastAsiaTheme="minorHAnsi"/>
                <w:lang w:eastAsia="en-US"/>
              </w:rPr>
            </w:pPr>
            <w:r w:rsidRPr="004E5757">
              <w:rPr>
                <w:rFonts w:eastAsiaTheme="minorHAnsi"/>
                <w:lang w:eastAsia="en-US"/>
              </w:rPr>
              <w:t>а) Площадь земельного участка для размещения больничного стационара (в том числе полустационары, дома сестринского ухода, хосписы)</w:t>
            </w:r>
          </w:p>
        </w:tc>
      </w:tr>
      <w:tr w:rsidR="00B74571" w:rsidRPr="004E5757" w:rsidTr="00B74571">
        <w:tc>
          <w:tcPr>
            <w:tcW w:w="3458" w:type="dxa"/>
            <w:tcBorders>
              <w:top w:val="single" w:sz="4" w:space="0" w:color="auto"/>
              <w:left w:val="single" w:sz="4" w:space="0" w:color="auto"/>
              <w:bottom w:val="single" w:sz="4" w:space="0" w:color="auto"/>
              <w:right w:val="single" w:sz="4" w:space="0" w:color="auto"/>
            </w:tcBorders>
          </w:tcPr>
          <w:p w:rsidR="00B74571" w:rsidRPr="004E5757" w:rsidRDefault="00B74571">
            <w:pPr>
              <w:autoSpaceDE w:val="0"/>
              <w:autoSpaceDN w:val="0"/>
              <w:adjustRightInd w:val="0"/>
              <w:jc w:val="both"/>
              <w:rPr>
                <w:rFonts w:eastAsiaTheme="minorHAnsi"/>
                <w:lang w:eastAsia="en-US"/>
              </w:rPr>
            </w:pPr>
            <w:r w:rsidRPr="004E5757">
              <w:rPr>
                <w:rFonts w:eastAsiaTheme="minorHAnsi"/>
                <w:lang w:eastAsia="en-US"/>
              </w:rPr>
              <w:t>Для строительно-климатического подрайона IВ при мощности стационаров, кв.м на 1 койку (без учета площади автостоянок):</w:t>
            </w:r>
          </w:p>
          <w:p w:rsidR="00B74571" w:rsidRPr="004E5757" w:rsidRDefault="00B74571">
            <w:pPr>
              <w:autoSpaceDE w:val="0"/>
              <w:autoSpaceDN w:val="0"/>
              <w:adjustRightInd w:val="0"/>
              <w:jc w:val="both"/>
              <w:rPr>
                <w:rFonts w:eastAsiaTheme="minorHAnsi"/>
                <w:lang w:eastAsia="en-US"/>
              </w:rPr>
            </w:pPr>
            <w:r w:rsidRPr="004E5757">
              <w:rPr>
                <w:rFonts w:eastAsiaTheme="minorHAnsi"/>
                <w:lang w:eastAsia="en-US"/>
              </w:rPr>
              <w:t>до 60 коек - 300,</w:t>
            </w:r>
          </w:p>
          <w:p w:rsidR="00B74571" w:rsidRPr="004E5757" w:rsidRDefault="00B74571">
            <w:pPr>
              <w:autoSpaceDE w:val="0"/>
              <w:autoSpaceDN w:val="0"/>
              <w:adjustRightInd w:val="0"/>
              <w:jc w:val="both"/>
              <w:rPr>
                <w:rFonts w:eastAsiaTheme="minorHAnsi"/>
                <w:lang w:eastAsia="en-US"/>
              </w:rPr>
            </w:pPr>
            <w:r w:rsidRPr="004E5757">
              <w:rPr>
                <w:rFonts w:eastAsiaTheme="minorHAnsi"/>
                <w:lang w:eastAsia="en-US"/>
              </w:rPr>
              <w:t>61 - 200 коек - 200,</w:t>
            </w:r>
          </w:p>
          <w:p w:rsidR="00B74571" w:rsidRPr="004E5757" w:rsidRDefault="00B74571">
            <w:pPr>
              <w:autoSpaceDE w:val="0"/>
              <w:autoSpaceDN w:val="0"/>
              <w:adjustRightInd w:val="0"/>
              <w:jc w:val="both"/>
              <w:rPr>
                <w:rFonts w:eastAsiaTheme="minorHAnsi"/>
                <w:lang w:eastAsia="en-US"/>
              </w:rPr>
            </w:pPr>
            <w:r w:rsidRPr="004E5757">
              <w:rPr>
                <w:rFonts w:eastAsiaTheme="minorHAnsi"/>
                <w:lang w:eastAsia="en-US"/>
              </w:rPr>
              <w:t>201 - 500 коек - 150,</w:t>
            </w:r>
          </w:p>
          <w:p w:rsidR="00B74571" w:rsidRPr="004E5757" w:rsidRDefault="00B74571">
            <w:pPr>
              <w:autoSpaceDE w:val="0"/>
              <w:autoSpaceDN w:val="0"/>
              <w:adjustRightInd w:val="0"/>
              <w:jc w:val="both"/>
              <w:rPr>
                <w:rFonts w:eastAsiaTheme="minorHAnsi"/>
                <w:lang w:eastAsia="en-US"/>
              </w:rPr>
            </w:pPr>
          </w:p>
        </w:tc>
        <w:tc>
          <w:tcPr>
            <w:tcW w:w="6527" w:type="dxa"/>
            <w:tcBorders>
              <w:top w:val="single" w:sz="4" w:space="0" w:color="auto"/>
              <w:left w:val="single" w:sz="4" w:space="0" w:color="auto"/>
              <w:bottom w:val="single" w:sz="4" w:space="0" w:color="auto"/>
              <w:right w:val="single" w:sz="4" w:space="0" w:color="auto"/>
            </w:tcBorders>
          </w:tcPr>
          <w:p w:rsidR="00B74571" w:rsidRPr="004E5757" w:rsidRDefault="00B74571">
            <w:pPr>
              <w:autoSpaceDE w:val="0"/>
              <w:autoSpaceDN w:val="0"/>
              <w:adjustRightInd w:val="0"/>
              <w:rPr>
                <w:rFonts w:eastAsiaTheme="minorHAnsi"/>
                <w:lang w:eastAsia="en-US"/>
              </w:rPr>
            </w:pPr>
            <w:r w:rsidRPr="004E5757">
              <w:rPr>
                <w:rFonts w:eastAsiaTheme="minorHAnsi"/>
                <w:lang w:eastAsia="en-US"/>
              </w:rPr>
              <w:t>В детских стационарах норму участка следует увеличивать на 50%.</w:t>
            </w:r>
          </w:p>
          <w:p w:rsidR="00B74571" w:rsidRPr="004E5757" w:rsidRDefault="00B74571">
            <w:pPr>
              <w:autoSpaceDE w:val="0"/>
              <w:autoSpaceDN w:val="0"/>
              <w:adjustRightInd w:val="0"/>
              <w:rPr>
                <w:rFonts w:eastAsiaTheme="minorHAnsi"/>
                <w:lang w:eastAsia="en-US"/>
              </w:rPr>
            </w:pPr>
            <w:r w:rsidRPr="004E5757">
              <w:rPr>
                <w:rFonts w:eastAsiaTheme="minorHAnsi"/>
                <w:lang w:eastAsia="en-US"/>
              </w:rPr>
              <w:t>При размещении на одном участке двух и более стационаров его общая площадь принимается по суммарной вместимости.</w:t>
            </w:r>
          </w:p>
          <w:p w:rsidR="00B74571" w:rsidRPr="004E5757" w:rsidRDefault="00B74571">
            <w:pPr>
              <w:autoSpaceDE w:val="0"/>
              <w:autoSpaceDN w:val="0"/>
              <w:adjustRightInd w:val="0"/>
              <w:rPr>
                <w:rFonts w:eastAsiaTheme="minorHAnsi"/>
                <w:lang w:eastAsia="en-US"/>
              </w:rPr>
            </w:pPr>
            <w:r w:rsidRPr="004E5757">
              <w:rPr>
                <w:rFonts w:eastAsiaTheme="minorHAnsi"/>
                <w:lang w:eastAsia="en-US"/>
              </w:rPr>
              <w:t>Площадь земельного участка родильных домов принимается по норме стационаров с коэффициентом 0,7.</w:t>
            </w:r>
          </w:p>
          <w:p w:rsidR="00B74571" w:rsidRPr="004E5757" w:rsidRDefault="00B74571">
            <w:pPr>
              <w:autoSpaceDE w:val="0"/>
              <w:autoSpaceDN w:val="0"/>
              <w:adjustRightInd w:val="0"/>
              <w:rPr>
                <w:rFonts w:eastAsiaTheme="minorHAnsi"/>
                <w:lang w:eastAsia="en-US"/>
              </w:rPr>
            </w:pPr>
            <w:r w:rsidRPr="004E5757">
              <w:rPr>
                <w:rFonts w:eastAsiaTheme="minorHAnsi"/>
                <w:lang w:eastAsia="en-US"/>
              </w:rPr>
              <w:t>Размеры земельного участка стационара и поликлиники, объединенных в одну медицинскую организацию, определяются раздельно по соответствующим нормам, а затем суммируются</w:t>
            </w:r>
          </w:p>
        </w:tc>
      </w:tr>
      <w:tr w:rsidR="00B74571" w:rsidRPr="004E5757" w:rsidTr="00B74571">
        <w:tc>
          <w:tcPr>
            <w:tcW w:w="9985" w:type="dxa"/>
            <w:gridSpan w:val="2"/>
            <w:tcBorders>
              <w:top w:val="single" w:sz="4" w:space="0" w:color="auto"/>
              <w:left w:val="single" w:sz="4" w:space="0" w:color="auto"/>
              <w:bottom w:val="single" w:sz="4" w:space="0" w:color="auto"/>
              <w:right w:val="single" w:sz="4" w:space="0" w:color="auto"/>
            </w:tcBorders>
          </w:tcPr>
          <w:p w:rsidR="00B74571" w:rsidRPr="004E5757" w:rsidRDefault="00B74571">
            <w:pPr>
              <w:autoSpaceDE w:val="0"/>
              <w:autoSpaceDN w:val="0"/>
              <w:adjustRightInd w:val="0"/>
              <w:jc w:val="center"/>
              <w:rPr>
                <w:rFonts w:eastAsiaTheme="minorHAnsi"/>
                <w:lang w:eastAsia="en-US"/>
              </w:rPr>
            </w:pPr>
            <w:r w:rsidRPr="004E5757">
              <w:rPr>
                <w:rFonts w:eastAsiaTheme="minorHAnsi"/>
                <w:lang w:eastAsia="en-US"/>
              </w:rPr>
              <w:t>б) Мощность амбулаторно-поликлинических медицинских организаций, посещений в смену на 1 тыс. жителей</w:t>
            </w:r>
          </w:p>
        </w:tc>
      </w:tr>
      <w:tr w:rsidR="00B74571" w:rsidRPr="004E5757" w:rsidTr="00B74571">
        <w:tc>
          <w:tcPr>
            <w:tcW w:w="3458" w:type="dxa"/>
            <w:tcBorders>
              <w:top w:val="single" w:sz="4" w:space="0" w:color="auto"/>
              <w:left w:val="single" w:sz="4" w:space="0" w:color="auto"/>
              <w:bottom w:val="single" w:sz="4" w:space="0" w:color="auto"/>
              <w:right w:val="single" w:sz="4" w:space="0" w:color="auto"/>
            </w:tcBorders>
          </w:tcPr>
          <w:p w:rsidR="00B74571" w:rsidRPr="004E5757" w:rsidRDefault="00B74571">
            <w:pPr>
              <w:autoSpaceDE w:val="0"/>
              <w:autoSpaceDN w:val="0"/>
              <w:adjustRightInd w:val="0"/>
              <w:jc w:val="both"/>
              <w:rPr>
                <w:rFonts w:eastAsiaTheme="minorHAnsi"/>
                <w:lang w:eastAsia="en-US"/>
              </w:rPr>
            </w:pPr>
            <w:r w:rsidRPr="004E5757">
              <w:rPr>
                <w:rFonts w:eastAsiaTheme="minorHAnsi"/>
                <w:lang w:eastAsia="en-US"/>
              </w:rPr>
              <w:t>Принимается в соответствии с заданием на проектирование в размере, определенном Министерством здравоохранения Республики Коми, либо на уровне 18,15 посещений в смену на 1 тыс. жителей</w:t>
            </w:r>
          </w:p>
        </w:tc>
        <w:tc>
          <w:tcPr>
            <w:tcW w:w="6527" w:type="dxa"/>
            <w:tcBorders>
              <w:top w:val="single" w:sz="4" w:space="0" w:color="auto"/>
              <w:left w:val="single" w:sz="4" w:space="0" w:color="auto"/>
              <w:bottom w:val="single" w:sz="4" w:space="0" w:color="auto"/>
              <w:right w:val="single" w:sz="4" w:space="0" w:color="auto"/>
            </w:tcBorders>
          </w:tcPr>
          <w:p w:rsidR="00B74571" w:rsidRPr="004E5757" w:rsidRDefault="00B74571">
            <w:pPr>
              <w:autoSpaceDE w:val="0"/>
              <w:autoSpaceDN w:val="0"/>
              <w:adjustRightInd w:val="0"/>
              <w:rPr>
                <w:rFonts w:eastAsiaTheme="minorHAnsi"/>
                <w:lang w:eastAsia="en-US"/>
              </w:rPr>
            </w:pPr>
            <w:r w:rsidRPr="004E5757">
              <w:rPr>
                <w:rFonts w:eastAsiaTheme="minorHAnsi"/>
                <w:lang w:eastAsia="en-US"/>
              </w:rPr>
              <w:t>Расчетный показатель может быть откорректирован по инициативе Министерства здравоохранения Республики Коми в случае существенного пересмотра нормативов объемов медицинской помощи, оказываемой в амбулаторных условиях</w:t>
            </w:r>
          </w:p>
        </w:tc>
      </w:tr>
      <w:tr w:rsidR="00B74571" w:rsidRPr="004E5757" w:rsidTr="00B74571">
        <w:tc>
          <w:tcPr>
            <w:tcW w:w="9985" w:type="dxa"/>
            <w:gridSpan w:val="2"/>
            <w:tcBorders>
              <w:top w:val="single" w:sz="4" w:space="0" w:color="auto"/>
              <w:left w:val="single" w:sz="4" w:space="0" w:color="auto"/>
              <w:bottom w:val="single" w:sz="4" w:space="0" w:color="auto"/>
              <w:right w:val="single" w:sz="4" w:space="0" w:color="auto"/>
            </w:tcBorders>
          </w:tcPr>
          <w:p w:rsidR="00B74571" w:rsidRPr="004E5757" w:rsidRDefault="00B74571">
            <w:pPr>
              <w:autoSpaceDE w:val="0"/>
              <w:autoSpaceDN w:val="0"/>
              <w:adjustRightInd w:val="0"/>
              <w:jc w:val="center"/>
              <w:rPr>
                <w:rFonts w:eastAsiaTheme="minorHAnsi"/>
                <w:lang w:eastAsia="en-US"/>
              </w:rPr>
            </w:pPr>
            <w:r w:rsidRPr="004E5757">
              <w:rPr>
                <w:rFonts w:eastAsiaTheme="minorHAnsi"/>
                <w:lang w:eastAsia="en-US"/>
              </w:rPr>
              <w:t>в) Площадь земельного участка для размещения поликлиники</w:t>
            </w:r>
          </w:p>
        </w:tc>
      </w:tr>
      <w:tr w:rsidR="00B74571" w:rsidRPr="004E5757" w:rsidTr="00B74571">
        <w:tc>
          <w:tcPr>
            <w:tcW w:w="3458" w:type="dxa"/>
            <w:tcBorders>
              <w:top w:val="single" w:sz="4" w:space="0" w:color="auto"/>
              <w:left w:val="single" w:sz="4" w:space="0" w:color="auto"/>
              <w:bottom w:val="single" w:sz="4" w:space="0" w:color="auto"/>
              <w:right w:val="single" w:sz="4" w:space="0" w:color="auto"/>
            </w:tcBorders>
          </w:tcPr>
          <w:p w:rsidR="00B74571" w:rsidRPr="004E5757" w:rsidRDefault="00B74571">
            <w:pPr>
              <w:autoSpaceDE w:val="0"/>
              <w:autoSpaceDN w:val="0"/>
              <w:adjustRightInd w:val="0"/>
              <w:jc w:val="both"/>
              <w:rPr>
                <w:rFonts w:eastAsiaTheme="minorHAnsi"/>
                <w:lang w:eastAsia="en-US"/>
              </w:rPr>
            </w:pPr>
            <w:r w:rsidRPr="004E5757">
              <w:rPr>
                <w:rFonts w:eastAsiaTheme="minorHAnsi"/>
                <w:lang w:eastAsia="en-US"/>
              </w:rPr>
              <w:t>0,1 га на 100 посещений в смену, но не менее 0,5 га</w:t>
            </w:r>
          </w:p>
        </w:tc>
        <w:tc>
          <w:tcPr>
            <w:tcW w:w="6527" w:type="dxa"/>
            <w:tcBorders>
              <w:top w:val="single" w:sz="4" w:space="0" w:color="auto"/>
              <w:left w:val="single" w:sz="4" w:space="0" w:color="auto"/>
              <w:bottom w:val="single" w:sz="4" w:space="0" w:color="auto"/>
              <w:right w:val="single" w:sz="4" w:space="0" w:color="auto"/>
            </w:tcBorders>
          </w:tcPr>
          <w:p w:rsidR="00B74571" w:rsidRPr="004E5757" w:rsidRDefault="00B74571">
            <w:pPr>
              <w:autoSpaceDE w:val="0"/>
              <w:autoSpaceDN w:val="0"/>
              <w:adjustRightInd w:val="0"/>
              <w:rPr>
                <w:rFonts w:eastAsiaTheme="minorHAnsi"/>
                <w:lang w:eastAsia="en-US"/>
              </w:rPr>
            </w:pPr>
            <w:r w:rsidRPr="004E5757">
              <w:rPr>
                <w:rFonts w:eastAsiaTheme="minorHAnsi"/>
                <w:lang w:eastAsia="en-US"/>
              </w:rPr>
              <w:t>Размеры земельного участка стационара и поликлиники, объединенных в одну организацию, определяются раздельно по соответствующим нормам, а затем суммируются</w:t>
            </w:r>
          </w:p>
        </w:tc>
      </w:tr>
      <w:tr w:rsidR="00B74571" w:rsidRPr="004E5757" w:rsidTr="00B74571">
        <w:tc>
          <w:tcPr>
            <w:tcW w:w="9985" w:type="dxa"/>
            <w:gridSpan w:val="2"/>
            <w:tcBorders>
              <w:top w:val="single" w:sz="4" w:space="0" w:color="auto"/>
              <w:left w:val="single" w:sz="4" w:space="0" w:color="auto"/>
              <w:bottom w:val="single" w:sz="4" w:space="0" w:color="auto"/>
              <w:right w:val="single" w:sz="4" w:space="0" w:color="auto"/>
            </w:tcBorders>
          </w:tcPr>
          <w:p w:rsidR="00B74571" w:rsidRPr="004E5757" w:rsidRDefault="00B74571">
            <w:pPr>
              <w:autoSpaceDE w:val="0"/>
              <w:autoSpaceDN w:val="0"/>
              <w:adjustRightInd w:val="0"/>
              <w:jc w:val="center"/>
              <w:rPr>
                <w:rFonts w:eastAsiaTheme="minorHAnsi"/>
                <w:lang w:eastAsia="en-US"/>
              </w:rPr>
            </w:pPr>
            <w:r w:rsidRPr="004E5757">
              <w:rPr>
                <w:rFonts w:eastAsiaTheme="minorHAnsi"/>
                <w:lang w:eastAsia="en-US"/>
              </w:rPr>
              <w:t>г) Количество фельдшерско-акушерских пунктов и фельдшерских здравпунктов</w:t>
            </w:r>
          </w:p>
        </w:tc>
      </w:tr>
      <w:tr w:rsidR="00B74571" w:rsidRPr="004E5757" w:rsidTr="00B74571">
        <w:tc>
          <w:tcPr>
            <w:tcW w:w="3458" w:type="dxa"/>
            <w:tcBorders>
              <w:top w:val="single" w:sz="4" w:space="0" w:color="auto"/>
              <w:left w:val="single" w:sz="4" w:space="0" w:color="auto"/>
              <w:bottom w:val="single" w:sz="4" w:space="0" w:color="auto"/>
              <w:right w:val="single" w:sz="4" w:space="0" w:color="auto"/>
            </w:tcBorders>
          </w:tcPr>
          <w:p w:rsidR="00B74571" w:rsidRPr="004E5757" w:rsidRDefault="00B74571">
            <w:pPr>
              <w:autoSpaceDE w:val="0"/>
              <w:autoSpaceDN w:val="0"/>
              <w:adjustRightInd w:val="0"/>
              <w:jc w:val="both"/>
              <w:rPr>
                <w:rFonts w:eastAsiaTheme="minorHAnsi"/>
                <w:lang w:eastAsia="en-US"/>
              </w:rPr>
            </w:pPr>
            <w:r w:rsidRPr="004E5757">
              <w:rPr>
                <w:rFonts w:eastAsiaTheme="minorHAnsi"/>
                <w:lang w:eastAsia="en-US"/>
              </w:rPr>
              <w:t>1 объект на 500 - 1200 человек, проживающих компактно или в радиусе до 15 км от предполагаемого места размещения объекта удаленно (более 1 часа транспортной доступности) от медицинских организаций</w:t>
            </w:r>
          </w:p>
        </w:tc>
        <w:tc>
          <w:tcPr>
            <w:tcW w:w="6527" w:type="dxa"/>
            <w:tcBorders>
              <w:top w:val="single" w:sz="4" w:space="0" w:color="auto"/>
              <w:left w:val="single" w:sz="4" w:space="0" w:color="auto"/>
              <w:bottom w:val="single" w:sz="4" w:space="0" w:color="auto"/>
              <w:right w:val="single" w:sz="4" w:space="0" w:color="auto"/>
            </w:tcBorders>
          </w:tcPr>
          <w:p w:rsidR="00B74571" w:rsidRPr="004E5757" w:rsidRDefault="00B74571">
            <w:pPr>
              <w:autoSpaceDE w:val="0"/>
              <w:autoSpaceDN w:val="0"/>
              <w:adjustRightInd w:val="0"/>
              <w:rPr>
                <w:rFonts w:eastAsiaTheme="minorHAnsi"/>
                <w:lang w:eastAsia="en-US"/>
              </w:rPr>
            </w:pPr>
            <w:r w:rsidRPr="004E5757">
              <w:rPr>
                <w:rFonts w:eastAsiaTheme="minorHAnsi"/>
                <w:lang w:eastAsia="en-US"/>
              </w:rPr>
              <w:t>Фельдшерско-акушерские пункты не размещаются ближе 2 км от других медицинских организаций.</w:t>
            </w:r>
          </w:p>
          <w:p w:rsidR="00B74571" w:rsidRPr="004E5757" w:rsidRDefault="00B74571">
            <w:pPr>
              <w:autoSpaceDE w:val="0"/>
              <w:autoSpaceDN w:val="0"/>
              <w:adjustRightInd w:val="0"/>
              <w:rPr>
                <w:rFonts w:eastAsiaTheme="minorHAnsi"/>
                <w:lang w:eastAsia="en-US"/>
              </w:rPr>
            </w:pPr>
            <w:r w:rsidRPr="004E5757">
              <w:rPr>
                <w:rFonts w:eastAsiaTheme="minorHAnsi"/>
                <w:lang w:eastAsia="en-US"/>
              </w:rPr>
              <w:t>При удалении населенного пункта (группы населенных пунктов) с числом жителей от 300 до 700 человек от ближайшей медицинской организации (в том числе фельдшерско-акушерского пункта) на расстояние свыше 4 км возможно размещение фельдшерско-акушерского пункта.</w:t>
            </w:r>
          </w:p>
          <w:p w:rsidR="00B74571" w:rsidRPr="004E5757" w:rsidRDefault="00B74571">
            <w:pPr>
              <w:autoSpaceDE w:val="0"/>
              <w:autoSpaceDN w:val="0"/>
              <w:adjustRightInd w:val="0"/>
              <w:rPr>
                <w:rFonts w:eastAsiaTheme="minorHAnsi"/>
                <w:lang w:eastAsia="en-US"/>
              </w:rPr>
            </w:pPr>
            <w:r w:rsidRPr="004E5757">
              <w:rPr>
                <w:rFonts w:eastAsiaTheme="minorHAnsi"/>
                <w:lang w:eastAsia="en-US"/>
              </w:rPr>
              <w:t>При удалении населенного пункта (группы населенных пунктов) с числом жителей менее 300 человек от ближайшей медицинской организации (в том числе фельдшерско-акушерского пункта) на расстояние свыше 6 км возможно размещение фельдшерского здравпункта</w:t>
            </w:r>
          </w:p>
        </w:tc>
      </w:tr>
      <w:tr w:rsidR="00B74571" w:rsidRPr="004E5757" w:rsidTr="00B74571">
        <w:tc>
          <w:tcPr>
            <w:tcW w:w="9985" w:type="dxa"/>
            <w:gridSpan w:val="2"/>
            <w:tcBorders>
              <w:top w:val="single" w:sz="4" w:space="0" w:color="auto"/>
              <w:left w:val="single" w:sz="4" w:space="0" w:color="auto"/>
              <w:bottom w:val="single" w:sz="4" w:space="0" w:color="auto"/>
              <w:right w:val="single" w:sz="4" w:space="0" w:color="auto"/>
            </w:tcBorders>
          </w:tcPr>
          <w:p w:rsidR="00B74571" w:rsidRPr="004E5757" w:rsidRDefault="00B74571">
            <w:pPr>
              <w:autoSpaceDE w:val="0"/>
              <w:autoSpaceDN w:val="0"/>
              <w:adjustRightInd w:val="0"/>
              <w:jc w:val="center"/>
              <w:rPr>
                <w:rFonts w:eastAsiaTheme="minorHAnsi"/>
                <w:lang w:eastAsia="en-US"/>
              </w:rPr>
            </w:pPr>
            <w:r w:rsidRPr="004E5757">
              <w:rPr>
                <w:rFonts w:eastAsiaTheme="minorHAnsi"/>
                <w:lang w:eastAsia="en-US"/>
              </w:rPr>
              <w:lastRenderedPageBreak/>
              <w:t>д) Площадь земельного участка для размещения фельдшерско-акушерского пункта, фельдшерского здравпункта</w:t>
            </w:r>
          </w:p>
        </w:tc>
      </w:tr>
      <w:tr w:rsidR="00B74571" w:rsidRPr="004E5757" w:rsidTr="00B74571">
        <w:tc>
          <w:tcPr>
            <w:tcW w:w="3458" w:type="dxa"/>
            <w:tcBorders>
              <w:top w:val="single" w:sz="4" w:space="0" w:color="auto"/>
              <w:left w:val="single" w:sz="4" w:space="0" w:color="auto"/>
              <w:bottom w:val="single" w:sz="4" w:space="0" w:color="auto"/>
              <w:right w:val="single" w:sz="4" w:space="0" w:color="auto"/>
            </w:tcBorders>
          </w:tcPr>
          <w:p w:rsidR="00B74571" w:rsidRPr="004E5757" w:rsidRDefault="00B74571">
            <w:pPr>
              <w:autoSpaceDE w:val="0"/>
              <w:autoSpaceDN w:val="0"/>
              <w:adjustRightInd w:val="0"/>
              <w:jc w:val="both"/>
              <w:rPr>
                <w:rFonts w:eastAsiaTheme="minorHAnsi"/>
                <w:lang w:eastAsia="en-US"/>
              </w:rPr>
            </w:pPr>
            <w:r w:rsidRPr="004E5757">
              <w:rPr>
                <w:rFonts w:eastAsiaTheme="minorHAnsi"/>
                <w:lang w:eastAsia="en-US"/>
              </w:rPr>
              <w:t>0,2 га на 1 объект</w:t>
            </w:r>
          </w:p>
        </w:tc>
        <w:tc>
          <w:tcPr>
            <w:tcW w:w="6527" w:type="dxa"/>
            <w:tcBorders>
              <w:top w:val="single" w:sz="4" w:space="0" w:color="auto"/>
              <w:left w:val="single" w:sz="4" w:space="0" w:color="auto"/>
              <w:bottom w:val="single" w:sz="4" w:space="0" w:color="auto"/>
              <w:right w:val="single" w:sz="4" w:space="0" w:color="auto"/>
            </w:tcBorders>
          </w:tcPr>
          <w:p w:rsidR="00B74571" w:rsidRPr="004E5757" w:rsidRDefault="00B74571">
            <w:pPr>
              <w:autoSpaceDE w:val="0"/>
              <w:autoSpaceDN w:val="0"/>
              <w:adjustRightInd w:val="0"/>
              <w:rPr>
                <w:rFonts w:eastAsiaTheme="minorHAnsi"/>
                <w:lang w:eastAsia="en-US"/>
              </w:rPr>
            </w:pPr>
            <w:r w:rsidRPr="004E5757">
              <w:rPr>
                <w:rFonts w:eastAsiaTheme="minorHAnsi"/>
                <w:lang w:eastAsia="en-US"/>
              </w:rPr>
              <w:t>Допускается размещение во встроенных помещениях в жилых, административных и общественных зданиях при условии наличия отдельного входа для посетителей фельдшерско-акушерского пункта, фельдшерского здравпункта</w:t>
            </w:r>
          </w:p>
        </w:tc>
      </w:tr>
      <w:tr w:rsidR="00B74571" w:rsidRPr="004E5757" w:rsidTr="00B74571">
        <w:tc>
          <w:tcPr>
            <w:tcW w:w="9985" w:type="dxa"/>
            <w:gridSpan w:val="2"/>
            <w:tcBorders>
              <w:top w:val="single" w:sz="4" w:space="0" w:color="auto"/>
              <w:left w:val="single" w:sz="4" w:space="0" w:color="auto"/>
              <w:bottom w:val="single" w:sz="4" w:space="0" w:color="auto"/>
              <w:right w:val="single" w:sz="4" w:space="0" w:color="auto"/>
            </w:tcBorders>
          </w:tcPr>
          <w:p w:rsidR="00B74571" w:rsidRPr="004E5757" w:rsidRDefault="00B74571">
            <w:pPr>
              <w:autoSpaceDE w:val="0"/>
              <w:autoSpaceDN w:val="0"/>
              <w:adjustRightInd w:val="0"/>
              <w:jc w:val="center"/>
              <w:rPr>
                <w:rFonts w:eastAsiaTheme="minorHAnsi"/>
                <w:lang w:eastAsia="en-US"/>
              </w:rPr>
            </w:pPr>
            <w:r w:rsidRPr="004E5757">
              <w:rPr>
                <w:rFonts w:eastAsiaTheme="minorHAnsi"/>
                <w:lang w:eastAsia="en-US"/>
              </w:rPr>
              <w:t>е) Количество станции скорой медицинской помощи, отделения скорой медицинской помощи поликлиники (больницы, больницы скорой медицинской помощи)</w:t>
            </w:r>
          </w:p>
        </w:tc>
      </w:tr>
      <w:tr w:rsidR="00B74571" w:rsidRPr="004E5757" w:rsidTr="00B74571">
        <w:tc>
          <w:tcPr>
            <w:tcW w:w="3458" w:type="dxa"/>
            <w:tcBorders>
              <w:top w:val="single" w:sz="4" w:space="0" w:color="auto"/>
              <w:left w:val="single" w:sz="4" w:space="0" w:color="auto"/>
              <w:bottom w:val="single" w:sz="4" w:space="0" w:color="auto"/>
              <w:right w:val="single" w:sz="4" w:space="0" w:color="auto"/>
            </w:tcBorders>
          </w:tcPr>
          <w:p w:rsidR="00B74571" w:rsidRPr="004E5757" w:rsidRDefault="00B74571">
            <w:pPr>
              <w:autoSpaceDE w:val="0"/>
              <w:autoSpaceDN w:val="0"/>
              <w:adjustRightInd w:val="0"/>
              <w:jc w:val="both"/>
              <w:rPr>
                <w:rFonts w:eastAsiaTheme="minorHAnsi"/>
                <w:lang w:eastAsia="en-US"/>
              </w:rPr>
            </w:pPr>
            <w:r w:rsidRPr="004E5757">
              <w:rPr>
                <w:rFonts w:eastAsiaTheme="minorHAnsi"/>
                <w:lang w:eastAsia="en-US"/>
              </w:rPr>
              <w:t>1 станция на 10 - 20 тыс. жителей в пределах зоны 20-минутной доступности на специальном автомобиле</w:t>
            </w:r>
          </w:p>
        </w:tc>
        <w:tc>
          <w:tcPr>
            <w:tcW w:w="6527" w:type="dxa"/>
            <w:tcBorders>
              <w:top w:val="single" w:sz="4" w:space="0" w:color="auto"/>
              <w:left w:val="single" w:sz="4" w:space="0" w:color="auto"/>
              <w:bottom w:val="single" w:sz="4" w:space="0" w:color="auto"/>
              <w:right w:val="single" w:sz="4" w:space="0" w:color="auto"/>
            </w:tcBorders>
          </w:tcPr>
          <w:p w:rsidR="00B74571" w:rsidRPr="004E5757" w:rsidRDefault="00B74571">
            <w:pPr>
              <w:autoSpaceDE w:val="0"/>
              <w:autoSpaceDN w:val="0"/>
              <w:adjustRightInd w:val="0"/>
              <w:rPr>
                <w:rFonts w:eastAsiaTheme="minorHAnsi"/>
                <w:lang w:eastAsia="en-US"/>
              </w:rPr>
            </w:pPr>
            <w:r w:rsidRPr="004E5757">
              <w:rPr>
                <w:rFonts w:eastAsiaTheme="minorHAnsi"/>
                <w:lang w:eastAsia="en-US"/>
              </w:rPr>
              <w:t>Станции скорой медицинской помощи обязательно предусматриваются при стационарах, поликлиниках, фельдшерско-акушерских пунктах и должны иметь не менее 2 автомобилей</w:t>
            </w:r>
          </w:p>
        </w:tc>
      </w:tr>
      <w:tr w:rsidR="00B74571" w:rsidRPr="004E5757" w:rsidTr="00B74571">
        <w:tc>
          <w:tcPr>
            <w:tcW w:w="9985" w:type="dxa"/>
            <w:gridSpan w:val="2"/>
            <w:tcBorders>
              <w:top w:val="single" w:sz="4" w:space="0" w:color="auto"/>
              <w:left w:val="single" w:sz="4" w:space="0" w:color="auto"/>
              <w:bottom w:val="single" w:sz="4" w:space="0" w:color="auto"/>
              <w:right w:val="single" w:sz="4" w:space="0" w:color="auto"/>
            </w:tcBorders>
          </w:tcPr>
          <w:p w:rsidR="00B74571" w:rsidRPr="004E5757" w:rsidRDefault="00B74571">
            <w:pPr>
              <w:autoSpaceDE w:val="0"/>
              <w:autoSpaceDN w:val="0"/>
              <w:adjustRightInd w:val="0"/>
              <w:jc w:val="center"/>
              <w:rPr>
                <w:rFonts w:eastAsiaTheme="minorHAnsi"/>
                <w:lang w:eastAsia="en-US"/>
              </w:rPr>
            </w:pPr>
            <w:r w:rsidRPr="004E5757">
              <w:rPr>
                <w:rFonts w:eastAsiaTheme="minorHAnsi"/>
                <w:lang w:eastAsia="en-US"/>
              </w:rPr>
              <w:t>ж) Площадь земельного участка для размещения станции скорой медицинской помощи</w:t>
            </w:r>
          </w:p>
        </w:tc>
      </w:tr>
      <w:tr w:rsidR="00B74571" w:rsidRPr="004E5757" w:rsidTr="00B74571">
        <w:tc>
          <w:tcPr>
            <w:tcW w:w="3458" w:type="dxa"/>
            <w:tcBorders>
              <w:top w:val="single" w:sz="4" w:space="0" w:color="auto"/>
              <w:left w:val="single" w:sz="4" w:space="0" w:color="auto"/>
              <w:bottom w:val="single" w:sz="4" w:space="0" w:color="auto"/>
              <w:right w:val="single" w:sz="4" w:space="0" w:color="auto"/>
            </w:tcBorders>
          </w:tcPr>
          <w:p w:rsidR="00B74571" w:rsidRPr="004E5757" w:rsidRDefault="00B74571">
            <w:pPr>
              <w:autoSpaceDE w:val="0"/>
              <w:autoSpaceDN w:val="0"/>
              <w:adjustRightInd w:val="0"/>
              <w:jc w:val="both"/>
              <w:rPr>
                <w:rFonts w:eastAsiaTheme="minorHAnsi"/>
                <w:lang w:eastAsia="en-US"/>
              </w:rPr>
            </w:pPr>
            <w:r w:rsidRPr="004E5757">
              <w:rPr>
                <w:rFonts w:eastAsiaTheme="minorHAnsi"/>
                <w:lang w:eastAsia="en-US"/>
              </w:rPr>
              <w:t>0,05 га на 1 автомобиль, но не менее 0,2 га</w:t>
            </w:r>
          </w:p>
        </w:tc>
        <w:tc>
          <w:tcPr>
            <w:tcW w:w="6527" w:type="dxa"/>
            <w:tcBorders>
              <w:top w:val="single" w:sz="4" w:space="0" w:color="auto"/>
              <w:left w:val="single" w:sz="4" w:space="0" w:color="auto"/>
              <w:bottom w:val="single" w:sz="4" w:space="0" w:color="auto"/>
              <w:right w:val="single" w:sz="4" w:space="0" w:color="auto"/>
            </w:tcBorders>
          </w:tcPr>
          <w:p w:rsidR="00B74571" w:rsidRPr="004E5757" w:rsidRDefault="00B74571">
            <w:pPr>
              <w:autoSpaceDE w:val="0"/>
              <w:autoSpaceDN w:val="0"/>
              <w:adjustRightInd w:val="0"/>
              <w:rPr>
                <w:rFonts w:eastAsiaTheme="minorHAnsi"/>
                <w:lang w:eastAsia="en-US"/>
              </w:rPr>
            </w:pPr>
            <w:r w:rsidRPr="004E5757">
              <w:rPr>
                <w:rFonts w:eastAsiaTheme="minorHAnsi"/>
                <w:lang w:eastAsia="en-US"/>
              </w:rPr>
              <w:t>При не стесненном застройкой размещении рекомендуется выделять земельные участки не менее 0,4 га.</w:t>
            </w:r>
          </w:p>
          <w:p w:rsidR="00B74571" w:rsidRPr="004E5757" w:rsidRDefault="00B74571">
            <w:pPr>
              <w:autoSpaceDE w:val="0"/>
              <w:autoSpaceDN w:val="0"/>
              <w:adjustRightInd w:val="0"/>
              <w:rPr>
                <w:rFonts w:eastAsiaTheme="minorHAnsi"/>
                <w:lang w:eastAsia="en-US"/>
              </w:rPr>
            </w:pPr>
            <w:r w:rsidRPr="004E5757">
              <w:rPr>
                <w:rFonts w:eastAsiaTheme="minorHAnsi"/>
                <w:lang w:eastAsia="en-US"/>
              </w:rPr>
              <w:t>Для размещения транспорта предусматривается отапливаемая стоянка из расчета 36 кв.м на 1 машино-место</w:t>
            </w:r>
          </w:p>
        </w:tc>
      </w:tr>
      <w:tr w:rsidR="00B74571" w:rsidRPr="004E5757" w:rsidTr="00B74571">
        <w:tc>
          <w:tcPr>
            <w:tcW w:w="9985" w:type="dxa"/>
            <w:gridSpan w:val="2"/>
            <w:tcBorders>
              <w:top w:val="single" w:sz="4" w:space="0" w:color="auto"/>
              <w:left w:val="single" w:sz="4" w:space="0" w:color="auto"/>
              <w:bottom w:val="single" w:sz="4" w:space="0" w:color="auto"/>
              <w:right w:val="single" w:sz="4" w:space="0" w:color="auto"/>
            </w:tcBorders>
          </w:tcPr>
          <w:p w:rsidR="00B74571" w:rsidRPr="004E5757" w:rsidRDefault="00B74571">
            <w:pPr>
              <w:autoSpaceDE w:val="0"/>
              <w:autoSpaceDN w:val="0"/>
              <w:adjustRightInd w:val="0"/>
              <w:jc w:val="center"/>
              <w:rPr>
                <w:rFonts w:eastAsiaTheme="minorHAnsi"/>
                <w:lang w:eastAsia="en-US"/>
              </w:rPr>
            </w:pPr>
            <w:r w:rsidRPr="004E5757">
              <w:rPr>
                <w:rFonts w:eastAsiaTheme="minorHAnsi"/>
                <w:lang w:eastAsia="en-US"/>
              </w:rPr>
              <w:t>з) Количество выдвижных пунктов скорой медицинской помощи</w:t>
            </w:r>
          </w:p>
        </w:tc>
      </w:tr>
      <w:tr w:rsidR="00B74571" w:rsidRPr="004E5757" w:rsidTr="00B74571">
        <w:tc>
          <w:tcPr>
            <w:tcW w:w="3458" w:type="dxa"/>
            <w:tcBorders>
              <w:top w:val="single" w:sz="4" w:space="0" w:color="auto"/>
              <w:left w:val="single" w:sz="4" w:space="0" w:color="auto"/>
              <w:bottom w:val="single" w:sz="4" w:space="0" w:color="auto"/>
              <w:right w:val="single" w:sz="4" w:space="0" w:color="auto"/>
            </w:tcBorders>
          </w:tcPr>
          <w:p w:rsidR="00B74571" w:rsidRPr="004E5757" w:rsidRDefault="00B74571">
            <w:pPr>
              <w:autoSpaceDE w:val="0"/>
              <w:autoSpaceDN w:val="0"/>
              <w:adjustRightInd w:val="0"/>
              <w:jc w:val="both"/>
              <w:rPr>
                <w:rFonts w:eastAsiaTheme="minorHAnsi"/>
                <w:lang w:eastAsia="en-US"/>
              </w:rPr>
            </w:pPr>
            <w:r w:rsidRPr="004E5757">
              <w:rPr>
                <w:rFonts w:eastAsiaTheme="minorHAnsi"/>
                <w:lang w:eastAsia="en-US"/>
              </w:rPr>
              <w:t>1 пункт на 5 - 10 тыс. человек сельского населения в пределах зоны 30-минутной доступности на специальном автомобиле</w:t>
            </w:r>
          </w:p>
        </w:tc>
        <w:tc>
          <w:tcPr>
            <w:tcW w:w="6527" w:type="dxa"/>
            <w:tcBorders>
              <w:top w:val="single" w:sz="4" w:space="0" w:color="auto"/>
              <w:left w:val="single" w:sz="4" w:space="0" w:color="auto"/>
              <w:bottom w:val="single" w:sz="4" w:space="0" w:color="auto"/>
              <w:right w:val="single" w:sz="4" w:space="0" w:color="auto"/>
            </w:tcBorders>
          </w:tcPr>
          <w:p w:rsidR="00B74571" w:rsidRPr="004E5757" w:rsidRDefault="00B74571">
            <w:pPr>
              <w:autoSpaceDE w:val="0"/>
              <w:autoSpaceDN w:val="0"/>
              <w:adjustRightInd w:val="0"/>
              <w:rPr>
                <w:rFonts w:eastAsiaTheme="minorHAnsi"/>
                <w:lang w:eastAsia="en-US"/>
              </w:rPr>
            </w:pPr>
            <w:r w:rsidRPr="004E5757">
              <w:rPr>
                <w:rFonts w:eastAsiaTheme="minorHAnsi"/>
                <w:lang w:eastAsia="en-US"/>
              </w:rPr>
              <w:t>Для территорий с низкой плотностью населения. На каждом выдвижном пункте необходимо иметь не менее 2 автомобилей</w:t>
            </w:r>
          </w:p>
        </w:tc>
      </w:tr>
      <w:tr w:rsidR="00B74571" w:rsidRPr="004E5757" w:rsidTr="00B74571">
        <w:tc>
          <w:tcPr>
            <w:tcW w:w="9985" w:type="dxa"/>
            <w:gridSpan w:val="2"/>
            <w:tcBorders>
              <w:top w:val="single" w:sz="4" w:space="0" w:color="auto"/>
              <w:left w:val="single" w:sz="4" w:space="0" w:color="auto"/>
              <w:bottom w:val="single" w:sz="4" w:space="0" w:color="auto"/>
              <w:right w:val="single" w:sz="4" w:space="0" w:color="auto"/>
            </w:tcBorders>
          </w:tcPr>
          <w:p w:rsidR="00B74571" w:rsidRPr="004E5757" w:rsidRDefault="00B74571">
            <w:pPr>
              <w:autoSpaceDE w:val="0"/>
              <w:autoSpaceDN w:val="0"/>
              <w:adjustRightInd w:val="0"/>
              <w:jc w:val="center"/>
              <w:rPr>
                <w:rFonts w:eastAsiaTheme="minorHAnsi"/>
                <w:lang w:eastAsia="en-US"/>
              </w:rPr>
            </w:pPr>
            <w:r w:rsidRPr="004E5757">
              <w:rPr>
                <w:rFonts w:eastAsiaTheme="minorHAnsi"/>
                <w:lang w:eastAsia="en-US"/>
              </w:rPr>
              <w:t>и) Площадь земельного участка для размещения выдвижного пункта скорой медицинской помощи</w:t>
            </w:r>
          </w:p>
        </w:tc>
      </w:tr>
      <w:tr w:rsidR="00B74571" w:rsidRPr="004E5757" w:rsidTr="00B74571">
        <w:tc>
          <w:tcPr>
            <w:tcW w:w="3458" w:type="dxa"/>
            <w:tcBorders>
              <w:top w:val="single" w:sz="4" w:space="0" w:color="auto"/>
              <w:left w:val="single" w:sz="4" w:space="0" w:color="auto"/>
              <w:bottom w:val="single" w:sz="4" w:space="0" w:color="auto"/>
              <w:right w:val="single" w:sz="4" w:space="0" w:color="auto"/>
            </w:tcBorders>
          </w:tcPr>
          <w:p w:rsidR="00B74571" w:rsidRPr="004E5757" w:rsidRDefault="00B74571">
            <w:pPr>
              <w:autoSpaceDE w:val="0"/>
              <w:autoSpaceDN w:val="0"/>
              <w:adjustRightInd w:val="0"/>
              <w:jc w:val="both"/>
              <w:rPr>
                <w:rFonts w:eastAsiaTheme="minorHAnsi"/>
                <w:lang w:eastAsia="en-US"/>
              </w:rPr>
            </w:pPr>
            <w:r w:rsidRPr="004E5757">
              <w:rPr>
                <w:rFonts w:eastAsiaTheme="minorHAnsi"/>
                <w:lang w:eastAsia="en-US"/>
              </w:rPr>
              <w:t>0,05 га на 1 автомобиль, но не менее 0,2 га</w:t>
            </w:r>
          </w:p>
        </w:tc>
        <w:tc>
          <w:tcPr>
            <w:tcW w:w="6527" w:type="dxa"/>
            <w:tcBorders>
              <w:top w:val="single" w:sz="4" w:space="0" w:color="auto"/>
              <w:left w:val="single" w:sz="4" w:space="0" w:color="auto"/>
              <w:bottom w:val="single" w:sz="4" w:space="0" w:color="auto"/>
              <w:right w:val="single" w:sz="4" w:space="0" w:color="auto"/>
            </w:tcBorders>
          </w:tcPr>
          <w:p w:rsidR="00B74571" w:rsidRPr="004E5757" w:rsidRDefault="00B74571">
            <w:pPr>
              <w:autoSpaceDE w:val="0"/>
              <w:autoSpaceDN w:val="0"/>
              <w:adjustRightInd w:val="0"/>
              <w:rPr>
                <w:rFonts w:eastAsiaTheme="minorHAnsi"/>
                <w:lang w:eastAsia="en-US"/>
              </w:rPr>
            </w:pPr>
          </w:p>
        </w:tc>
      </w:tr>
      <w:tr w:rsidR="00B74571" w:rsidRPr="004E5757" w:rsidTr="00B74571">
        <w:tc>
          <w:tcPr>
            <w:tcW w:w="9985" w:type="dxa"/>
            <w:gridSpan w:val="2"/>
            <w:tcBorders>
              <w:top w:val="single" w:sz="4" w:space="0" w:color="auto"/>
              <w:left w:val="single" w:sz="4" w:space="0" w:color="auto"/>
              <w:bottom w:val="single" w:sz="4" w:space="0" w:color="auto"/>
              <w:right w:val="single" w:sz="4" w:space="0" w:color="auto"/>
            </w:tcBorders>
          </w:tcPr>
          <w:p w:rsidR="00B74571" w:rsidRPr="004E5757" w:rsidRDefault="00B74571">
            <w:pPr>
              <w:autoSpaceDE w:val="0"/>
              <w:autoSpaceDN w:val="0"/>
              <w:adjustRightInd w:val="0"/>
              <w:jc w:val="center"/>
              <w:rPr>
                <w:rFonts w:eastAsiaTheme="minorHAnsi"/>
                <w:lang w:eastAsia="en-US"/>
              </w:rPr>
            </w:pPr>
            <w:r w:rsidRPr="004E5757">
              <w:rPr>
                <w:rFonts w:eastAsiaTheme="minorHAnsi"/>
                <w:lang w:eastAsia="en-US"/>
              </w:rPr>
              <w:t>к) Производственные мощности молочных кухонь</w:t>
            </w:r>
          </w:p>
        </w:tc>
      </w:tr>
      <w:tr w:rsidR="00B74571" w:rsidRPr="004E5757" w:rsidTr="00B74571">
        <w:tc>
          <w:tcPr>
            <w:tcW w:w="3458" w:type="dxa"/>
            <w:tcBorders>
              <w:top w:val="single" w:sz="4" w:space="0" w:color="auto"/>
              <w:left w:val="single" w:sz="4" w:space="0" w:color="auto"/>
              <w:bottom w:val="single" w:sz="4" w:space="0" w:color="auto"/>
              <w:right w:val="single" w:sz="4" w:space="0" w:color="auto"/>
            </w:tcBorders>
          </w:tcPr>
          <w:p w:rsidR="00B74571" w:rsidRPr="004E5757" w:rsidRDefault="00B74571">
            <w:pPr>
              <w:autoSpaceDE w:val="0"/>
              <w:autoSpaceDN w:val="0"/>
              <w:adjustRightInd w:val="0"/>
              <w:jc w:val="both"/>
              <w:rPr>
                <w:rFonts w:eastAsiaTheme="minorHAnsi"/>
                <w:lang w:eastAsia="en-US"/>
              </w:rPr>
            </w:pPr>
            <w:r w:rsidRPr="004E5757">
              <w:rPr>
                <w:rFonts w:eastAsiaTheme="minorHAnsi"/>
                <w:lang w:eastAsia="en-US"/>
              </w:rPr>
              <w:t>4 порции на 1 ребенка до года в сутки</w:t>
            </w:r>
          </w:p>
        </w:tc>
        <w:tc>
          <w:tcPr>
            <w:tcW w:w="6527" w:type="dxa"/>
            <w:tcBorders>
              <w:top w:val="single" w:sz="4" w:space="0" w:color="auto"/>
              <w:left w:val="single" w:sz="4" w:space="0" w:color="auto"/>
              <w:bottom w:val="single" w:sz="4" w:space="0" w:color="auto"/>
              <w:right w:val="single" w:sz="4" w:space="0" w:color="auto"/>
            </w:tcBorders>
          </w:tcPr>
          <w:p w:rsidR="00B74571" w:rsidRPr="004E5757" w:rsidRDefault="00B74571">
            <w:pPr>
              <w:autoSpaceDE w:val="0"/>
              <w:autoSpaceDN w:val="0"/>
              <w:adjustRightInd w:val="0"/>
              <w:rPr>
                <w:rFonts w:eastAsiaTheme="minorHAnsi"/>
                <w:lang w:eastAsia="en-US"/>
              </w:rPr>
            </w:pPr>
            <w:r w:rsidRPr="004E5757">
              <w:rPr>
                <w:rFonts w:eastAsiaTheme="minorHAnsi"/>
                <w:lang w:eastAsia="en-US"/>
              </w:rPr>
              <w:t>Численность детей в возрасте до года определяется в зависимости от демографической структуры населения населенного пункта или группы населенных пунктов, расположенных в зоне обслуживания объекта</w:t>
            </w:r>
          </w:p>
        </w:tc>
      </w:tr>
      <w:tr w:rsidR="00B74571" w:rsidRPr="004E5757" w:rsidTr="00B74571">
        <w:tc>
          <w:tcPr>
            <w:tcW w:w="9985" w:type="dxa"/>
            <w:gridSpan w:val="2"/>
            <w:tcBorders>
              <w:top w:val="single" w:sz="4" w:space="0" w:color="auto"/>
              <w:left w:val="single" w:sz="4" w:space="0" w:color="auto"/>
              <w:bottom w:val="single" w:sz="4" w:space="0" w:color="auto"/>
              <w:right w:val="single" w:sz="4" w:space="0" w:color="auto"/>
            </w:tcBorders>
          </w:tcPr>
          <w:p w:rsidR="00B74571" w:rsidRPr="004E5757" w:rsidRDefault="00B74571">
            <w:pPr>
              <w:autoSpaceDE w:val="0"/>
              <w:autoSpaceDN w:val="0"/>
              <w:adjustRightInd w:val="0"/>
              <w:jc w:val="center"/>
              <w:rPr>
                <w:rFonts w:eastAsiaTheme="minorHAnsi"/>
                <w:lang w:eastAsia="en-US"/>
              </w:rPr>
            </w:pPr>
            <w:r w:rsidRPr="004E5757">
              <w:rPr>
                <w:rFonts w:eastAsiaTheme="minorHAnsi"/>
                <w:lang w:eastAsia="en-US"/>
              </w:rPr>
              <w:t>л) Площадь земельного участка для размещения молочной кухни</w:t>
            </w:r>
          </w:p>
        </w:tc>
      </w:tr>
      <w:tr w:rsidR="00B74571" w:rsidRPr="004E5757" w:rsidTr="00B74571">
        <w:tc>
          <w:tcPr>
            <w:tcW w:w="3458" w:type="dxa"/>
            <w:tcBorders>
              <w:top w:val="single" w:sz="4" w:space="0" w:color="auto"/>
              <w:left w:val="single" w:sz="4" w:space="0" w:color="auto"/>
              <w:bottom w:val="single" w:sz="4" w:space="0" w:color="auto"/>
              <w:right w:val="single" w:sz="4" w:space="0" w:color="auto"/>
            </w:tcBorders>
          </w:tcPr>
          <w:p w:rsidR="00B74571" w:rsidRPr="004E5757" w:rsidRDefault="00B74571">
            <w:pPr>
              <w:autoSpaceDE w:val="0"/>
              <w:autoSpaceDN w:val="0"/>
              <w:adjustRightInd w:val="0"/>
              <w:jc w:val="both"/>
              <w:rPr>
                <w:rFonts w:eastAsiaTheme="minorHAnsi"/>
                <w:lang w:eastAsia="en-US"/>
              </w:rPr>
            </w:pPr>
            <w:r w:rsidRPr="004E5757">
              <w:rPr>
                <w:rFonts w:eastAsiaTheme="minorHAnsi"/>
                <w:lang w:eastAsia="en-US"/>
              </w:rPr>
              <w:t>0,015 га на 1000 порций в сутки, но не менее 0,15 га</w:t>
            </w:r>
          </w:p>
        </w:tc>
        <w:tc>
          <w:tcPr>
            <w:tcW w:w="6527" w:type="dxa"/>
            <w:tcBorders>
              <w:top w:val="single" w:sz="4" w:space="0" w:color="auto"/>
              <w:left w:val="single" w:sz="4" w:space="0" w:color="auto"/>
              <w:bottom w:val="single" w:sz="4" w:space="0" w:color="auto"/>
              <w:right w:val="single" w:sz="4" w:space="0" w:color="auto"/>
            </w:tcBorders>
          </w:tcPr>
          <w:p w:rsidR="00B74571" w:rsidRPr="004E5757" w:rsidRDefault="00B74571">
            <w:pPr>
              <w:autoSpaceDE w:val="0"/>
              <w:autoSpaceDN w:val="0"/>
              <w:adjustRightInd w:val="0"/>
              <w:rPr>
                <w:rFonts w:eastAsiaTheme="minorHAnsi"/>
                <w:lang w:eastAsia="en-US"/>
              </w:rPr>
            </w:pPr>
            <w:r w:rsidRPr="004E5757">
              <w:rPr>
                <w:rFonts w:eastAsiaTheme="minorHAnsi"/>
                <w:lang w:eastAsia="en-US"/>
              </w:rPr>
              <w:t>Показатель "производственные мощности молочных кухонь" и правила его определения приведены выше</w:t>
            </w:r>
          </w:p>
        </w:tc>
      </w:tr>
      <w:tr w:rsidR="00B74571" w:rsidRPr="004E5757" w:rsidTr="00B74571">
        <w:tc>
          <w:tcPr>
            <w:tcW w:w="9985" w:type="dxa"/>
            <w:gridSpan w:val="2"/>
            <w:tcBorders>
              <w:top w:val="single" w:sz="4" w:space="0" w:color="auto"/>
              <w:left w:val="single" w:sz="4" w:space="0" w:color="auto"/>
              <w:bottom w:val="single" w:sz="4" w:space="0" w:color="auto"/>
              <w:right w:val="single" w:sz="4" w:space="0" w:color="auto"/>
            </w:tcBorders>
          </w:tcPr>
          <w:p w:rsidR="00B74571" w:rsidRPr="004E5757" w:rsidRDefault="00B74571">
            <w:pPr>
              <w:autoSpaceDE w:val="0"/>
              <w:autoSpaceDN w:val="0"/>
              <w:adjustRightInd w:val="0"/>
              <w:jc w:val="center"/>
              <w:rPr>
                <w:rFonts w:eastAsiaTheme="minorHAnsi"/>
                <w:lang w:eastAsia="en-US"/>
              </w:rPr>
            </w:pPr>
            <w:r w:rsidRPr="004E5757">
              <w:rPr>
                <w:rFonts w:eastAsiaTheme="minorHAnsi"/>
                <w:lang w:eastAsia="en-US"/>
              </w:rPr>
              <w:t>м) Площадь помещений раздаточных пунктов молочных кухонь</w:t>
            </w:r>
          </w:p>
        </w:tc>
      </w:tr>
      <w:tr w:rsidR="00B74571" w:rsidRPr="004E5757" w:rsidTr="00B74571">
        <w:tc>
          <w:tcPr>
            <w:tcW w:w="3458" w:type="dxa"/>
            <w:tcBorders>
              <w:top w:val="single" w:sz="4" w:space="0" w:color="auto"/>
              <w:left w:val="single" w:sz="4" w:space="0" w:color="auto"/>
              <w:bottom w:val="single" w:sz="4" w:space="0" w:color="auto"/>
              <w:right w:val="single" w:sz="4" w:space="0" w:color="auto"/>
            </w:tcBorders>
          </w:tcPr>
          <w:p w:rsidR="00B74571" w:rsidRPr="004E5757" w:rsidRDefault="00B74571">
            <w:pPr>
              <w:autoSpaceDE w:val="0"/>
              <w:autoSpaceDN w:val="0"/>
              <w:adjustRightInd w:val="0"/>
              <w:jc w:val="both"/>
              <w:rPr>
                <w:rFonts w:eastAsiaTheme="minorHAnsi"/>
                <w:lang w:eastAsia="en-US"/>
              </w:rPr>
            </w:pPr>
            <w:r w:rsidRPr="004E5757">
              <w:rPr>
                <w:rFonts w:eastAsiaTheme="minorHAnsi"/>
                <w:lang w:eastAsia="en-US"/>
              </w:rPr>
              <w:t>0,3 кв.м общей площади на одного ребенка (до 1 года)</w:t>
            </w:r>
          </w:p>
        </w:tc>
        <w:tc>
          <w:tcPr>
            <w:tcW w:w="6527" w:type="dxa"/>
            <w:tcBorders>
              <w:top w:val="single" w:sz="4" w:space="0" w:color="auto"/>
              <w:left w:val="single" w:sz="4" w:space="0" w:color="auto"/>
              <w:bottom w:val="single" w:sz="4" w:space="0" w:color="auto"/>
              <w:right w:val="single" w:sz="4" w:space="0" w:color="auto"/>
            </w:tcBorders>
          </w:tcPr>
          <w:p w:rsidR="00B74571" w:rsidRPr="004E5757" w:rsidRDefault="00B74571">
            <w:pPr>
              <w:autoSpaceDE w:val="0"/>
              <w:autoSpaceDN w:val="0"/>
              <w:adjustRightInd w:val="0"/>
              <w:rPr>
                <w:rFonts w:eastAsiaTheme="minorHAnsi"/>
                <w:lang w:eastAsia="en-US"/>
              </w:rPr>
            </w:pPr>
            <w:r w:rsidRPr="004E5757">
              <w:rPr>
                <w:rFonts w:eastAsiaTheme="minorHAnsi"/>
                <w:lang w:eastAsia="en-US"/>
              </w:rPr>
              <w:t xml:space="preserve">Численность детей в возрасте до года определяется в зависимости от демографической структуры населения </w:t>
            </w:r>
            <w:r w:rsidRPr="004E5757">
              <w:rPr>
                <w:rFonts w:eastAsiaTheme="minorHAnsi"/>
                <w:lang w:eastAsia="en-US"/>
              </w:rPr>
              <w:lastRenderedPageBreak/>
              <w:t>населенного пункта или группы населенных пунктов, расположенных в зоне обслуживания объекта</w:t>
            </w:r>
          </w:p>
        </w:tc>
      </w:tr>
      <w:tr w:rsidR="00B74571" w:rsidRPr="004E5757" w:rsidTr="00B74571">
        <w:tc>
          <w:tcPr>
            <w:tcW w:w="9985" w:type="dxa"/>
            <w:gridSpan w:val="2"/>
            <w:tcBorders>
              <w:top w:val="single" w:sz="4" w:space="0" w:color="auto"/>
              <w:left w:val="single" w:sz="4" w:space="0" w:color="auto"/>
              <w:bottom w:val="single" w:sz="4" w:space="0" w:color="auto"/>
              <w:right w:val="single" w:sz="4" w:space="0" w:color="auto"/>
            </w:tcBorders>
          </w:tcPr>
          <w:p w:rsidR="00B74571" w:rsidRPr="004E5757" w:rsidRDefault="00B74571">
            <w:pPr>
              <w:autoSpaceDE w:val="0"/>
              <w:autoSpaceDN w:val="0"/>
              <w:adjustRightInd w:val="0"/>
              <w:jc w:val="center"/>
              <w:rPr>
                <w:rFonts w:eastAsiaTheme="minorHAnsi"/>
                <w:lang w:eastAsia="en-US"/>
              </w:rPr>
            </w:pPr>
            <w:r w:rsidRPr="004E5757">
              <w:rPr>
                <w:rFonts w:eastAsiaTheme="minorHAnsi"/>
                <w:lang w:eastAsia="en-US"/>
              </w:rPr>
              <w:lastRenderedPageBreak/>
              <w:t>н) Количество аптечных организаций</w:t>
            </w:r>
          </w:p>
        </w:tc>
      </w:tr>
      <w:tr w:rsidR="00B74571" w:rsidRPr="004E5757" w:rsidTr="00B74571">
        <w:tc>
          <w:tcPr>
            <w:tcW w:w="3458" w:type="dxa"/>
            <w:tcBorders>
              <w:top w:val="single" w:sz="4" w:space="0" w:color="auto"/>
              <w:left w:val="single" w:sz="4" w:space="0" w:color="auto"/>
              <w:bottom w:val="single" w:sz="4" w:space="0" w:color="auto"/>
              <w:right w:val="single" w:sz="4" w:space="0" w:color="auto"/>
            </w:tcBorders>
          </w:tcPr>
          <w:p w:rsidR="00B74571" w:rsidRPr="004E5757" w:rsidRDefault="00B74571">
            <w:pPr>
              <w:autoSpaceDE w:val="0"/>
              <w:autoSpaceDN w:val="0"/>
              <w:adjustRightInd w:val="0"/>
              <w:jc w:val="both"/>
              <w:rPr>
                <w:rFonts w:eastAsiaTheme="minorHAnsi"/>
                <w:lang w:eastAsia="en-US"/>
              </w:rPr>
            </w:pPr>
            <w:r w:rsidRPr="004E5757">
              <w:rPr>
                <w:rFonts w:eastAsiaTheme="minorHAnsi"/>
                <w:lang w:eastAsia="en-US"/>
              </w:rPr>
              <w:t>В сельской местности - 1 объект на 6,2 тыс. жителей.</w:t>
            </w:r>
          </w:p>
          <w:p w:rsidR="00B74571" w:rsidRPr="004E5757" w:rsidRDefault="00B74571">
            <w:pPr>
              <w:autoSpaceDE w:val="0"/>
              <w:autoSpaceDN w:val="0"/>
              <w:adjustRightInd w:val="0"/>
              <w:jc w:val="both"/>
              <w:rPr>
                <w:rFonts w:eastAsiaTheme="minorHAnsi"/>
                <w:lang w:eastAsia="en-US"/>
              </w:rPr>
            </w:pPr>
          </w:p>
        </w:tc>
        <w:tc>
          <w:tcPr>
            <w:tcW w:w="6527" w:type="dxa"/>
            <w:tcBorders>
              <w:top w:val="single" w:sz="4" w:space="0" w:color="auto"/>
              <w:left w:val="single" w:sz="4" w:space="0" w:color="auto"/>
              <w:bottom w:val="single" w:sz="4" w:space="0" w:color="auto"/>
              <w:right w:val="single" w:sz="4" w:space="0" w:color="auto"/>
            </w:tcBorders>
          </w:tcPr>
          <w:p w:rsidR="00B74571" w:rsidRPr="004E5757" w:rsidRDefault="00B74571">
            <w:pPr>
              <w:autoSpaceDE w:val="0"/>
              <w:autoSpaceDN w:val="0"/>
              <w:adjustRightInd w:val="0"/>
              <w:rPr>
                <w:rFonts w:eastAsiaTheme="minorHAnsi"/>
                <w:lang w:eastAsia="en-US"/>
              </w:rPr>
            </w:pPr>
            <w:r w:rsidRPr="004E5757">
              <w:rPr>
                <w:rFonts w:eastAsiaTheme="minorHAnsi"/>
                <w:lang w:eastAsia="en-US"/>
              </w:rPr>
              <w:t>В сельских населенных пунктах с численностью населения до 6,2 тыс. человек предусматривается 1 аптечный киоск при фельдшерско-акушерском пункте.</w:t>
            </w:r>
          </w:p>
          <w:p w:rsidR="00B74571" w:rsidRPr="004E5757" w:rsidRDefault="00B74571">
            <w:pPr>
              <w:autoSpaceDE w:val="0"/>
              <w:autoSpaceDN w:val="0"/>
              <w:adjustRightInd w:val="0"/>
              <w:rPr>
                <w:rFonts w:eastAsiaTheme="minorHAnsi"/>
                <w:lang w:eastAsia="en-US"/>
              </w:rPr>
            </w:pPr>
          </w:p>
        </w:tc>
      </w:tr>
    </w:tbl>
    <w:p w:rsidR="00B74571" w:rsidRPr="004E5757" w:rsidRDefault="00B74571" w:rsidP="00B74571">
      <w:pPr>
        <w:autoSpaceDE w:val="0"/>
        <w:autoSpaceDN w:val="0"/>
        <w:adjustRightInd w:val="0"/>
        <w:rPr>
          <w:rFonts w:eastAsiaTheme="minorHAnsi"/>
          <w:lang w:eastAsia="en-US"/>
        </w:rPr>
      </w:pPr>
    </w:p>
    <w:p w:rsidR="00B74571" w:rsidRPr="004E5757" w:rsidRDefault="00B74571" w:rsidP="00B74571">
      <w:pPr>
        <w:autoSpaceDE w:val="0"/>
        <w:autoSpaceDN w:val="0"/>
        <w:adjustRightInd w:val="0"/>
        <w:ind w:firstLine="540"/>
        <w:jc w:val="both"/>
        <w:rPr>
          <w:rFonts w:eastAsiaTheme="minorHAnsi"/>
          <w:lang w:eastAsia="en-US"/>
        </w:rPr>
      </w:pPr>
      <w:r w:rsidRPr="004E5757">
        <w:rPr>
          <w:rFonts w:eastAsiaTheme="minorHAnsi"/>
          <w:lang w:eastAsia="en-US"/>
        </w:rPr>
        <w:t>2. Расчетные показатели максимально допустимого уровня территориальной доступности указанных объектов.</w:t>
      </w:r>
    </w:p>
    <w:p w:rsidR="00B74571" w:rsidRPr="004E5757" w:rsidRDefault="00B74571" w:rsidP="00B74571">
      <w:pPr>
        <w:autoSpaceDE w:val="0"/>
        <w:autoSpaceDN w:val="0"/>
        <w:adjustRightInd w:val="0"/>
        <w:rPr>
          <w:rFonts w:eastAsiaTheme="minorHAnsi"/>
          <w:lang w:eastAsia="en-US"/>
        </w:rPr>
      </w:pPr>
    </w:p>
    <w:tbl>
      <w:tblPr>
        <w:tblW w:w="9985" w:type="dxa"/>
        <w:tblLayout w:type="fixed"/>
        <w:tblCellMar>
          <w:top w:w="102" w:type="dxa"/>
          <w:left w:w="62" w:type="dxa"/>
          <w:bottom w:w="102" w:type="dxa"/>
          <w:right w:w="62" w:type="dxa"/>
        </w:tblCellMar>
        <w:tblLook w:val="0000" w:firstRow="0" w:lastRow="0" w:firstColumn="0" w:lastColumn="0" w:noHBand="0" w:noVBand="0"/>
      </w:tblPr>
      <w:tblGrid>
        <w:gridCol w:w="3458"/>
        <w:gridCol w:w="6527"/>
      </w:tblGrid>
      <w:tr w:rsidR="00B74571" w:rsidRPr="004E5757" w:rsidTr="00B74571">
        <w:tc>
          <w:tcPr>
            <w:tcW w:w="3458" w:type="dxa"/>
            <w:tcBorders>
              <w:top w:val="single" w:sz="4" w:space="0" w:color="auto"/>
              <w:left w:val="single" w:sz="4" w:space="0" w:color="auto"/>
              <w:bottom w:val="single" w:sz="4" w:space="0" w:color="auto"/>
              <w:right w:val="single" w:sz="4" w:space="0" w:color="auto"/>
            </w:tcBorders>
          </w:tcPr>
          <w:p w:rsidR="00B74571" w:rsidRPr="004E5757" w:rsidRDefault="00B74571">
            <w:pPr>
              <w:autoSpaceDE w:val="0"/>
              <w:autoSpaceDN w:val="0"/>
              <w:adjustRightInd w:val="0"/>
              <w:jc w:val="center"/>
              <w:rPr>
                <w:rFonts w:eastAsiaTheme="minorHAnsi"/>
                <w:lang w:eastAsia="en-US"/>
              </w:rPr>
            </w:pPr>
            <w:r w:rsidRPr="004E5757">
              <w:rPr>
                <w:rFonts w:eastAsiaTheme="minorHAnsi"/>
                <w:lang w:eastAsia="en-US"/>
              </w:rPr>
              <w:t>Основная часть (расчетные показатели)</w:t>
            </w:r>
          </w:p>
        </w:tc>
        <w:tc>
          <w:tcPr>
            <w:tcW w:w="6527" w:type="dxa"/>
            <w:tcBorders>
              <w:top w:val="single" w:sz="4" w:space="0" w:color="auto"/>
              <w:left w:val="single" w:sz="4" w:space="0" w:color="auto"/>
              <w:bottom w:val="single" w:sz="4" w:space="0" w:color="auto"/>
              <w:right w:val="single" w:sz="4" w:space="0" w:color="auto"/>
            </w:tcBorders>
          </w:tcPr>
          <w:p w:rsidR="00B74571" w:rsidRPr="004E5757" w:rsidRDefault="00B74571">
            <w:pPr>
              <w:autoSpaceDE w:val="0"/>
              <w:autoSpaceDN w:val="0"/>
              <w:adjustRightInd w:val="0"/>
              <w:jc w:val="center"/>
              <w:rPr>
                <w:rFonts w:eastAsiaTheme="minorHAnsi"/>
                <w:lang w:eastAsia="en-US"/>
              </w:rPr>
            </w:pPr>
            <w:r w:rsidRPr="004E5757">
              <w:rPr>
                <w:rFonts w:eastAsiaTheme="minorHAnsi"/>
                <w:lang w:eastAsia="en-US"/>
              </w:rPr>
              <w:t>Правила и область применения расчетных показателей</w:t>
            </w:r>
          </w:p>
        </w:tc>
      </w:tr>
      <w:tr w:rsidR="00B74571" w:rsidRPr="004E5757" w:rsidTr="00B74571">
        <w:tc>
          <w:tcPr>
            <w:tcW w:w="9985" w:type="dxa"/>
            <w:gridSpan w:val="2"/>
            <w:tcBorders>
              <w:top w:val="single" w:sz="4" w:space="0" w:color="auto"/>
              <w:left w:val="single" w:sz="4" w:space="0" w:color="auto"/>
              <w:bottom w:val="single" w:sz="4" w:space="0" w:color="auto"/>
              <w:right w:val="single" w:sz="4" w:space="0" w:color="auto"/>
            </w:tcBorders>
          </w:tcPr>
          <w:p w:rsidR="00B74571" w:rsidRPr="004E5757" w:rsidRDefault="00B74571">
            <w:pPr>
              <w:autoSpaceDE w:val="0"/>
              <w:autoSpaceDN w:val="0"/>
              <w:adjustRightInd w:val="0"/>
              <w:jc w:val="center"/>
              <w:rPr>
                <w:rFonts w:eastAsiaTheme="minorHAnsi"/>
                <w:lang w:eastAsia="en-US"/>
              </w:rPr>
            </w:pPr>
            <w:r w:rsidRPr="004E5757">
              <w:rPr>
                <w:rFonts w:eastAsiaTheme="minorHAnsi"/>
                <w:lang w:eastAsia="en-US"/>
              </w:rPr>
              <w:t>а) Уровень территориальной доступности ближайшей медицинской организации</w:t>
            </w:r>
          </w:p>
        </w:tc>
      </w:tr>
      <w:tr w:rsidR="00B74571" w:rsidRPr="004E5757" w:rsidTr="00B74571">
        <w:tc>
          <w:tcPr>
            <w:tcW w:w="3458" w:type="dxa"/>
            <w:tcBorders>
              <w:top w:val="single" w:sz="4" w:space="0" w:color="auto"/>
              <w:left w:val="single" w:sz="4" w:space="0" w:color="auto"/>
              <w:bottom w:val="single" w:sz="4" w:space="0" w:color="auto"/>
              <w:right w:val="single" w:sz="4" w:space="0" w:color="auto"/>
            </w:tcBorders>
          </w:tcPr>
          <w:p w:rsidR="00B74571" w:rsidRPr="004E5757" w:rsidRDefault="00B74571">
            <w:pPr>
              <w:autoSpaceDE w:val="0"/>
              <w:autoSpaceDN w:val="0"/>
              <w:adjustRightInd w:val="0"/>
              <w:jc w:val="both"/>
              <w:rPr>
                <w:rFonts w:eastAsiaTheme="minorHAnsi"/>
                <w:lang w:eastAsia="en-US"/>
              </w:rPr>
            </w:pPr>
            <w:r w:rsidRPr="004E5757">
              <w:rPr>
                <w:rFonts w:eastAsiaTheme="minorHAnsi"/>
                <w:lang w:eastAsia="en-US"/>
              </w:rPr>
              <w:t>Предельное расстояние между медицинскими организациями - 15 км.</w:t>
            </w:r>
          </w:p>
          <w:p w:rsidR="00B74571" w:rsidRPr="004E5757" w:rsidRDefault="00B74571">
            <w:pPr>
              <w:autoSpaceDE w:val="0"/>
              <w:autoSpaceDN w:val="0"/>
              <w:adjustRightInd w:val="0"/>
              <w:jc w:val="both"/>
              <w:rPr>
                <w:rFonts w:eastAsiaTheme="minorHAnsi"/>
                <w:lang w:eastAsia="en-US"/>
              </w:rPr>
            </w:pPr>
          </w:p>
        </w:tc>
        <w:tc>
          <w:tcPr>
            <w:tcW w:w="6527" w:type="dxa"/>
            <w:tcBorders>
              <w:top w:val="single" w:sz="4" w:space="0" w:color="auto"/>
              <w:left w:val="single" w:sz="4" w:space="0" w:color="auto"/>
              <w:bottom w:val="single" w:sz="4" w:space="0" w:color="auto"/>
              <w:right w:val="single" w:sz="4" w:space="0" w:color="auto"/>
            </w:tcBorders>
          </w:tcPr>
          <w:p w:rsidR="00B74571" w:rsidRPr="004E5757" w:rsidRDefault="009A6872">
            <w:pPr>
              <w:autoSpaceDE w:val="0"/>
              <w:autoSpaceDN w:val="0"/>
              <w:adjustRightInd w:val="0"/>
              <w:jc w:val="both"/>
              <w:rPr>
                <w:rFonts w:eastAsiaTheme="minorHAnsi"/>
                <w:lang w:eastAsia="en-US"/>
              </w:rPr>
            </w:pPr>
            <w:r w:rsidRPr="004E5757">
              <w:rPr>
                <w:rFonts w:eastAsiaTheme="minorHAnsi"/>
                <w:lang w:eastAsia="en-US"/>
              </w:rPr>
              <w:t>-</w:t>
            </w:r>
          </w:p>
        </w:tc>
      </w:tr>
      <w:tr w:rsidR="00B74571" w:rsidRPr="004E5757" w:rsidTr="00B74571">
        <w:tc>
          <w:tcPr>
            <w:tcW w:w="9985" w:type="dxa"/>
            <w:gridSpan w:val="2"/>
            <w:tcBorders>
              <w:top w:val="single" w:sz="4" w:space="0" w:color="auto"/>
              <w:left w:val="single" w:sz="4" w:space="0" w:color="auto"/>
              <w:bottom w:val="single" w:sz="4" w:space="0" w:color="auto"/>
              <w:right w:val="single" w:sz="4" w:space="0" w:color="auto"/>
            </w:tcBorders>
          </w:tcPr>
          <w:p w:rsidR="00B74571" w:rsidRPr="004E5757" w:rsidRDefault="00B74571">
            <w:pPr>
              <w:autoSpaceDE w:val="0"/>
              <w:autoSpaceDN w:val="0"/>
              <w:adjustRightInd w:val="0"/>
              <w:jc w:val="center"/>
              <w:rPr>
                <w:rFonts w:eastAsiaTheme="minorHAnsi"/>
                <w:lang w:eastAsia="en-US"/>
              </w:rPr>
            </w:pPr>
            <w:r w:rsidRPr="004E5757">
              <w:rPr>
                <w:rFonts w:eastAsiaTheme="minorHAnsi"/>
                <w:lang w:eastAsia="en-US"/>
              </w:rPr>
              <w:t>б) Уровень территориальной доступности станции скорой медицинской помощи, отделения скорой медицинской помощи поликлиники (больницы, больницы скорой медицинской помощи)</w:t>
            </w:r>
          </w:p>
        </w:tc>
      </w:tr>
      <w:tr w:rsidR="00B74571" w:rsidRPr="004E5757" w:rsidTr="00B74571">
        <w:tc>
          <w:tcPr>
            <w:tcW w:w="3458" w:type="dxa"/>
            <w:tcBorders>
              <w:top w:val="single" w:sz="4" w:space="0" w:color="auto"/>
              <w:left w:val="single" w:sz="4" w:space="0" w:color="auto"/>
              <w:bottom w:val="single" w:sz="4" w:space="0" w:color="auto"/>
              <w:right w:val="single" w:sz="4" w:space="0" w:color="auto"/>
            </w:tcBorders>
          </w:tcPr>
          <w:p w:rsidR="00B74571" w:rsidRPr="004E5757" w:rsidRDefault="00B74571">
            <w:pPr>
              <w:autoSpaceDE w:val="0"/>
              <w:autoSpaceDN w:val="0"/>
              <w:adjustRightInd w:val="0"/>
              <w:jc w:val="both"/>
              <w:rPr>
                <w:rFonts w:eastAsiaTheme="minorHAnsi"/>
                <w:lang w:eastAsia="en-US"/>
              </w:rPr>
            </w:pPr>
            <w:r w:rsidRPr="004E5757">
              <w:rPr>
                <w:rFonts w:eastAsiaTheme="minorHAnsi"/>
                <w:lang w:eastAsia="en-US"/>
              </w:rPr>
              <w:t>15 минут на специальном автомобиле</w:t>
            </w:r>
          </w:p>
        </w:tc>
        <w:tc>
          <w:tcPr>
            <w:tcW w:w="6527" w:type="dxa"/>
            <w:tcBorders>
              <w:top w:val="single" w:sz="4" w:space="0" w:color="auto"/>
              <w:left w:val="single" w:sz="4" w:space="0" w:color="auto"/>
              <w:bottom w:val="single" w:sz="4" w:space="0" w:color="auto"/>
              <w:right w:val="single" w:sz="4" w:space="0" w:color="auto"/>
            </w:tcBorders>
          </w:tcPr>
          <w:p w:rsidR="00B74571" w:rsidRPr="004E5757" w:rsidRDefault="00B74571">
            <w:pPr>
              <w:autoSpaceDE w:val="0"/>
              <w:autoSpaceDN w:val="0"/>
              <w:adjustRightInd w:val="0"/>
              <w:jc w:val="both"/>
              <w:rPr>
                <w:rFonts w:eastAsiaTheme="minorHAnsi"/>
                <w:lang w:eastAsia="en-US"/>
              </w:rPr>
            </w:pPr>
            <w:r w:rsidRPr="004E5757">
              <w:rPr>
                <w:rFonts w:eastAsiaTheme="minorHAnsi"/>
                <w:lang w:eastAsia="en-US"/>
              </w:rPr>
              <w:t>В рамках организации оказания скорой медицинской помощи населению рекомендуется обеспечить выполнение нормативов территориальной и транспортной доступности станций и подстанций скорой медицинской помощи:</w:t>
            </w:r>
          </w:p>
          <w:p w:rsidR="00B74571" w:rsidRPr="004E5757" w:rsidRDefault="00B74571">
            <w:pPr>
              <w:autoSpaceDE w:val="0"/>
              <w:autoSpaceDN w:val="0"/>
              <w:adjustRightInd w:val="0"/>
              <w:jc w:val="both"/>
              <w:rPr>
                <w:rFonts w:eastAsiaTheme="minorHAnsi"/>
                <w:lang w:eastAsia="en-US"/>
              </w:rPr>
            </w:pPr>
            <w:r w:rsidRPr="004E5757">
              <w:rPr>
                <w:rFonts w:eastAsiaTheme="minorHAnsi"/>
                <w:lang w:eastAsia="en-US"/>
              </w:rPr>
              <w:t>30-минутная транспортная доступность в сельской местности</w:t>
            </w:r>
          </w:p>
        </w:tc>
      </w:tr>
      <w:tr w:rsidR="00B74571" w:rsidRPr="004E5757" w:rsidTr="00B74571">
        <w:tc>
          <w:tcPr>
            <w:tcW w:w="9985" w:type="dxa"/>
            <w:gridSpan w:val="2"/>
            <w:tcBorders>
              <w:top w:val="single" w:sz="4" w:space="0" w:color="auto"/>
              <w:left w:val="single" w:sz="4" w:space="0" w:color="auto"/>
              <w:bottom w:val="single" w:sz="4" w:space="0" w:color="auto"/>
              <w:right w:val="single" w:sz="4" w:space="0" w:color="auto"/>
            </w:tcBorders>
          </w:tcPr>
          <w:p w:rsidR="00B74571" w:rsidRPr="004E5757" w:rsidRDefault="00B74571">
            <w:pPr>
              <w:autoSpaceDE w:val="0"/>
              <w:autoSpaceDN w:val="0"/>
              <w:adjustRightInd w:val="0"/>
              <w:jc w:val="center"/>
              <w:rPr>
                <w:rFonts w:eastAsiaTheme="minorHAnsi"/>
                <w:lang w:eastAsia="en-US"/>
              </w:rPr>
            </w:pPr>
            <w:r w:rsidRPr="004E5757">
              <w:rPr>
                <w:rFonts w:eastAsiaTheme="minorHAnsi"/>
                <w:lang w:eastAsia="en-US"/>
              </w:rPr>
              <w:t>в) Уровень территориальной доступности выдвижного пункта скорой медицинской помощи</w:t>
            </w:r>
          </w:p>
        </w:tc>
      </w:tr>
      <w:tr w:rsidR="00B74571" w:rsidRPr="004E5757" w:rsidTr="00B74571">
        <w:tc>
          <w:tcPr>
            <w:tcW w:w="3458" w:type="dxa"/>
            <w:tcBorders>
              <w:top w:val="single" w:sz="4" w:space="0" w:color="auto"/>
              <w:left w:val="single" w:sz="4" w:space="0" w:color="auto"/>
              <w:bottom w:val="single" w:sz="4" w:space="0" w:color="auto"/>
              <w:right w:val="single" w:sz="4" w:space="0" w:color="auto"/>
            </w:tcBorders>
          </w:tcPr>
          <w:p w:rsidR="00B74571" w:rsidRPr="004E5757" w:rsidRDefault="00B74571">
            <w:pPr>
              <w:autoSpaceDE w:val="0"/>
              <w:autoSpaceDN w:val="0"/>
              <w:adjustRightInd w:val="0"/>
              <w:jc w:val="both"/>
              <w:rPr>
                <w:rFonts w:eastAsiaTheme="minorHAnsi"/>
                <w:lang w:eastAsia="en-US"/>
              </w:rPr>
            </w:pPr>
            <w:r w:rsidRPr="004E5757">
              <w:rPr>
                <w:rFonts w:eastAsiaTheme="minorHAnsi"/>
                <w:lang w:eastAsia="en-US"/>
              </w:rPr>
              <w:t>30 минут на специальном автомобиле</w:t>
            </w:r>
          </w:p>
        </w:tc>
        <w:tc>
          <w:tcPr>
            <w:tcW w:w="6527" w:type="dxa"/>
            <w:tcBorders>
              <w:top w:val="single" w:sz="4" w:space="0" w:color="auto"/>
              <w:left w:val="single" w:sz="4" w:space="0" w:color="auto"/>
              <w:bottom w:val="single" w:sz="4" w:space="0" w:color="auto"/>
              <w:right w:val="single" w:sz="4" w:space="0" w:color="auto"/>
            </w:tcBorders>
          </w:tcPr>
          <w:p w:rsidR="00B74571" w:rsidRPr="004E5757" w:rsidRDefault="00B74571">
            <w:pPr>
              <w:autoSpaceDE w:val="0"/>
              <w:autoSpaceDN w:val="0"/>
              <w:adjustRightInd w:val="0"/>
              <w:jc w:val="both"/>
              <w:rPr>
                <w:rFonts w:eastAsiaTheme="minorHAnsi"/>
                <w:lang w:eastAsia="en-US"/>
              </w:rPr>
            </w:pPr>
            <w:r w:rsidRPr="004E5757">
              <w:rPr>
                <w:rFonts w:eastAsiaTheme="minorHAnsi"/>
                <w:lang w:eastAsia="en-US"/>
              </w:rPr>
              <w:t>В рамках организации оказания скорой медицинской помощи населению рекомендуется обеспечить выполнение нормативов территориальной и транспортной доступности станций и подстанций скорой медицинской помощи:</w:t>
            </w:r>
          </w:p>
          <w:p w:rsidR="00B74571" w:rsidRPr="004E5757" w:rsidRDefault="00B74571">
            <w:pPr>
              <w:autoSpaceDE w:val="0"/>
              <w:autoSpaceDN w:val="0"/>
              <w:adjustRightInd w:val="0"/>
              <w:jc w:val="both"/>
              <w:rPr>
                <w:rFonts w:eastAsiaTheme="minorHAnsi"/>
                <w:lang w:eastAsia="en-US"/>
              </w:rPr>
            </w:pPr>
            <w:r w:rsidRPr="004E5757">
              <w:rPr>
                <w:rFonts w:eastAsiaTheme="minorHAnsi"/>
                <w:lang w:eastAsia="en-US"/>
              </w:rPr>
              <w:t>30-минутная транспортная доступность в сельской местности</w:t>
            </w:r>
          </w:p>
        </w:tc>
      </w:tr>
      <w:tr w:rsidR="00B74571" w:rsidRPr="004E5757" w:rsidTr="00B74571">
        <w:tc>
          <w:tcPr>
            <w:tcW w:w="9985" w:type="dxa"/>
            <w:gridSpan w:val="2"/>
            <w:tcBorders>
              <w:top w:val="single" w:sz="4" w:space="0" w:color="auto"/>
              <w:left w:val="single" w:sz="4" w:space="0" w:color="auto"/>
              <w:bottom w:val="single" w:sz="4" w:space="0" w:color="auto"/>
              <w:right w:val="single" w:sz="4" w:space="0" w:color="auto"/>
            </w:tcBorders>
          </w:tcPr>
          <w:p w:rsidR="00B74571" w:rsidRPr="004E5757" w:rsidRDefault="00B74571">
            <w:pPr>
              <w:autoSpaceDE w:val="0"/>
              <w:autoSpaceDN w:val="0"/>
              <w:adjustRightInd w:val="0"/>
              <w:jc w:val="center"/>
              <w:rPr>
                <w:rFonts w:eastAsiaTheme="minorHAnsi"/>
                <w:lang w:eastAsia="en-US"/>
              </w:rPr>
            </w:pPr>
            <w:r w:rsidRPr="004E5757">
              <w:rPr>
                <w:rFonts w:eastAsiaTheme="minorHAnsi"/>
                <w:lang w:eastAsia="en-US"/>
              </w:rPr>
              <w:t>г) Уровень территориальной доступности аптек</w:t>
            </w:r>
          </w:p>
        </w:tc>
      </w:tr>
      <w:tr w:rsidR="00B74571" w:rsidRPr="004E5757" w:rsidTr="00B74571">
        <w:tc>
          <w:tcPr>
            <w:tcW w:w="3458" w:type="dxa"/>
            <w:tcBorders>
              <w:top w:val="single" w:sz="4" w:space="0" w:color="auto"/>
              <w:left w:val="single" w:sz="4" w:space="0" w:color="auto"/>
              <w:bottom w:val="single" w:sz="4" w:space="0" w:color="auto"/>
              <w:right w:val="single" w:sz="4" w:space="0" w:color="auto"/>
            </w:tcBorders>
          </w:tcPr>
          <w:p w:rsidR="00B74571" w:rsidRPr="004E5757" w:rsidRDefault="00B74571">
            <w:pPr>
              <w:autoSpaceDE w:val="0"/>
              <w:autoSpaceDN w:val="0"/>
              <w:adjustRightInd w:val="0"/>
              <w:jc w:val="both"/>
              <w:rPr>
                <w:rFonts w:eastAsiaTheme="minorHAnsi"/>
                <w:lang w:eastAsia="en-US"/>
              </w:rPr>
            </w:pPr>
            <w:r w:rsidRPr="004E5757">
              <w:rPr>
                <w:rFonts w:eastAsiaTheme="minorHAnsi"/>
                <w:lang w:eastAsia="en-US"/>
              </w:rPr>
              <w:t>Для сельской местности допускается размещение в пределах 30 минут пешеходной или транспортной (общественным транспортом) доступности между аптекой и населенными пунктами в зоне обслуживания.</w:t>
            </w:r>
          </w:p>
          <w:p w:rsidR="00B74571" w:rsidRPr="004E5757" w:rsidRDefault="00B74571" w:rsidP="00B74571">
            <w:pPr>
              <w:autoSpaceDE w:val="0"/>
              <w:autoSpaceDN w:val="0"/>
              <w:adjustRightInd w:val="0"/>
              <w:jc w:val="both"/>
              <w:rPr>
                <w:rFonts w:eastAsiaTheme="minorHAnsi"/>
                <w:lang w:eastAsia="en-US"/>
              </w:rPr>
            </w:pPr>
            <w:r w:rsidRPr="004E5757">
              <w:rPr>
                <w:rFonts w:eastAsiaTheme="minorHAnsi"/>
                <w:lang w:eastAsia="en-US"/>
              </w:rPr>
              <w:lastRenderedPageBreak/>
              <w:t xml:space="preserve">Значения максимально </w:t>
            </w:r>
          </w:p>
        </w:tc>
        <w:tc>
          <w:tcPr>
            <w:tcW w:w="6527" w:type="dxa"/>
            <w:tcBorders>
              <w:top w:val="single" w:sz="4" w:space="0" w:color="auto"/>
              <w:left w:val="single" w:sz="4" w:space="0" w:color="auto"/>
              <w:bottom w:val="single" w:sz="4" w:space="0" w:color="auto"/>
              <w:right w:val="single" w:sz="4" w:space="0" w:color="auto"/>
            </w:tcBorders>
          </w:tcPr>
          <w:p w:rsidR="00B74571" w:rsidRPr="004E5757" w:rsidRDefault="009A6872">
            <w:pPr>
              <w:autoSpaceDE w:val="0"/>
              <w:autoSpaceDN w:val="0"/>
              <w:adjustRightInd w:val="0"/>
              <w:jc w:val="both"/>
              <w:rPr>
                <w:rFonts w:eastAsiaTheme="minorHAnsi"/>
                <w:lang w:eastAsia="en-US"/>
              </w:rPr>
            </w:pPr>
            <w:r w:rsidRPr="004E5757">
              <w:rPr>
                <w:rFonts w:eastAsiaTheme="minorHAnsi"/>
                <w:lang w:eastAsia="en-US"/>
              </w:rPr>
              <w:lastRenderedPageBreak/>
              <w:t>-</w:t>
            </w:r>
          </w:p>
        </w:tc>
      </w:tr>
    </w:tbl>
    <w:p w:rsidR="007254C7" w:rsidRPr="004E5757" w:rsidRDefault="00B74571" w:rsidP="00BC45F6">
      <w:pPr>
        <w:jc w:val="both"/>
      </w:pPr>
      <w:r w:rsidRPr="004E5757">
        <w:t xml:space="preserve"> </w:t>
      </w:r>
      <w:r w:rsidR="00BC45F6" w:rsidRPr="004E5757">
        <w:t xml:space="preserve">Примечание </w:t>
      </w:r>
    </w:p>
    <w:p w:rsidR="0072553D" w:rsidRPr="004E5757" w:rsidRDefault="007254C7" w:rsidP="0051032F">
      <w:pPr>
        <w:ind w:firstLine="567"/>
        <w:jc w:val="both"/>
      </w:pPr>
      <w:r w:rsidRPr="004E5757">
        <w:t>а.</w:t>
      </w:r>
      <w:r w:rsidR="00BC45F6" w:rsidRPr="004E5757">
        <w:t>(*): при невозможности соблюсти предельный норматив по расстоянию (6 км) ввиду малочисленности населения предусматривается выездное обслуживание населения и обучение населения правилам оказания первой (доврачебной) помощи</w:t>
      </w:r>
    </w:p>
    <w:p w:rsidR="007254C7" w:rsidRPr="004E5757" w:rsidRDefault="007254C7" w:rsidP="0051032F">
      <w:pPr>
        <w:ind w:firstLine="567"/>
        <w:jc w:val="both"/>
      </w:pPr>
      <w:r w:rsidRPr="004E5757">
        <w:t xml:space="preserve">б.(**) </w:t>
      </w:r>
      <w:r w:rsidR="00A115BE" w:rsidRPr="004E5757">
        <w:t>1 объект на 500 - 1200 человек, проживающих компактно или в радиусе до 15 км от предполагаемого места размещения объекта удаленно (более 1 часа транспортной доступности) от медицинских организаций</w:t>
      </w:r>
      <w:r w:rsidR="00F4310F" w:rsidRPr="004E5757">
        <w:t>. Фельдшерско-акушерские пункты не размещаются ближе 2 км от других медицинских организаций. При удалении населенного пункта (группы населенных пунктов) с числом жителей от 300 до 700 человек от ближайшей медицинской организации (в том числе фельдшерско-акушерского пункта) на расстояние свыше 4 км возможно размещение фельдшерско-акушерского пункта. При удалении населенного пункта (группы населенных пунктов) с числом жителей менее 300 человек от ближайшей медицинской организации (в том числе фельдшерско-акушерского пункта) на расстояние свыше 6 км возможно размещение фельдшерского здравпункта</w:t>
      </w:r>
    </w:p>
    <w:p w:rsidR="002D1056" w:rsidRPr="004E5757" w:rsidRDefault="002D1056" w:rsidP="00BC45F6">
      <w:pPr>
        <w:jc w:val="both"/>
      </w:pPr>
    </w:p>
    <w:p w:rsidR="002D1056" w:rsidRPr="002309B3" w:rsidRDefault="002D1056" w:rsidP="002D1056">
      <w:pPr>
        <w:jc w:val="both"/>
      </w:pPr>
      <w:r w:rsidRPr="004E5757">
        <w:t>Нормы расчета стоянок для временного хранения легковых автомобилей см. Приложение В.</w:t>
      </w:r>
    </w:p>
    <w:p w:rsidR="0072553D" w:rsidRDefault="0072553D" w:rsidP="0072553D">
      <w:pPr>
        <w:rPr>
          <w:rFonts w:eastAsiaTheme="majorEastAsia" w:cstheme="majorBidi"/>
          <w:szCs w:val="28"/>
        </w:rPr>
      </w:pPr>
    </w:p>
    <w:p w:rsidR="00EF7199" w:rsidRDefault="00EF7199" w:rsidP="00D24664">
      <w:pPr>
        <w:pStyle w:val="1"/>
      </w:pPr>
      <w:bookmarkStart w:id="15" w:name="_Toc501217720"/>
      <w:r>
        <w:t xml:space="preserve">1.4 </w:t>
      </w:r>
      <w:r w:rsidRPr="00A158B6">
        <w:t>Расчетные показатели, устанавливаемые для объектов местного значения в облас</w:t>
      </w:r>
      <w:r>
        <w:t>ти физической культуры и спорта</w:t>
      </w:r>
      <w:bookmarkEnd w:id="15"/>
    </w:p>
    <w:p w:rsidR="00A42860" w:rsidRPr="00F43A49" w:rsidRDefault="00A42860" w:rsidP="0039056A">
      <w:pPr>
        <w:ind w:firstLine="567"/>
        <w:rPr>
          <w:u w:val="single"/>
        </w:rPr>
      </w:pPr>
      <w:r w:rsidRPr="00F43A49">
        <w:t xml:space="preserve">При проектировании объектов, относящихся к областям физической культуры и массового спорта необходимо руководствоваться расчетными показателями таблицы 6. </w:t>
      </w:r>
    </w:p>
    <w:p w:rsidR="00A42860" w:rsidRPr="00F43A49" w:rsidRDefault="00A42860" w:rsidP="00A42860">
      <w:pPr>
        <w:ind w:firstLine="709"/>
        <w:jc w:val="right"/>
        <w:rPr>
          <w:color w:val="000000"/>
        </w:rPr>
      </w:pPr>
    </w:p>
    <w:p w:rsidR="00A42860" w:rsidRPr="00F43A49" w:rsidRDefault="00A42860" w:rsidP="00A42860">
      <w:pPr>
        <w:ind w:firstLine="709"/>
        <w:jc w:val="right"/>
        <w:rPr>
          <w:color w:val="000000"/>
        </w:rPr>
      </w:pPr>
      <w:r w:rsidRPr="00F43A49">
        <w:rPr>
          <w:color w:val="000000"/>
        </w:rPr>
        <w:t>Таблица 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1"/>
        <w:gridCol w:w="3673"/>
        <w:gridCol w:w="1702"/>
        <w:gridCol w:w="1215"/>
        <w:gridCol w:w="1586"/>
        <w:gridCol w:w="1215"/>
      </w:tblGrid>
      <w:tr w:rsidR="00A42860" w:rsidRPr="00F43A49" w:rsidTr="00130442">
        <w:trPr>
          <w:trHeight w:val="778"/>
        </w:trPr>
        <w:tc>
          <w:tcPr>
            <w:tcW w:w="287" w:type="pct"/>
            <w:vMerge w:val="restart"/>
            <w:vAlign w:val="center"/>
          </w:tcPr>
          <w:p w:rsidR="00A42860" w:rsidRPr="00F43A49" w:rsidRDefault="00A42860" w:rsidP="00A42860">
            <w:pPr>
              <w:jc w:val="center"/>
              <w:rPr>
                <w:color w:val="000000"/>
              </w:rPr>
            </w:pPr>
            <w:r w:rsidRPr="00F43A49">
              <w:rPr>
                <w:color w:val="000000"/>
              </w:rPr>
              <w:t>№</w:t>
            </w:r>
          </w:p>
          <w:p w:rsidR="00A42860" w:rsidRPr="00F43A49" w:rsidRDefault="00A42860" w:rsidP="00A42860">
            <w:pPr>
              <w:jc w:val="center"/>
              <w:rPr>
                <w:color w:val="000000"/>
              </w:rPr>
            </w:pPr>
            <w:r w:rsidRPr="00F43A49">
              <w:rPr>
                <w:color w:val="000000"/>
              </w:rPr>
              <w:t>п/п</w:t>
            </w:r>
          </w:p>
        </w:tc>
        <w:tc>
          <w:tcPr>
            <w:tcW w:w="1844" w:type="pct"/>
            <w:vMerge w:val="restart"/>
            <w:vAlign w:val="center"/>
          </w:tcPr>
          <w:p w:rsidR="00A42860" w:rsidRPr="00F43A49" w:rsidRDefault="00A42860" w:rsidP="00A42860">
            <w:pPr>
              <w:jc w:val="center"/>
              <w:rPr>
                <w:color w:val="000000"/>
              </w:rPr>
            </w:pPr>
            <w:r w:rsidRPr="00F43A49">
              <w:rPr>
                <w:color w:val="000000"/>
              </w:rPr>
              <w:t>Наименование объекта</w:t>
            </w:r>
          </w:p>
        </w:tc>
        <w:tc>
          <w:tcPr>
            <w:tcW w:w="1464" w:type="pct"/>
            <w:gridSpan w:val="2"/>
            <w:vAlign w:val="center"/>
          </w:tcPr>
          <w:p w:rsidR="00A42860" w:rsidRPr="00F43A49" w:rsidRDefault="00A42860" w:rsidP="00A42860">
            <w:pPr>
              <w:jc w:val="center"/>
              <w:rPr>
                <w:color w:val="000000"/>
              </w:rPr>
            </w:pPr>
            <w:r w:rsidRPr="00F43A49">
              <w:rPr>
                <w:color w:val="000000"/>
              </w:rPr>
              <w:t>Минимально допустимый уровень обеспеченности</w:t>
            </w:r>
          </w:p>
        </w:tc>
        <w:tc>
          <w:tcPr>
            <w:tcW w:w="1405" w:type="pct"/>
            <w:gridSpan w:val="2"/>
          </w:tcPr>
          <w:p w:rsidR="00A42860" w:rsidRPr="00F43A49" w:rsidRDefault="00A42860" w:rsidP="00A42860">
            <w:pPr>
              <w:jc w:val="center"/>
              <w:rPr>
                <w:color w:val="000000"/>
              </w:rPr>
            </w:pPr>
            <w:r w:rsidRPr="00F43A49">
              <w:rPr>
                <w:color w:val="000000"/>
              </w:rPr>
              <w:t>Максимально допустимый уровень территориальной доступности</w:t>
            </w:r>
          </w:p>
        </w:tc>
      </w:tr>
      <w:tr w:rsidR="00A42860" w:rsidRPr="00F43A49" w:rsidTr="00130442">
        <w:trPr>
          <w:trHeight w:val="619"/>
        </w:trPr>
        <w:tc>
          <w:tcPr>
            <w:tcW w:w="287" w:type="pct"/>
            <w:vMerge/>
          </w:tcPr>
          <w:p w:rsidR="00A42860" w:rsidRPr="00F43A49" w:rsidRDefault="00A42860" w:rsidP="00A42860">
            <w:pPr>
              <w:jc w:val="center"/>
              <w:rPr>
                <w:b/>
                <w:color w:val="000000"/>
              </w:rPr>
            </w:pPr>
          </w:p>
        </w:tc>
        <w:tc>
          <w:tcPr>
            <w:tcW w:w="1844" w:type="pct"/>
            <w:vMerge/>
            <w:vAlign w:val="center"/>
          </w:tcPr>
          <w:p w:rsidR="00A42860" w:rsidRPr="00F43A49" w:rsidRDefault="00A42860" w:rsidP="00A42860">
            <w:pPr>
              <w:jc w:val="center"/>
              <w:rPr>
                <w:b/>
                <w:color w:val="000000"/>
              </w:rPr>
            </w:pPr>
          </w:p>
        </w:tc>
        <w:tc>
          <w:tcPr>
            <w:tcW w:w="854" w:type="pct"/>
            <w:vAlign w:val="center"/>
          </w:tcPr>
          <w:p w:rsidR="00A42860" w:rsidRPr="00F43A49" w:rsidRDefault="00A42860" w:rsidP="00A42860">
            <w:pPr>
              <w:jc w:val="center"/>
              <w:rPr>
                <w:color w:val="000000"/>
              </w:rPr>
            </w:pPr>
            <w:r w:rsidRPr="00F43A49">
              <w:rPr>
                <w:color w:val="000000"/>
              </w:rPr>
              <w:t>Единица измерения</w:t>
            </w:r>
          </w:p>
        </w:tc>
        <w:tc>
          <w:tcPr>
            <w:tcW w:w="610" w:type="pct"/>
            <w:vAlign w:val="center"/>
          </w:tcPr>
          <w:p w:rsidR="00A42860" w:rsidRPr="00F43A49" w:rsidRDefault="00A42860" w:rsidP="00A42860">
            <w:pPr>
              <w:jc w:val="center"/>
              <w:rPr>
                <w:color w:val="000000"/>
              </w:rPr>
            </w:pPr>
            <w:r w:rsidRPr="00F43A49">
              <w:rPr>
                <w:color w:val="000000"/>
              </w:rPr>
              <w:t>Величина</w:t>
            </w:r>
          </w:p>
        </w:tc>
        <w:tc>
          <w:tcPr>
            <w:tcW w:w="796" w:type="pct"/>
            <w:vAlign w:val="center"/>
          </w:tcPr>
          <w:p w:rsidR="00A42860" w:rsidRPr="00F43A49" w:rsidRDefault="00A42860" w:rsidP="00A42860">
            <w:pPr>
              <w:jc w:val="center"/>
              <w:rPr>
                <w:color w:val="000000"/>
              </w:rPr>
            </w:pPr>
            <w:r w:rsidRPr="00F43A49">
              <w:rPr>
                <w:color w:val="000000"/>
              </w:rPr>
              <w:t>Единица измерения</w:t>
            </w:r>
          </w:p>
        </w:tc>
        <w:tc>
          <w:tcPr>
            <w:tcW w:w="610" w:type="pct"/>
            <w:vAlign w:val="center"/>
          </w:tcPr>
          <w:p w:rsidR="00A42860" w:rsidRPr="00F43A49" w:rsidRDefault="00A42860" w:rsidP="00A42860">
            <w:pPr>
              <w:jc w:val="center"/>
              <w:rPr>
                <w:color w:val="000000"/>
              </w:rPr>
            </w:pPr>
            <w:r w:rsidRPr="00F43A49">
              <w:rPr>
                <w:color w:val="000000"/>
              </w:rPr>
              <w:t>Величина</w:t>
            </w:r>
          </w:p>
        </w:tc>
      </w:tr>
      <w:tr w:rsidR="00301136" w:rsidRPr="00F43A49" w:rsidTr="00130442">
        <w:trPr>
          <w:trHeight w:val="836"/>
        </w:trPr>
        <w:tc>
          <w:tcPr>
            <w:tcW w:w="287" w:type="pct"/>
            <w:vMerge w:val="restart"/>
            <w:vAlign w:val="center"/>
          </w:tcPr>
          <w:p w:rsidR="00301136" w:rsidRPr="00F43A49" w:rsidRDefault="00301136" w:rsidP="00A42860">
            <w:pPr>
              <w:jc w:val="center"/>
              <w:rPr>
                <w:color w:val="000000"/>
              </w:rPr>
            </w:pPr>
            <w:r w:rsidRPr="00F43A49">
              <w:rPr>
                <w:color w:val="000000"/>
              </w:rPr>
              <w:t>1.</w:t>
            </w:r>
          </w:p>
        </w:tc>
        <w:tc>
          <w:tcPr>
            <w:tcW w:w="1844" w:type="pct"/>
            <w:vMerge w:val="restart"/>
            <w:vAlign w:val="center"/>
          </w:tcPr>
          <w:p w:rsidR="00301136" w:rsidRPr="00F43A49" w:rsidRDefault="00301136" w:rsidP="00A42860">
            <w:pPr>
              <w:rPr>
                <w:color w:val="000000"/>
              </w:rPr>
            </w:pPr>
            <w:r w:rsidRPr="00F43A49">
              <w:rPr>
                <w:color w:val="000000"/>
              </w:rPr>
              <w:t xml:space="preserve">Спортивный зал общего пользова-ния в физкультурно-спортивном центре </w:t>
            </w:r>
          </w:p>
        </w:tc>
        <w:tc>
          <w:tcPr>
            <w:tcW w:w="854" w:type="pct"/>
            <w:vMerge w:val="restart"/>
            <w:vAlign w:val="center"/>
          </w:tcPr>
          <w:p w:rsidR="00301136" w:rsidRPr="00F43A49" w:rsidRDefault="00301136" w:rsidP="00A42860">
            <w:pPr>
              <w:jc w:val="center"/>
              <w:rPr>
                <w:color w:val="000000"/>
              </w:rPr>
            </w:pPr>
            <w:r w:rsidRPr="00F43A49">
              <w:rPr>
                <w:color w:val="000000"/>
              </w:rPr>
              <w:t>м² площади пола на 1000 чел.</w:t>
            </w:r>
          </w:p>
        </w:tc>
        <w:tc>
          <w:tcPr>
            <w:tcW w:w="610" w:type="pct"/>
            <w:vMerge w:val="restart"/>
            <w:vAlign w:val="center"/>
          </w:tcPr>
          <w:p w:rsidR="00301136" w:rsidRPr="00F43A49" w:rsidRDefault="00301136" w:rsidP="00A42860">
            <w:pPr>
              <w:jc w:val="center"/>
              <w:rPr>
                <w:color w:val="000000"/>
              </w:rPr>
            </w:pPr>
            <w:r>
              <w:rPr>
                <w:color w:val="000000"/>
              </w:rPr>
              <w:t>350</w:t>
            </w:r>
          </w:p>
        </w:tc>
        <w:tc>
          <w:tcPr>
            <w:tcW w:w="796" w:type="pct"/>
            <w:vAlign w:val="center"/>
          </w:tcPr>
          <w:p w:rsidR="00301136" w:rsidRPr="00F43A49" w:rsidRDefault="00301136" w:rsidP="00A42860">
            <w:pPr>
              <w:jc w:val="center"/>
              <w:rPr>
                <w:color w:val="000000"/>
              </w:rPr>
            </w:pPr>
            <w:r w:rsidRPr="00F43A49">
              <w:rPr>
                <w:color w:val="000000"/>
              </w:rPr>
              <w:t>мин. транспортно-пешеходной доступности</w:t>
            </w:r>
          </w:p>
        </w:tc>
        <w:tc>
          <w:tcPr>
            <w:tcW w:w="610" w:type="pct"/>
            <w:vAlign w:val="center"/>
          </w:tcPr>
          <w:p w:rsidR="00301136" w:rsidRPr="00F43A49" w:rsidRDefault="00301136" w:rsidP="00A42860">
            <w:pPr>
              <w:jc w:val="center"/>
              <w:rPr>
                <w:color w:val="000000"/>
              </w:rPr>
            </w:pPr>
            <w:r w:rsidRPr="00F43A49">
              <w:rPr>
                <w:color w:val="000000"/>
              </w:rPr>
              <w:t>30</w:t>
            </w:r>
          </w:p>
        </w:tc>
      </w:tr>
      <w:tr w:rsidR="00301136" w:rsidRPr="00F43A49" w:rsidTr="00130442">
        <w:trPr>
          <w:trHeight w:val="562"/>
        </w:trPr>
        <w:tc>
          <w:tcPr>
            <w:tcW w:w="287" w:type="pct"/>
            <w:vMerge/>
            <w:vAlign w:val="center"/>
          </w:tcPr>
          <w:p w:rsidR="00301136" w:rsidRPr="00F43A49" w:rsidRDefault="00301136" w:rsidP="00A42860">
            <w:pPr>
              <w:jc w:val="center"/>
              <w:rPr>
                <w:color w:val="000000"/>
              </w:rPr>
            </w:pPr>
          </w:p>
        </w:tc>
        <w:tc>
          <w:tcPr>
            <w:tcW w:w="1844" w:type="pct"/>
            <w:vMerge/>
            <w:vAlign w:val="center"/>
          </w:tcPr>
          <w:p w:rsidR="00301136" w:rsidRPr="00F43A49" w:rsidRDefault="00301136" w:rsidP="00A42860">
            <w:pPr>
              <w:rPr>
                <w:color w:val="000000"/>
              </w:rPr>
            </w:pPr>
          </w:p>
        </w:tc>
        <w:tc>
          <w:tcPr>
            <w:tcW w:w="854" w:type="pct"/>
            <w:vMerge/>
            <w:vAlign w:val="center"/>
          </w:tcPr>
          <w:p w:rsidR="00301136" w:rsidRPr="00F43A49" w:rsidRDefault="00301136" w:rsidP="00A42860">
            <w:pPr>
              <w:jc w:val="center"/>
              <w:rPr>
                <w:color w:val="000000"/>
              </w:rPr>
            </w:pPr>
          </w:p>
        </w:tc>
        <w:tc>
          <w:tcPr>
            <w:tcW w:w="610" w:type="pct"/>
            <w:vMerge/>
            <w:vAlign w:val="center"/>
          </w:tcPr>
          <w:p w:rsidR="00301136" w:rsidRPr="00F43A49" w:rsidRDefault="00301136" w:rsidP="00A42860">
            <w:pPr>
              <w:rPr>
                <w:color w:val="000000"/>
              </w:rPr>
            </w:pPr>
          </w:p>
        </w:tc>
        <w:tc>
          <w:tcPr>
            <w:tcW w:w="796" w:type="pct"/>
            <w:vAlign w:val="center"/>
          </w:tcPr>
          <w:p w:rsidR="00301136" w:rsidRPr="00F43A49" w:rsidRDefault="00301136" w:rsidP="00A42860">
            <w:pPr>
              <w:jc w:val="center"/>
              <w:rPr>
                <w:color w:val="000000"/>
              </w:rPr>
            </w:pPr>
            <w:r>
              <w:rPr>
                <w:color w:val="000000"/>
              </w:rPr>
              <w:t>м</w:t>
            </w:r>
          </w:p>
        </w:tc>
        <w:tc>
          <w:tcPr>
            <w:tcW w:w="610" w:type="pct"/>
            <w:vAlign w:val="center"/>
          </w:tcPr>
          <w:p w:rsidR="00301136" w:rsidRPr="00F43A49" w:rsidRDefault="00301136" w:rsidP="00A42860">
            <w:pPr>
              <w:jc w:val="center"/>
              <w:rPr>
                <w:color w:val="000000"/>
              </w:rPr>
            </w:pPr>
            <w:r>
              <w:rPr>
                <w:color w:val="000000"/>
              </w:rPr>
              <w:t>800</w:t>
            </w:r>
          </w:p>
        </w:tc>
      </w:tr>
      <w:tr w:rsidR="00005427" w:rsidRPr="00F43A49" w:rsidTr="00130442">
        <w:trPr>
          <w:trHeight w:val="413"/>
        </w:trPr>
        <w:tc>
          <w:tcPr>
            <w:tcW w:w="287" w:type="pct"/>
            <w:vMerge w:val="restart"/>
            <w:vAlign w:val="center"/>
          </w:tcPr>
          <w:p w:rsidR="00005427" w:rsidRPr="002309B3" w:rsidRDefault="00005427" w:rsidP="00A42860">
            <w:pPr>
              <w:jc w:val="center"/>
            </w:pPr>
            <w:r w:rsidRPr="002309B3">
              <w:t>2</w:t>
            </w:r>
          </w:p>
        </w:tc>
        <w:tc>
          <w:tcPr>
            <w:tcW w:w="1844" w:type="pct"/>
            <w:vMerge w:val="restart"/>
            <w:vAlign w:val="center"/>
          </w:tcPr>
          <w:p w:rsidR="00005427" w:rsidRPr="002309B3" w:rsidRDefault="00005427" w:rsidP="00005427">
            <w:r w:rsidRPr="002309B3">
              <w:t>Открытые плоскостные сооружения</w:t>
            </w:r>
          </w:p>
        </w:tc>
        <w:tc>
          <w:tcPr>
            <w:tcW w:w="854" w:type="pct"/>
            <w:vMerge w:val="restart"/>
            <w:vAlign w:val="center"/>
          </w:tcPr>
          <w:p w:rsidR="00005427" w:rsidRPr="002309B3" w:rsidRDefault="00005427" w:rsidP="00A42860">
            <w:pPr>
              <w:jc w:val="center"/>
            </w:pPr>
            <w:r w:rsidRPr="002309B3">
              <w:t>м² площади пола на 1000 чел.</w:t>
            </w:r>
          </w:p>
        </w:tc>
        <w:tc>
          <w:tcPr>
            <w:tcW w:w="610" w:type="pct"/>
            <w:vMerge w:val="restart"/>
            <w:vAlign w:val="center"/>
          </w:tcPr>
          <w:p w:rsidR="00005427" w:rsidRPr="002309B3" w:rsidRDefault="005056F5" w:rsidP="00A42860">
            <w:r w:rsidRPr="002309B3">
              <w:t>1950</w:t>
            </w:r>
          </w:p>
        </w:tc>
        <w:tc>
          <w:tcPr>
            <w:tcW w:w="796" w:type="pct"/>
            <w:vAlign w:val="center"/>
          </w:tcPr>
          <w:p w:rsidR="00005427" w:rsidRPr="002309B3" w:rsidRDefault="00005427" w:rsidP="00005427">
            <w:pPr>
              <w:jc w:val="center"/>
            </w:pPr>
            <w:r w:rsidRPr="002309B3">
              <w:t>мин. транспортно-пешеходной доступности</w:t>
            </w:r>
          </w:p>
        </w:tc>
        <w:tc>
          <w:tcPr>
            <w:tcW w:w="610" w:type="pct"/>
            <w:vAlign w:val="center"/>
          </w:tcPr>
          <w:p w:rsidR="00005427" w:rsidRPr="002309B3" w:rsidRDefault="00005427" w:rsidP="00005427">
            <w:pPr>
              <w:jc w:val="center"/>
            </w:pPr>
            <w:r w:rsidRPr="002309B3">
              <w:t>30</w:t>
            </w:r>
          </w:p>
        </w:tc>
      </w:tr>
      <w:tr w:rsidR="00005427" w:rsidRPr="00F43A49" w:rsidTr="00130442">
        <w:trPr>
          <w:trHeight w:val="412"/>
        </w:trPr>
        <w:tc>
          <w:tcPr>
            <w:tcW w:w="287" w:type="pct"/>
            <w:vMerge/>
            <w:vAlign w:val="center"/>
          </w:tcPr>
          <w:p w:rsidR="00005427" w:rsidRPr="002309B3" w:rsidRDefault="00005427" w:rsidP="00A42860">
            <w:pPr>
              <w:jc w:val="center"/>
            </w:pPr>
          </w:p>
        </w:tc>
        <w:tc>
          <w:tcPr>
            <w:tcW w:w="1844" w:type="pct"/>
            <w:vMerge/>
            <w:vAlign w:val="center"/>
          </w:tcPr>
          <w:p w:rsidR="00005427" w:rsidRPr="002309B3" w:rsidRDefault="00005427" w:rsidP="00005427"/>
        </w:tc>
        <w:tc>
          <w:tcPr>
            <w:tcW w:w="854" w:type="pct"/>
            <w:vMerge/>
            <w:vAlign w:val="center"/>
          </w:tcPr>
          <w:p w:rsidR="00005427" w:rsidRPr="002309B3" w:rsidRDefault="00005427" w:rsidP="00A42860">
            <w:pPr>
              <w:jc w:val="center"/>
            </w:pPr>
          </w:p>
        </w:tc>
        <w:tc>
          <w:tcPr>
            <w:tcW w:w="610" w:type="pct"/>
            <w:vMerge/>
            <w:vAlign w:val="center"/>
          </w:tcPr>
          <w:p w:rsidR="00005427" w:rsidRPr="002309B3" w:rsidRDefault="00005427" w:rsidP="00A42860"/>
        </w:tc>
        <w:tc>
          <w:tcPr>
            <w:tcW w:w="796" w:type="pct"/>
            <w:vAlign w:val="center"/>
          </w:tcPr>
          <w:p w:rsidR="00005427" w:rsidRPr="002309B3" w:rsidRDefault="00005427" w:rsidP="00005427">
            <w:pPr>
              <w:jc w:val="center"/>
            </w:pPr>
            <w:r w:rsidRPr="002309B3">
              <w:t>м</w:t>
            </w:r>
          </w:p>
        </w:tc>
        <w:tc>
          <w:tcPr>
            <w:tcW w:w="610" w:type="pct"/>
            <w:vAlign w:val="center"/>
          </w:tcPr>
          <w:p w:rsidR="00005427" w:rsidRPr="002309B3" w:rsidRDefault="00005427" w:rsidP="00005427">
            <w:pPr>
              <w:jc w:val="center"/>
            </w:pPr>
            <w:r w:rsidRPr="002309B3">
              <w:t>800</w:t>
            </w:r>
          </w:p>
        </w:tc>
      </w:tr>
    </w:tbl>
    <w:p w:rsidR="00A42860" w:rsidRPr="008E08C4" w:rsidRDefault="00A42860" w:rsidP="00A42860">
      <w:pPr>
        <w:ind w:firstLine="567"/>
        <w:contextualSpacing/>
        <w:jc w:val="both"/>
        <w:rPr>
          <w:color w:val="000000"/>
        </w:rPr>
      </w:pPr>
      <w:r w:rsidRPr="008E08C4">
        <w:rPr>
          <w:color w:val="000000"/>
        </w:rPr>
        <w:t>Примечания:</w:t>
      </w:r>
    </w:p>
    <w:p w:rsidR="00A42860" w:rsidRDefault="00A42860" w:rsidP="0047012A">
      <w:pPr>
        <w:ind w:firstLine="567"/>
        <w:contextualSpacing/>
        <w:jc w:val="both"/>
        <w:rPr>
          <w:color w:val="000000"/>
        </w:rPr>
      </w:pPr>
      <w:r w:rsidRPr="00F43A49">
        <w:rPr>
          <w:color w:val="000000"/>
        </w:rPr>
        <w:t xml:space="preserve">а) 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 </w:t>
      </w:r>
    </w:p>
    <w:p w:rsidR="002D1056" w:rsidRPr="002309B3" w:rsidRDefault="002D1056" w:rsidP="002D1056">
      <w:pPr>
        <w:ind w:firstLine="567"/>
        <w:contextualSpacing/>
        <w:jc w:val="both"/>
      </w:pPr>
      <w:r w:rsidRPr="002309B3">
        <w:t>Нормы расчета стоянок для временного хранения легковых автомобилей см. Приложение В.</w:t>
      </w:r>
    </w:p>
    <w:p w:rsidR="002D1056" w:rsidRDefault="002D1056" w:rsidP="0047012A">
      <w:pPr>
        <w:ind w:firstLine="567"/>
        <w:contextualSpacing/>
        <w:jc w:val="both"/>
        <w:rPr>
          <w:color w:val="000000"/>
        </w:rPr>
      </w:pPr>
    </w:p>
    <w:p w:rsidR="00EF7199" w:rsidRDefault="00EF7199" w:rsidP="00D24664">
      <w:pPr>
        <w:pStyle w:val="1"/>
      </w:pPr>
      <w:bookmarkStart w:id="16" w:name="_Toc501217721"/>
      <w:r>
        <w:lastRenderedPageBreak/>
        <w:t xml:space="preserve">1.5 </w:t>
      </w:r>
      <w:r w:rsidRPr="00A158B6">
        <w:t>Расчетные показатели, устанавливаемые для объектов местного значения в области кул</w:t>
      </w:r>
      <w:r>
        <w:t>ьтуры и социального обеспечения</w:t>
      </w:r>
      <w:bookmarkEnd w:id="16"/>
    </w:p>
    <w:p w:rsidR="0047012A" w:rsidRPr="0047012A" w:rsidRDefault="0047012A" w:rsidP="009347C6">
      <w:pPr>
        <w:pStyle w:val="4"/>
      </w:pPr>
      <w:r w:rsidRPr="0047012A">
        <w:t>1.5.1 Объекты культуры</w:t>
      </w:r>
    </w:p>
    <w:p w:rsidR="000F34E9" w:rsidRDefault="000F34E9" w:rsidP="000F34E9">
      <w:pPr>
        <w:ind w:firstLine="567"/>
        <w:contextualSpacing/>
        <w:jc w:val="both"/>
        <w:rPr>
          <w:color w:val="000000"/>
        </w:rPr>
      </w:pPr>
      <w:r w:rsidRPr="00F43A49">
        <w:rPr>
          <w:color w:val="000000"/>
        </w:rPr>
        <w:t xml:space="preserve">Проектирование объектов культуры осуществляется с учетом таблицы </w:t>
      </w:r>
      <w:r w:rsidR="0047012A">
        <w:rPr>
          <w:color w:val="000000"/>
        </w:rPr>
        <w:t>7</w:t>
      </w:r>
      <w:r w:rsidRPr="00F43A49">
        <w:rPr>
          <w:color w:val="000000"/>
        </w:rPr>
        <w:t>.</w:t>
      </w:r>
      <w:r w:rsidR="0047012A">
        <w:rPr>
          <w:color w:val="000000"/>
        </w:rPr>
        <w:t xml:space="preserve"> </w:t>
      </w:r>
    </w:p>
    <w:p w:rsidR="0047012A" w:rsidRPr="00F43A49" w:rsidRDefault="0047012A" w:rsidP="0047012A">
      <w:pPr>
        <w:ind w:firstLine="709"/>
        <w:jc w:val="right"/>
        <w:rPr>
          <w:color w:val="000000"/>
        </w:rPr>
      </w:pPr>
      <w:r w:rsidRPr="00F43A49">
        <w:rPr>
          <w:color w:val="000000"/>
        </w:rPr>
        <w:t xml:space="preserve">Таблица </w:t>
      </w:r>
      <w:r>
        <w:rPr>
          <w:color w:val="000000"/>
        </w:rPr>
        <w:t>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6"/>
        <w:gridCol w:w="2989"/>
        <w:gridCol w:w="1835"/>
        <w:gridCol w:w="1281"/>
        <w:gridCol w:w="1793"/>
        <w:gridCol w:w="1478"/>
      </w:tblGrid>
      <w:tr w:rsidR="000F34E9" w:rsidRPr="00F43A49" w:rsidTr="00130442">
        <w:trPr>
          <w:trHeight w:val="20"/>
        </w:trPr>
        <w:tc>
          <w:tcPr>
            <w:tcW w:w="294" w:type="pct"/>
            <w:vMerge w:val="restart"/>
            <w:tcBorders>
              <w:top w:val="single" w:sz="4" w:space="0" w:color="auto"/>
              <w:left w:val="single" w:sz="4" w:space="0" w:color="auto"/>
              <w:bottom w:val="single" w:sz="4" w:space="0" w:color="auto"/>
              <w:right w:val="single" w:sz="4" w:space="0" w:color="auto"/>
            </w:tcBorders>
            <w:vAlign w:val="center"/>
            <w:hideMark/>
          </w:tcPr>
          <w:p w:rsidR="000F34E9" w:rsidRPr="00F43A49" w:rsidRDefault="00A77F6F" w:rsidP="003B11E4">
            <w:pPr>
              <w:jc w:val="both"/>
            </w:pPr>
            <w:r>
              <w:rPr>
                <w:lang w:val="en-US"/>
              </w:rPr>
              <w:t>N</w:t>
            </w:r>
            <w:r w:rsidR="000F34E9" w:rsidRPr="00F43A49">
              <w:rPr>
                <w:lang w:val="en-US"/>
              </w:rPr>
              <w:t>o</w:t>
            </w:r>
          </w:p>
        </w:tc>
        <w:tc>
          <w:tcPr>
            <w:tcW w:w="1500" w:type="pct"/>
            <w:vMerge w:val="restart"/>
            <w:tcBorders>
              <w:top w:val="single" w:sz="4" w:space="0" w:color="auto"/>
              <w:left w:val="single" w:sz="4" w:space="0" w:color="auto"/>
              <w:bottom w:val="single" w:sz="4" w:space="0" w:color="auto"/>
              <w:right w:val="single" w:sz="4" w:space="0" w:color="auto"/>
            </w:tcBorders>
            <w:vAlign w:val="center"/>
            <w:hideMark/>
          </w:tcPr>
          <w:p w:rsidR="000F34E9" w:rsidRPr="00F43A49" w:rsidRDefault="000F34E9" w:rsidP="003B11E4">
            <w:pPr>
              <w:jc w:val="both"/>
            </w:pPr>
            <w:r w:rsidRPr="00F43A49">
              <w:t>Наименование объекта</w:t>
            </w:r>
          </w:p>
        </w:tc>
        <w:tc>
          <w:tcPr>
            <w:tcW w:w="1564" w:type="pct"/>
            <w:gridSpan w:val="2"/>
            <w:tcBorders>
              <w:top w:val="single" w:sz="4" w:space="0" w:color="auto"/>
              <w:left w:val="single" w:sz="4" w:space="0" w:color="auto"/>
              <w:bottom w:val="single" w:sz="4" w:space="0" w:color="auto"/>
              <w:right w:val="single" w:sz="4" w:space="0" w:color="auto"/>
            </w:tcBorders>
            <w:vAlign w:val="center"/>
            <w:hideMark/>
          </w:tcPr>
          <w:p w:rsidR="000F34E9" w:rsidRPr="00F43A49" w:rsidRDefault="000F34E9" w:rsidP="003B11E4">
            <w:pPr>
              <w:jc w:val="both"/>
            </w:pPr>
            <w:r w:rsidRPr="00F43A49">
              <w:t>Минимально допустимый уровень обеспеченности</w:t>
            </w:r>
          </w:p>
        </w:tc>
        <w:tc>
          <w:tcPr>
            <w:tcW w:w="1642" w:type="pct"/>
            <w:gridSpan w:val="2"/>
            <w:tcBorders>
              <w:top w:val="single" w:sz="4" w:space="0" w:color="auto"/>
              <w:left w:val="single" w:sz="4" w:space="0" w:color="auto"/>
              <w:bottom w:val="single" w:sz="4" w:space="0" w:color="auto"/>
              <w:right w:val="single" w:sz="4" w:space="0" w:color="auto"/>
            </w:tcBorders>
            <w:hideMark/>
          </w:tcPr>
          <w:p w:rsidR="000F34E9" w:rsidRPr="00F43A49" w:rsidRDefault="000F34E9" w:rsidP="003B11E4">
            <w:pPr>
              <w:jc w:val="both"/>
            </w:pPr>
            <w:r w:rsidRPr="00F43A49">
              <w:t>Максимально допустимый уровень территориальной доступности</w:t>
            </w:r>
          </w:p>
        </w:tc>
      </w:tr>
      <w:tr w:rsidR="000F34E9" w:rsidRPr="00F43A49" w:rsidTr="00130442">
        <w:trPr>
          <w:trHeight w:val="20"/>
        </w:trPr>
        <w:tc>
          <w:tcPr>
            <w:tcW w:w="294" w:type="pct"/>
            <w:vMerge/>
            <w:tcBorders>
              <w:top w:val="single" w:sz="4" w:space="0" w:color="auto"/>
              <w:left w:val="single" w:sz="4" w:space="0" w:color="auto"/>
              <w:bottom w:val="single" w:sz="4" w:space="0" w:color="auto"/>
              <w:right w:val="single" w:sz="4" w:space="0" w:color="auto"/>
            </w:tcBorders>
            <w:vAlign w:val="center"/>
            <w:hideMark/>
          </w:tcPr>
          <w:p w:rsidR="000F34E9" w:rsidRPr="00F43A49" w:rsidRDefault="000F34E9" w:rsidP="003B11E4"/>
        </w:tc>
        <w:tc>
          <w:tcPr>
            <w:tcW w:w="1500" w:type="pct"/>
            <w:vMerge/>
            <w:tcBorders>
              <w:top w:val="single" w:sz="4" w:space="0" w:color="auto"/>
              <w:left w:val="single" w:sz="4" w:space="0" w:color="auto"/>
              <w:bottom w:val="single" w:sz="4" w:space="0" w:color="auto"/>
              <w:right w:val="single" w:sz="4" w:space="0" w:color="auto"/>
            </w:tcBorders>
            <w:vAlign w:val="center"/>
            <w:hideMark/>
          </w:tcPr>
          <w:p w:rsidR="000F34E9" w:rsidRPr="00F43A49" w:rsidRDefault="000F34E9" w:rsidP="003B11E4"/>
        </w:tc>
        <w:tc>
          <w:tcPr>
            <w:tcW w:w="921" w:type="pct"/>
            <w:tcBorders>
              <w:top w:val="single" w:sz="4" w:space="0" w:color="auto"/>
              <w:left w:val="single" w:sz="4" w:space="0" w:color="auto"/>
              <w:bottom w:val="single" w:sz="4" w:space="0" w:color="auto"/>
              <w:right w:val="single" w:sz="4" w:space="0" w:color="auto"/>
            </w:tcBorders>
            <w:vAlign w:val="center"/>
            <w:hideMark/>
          </w:tcPr>
          <w:p w:rsidR="000F34E9" w:rsidRPr="00F43A49" w:rsidRDefault="000F34E9" w:rsidP="003B11E4">
            <w:pPr>
              <w:jc w:val="both"/>
            </w:pPr>
            <w:r w:rsidRPr="00F43A49">
              <w:t>Единица измерения</w:t>
            </w:r>
          </w:p>
        </w:tc>
        <w:tc>
          <w:tcPr>
            <w:tcW w:w="643" w:type="pct"/>
            <w:tcBorders>
              <w:top w:val="single" w:sz="4" w:space="0" w:color="auto"/>
              <w:left w:val="single" w:sz="4" w:space="0" w:color="auto"/>
              <w:bottom w:val="single" w:sz="4" w:space="0" w:color="auto"/>
              <w:right w:val="single" w:sz="4" w:space="0" w:color="auto"/>
            </w:tcBorders>
            <w:vAlign w:val="center"/>
            <w:hideMark/>
          </w:tcPr>
          <w:p w:rsidR="000F34E9" w:rsidRPr="00F43A49" w:rsidRDefault="000F34E9" w:rsidP="003B11E4">
            <w:pPr>
              <w:jc w:val="both"/>
            </w:pPr>
            <w:r w:rsidRPr="00F43A49">
              <w:t>Величина</w:t>
            </w:r>
          </w:p>
        </w:tc>
        <w:tc>
          <w:tcPr>
            <w:tcW w:w="900" w:type="pct"/>
            <w:tcBorders>
              <w:top w:val="single" w:sz="4" w:space="0" w:color="auto"/>
              <w:left w:val="single" w:sz="4" w:space="0" w:color="auto"/>
              <w:bottom w:val="single" w:sz="4" w:space="0" w:color="auto"/>
              <w:right w:val="single" w:sz="4" w:space="0" w:color="auto"/>
            </w:tcBorders>
            <w:vAlign w:val="center"/>
            <w:hideMark/>
          </w:tcPr>
          <w:p w:rsidR="000F34E9" w:rsidRPr="00F43A49" w:rsidRDefault="000F34E9" w:rsidP="003B11E4">
            <w:pPr>
              <w:jc w:val="both"/>
            </w:pPr>
            <w:r w:rsidRPr="00F43A49">
              <w:t>Единица измерения</w:t>
            </w:r>
          </w:p>
        </w:tc>
        <w:tc>
          <w:tcPr>
            <w:tcW w:w="742" w:type="pct"/>
            <w:tcBorders>
              <w:top w:val="single" w:sz="4" w:space="0" w:color="auto"/>
              <w:left w:val="single" w:sz="4" w:space="0" w:color="auto"/>
              <w:bottom w:val="single" w:sz="4" w:space="0" w:color="auto"/>
              <w:right w:val="single" w:sz="4" w:space="0" w:color="auto"/>
            </w:tcBorders>
            <w:vAlign w:val="center"/>
            <w:hideMark/>
          </w:tcPr>
          <w:p w:rsidR="000F34E9" w:rsidRPr="00F43A49" w:rsidRDefault="000F34E9" w:rsidP="003B11E4">
            <w:pPr>
              <w:jc w:val="both"/>
            </w:pPr>
            <w:r w:rsidRPr="00F43A49">
              <w:t>Величина</w:t>
            </w:r>
          </w:p>
        </w:tc>
      </w:tr>
      <w:tr w:rsidR="007254C7" w:rsidRPr="00F43A49" w:rsidTr="00130442">
        <w:trPr>
          <w:trHeight w:val="1161"/>
        </w:trPr>
        <w:tc>
          <w:tcPr>
            <w:tcW w:w="294" w:type="pct"/>
            <w:tcBorders>
              <w:top w:val="single" w:sz="4" w:space="0" w:color="auto"/>
              <w:left w:val="single" w:sz="4" w:space="0" w:color="auto"/>
              <w:right w:val="single" w:sz="4" w:space="0" w:color="auto"/>
            </w:tcBorders>
            <w:vAlign w:val="center"/>
            <w:hideMark/>
          </w:tcPr>
          <w:p w:rsidR="007254C7" w:rsidRPr="00F43A49" w:rsidRDefault="007254C7" w:rsidP="003B11E4">
            <w:pPr>
              <w:jc w:val="both"/>
            </w:pPr>
            <w:r>
              <w:t>1</w:t>
            </w:r>
          </w:p>
        </w:tc>
        <w:tc>
          <w:tcPr>
            <w:tcW w:w="1500" w:type="pct"/>
            <w:tcBorders>
              <w:top w:val="single" w:sz="4" w:space="0" w:color="auto"/>
              <w:left w:val="single" w:sz="4" w:space="0" w:color="auto"/>
              <w:bottom w:val="single" w:sz="4" w:space="0" w:color="auto"/>
              <w:right w:val="single" w:sz="4" w:space="0" w:color="auto"/>
            </w:tcBorders>
            <w:vAlign w:val="center"/>
            <w:hideMark/>
          </w:tcPr>
          <w:p w:rsidR="007254C7" w:rsidRDefault="007254C7" w:rsidP="00AD2572">
            <w:pPr>
              <w:jc w:val="both"/>
            </w:pPr>
            <w:r>
              <w:t>Районный дом культуры на 200 мест</w:t>
            </w:r>
          </w:p>
        </w:tc>
        <w:tc>
          <w:tcPr>
            <w:tcW w:w="921" w:type="pct"/>
            <w:tcBorders>
              <w:top w:val="single" w:sz="4" w:space="0" w:color="auto"/>
              <w:left w:val="single" w:sz="4" w:space="0" w:color="auto"/>
              <w:right w:val="single" w:sz="4" w:space="0" w:color="auto"/>
            </w:tcBorders>
            <w:vAlign w:val="center"/>
            <w:hideMark/>
          </w:tcPr>
          <w:p w:rsidR="007254C7" w:rsidRPr="00F43A49" w:rsidRDefault="007254C7" w:rsidP="00301136">
            <w:pPr>
              <w:jc w:val="both"/>
            </w:pPr>
            <w:r>
              <w:t>объект/МР</w:t>
            </w:r>
          </w:p>
        </w:tc>
        <w:tc>
          <w:tcPr>
            <w:tcW w:w="643" w:type="pct"/>
            <w:tcBorders>
              <w:top w:val="single" w:sz="4" w:space="0" w:color="auto"/>
              <w:left w:val="single" w:sz="4" w:space="0" w:color="auto"/>
              <w:bottom w:val="single" w:sz="4" w:space="0" w:color="auto"/>
              <w:right w:val="single" w:sz="4" w:space="0" w:color="auto"/>
            </w:tcBorders>
            <w:vAlign w:val="center"/>
            <w:hideMark/>
          </w:tcPr>
          <w:p w:rsidR="007254C7" w:rsidRDefault="007254C7" w:rsidP="003B11E4">
            <w:pPr>
              <w:jc w:val="both"/>
            </w:pPr>
            <w:r>
              <w:t>1</w:t>
            </w:r>
          </w:p>
        </w:tc>
        <w:tc>
          <w:tcPr>
            <w:tcW w:w="1642" w:type="pct"/>
            <w:gridSpan w:val="2"/>
            <w:tcBorders>
              <w:top w:val="single" w:sz="4" w:space="0" w:color="auto"/>
              <w:left w:val="single" w:sz="4" w:space="0" w:color="auto"/>
              <w:right w:val="single" w:sz="4" w:space="0" w:color="auto"/>
            </w:tcBorders>
            <w:vAlign w:val="center"/>
            <w:hideMark/>
          </w:tcPr>
          <w:p w:rsidR="007254C7" w:rsidRPr="007254C7" w:rsidRDefault="007254C7" w:rsidP="007254C7">
            <w:pPr>
              <w:jc w:val="both"/>
            </w:pPr>
            <w:r w:rsidRPr="007254C7">
              <w:t>не устанавливается</w:t>
            </w:r>
          </w:p>
        </w:tc>
      </w:tr>
      <w:tr w:rsidR="007254C7" w:rsidRPr="00F43A49" w:rsidTr="00130442">
        <w:trPr>
          <w:trHeight w:val="1268"/>
        </w:trPr>
        <w:tc>
          <w:tcPr>
            <w:tcW w:w="294" w:type="pct"/>
            <w:tcBorders>
              <w:top w:val="single" w:sz="4" w:space="0" w:color="auto"/>
              <w:left w:val="single" w:sz="4" w:space="0" w:color="auto"/>
              <w:right w:val="single" w:sz="4" w:space="0" w:color="auto"/>
            </w:tcBorders>
            <w:vAlign w:val="center"/>
            <w:hideMark/>
          </w:tcPr>
          <w:p w:rsidR="007254C7" w:rsidRPr="00F43A49" w:rsidRDefault="007254C7" w:rsidP="003B11E4">
            <w:pPr>
              <w:jc w:val="both"/>
            </w:pPr>
            <w:r>
              <w:t>2</w:t>
            </w:r>
          </w:p>
        </w:tc>
        <w:tc>
          <w:tcPr>
            <w:tcW w:w="1500" w:type="pct"/>
            <w:tcBorders>
              <w:top w:val="single" w:sz="4" w:space="0" w:color="auto"/>
              <w:left w:val="single" w:sz="4" w:space="0" w:color="auto"/>
              <w:bottom w:val="single" w:sz="4" w:space="0" w:color="auto"/>
              <w:right w:val="single" w:sz="4" w:space="0" w:color="auto"/>
            </w:tcBorders>
            <w:vAlign w:val="center"/>
            <w:hideMark/>
          </w:tcPr>
          <w:p w:rsidR="007254C7" w:rsidRDefault="007254C7" w:rsidP="00AD2572">
            <w:pPr>
              <w:jc w:val="both"/>
            </w:pPr>
            <w:r>
              <w:t>Районная (межпоселенческая) библиотека*</w:t>
            </w:r>
          </w:p>
        </w:tc>
        <w:tc>
          <w:tcPr>
            <w:tcW w:w="921" w:type="pct"/>
            <w:tcBorders>
              <w:top w:val="single" w:sz="4" w:space="0" w:color="auto"/>
              <w:left w:val="single" w:sz="4" w:space="0" w:color="auto"/>
              <w:right w:val="single" w:sz="4" w:space="0" w:color="auto"/>
            </w:tcBorders>
            <w:vAlign w:val="center"/>
            <w:hideMark/>
          </w:tcPr>
          <w:p w:rsidR="007254C7" w:rsidRPr="00F43A49" w:rsidRDefault="007254C7" w:rsidP="007254C7">
            <w:pPr>
              <w:jc w:val="both"/>
            </w:pPr>
            <w:r>
              <w:t>объект/МР</w:t>
            </w:r>
          </w:p>
        </w:tc>
        <w:tc>
          <w:tcPr>
            <w:tcW w:w="643" w:type="pct"/>
            <w:tcBorders>
              <w:top w:val="single" w:sz="4" w:space="0" w:color="auto"/>
              <w:left w:val="single" w:sz="4" w:space="0" w:color="auto"/>
              <w:bottom w:val="single" w:sz="4" w:space="0" w:color="auto"/>
              <w:right w:val="single" w:sz="4" w:space="0" w:color="auto"/>
            </w:tcBorders>
            <w:vAlign w:val="center"/>
            <w:hideMark/>
          </w:tcPr>
          <w:p w:rsidR="007254C7" w:rsidRDefault="007254C7" w:rsidP="007254C7">
            <w:pPr>
              <w:jc w:val="both"/>
            </w:pPr>
            <w:r>
              <w:t>1</w:t>
            </w:r>
          </w:p>
        </w:tc>
        <w:tc>
          <w:tcPr>
            <w:tcW w:w="1642" w:type="pct"/>
            <w:gridSpan w:val="2"/>
            <w:tcBorders>
              <w:top w:val="single" w:sz="4" w:space="0" w:color="auto"/>
              <w:left w:val="single" w:sz="4" w:space="0" w:color="auto"/>
              <w:right w:val="single" w:sz="4" w:space="0" w:color="auto"/>
            </w:tcBorders>
            <w:vAlign w:val="center"/>
            <w:hideMark/>
          </w:tcPr>
          <w:p w:rsidR="007254C7" w:rsidRPr="00F43A49" w:rsidRDefault="007254C7" w:rsidP="003B11E4">
            <w:pPr>
              <w:jc w:val="both"/>
            </w:pPr>
            <w:r w:rsidRPr="007254C7">
              <w:t>не устанавливается</w:t>
            </w:r>
          </w:p>
        </w:tc>
      </w:tr>
      <w:tr w:rsidR="007254C7" w:rsidRPr="00F43A49" w:rsidTr="00130442">
        <w:trPr>
          <w:trHeight w:val="1268"/>
        </w:trPr>
        <w:tc>
          <w:tcPr>
            <w:tcW w:w="294" w:type="pct"/>
            <w:tcBorders>
              <w:top w:val="single" w:sz="4" w:space="0" w:color="auto"/>
              <w:left w:val="single" w:sz="4" w:space="0" w:color="auto"/>
              <w:right w:val="single" w:sz="4" w:space="0" w:color="auto"/>
            </w:tcBorders>
            <w:vAlign w:val="center"/>
            <w:hideMark/>
          </w:tcPr>
          <w:p w:rsidR="007254C7" w:rsidRDefault="007254C7" w:rsidP="003B11E4">
            <w:pPr>
              <w:jc w:val="both"/>
            </w:pPr>
            <w:r>
              <w:t>3</w:t>
            </w:r>
          </w:p>
        </w:tc>
        <w:tc>
          <w:tcPr>
            <w:tcW w:w="1500" w:type="pct"/>
            <w:tcBorders>
              <w:top w:val="single" w:sz="4" w:space="0" w:color="auto"/>
              <w:left w:val="single" w:sz="4" w:space="0" w:color="auto"/>
              <w:bottom w:val="single" w:sz="4" w:space="0" w:color="auto"/>
              <w:right w:val="single" w:sz="4" w:space="0" w:color="auto"/>
            </w:tcBorders>
            <w:vAlign w:val="center"/>
            <w:hideMark/>
          </w:tcPr>
          <w:p w:rsidR="007254C7" w:rsidRDefault="007254C7" w:rsidP="007254C7">
            <w:pPr>
              <w:jc w:val="both"/>
            </w:pPr>
            <w:r>
              <w:t>Районный музей</w:t>
            </w:r>
          </w:p>
        </w:tc>
        <w:tc>
          <w:tcPr>
            <w:tcW w:w="921" w:type="pct"/>
            <w:tcBorders>
              <w:top w:val="single" w:sz="4" w:space="0" w:color="auto"/>
              <w:left w:val="single" w:sz="4" w:space="0" w:color="auto"/>
              <w:right w:val="single" w:sz="4" w:space="0" w:color="auto"/>
            </w:tcBorders>
            <w:vAlign w:val="center"/>
            <w:hideMark/>
          </w:tcPr>
          <w:p w:rsidR="007254C7" w:rsidRPr="00F43A49" w:rsidRDefault="007254C7" w:rsidP="007254C7">
            <w:pPr>
              <w:jc w:val="both"/>
            </w:pPr>
            <w:r>
              <w:t>объект/МР</w:t>
            </w:r>
          </w:p>
        </w:tc>
        <w:tc>
          <w:tcPr>
            <w:tcW w:w="643" w:type="pct"/>
            <w:tcBorders>
              <w:top w:val="single" w:sz="4" w:space="0" w:color="auto"/>
              <w:left w:val="single" w:sz="4" w:space="0" w:color="auto"/>
              <w:bottom w:val="single" w:sz="4" w:space="0" w:color="auto"/>
              <w:right w:val="single" w:sz="4" w:space="0" w:color="auto"/>
            </w:tcBorders>
            <w:vAlign w:val="center"/>
            <w:hideMark/>
          </w:tcPr>
          <w:p w:rsidR="007254C7" w:rsidRDefault="007254C7" w:rsidP="007254C7">
            <w:pPr>
              <w:jc w:val="both"/>
            </w:pPr>
            <w:r>
              <w:t>1</w:t>
            </w:r>
          </w:p>
        </w:tc>
        <w:tc>
          <w:tcPr>
            <w:tcW w:w="1642" w:type="pct"/>
            <w:gridSpan w:val="2"/>
            <w:tcBorders>
              <w:top w:val="single" w:sz="4" w:space="0" w:color="auto"/>
              <w:left w:val="single" w:sz="4" w:space="0" w:color="auto"/>
              <w:right w:val="single" w:sz="4" w:space="0" w:color="auto"/>
            </w:tcBorders>
            <w:vAlign w:val="center"/>
            <w:hideMark/>
          </w:tcPr>
          <w:p w:rsidR="007254C7" w:rsidRPr="00F43A49" w:rsidRDefault="007254C7" w:rsidP="003B11E4">
            <w:pPr>
              <w:jc w:val="both"/>
            </w:pPr>
            <w:r w:rsidRPr="007254C7">
              <w:t>не устанавливается</w:t>
            </w:r>
          </w:p>
        </w:tc>
      </w:tr>
      <w:tr w:rsidR="007254C7" w:rsidRPr="00F43A49" w:rsidTr="00130442">
        <w:trPr>
          <w:trHeight w:val="1656"/>
        </w:trPr>
        <w:tc>
          <w:tcPr>
            <w:tcW w:w="294" w:type="pct"/>
            <w:vMerge w:val="restart"/>
            <w:tcBorders>
              <w:top w:val="single" w:sz="4" w:space="0" w:color="auto"/>
              <w:left w:val="single" w:sz="4" w:space="0" w:color="auto"/>
              <w:right w:val="single" w:sz="4" w:space="0" w:color="auto"/>
            </w:tcBorders>
            <w:vAlign w:val="center"/>
            <w:hideMark/>
          </w:tcPr>
          <w:p w:rsidR="007254C7" w:rsidRPr="00F43A49" w:rsidRDefault="007254C7" w:rsidP="003B11E4">
            <w:pPr>
              <w:jc w:val="both"/>
            </w:pPr>
            <w:r>
              <w:t>4</w:t>
            </w:r>
          </w:p>
        </w:tc>
        <w:tc>
          <w:tcPr>
            <w:tcW w:w="1500"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pPr>
              <w:jc w:val="both"/>
            </w:pPr>
            <w:r>
              <w:t>Клубы и организации клубного типа в населенных пунктах</w:t>
            </w:r>
            <w:r w:rsidRPr="007512EF">
              <w:rPr>
                <w:bCs/>
              </w:rPr>
              <w:t xml:space="preserve"> </w:t>
            </w:r>
            <w:r w:rsidRPr="007512EF">
              <w:rPr>
                <w:rStyle w:val="12"/>
                <w:bCs/>
              </w:rPr>
              <w:t>с число жителей до 500</w:t>
            </w:r>
            <w:r>
              <w:rPr>
                <w:rStyle w:val="12"/>
                <w:bCs/>
              </w:rPr>
              <w:t xml:space="preserve"> </w:t>
            </w:r>
            <w:r w:rsidRPr="007512EF">
              <w:rPr>
                <w:rStyle w:val="12"/>
                <w:bCs/>
              </w:rPr>
              <w:t>человек</w:t>
            </w:r>
          </w:p>
        </w:tc>
        <w:tc>
          <w:tcPr>
            <w:tcW w:w="921" w:type="pct"/>
            <w:vMerge w:val="restart"/>
            <w:tcBorders>
              <w:top w:val="single" w:sz="4" w:space="0" w:color="auto"/>
              <w:left w:val="single" w:sz="4" w:space="0" w:color="auto"/>
              <w:right w:val="single" w:sz="4" w:space="0" w:color="auto"/>
            </w:tcBorders>
            <w:vAlign w:val="center"/>
            <w:hideMark/>
          </w:tcPr>
          <w:p w:rsidR="007254C7" w:rsidRPr="00F43A49" w:rsidRDefault="007254C7" w:rsidP="00301136">
            <w:pPr>
              <w:jc w:val="both"/>
            </w:pPr>
            <w:r w:rsidRPr="00F43A49">
              <w:t>мест на</w:t>
            </w:r>
          </w:p>
          <w:p w:rsidR="007254C7" w:rsidRPr="00F43A49" w:rsidRDefault="007254C7" w:rsidP="002309B3">
            <w:pPr>
              <w:jc w:val="both"/>
            </w:pPr>
            <w:r w:rsidRPr="00F43A49">
              <w:t>1000 чел.</w:t>
            </w:r>
          </w:p>
        </w:tc>
        <w:tc>
          <w:tcPr>
            <w:tcW w:w="643"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pPr>
              <w:jc w:val="both"/>
            </w:pPr>
            <w:r>
              <w:t>300</w:t>
            </w:r>
          </w:p>
        </w:tc>
        <w:tc>
          <w:tcPr>
            <w:tcW w:w="900" w:type="pct"/>
            <w:vMerge w:val="restart"/>
            <w:tcBorders>
              <w:top w:val="single" w:sz="4" w:space="0" w:color="auto"/>
              <w:left w:val="single" w:sz="4" w:space="0" w:color="auto"/>
              <w:right w:val="single" w:sz="4" w:space="0" w:color="auto"/>
            </w:tcBorders>
            <w:vAlign w:val="center"/>
            <w:hideMark/>
          </w:tcPr>
          <w:p w:rsidR="007254C7" w:rsidRPr="00F43A49" w:rsidRDefault="007254C7" w:rsidP="003B11E4">
            <w:pPr>
              <w:jc w:val="both"/>
            </w:pPr>
            <w:r w:rsidRPr="00F43A49">
              <w:t xml:space="preserve">Пешеходная доступность (минут) </w:t>
            </w:r>
          </w:p>
          <w:p w:rsidR="007254C7" w:rsidRPr="00F43A49" w:rsidRDefault="007254C7" w:rsidP="003B11E4">
            <w:pPr>
              <w:jc w:val="both"/>
            </w:pPr>
          </w:p>
        </w:tc>
        <w:tc>
          <w:tcPr>
            <w:tcW w:w="742" w:type="pct"/>
            <w:vMerge w:val="restart"/>
            <w:tcBorders>
              <w:top w:val="single" w:sz="4" w:space="0" w:color="auto"/>
              <w:left w:val="single" w:sz="4" w:space="0" w:color="auto"/>
              <w:right w:val="single" w:sz="4" w:space="0" w:color="auto"/>
            </w:tcBorders>
            <w:vAlign w:val="center"/>
            <w:hideMark/>
          </w:tcPr>
          <w:p w:rsidR="007254C7" w:rsidRPr="00F43A49" w:rsidRDefault="007254C7" w:rsidP="003B11E4">
            <w:pPr>
              <w:jc w:val="both"/>
            </w:pPr>
            <w:r w:rsidRPr="00F43A49">
              <w:t>30</w:t>
            </w:r>
          </w:p>
          <w:p w:rsidR="007254C7" w:rsidRPr="00F43A49" w:rsidRDefault="007254C7" w:rsidP="003B11E4">
            <w:pPr>
              <w:jc w:val="both"/>
            </w:pPr>
          </w:p>
        </w:tc>
      </w:tr>
      <w:tr w:rsidR="007254C7" w:rsidRPr="00F43A49" w:rsidTr="00130442">
        <w:trPr>
          <w:trHeight w:val="20"/>
        </w:trPr>
        <w:tc>
          <w:tcPr>
            <w:tcW w:w="294" w:type="pct"/>
            <w:vMerge/>
            <w:tcBorders>
              <w:left w:val="single" w:sz="4" w:space="0" w:color="auto"/>
              <w:right w:val="single" w:sz="4" w:space="0" w:color="auto"/>
            </w:tcBorders>
            <w:vAlign w:val="center"/>
            <w:hideMark/>
          </w:tcPr>
          <w:p w:rsidR="007254C7" w:rsidRPr="00F43A49" w:rsidRDefault="007254C7" w:rsidP="003B11E4">
            <w:pPr>
              <w:jc w:val="both"/>
            </w:pPr>
          </w:p>
        </w:tc>
        <w:tc>
          <w:tcPr>
            <w:tcW w:w="1500"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01136">
            <w:pPr>
              <w:jc w:val="both"/>
            </w:pPr>
            <w:r>
              <w:t>Клубы и организации клубного типа в населенных пунктах</w:t>
            </w:r>
            <w:r w:rsidRPr="007512EF">
              <w:rPr>
                <w:bCs/>
              </w:rPr>
              <w:t xml:space="preserve"> </w:t>
            </w:r>
            <w:r w:rsidRPr="007512EF">
              <w:rPr>
                <w:rStyle w:val="12"/>
                <w:bCs/>
              </w:rPr>
              <w:t xml:space="preserve">с число жителей </w:t>
            </w:r>
            <w:r>
              <w:rPr>
                <w:rStyle w:val="12"/>
                <w:bCs/>
              </w:rPr>
              <w:t xml:space="preserve">500-1000 </w:t>
            </w:r>
            <w:r w:rsidRPr="007512EF">
              <w:rPr>
                <w:rStyle w:val="12"/>
                <w:bCs/>
              </w:rPr>
              <w:t>человек</w:t>
            </w:r>
          </w:p>
        </w:tc>
        <w:tc>
          <w:tcPr>
            <w:tcW w:w="921" w:type="pct"/>
            <w:vMerge/>
            <w:tcBorders>
              <w:left w:val="single" w:sz="4" w:space="0" w:color="auto"/>
              <w:right w:val="single" w:sz="4" w:space="0" w:color="auto"/>
            </w:tcBorders>
            <w:vAlign w:val="center"/>
            <w:hideMark/>
          </w:tcPr>
          <w:p w:rsidR="007254C7" w:rsidRPr="00F43A49" w:rsidRDefault="007254C7" w:rsidP="002309B3">
            <w:pPr>
              <w:jc w:val="both"/>
            </w:pPr>
          </w:p>
        </w:tc>
        <w:tc>
          <w:tcPr>
            <w:tcW w:w="643"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pPr>
              <w:jc w:val="both"/>
            </w:pPr>
            <w:r>
              <w:t>200</w:t>
            </w:r>
          </w:p>
        </w:tc>
        <w:tc>
          <w:tcPr>
            <w:tcW w:w="900" w:type="pct"/>
            <w:vMerge/>
            <w:tcBorders>
              <w:left w:val="single" w:sz="4" w:space="0" w:color="auto"/>
              <w:right w:val="single" w:sz="4" w:space="0" w:color="auto"/>
            </w:tcBorders>
            <w:vAlign w:val="center"/>
            <w:hideMark/>
          </w:tcPr>
          <w:p w:rsidR="007254C7" w:rsidRPr="00F43A49" w:rsidRDefault="007254C7" w:rsidP="003B11E4">
            <w:pPr>
              <w:jc w:val="both"/>
            </w:pPr>
          </w:p>
        </w:tc>
        <w:tc>
          <w:tcPr>
            <w:tcW w:w="742" w:type="pct"/>
            <w:vMerge/>
            <w:tcBorders>
              <w:left w:val="single" w:sz="4" w:space="0" w:color="auto"/>
              <w:right w:val="single" w:sz="4" w:space="0" w:color="auto"/>
            </w:tcBorders>
            <w:vAlign w:val="center"/>
            <w:hideMark/>
          </w:tcPr>
          <w:p w:rsidR="007254C7" w:rsidRPr="00F43A49" w:rsidRDefault="007254C7" w:rsidP="003B11E4">
            <w:pPr>
              <w:jc w:val="both"/>
            </w:pPr>
          </w:p>
        </w:tc>
      </w:tr>
      <w:tr w:rsidR="007254C7" w:rsidRPr="00F43A49" w:rsidTr="00130442">
        <w:trPr>
          <w:trHeight w:val="996"/>
        </w:trPr>
        <w:tc>
          <w:tcPr>
            <w:tcW w:w="294" w:type="pct"/>
            <w:vMerge/>
            <w:tcBorders>
              <w:left w:val="single" w:sz="4" w:space="0" w:color="auto"/>
              <w:right w:val="single" w:sz="4" w:space="0" w:color="auto"/>
            </w:tcBorders>
            <w:vAlign w:val="center"/>
            <w:hideMark/>
          </w:tcPr>
          <w:p w:rsidR="007254C7" w:rsidRPr="00F43A49" w:rsidRDefault="007254C7" w:rsidP="003B11E4">
            <w:pPr>
              <w:jc w:val="both"/>
            </w:pPr>
          </w:p>
        </w:tc>
        <w:tc>
          <w:tcPr>
            <w:tcW w:w="1500" w:type="pct"/>
            <w:tcBorders>
              <w:top w:val="single" w:sz="4" w:space="0" w:color="auto"/>
              <w:left w:val="single" w:sz="4" w:space="0" w:color="auto"/>
              <w:bottom w:val="single" w:sz="4" w:space="0" w:color="auto"/>
              <w:right w:val="single" w:sz="4" w:space="0" w:color="auto"/>
            </w:tcBorders>
            <w:vAlign w:val="center"/>
            <w:hideMark/>
          </w:tcPr>
          <w:p w:rsidR="007254C7" w:rsidRDefault="007254C7" w:rsidP="002309B3">
            <w:pPr>
              <w:jc w:val="both"/>
            </w:pPr>
            <w:r>
              <w:t>Клубы и организации клубного типа в населенных пунктах</w:t>
            </w:r>
            <w:r w:rsidRPr="007512EF">
              <w:rPr>
                <w:bCs/>
              </w:rPr>
              <w:t xml:space="preserve"> </w:t>
            </w:r>
            <w:r w:rsidRPr="007512EF">
              <w:rPr>
                <w:rStyle w:val="12"/>
                <w:bCs/>
              </w:rPr>
              <w:t xml:space="preserve">с число жителей </w:t>
            </w:r>
            <w:r>
              <w:rPr>
                <w:rStyle w:val="12"/>
                <w:bCs/>
              </w:rPr>
              <w:t xml:space="preserve">1000-2000 </w:t>
            </w:r>
            <w:r w:rsidRPr="007512EF">
              <w:rPr>
                <w:rStyle w:val="12"/>
                <w:bCs/>
              </w:rPr>
              <w:t>человек</w:t>
            </w:r>
          </w:p>
        </w:tc>
        <w:tc>
          <w:tcPr>
            <w:tcW w:w="921" w:type="pct"/>
            <w:vMerge/>
            <w:tcBorders>
              <w:left w:val="single" w:sz="4" w:space="0" w:color="auto"/>
              <w:right w:val="single" w:sz="4" w:space="0" w:color="auto"/>
            </w:tcBorders>
            <w:vAlign w:val="center"/>
            <w:hideMark/>
          </w:tcPr>
          <w:p w:rsidR="007254C7" w:rsidRPr="00F43A49" w:rsidRDefault="007254C7" w:rsidP="002309B3">
            <w:pPr>
              <w:jc w:val="both"/>
            </w:pPr>
          </w:p>
        </w:tc>
        <w:tc>
          <w:tcPr>
            <w:tcW w:w="643" w:type="pct"/>
            <w:tcBorders>
              <w:top w:val="single" w:sz="4" w:space="0" w:color="auto"/>
              <w:left w:val="single" w:sz="4" w:space="0" w:color="auto"/>
              <w:bottom w:val="single" w:sz="4" w:space="0" w:color="auto"/>
              <w:right w:val="single" w:sz="4" w:space="0" w:color="auto"/>
            </w:tcBorders>
            <w:vAlign w:val="center"/>
            <w:hideMark/>
          </w:tcPr>
          <w:p w:rsidR="007254C7" w:rsidRDefault="007254C7" w:rsidP="003B11E4">
            <w:pPr>
              <w:jc w:val="both"/>
            </w:pPr>
            <w:r>
              <w:t>150</w:t>
            </w:r>
          </w:p>
        </w:tc>
        <w:tc>
          <w:tcPr>
            <w:tcW w:w="900" w:type="pct"/>
            <w:vMerge/>
            <w:tcBorders>
              <w:left w:val="single" w:sz="4" w:space="0" w:color="auto"/>
              <w:right w:val="single" w:sz="4" w:space="0" w:color="auto"/>
            </w:tcBorders>
            <w:vAlign w:val="center"/>
            <w:hideMark/>
          </w:tcPr>
          <w:p w:rsidR="007254C7" w:rsidRPr="00F43A49" w:rsidRDefault="007254C7" w:rsidP="003B11E4">
            <w:pPr>
              <w:jc w:val="both"/>
            </w:pPr>
          </w:p>
        </w:tc>
        <w:tc>
          <w:tcPr>
            <w:tcW w:w="742" w:type="pct"/>
            <w:vMerge/>
            <w:tcBorders>
              <w:left w:val="single" w:sz="4" w:space="0" w:color="auto"/>
              <w:right w:val="single" w:sz="4" w:space="0" w:color="auto"/>
            </w:tcBorders>
            <w:vAlign w:val="center"/>
            <w:hideMark/>
          </w:tcPr>
          <w:p w:rsidR="007254C7" w:rsidRPr="00F43A49" w:rsidRDefault="007254C7" w:rsidP="003B11E4">
            <w:pPr>
              <w:jc w:val="both"/>
            </w:pPr>
          </w:p>
        </w:tc>
      </w:tr>
      <w:tr w:rsidR="007254C7" w:rsidRPr="00F43A49" w:rsidTr="00130442">
        <w:trPr>
          <w:trHeight w:val="1123"/>
        </w:trPr>
        <w:tc>
          <w:tcPr>
            <w:tcW w:w="294" w:type="pct"/>
            <w:vMerge/>
            <w:tcBorders>
              <w:left w:val="single" w:sz="4" w:space="0" w:color="auto"/>
              <w:bottom w:val="single" w:sz="4" w:space="0" w:color="auto"/>
              <w:right w:val="single" w:sz="4" w:space="0" w:color="auto"/>
            </w:tcBorders>
            <w:vAlign w:val="center"/>
            <w:hideMark/>
          </w:tcPr>
          <w:p w:rsidR="007254C7" w:rsidRPr="00F43A49" w:rsidRDefault="007254C7" w:rsidP="003B11E4">
            <w:pPr>
              <w:jc w:val="both"/>
            </w:pPr>
          </w:p>
        </w:tc>
        <w:tc>
          <w:tcPr>
            <w:tcW w:w="1500" w:type="pct"/>
            <w:tcBorders>
              <w:top w:val="single" w:sz="4" w:space="0" w:color="auto"/>
              <w:left w:val="single" w:sz="4" w:space="0" w:color="auto"/>
              <w:bottom w:val="single" w:sz="4" w:space="0" w:color="auto"/>
              <w:right w:val="single" w:sz="4" w:space="0" w:color="auto"/>
            </w:tcBorders>
            <w:vAlign w:val="center"/>
            <w:hideMark/>
          </w:tcPr>
          <w:p w:rsidR="007254C7" w:rsidRDefault="007254C7" w:rsidP="002309B3">
            <w:pPr>
              <w:jc w:val="both"/>
            </w:pPr>
            <w:r>
              <w:t>Клубы и организации клубного типа в населенных пунктах</w:t>
            </w:r>
            <w:r w:rsidRPr="007512EF">
              <w:rPr>
                <w:bCs/>
              </w:rPr>
              <w:t xml:space="preserve"> </w:t>
            </w:r>
            <w:r w:rsidRPr="007512EF">
              <w:rPr>
                <w:rStyle w:val="12"/>
                <w:bCs/>
              </w:rPr>
              <w:t xml:space="preserve">с число жителей </w:t>
            </w:r>
            <w:r>
              <w:rPr>
                <w:rStyle w:val="12"/>
                <w:bCs/>
              </w:rPr>
              <w:t xml:space="preserve">2000-10000 </w:t>
            </w:r>
            <w:r w:rsidRPr="007512EF">
              <w:rPr>
                <w:rStyle w:val="12"/>
                <w:bCs/>
              </w:rPr>
              <w:t>человек</w:t>
            </w:r>
          </w:p>
        </w:tc>
        <w:tc>
          <w:tcPr>
            <w:tcW w:w="921" w:type="pct"/>
            <w:vMerge/>
            <w:tcBorders>
              <w:left w:val="single" w:sz="4" w:space="0" w:color="auto"/>
              <w:bottom w:val="single" w:sz="4" w:space="0" w:color="auto"/>
              <w:right w:val="single" w:sz="4" w:space="0" w:color="auto"/>
            </w:tcBorders>
            <w:vAlign w:val="center"/>
            <w:hideMark/>
          </w:tcPr>
          <w:p w:rsidR="007254C7" w:rsidRPr="00F43A49" w:rsidRDefault="007254C7" w:rsidP="002309B3">
            <w:pPr>
              <w:jc w:val="both"/>
            </w:pPr>
          </w:p>
        </w:tc>
        <w:tc>
          <w:tcPr>
            <w:tcW w:w="643" w:type="pct"/>
            <w:tcBorders>
              <w:top w:val="single" w:sz="4" w:space="0" w:color="auto"/>
              <w:left w:val="single" w:sz="4" w:space="0" w:color="auto"/>
              <w:bottom w:val="single" w:sz="4" w:space="0" w:color="auto"/>
              <w:right w:val="single" w:sz="4" w:space="0" w:color="auto"/>
            </w:tcBorders>
            <w:vAlign w:val="center"/>
            <w:hideMark/>
          </w:tcPr>
          <w:p w:rsidR="007254C7" w:rsidRDefault="007254C7" w:rsidP="003B11E4">
            <w:pPr>
              <w:jc w:val="both"/>
            </w:pPr>
            <w:r>
              <w:t xml:space="preserve"> 100</w:t>
            </w:r>
          </w:p>
        </w:tc>
        <w:tc>
          <w:tcPr>
            <w:tcW w:w="900" w:type="pct"/>
            <w:vMerge/>
            <w:tcBorders>
              <w:left w:val="single" w:sz="4" w:space="0" w:color="auto"/>
              <w:bottom w:val="single" w:sz="4" w:space="0" w:color="auto"/>
              <w:right w:val="single" w:sz="4" w:space="0" w:color="auto"/>
            </w:tcBorders>
            <w:vAlign w:val="center"/>
            <w:hideMark/>
          </w:tcPr>
          <w:p w:rsidR="007254C7" w:rsidRPr="00F43A49" w:rsidRDefault="007254C7" w:rsidP="003B11E4">
            <w:pPr>
              <w:jc w:val="both"/>
            </w:pPr>
          </w:p>
        </w:tc>
        <w:tc>
          <w:tcPr>
            <w:tcW w:w="742" w:type="pct"/>
            <w:vMerge/>
            <w:tcBorders>
              <w:left w:val="single" w:sz="4" w:space="0" w:color="auto"/>
              <w:bottom w:val="single" w:sz="4" w:space="0" w:color="auto"/>
              <w:right w:val="single" w:sz="4" w:space="0" w:color="auto"/>
            </w:tcBorders>
            <w:vAlign w:val="center"/>
            <w:hideMark/>
          </w:tcPr>
          <w:p w:rsidR="007254C7" w:rsidRPr="00F43A49" w:rsidRDefault="007254C7" w:rsidP="003B11E4">
            <w:pPr>
              <w:jc w:val="both"/>
            </w:pPr>
          </w:p>
        </w:tc>
      </w:tr>
      <w:tr w:rsidR="007254C7" w:rsidRPr="00F43A49" w:rsidTr="00130442">
        <w:trPr>
          <w:trHeight w:val="20"/>
        </w:trPr>
        <w:tc>
          <w:tcPr>
            <w:tcW w:w="294" w:type="pct"/>
            <w:vMerge w:val="restart"/>
            <w:tcBorders>
              <w:top w:val="single" w:sz="4" w:space="0" w:color="auto"/>
              <w:left w:val="single" w:sz="4" w:space="0" w:color="auto"/>
              <w:right w:val="single" w:sz="4" w:space="0" w:color="auto"/>
            </w:tcBorders>
            <w:vAlign w:val="center"/>
            <w:hideMark/>
          </w:tcPr>
          <w:p w:rsidR="007254C7" w:rsidRPr="00F43A49" w:rsidRDefault="007254C7" w:rsidP="003B11E4">
            <w:pPr>
              <w:jc w:val="both"/>
            </w:pPr>
            <w:r>
              <w:t>5</w:t>
            </w:r>
          </w:p>
          <w:p w:rsidR="007254C7" w:rsidRPr="00F43A49" w:rsidRDefault="007254C7" w:rsidP="003B11E4">
            <w:pPr>
              <w:jc w:val="both"/>
            </w:pPr>
            <w:r w:rsidRPr="00F43A49">
              <w:t> </w:t>
            </w:r>
          </w:p>
          <w:p w:rsidR="007254C7" w:rsidRPr="00F43A49" w:rsidRDefault="007254C7" w:rsidP="003B11E4">
            <w:pPr>
              <w:jc w:val="both"/>
            </w:pPr>
            <w:r w:rsidRPr="00F43A49">
              <w:t> </w:t>
            </w:r>
          </w:p>
        </w:tc>
        <w:tc>
          <w:tcPr>
            <w:tcW w:w="1500"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pPr>
              <w:jc w:val="both"/>
            </w:pPr>
            <w:r w:rsidRPr="00F43A49">
              <w:t xml:space="preserve">Клубы и библиотеки сельских поселений, клубы, посетительское место  на 1 тыс. чел. для </w:t>
            </w:r>
            <w:r w:rsidRPr="00F43A49">
              <w:lastRenderedPageBreak/>
              <w:t>сельских поселений или их групп, тыс. чел.:</w:t>
            </w:r>
          </w:p>
        </w:tc>
        <w:tc>
          <w:tcPr>
            <w:tcW w:w="921" w:type="pct"/>
            <w:vMerge w:val="restart"/>
            <w:tcBorders>
              <w:top w:val="single" w:sz="4" w:space="0" w:color="auto"/>
              <w:left w:val="single" w:sz="4" w:space="0" w:color="auto"/>
              <w:right w:val="single" w:sz="4" w:space="0" w:color="auto"/>
            </w:tcBorders>
            <w:vAlign w:val="center"/>
            <w:hideMark/>
          </w:tcPr>
          <w:p w:rsidR="007254C7" w:rsidRPr="00F43A49" w:rsidRDefault="007254C7" w:rsidP="003B11E4">
            <w:pPr>
              <w:jc w:val="both"/>
            </w:pPr>
            <w:r w:rsidRPr="00F43A49">
              <w:lastRenderedPageBreak/>
              <w:t> </w:t>
            </w:r>
          </w:p>
          <w:p w:rsidR="007254C7" w:rsidRPr="00F43A49" w:rsidRDefault="007254C7" w:rsidP="00123266">
            <w:pPr>
              <w:ind w:left="-124"/>
              <w:jc w:val="both"/>
            </w:pPr>
            <w:r w:rsidRPr="00F43A49">
              <w:t>Посетительское место</w:t>
            </w:r>
          </w:p>
          <w:p w:rsidR="007254C7" w:rsidRPr="00F43A49" w:rsidRDefault="007254C7" w:rsidP="00123266">
            <w:pPr>
              <w:ind w:left="-124" w:right="-108"/>
              <w:jc w:val="both"/>
            </w:pPr>
          </w:p>
        </w:tc>
        <w:tc>
          <w:tcPr>
            <w:tcW w:w="643"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pPr>
              <w:jc w:val="both"/>
            </w:pPr>
            <w:r w:rsidRPr="00F43A49">
              <w:t> </w:t>
            </w:r>
          </w:p>
        </w:tc>
        <w:tc>
          <w:tcPr>
            <w:tcW w:w="900" w:type="pct"/>
            <w:vMerge w:val="restart"/>
            <w:tcBorders>
              <w:top w:val="single" w:sz="4" w:space="0" w:color="auto"/>
              <w:left w:val="single" w:sz="4" w:space="0" w:color="auto"/>
              <w:right w:val="single" w:sz="4" w:space="0" w:color="auto"/>
            </w:tcBorders>
            <w:vAlign w:val="center"/>
            <w:hideMark/>
          </w:tcPr>
          <w:p w:rsidR="007254C7" w:rsidRPr="00F43A49" w:rsidRDefault="007254C7" w:rsidP="003B11E4">
            <w:pPr>
              <w:jc w:val="both"/>
            </w:pPr>
            <w:r w:rsidRPr="00F43A49">
              <w:t xml:space="preserve">Пешеходная доступность (минут) </w:t>
            </w:r>
          </w:p>
          <w:p w:rsidR="007254C7" w:rsidRPr="00F43A49" w:rsidRDefault="007254C7" w:rsidP="003B11E4">
            <w:pPr>
              <w:jc w:val="both"/>
            </w:pPr>
            <w:r w:rsidRPr="00F43A49">
              <w:t> </w:t>
            </w:r>
          </w:p>
          <w:p w:rsidR="007254C7" w:rsidRPr="00F43A49" w:rsidRDefault="007254C7" w:rsidP="003B11E4">
            <w:pPr>
              <w:jc w:val="both"/>
            </w:pPr>
            <w:r w:rsidRPr="00F43A49">
              <w:lastRenderedPageBreak/>
              <w:t> </w:t>
            </w:r>
          </w:p>
        </w:tc>
        <w:tc>
          <w:tcPr>
            <w:tcW w:w="742" w:type="pct"/>
            <w:vMerge w:val="restart"/>
            <w:tcBorders>
              <w:top w:val="single" w:sz="4" w:space="0" w:color="auto"/>
              <w:left w:val="single" w:sz="4" w:space="0" w:color="auto"/>
              <w:right w:val="single" w:sz="4" w:space="0" w:color="auto"/>
            </w:tcBorders>
            <w:vAlign w:val="center"/>
            <w:hideMark/>
          </w:tcPr>
          <w:p w:rsidR="007254C7" w:rsidRPr="00F43A49" w:rsidRDefault="007254C7" w:rsidP="003B11E4">
            <w:pPr>
              <w:jc w:val="both"/>
            </w:pPr>
            <w:r w:rsidRPr="00F43A49">
              <w:lastRenderedPageBreak/>
              <w:t>30</w:t>
            </w:r>
          </w:p>
          <w:p w:rsidR="007254C7" w:rsidRPr="00F43A49" w:rsidRDefault="007254C7" w:rsidP="003B11E4">
            <w:pPr>
              <w:jc w:val="both"/>
            </w:pPr>
            <w:r w:rsidRPr="00F43A49">
              <w:t> </w:t>
            </w:r>
          </w:p>
          <w:p w:rsidR="007254C7" w:rsidRPr="00F43A49" w:rsidRDefault="007254C7" w:rsidP="003B11E4">
            <w:pPr>
              <w:jc w:val="both"/>
            </w:pPr>
            <w:r w:rsidRPr="00F43A49">
              <w:t> </w:t>
            </w:r>
          </w:p>
        </w:tc>
      </w:tr>
      <w:tr w:rsidR="007254C7" w:rsidRPr="00F43A49" w:rsidTr="00130442">
        <w:trPr>
          <w:trHeight w:val="20"/>
        </w:trPr>
        <w:tc>
          <w:tcPr>
            <w:tcW w:w="294" w:type="pct"/>
            <w:vMerge/>
            <w:tcBorders>
              <w:left w:val="single" w:sz="4" w:space="0" w:color="auto"/>
              <w:right w:val="single" w:sz="4" w:space="0" w:color="auto"/>
            </w:tcBorders>
            <w:vAlign w:val="center"/>
            <w:hideMark/>
          </w:tcPr>
          <w:p w:rsidR="007254C7" w:rsidRPr="00F43A49" w:rsidRDefault="007254C7" w:rsidP="003B11E4">
            <w:pPr>
              <w:jc w:val="both"/>
            </w:pPr>
          </w:p>
        </w:tc>
        <w:tc>
          <w:tcPr>
            <w:tcW w:w="1500"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pPr>
              <w:jc w:val="both"/>
            </w:pPr>
            <w:r w:rsidRPr="00F43A49">
              <w:t>Свыше 0.2 до 1</w:t>
            </w:r>
          </w:p>
        </w:tc>
        <w:tc>
          <w:tcPr>
            <w:tcW w:w="921" w:type="pct"/>
            <w:vMerge/>
            <w:tcBorders>
              <w:left w:val="single" w:sz="4" w:space="0" w:color="auto"/>
              <w:right w:val="single" w:sz="4" w:space="0" w:color="auto"/>
            </w:tcBorders>
            <w:vAlign w:val="center"/>
            <w:hideMark/>
          </w:tcPr>
          <w:p w:rsidR="007254C7" w:rsidRPr="00F43A49" w:rsidRDefault="007254C7" w:rsidP="003B11E4">
            <w:pPr>
              <w:jc w:val="both"/>
            </w:pPr>
          </w:p>
        </w:tc>
        <w:tc>
          <w:tcPr>
            <w:tcW w:w="643"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pPr>
              <w:jc w:val="both"/>
            </w:pPr>
            <w:r w:rsidRPr="00F43A49">
              <w:t>500-300</w:t>
            </w:r>
          </w:p>
        </w:tc>
        <w:tc>
          <w:tcPr>
            <w:tcW w:w="900" w:type="pct"/>
            <w:vMerge/>
            <w:tcBorders>
              <w:left w:val="single" w:sz="4" w:space="0" w:color="auto"/>
              <w:right w:val="single" w:sz="4" w:space="0" w:color="auto"/>
            </w:tcBorders>
            <w:vAlign w:val="center"/>
            <w:hideMark/>
          </w:tcPr>
          <w:p w:rsidR="007254C7" w:rsidRPr="00F43A49" w:rsidRDefault="007254C7" w:rsidP="003B11E4">
            <w:pPr>
              <w:jc w:val="both"/>
            </w:pPr>
          </w:p>
        </w:tc>
        <w:tc>
          <w:tcPr>
            <w:tcW w:w="742" w:type="pct"/>
            <w:vMerge/>
            <w:tcBorders>
              <w:left w:val="single" w:sz="4" w:space="0" w:color="auto"/>
              <w:right w:val="single" w:sz="4" w:space="0" w:color="auto"/>
            </w:tcBorders>
            <w:vAlign w:val="center"/>
            <w:hideMark/>
          </w:tcPr>
          <w:p w:rsidR="007254C7" w:rsidRPr="00F43A49" w:rsidRDefault="007254C7" w:rsidP="003B11E4">
            <w:pPr>
              <w:jc w:val="both"/>
            </w:pPr>
          </w:p>
        </w:tc>
      </w:tr>
      <w:tr w:rsidR="007254C7" w:rsidRPr="00F43A49" w:rsidTr="00130442">
        <w:trPr>
          <w:trHeight w:val="20"/>
        </w:trPr>
        <w:tc>
          <w:tcPr>
            <w:tcW w:w="294" w:type="pct"/>
            <w:vMerge/>
            <w:tcBorders>
              <w:left w:val="single" w:sz="4" w:space="0" w:color="auto"/>
              <w:bottom w:val="single" w:sz="4" w:space="0" w:color="auto"/>
              <w:right w:val="single" w:sz="4" w:space="0" w:color="auto"/>
            </w:tcBorders>
            <w:vAlign w:val="center"/>
            <w:hideMark/>
          </w:tcPr>
          <w:p w:rsidR="007254C7" w:rsidRPr="00F43A49" w:rsidRDefault="007254C7" w:rsidP="003B11E4">
            <w:pPr>
              <w:jc w:val="both"/>
            </w:pPr>
          </w:p>
        </w:tc>
        <w:tc>
          <w:tcPr>
            <w:tcW w:w="1500"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pPr>
              <w:jc w:val="both"/>
            </w:pPr>
            <w:r w:rsidRPr="00F43A49">
              <w:t>Свыше 1 до 2</w:t>
            </w:r>
          </w:p>
        </w:tc>
        <w:tc>
          <w:tcPr>
            <w:tcW w:w="921" w:type="pct"/>
            <w:vMerge/>
            <w:tcBorders>
              <w:left w:val="single" w:sz="4" w:space="0" w:color="auto"/>
              <w:right w:val="single" w:sz="4" w:space="0" w:color="auto"/>
            </w:tcBorders>
            <w:vAlign w:val="center"/>
            <w:hideMark/>
          </w:tcPr>
          <w:p w:rsidR="007254C7" w:rsidRPr="00F43A49" w:rsidRDefault="007254C7" w:rsidP="003B11E4">
            <w:pPr>
              <w:jc w:val="both"/>
            </w:pPr>
          </w:p>
        </w:tc>
        <w:tc>
          <w:tcPr>
            <w:tcW w:w="643"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pPr>
              <w:jc w:val="both"/>
            </w:pPr>
            <w:r w:rsidRPr="00F43A49">
              <w:t>300-230</w:t>
            </w:r>
          </w:p>
        </w:tc>
        <w:tc>
          <w:tcPr>
            <w:tcW w:w="900" w:type="pct"/>
            <w:vMerge/>
            <w:tcBorders>
              <w:left w:val="single" w:sz="4" w:space="0" w:color="auto"/>
              <w:right w:val="single" w:sz="4" w:space="0" w:color="auto"/>
            </w:tcBorders>
            <w:vAlign w:val="center"/>
            <w:hideMark/>
          </w:tcPr>
          <w:p w:rsidR="007254C7" w:rsidRPr="00F43A49" w:rsidRDefault="007254C7" w:rsidP="003B11E4">
            <w:pPr>
              <w:jc w:val="both"/>
            </w:pPr>
          </w:p>
        </w:tc>
        <w:tc>
          <w:tcPr>
            <w:tcW w:w="742" w:type="pct"/>
            <w:vMerge/>
            <w:tcBorders>
              <w:left w:val="single" w:sz="4" w:space="0" w:color="auto"/>
              <w:right w:val="single" w:sz="4" w:space="0" w:color="auto"/>
            </w:tcBorders>
            <w:vAlign w:val="center"/>
            <w:hideMark/>
          </w:tcPr>
          <w:p w:rsidR="007254C7" w:rsidRPr="00F43A49" w:rsidRDefault="007254C7" w:rsidP="003B11E4">
            <w:pPr>
              <w:jc w:val="both"/>
            </w:pPr>
          </w:p>
        </w:tc>
      </w:tr>
      <w:tr w:rsidR="007254C7" w:rsidRPr="00F43A49" w:rsidTr="00130442">
        <w:trPr>
          <w:trHeight w:val="20"/>
        </w:trPr>
        <w:tc>
          <w:tcPr>
            <w:tcW w:w="294" w:type="pct"/>
            <w:vMerge w:val="restart"/>
            <w:tcBorders>
              <w:top w:val="single" w:sz="4" w:space="0" w:color="auto"/>
              <w:left w:val="single" w:sz="4" w:space="0" w:color="auto"/>
              <w:bottom w:val="single" w:sz="4" w:space="0" w:color="auto"/>
              <w:right w:val="single" w:sz="4" w:space="0" w:color="auto"/>
            </w:tcBorders>
            <w:vAlign w:val="center"/>
            <w:hideMark/>
          </w:tcPr>
          <w:p w:rsidR="007254C7" w:rsidRPr="002309B3" w:rsidRDefault="007254C7" w:rsidP="002309B3">
            <w:pPr>
              <w:jc w:val="both"/>
            </w:pPr>
            <w:r>
              <w:t>6</w:t>
            </w:r>
          </w:p>
        </w:tc>
        <w:tc>
          <w:tcPr>
            <w:tcW w:w="1500" w:type="pct"/>
            <w:vMerge w:val="restar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832E26">
            <w:pPr>
              <w:jc w:val="both"/>
            </w:pPr>
            <w:r w:rsidRPr="00F43A49">
              <w:t>Сельские массовые библиотеки на 1</w:t>
            </w:r>
            <w:r>
              <w:t xml:space="preserve"> </w:t>
            </w:r>
            <w:r w:rsidRPr="00F43A49">
              <w:t xml:space="preserve">тыс. чел. </w:t>
            </w:r>
          </w:p>
          <w:p w:rsidR="007254C7" w:rsidRPr="00F43A49" w:rsidRDefault="007254C7" w:rsidP="00832E26">
            <w:pPr>
              <w:jc w:val="both"/>
            </w:pPr>
            <w:r>
              <w:t xml:space="preserve"> зоны обслуживания (</w:t>
            </w:r>
            <w:r w:rsidRPr="00F43A49">
              <w:t>из расче</w:t>
            </w:r>
            <w:r>
              <w:t>та 30-минутной доступности</w:t>
            </w:r>
            <w:r w:rsidRPr="00F43A49">
              <w:t>) для сельских по</w:t>
            </w:r>
            <w:r>
              <w:t>селений или их групп</w:t>
            </w:r>
          </w:p>
        </w:tc>
        <w:tc>
          <w:tcPr>
            <w:tcW w:w="921"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pPr>
              <w:jc w:val="both"/>
            </w:pPr>
            <w:r w:rsidRPr="00F43A49">
              <w:t>Единиц хранения</w:t>
            </w:r>
          </w:p>
          <w:p w:rsidR="007254C7" w:rsidRPr="00F43A49" w:rsidRDefault="007254C7" w:rsidP="003B11E4">
            <w:pPr>
              <w:jc w:val="both"/>
            </w:pPr>
            <w:r w:rsidRPr="00F43A49">
              <w:t>хранения на 1000 жителей</w:t>
            </w:r>
          </w:p>
        </w:tc>
        <w:tc>
          <w:tcPr>
            <w:tcW w:w="643"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pPr>
              <w:jc w:val="both"/>
            </w:pPr>
            <w:r w:rsidRPr="00F43A49">
              <w:t>6-7,5</w:t>
            </w:r>
          </w:p>
        </w:tc>
        <w:tc>
          <w:tcPr>
            <w:tcW w:w="900" w:type="pct"/>
            <w:vMerge w:val="restart"/>
            <w:tcBorders>
              <w:top w:val="single" w:sz="4" w:space="0" w:color="auto"/>
              <w:left w:val="single" w:sz="4" w:space="0" w:color="auto"/>
              <w:right w:val="single" w:sz="4" w:space="0" w:color="auto"/>
            </w:tcBorders>
            <w:vAlign w:val="center"/>
            <w:hideMark/>
          </w:tcPr>
          <w:p w:rsidR="007254C7" w:rsidRPr="00F43A49" w:rsidRDefault="007254C7" w:rsidP="00832E26">
            <w:pPr>
              <w:jc w:val="both"/>
            </w:pPr>
            <w:r w:rsidRPr="00F43A49">
              <w:t xml:space="preserve">Пешеходная </w:t>
            </w:r>
            <w:r>
              <w:t xml:space="preserve">/транспортная </w:t>
            </w:r>
            <w:r w:rsidRPr="00F43A49">
              <w:t>доступность (минут)</w:t>
            </w:r>
          </w:p>
          <w:p w:rsidR="007254C7" w:rsidRPr="00F43A49" w:rsidRDefault="007254C7" w:rsidP="003B11E4">
            <w:pPr>
              <w:jc w:val="both"/>
            </w:pPr>
            <w:r w:rsidRPr="00F43A49">
              <w:t> </w:t>
            </w:r>
          </w:p>
        </w:tc>
        <w:tc>
          <w:tcPr>
            <w:tcW w:w="742" w:type="pct"/>
            <w:vMerge w:val="restart"/>
            <w:tcBorders>
              <w:top w:val="single" w:sz="4" w:space="0" w:color="auto"/>
              <w:left w:val="single" w:sz="4" w:space="0" w:color="auto"/>
              <w:right w:val="single" w:sz="4" w:space="0" w:color="auto"/>
            </w:tcBorders>
            <w:vAlign w:val="center"/>
            <w:hideMark/>
          </w:tcPr>
          <w:p w:rsidR="007254C7" w:rsidRPr="00F43A49" w:rsidRDefault="007254C7" w:rsidP="00832E26">
            <w:pPr>
              <w:jc w:val="both"/>
            </w:pPr>
            <w:r>
              <w:t>15-</w:t>
            </w:r>
            <w:r w:rsidRPr="00F43A49">
              <w:t>30</w:t>
            </w:r>
          </w:p>
          <w:p w:rsidR="007254C7" w:rsidRPr="00F43A49" w:rsidRDefault="007254C7" w:rsidP="003B11E4">
            <w:pPr>
              <w:jc w:val="both"/>
            </w:pPr>
            <w:r w:rsidRPr="00F43A49">
              <w:t> </w:t>
            </w:r>
          </w:p>
        </w:tc>
      </w:tr>
      <w:tr w:rsidR="007254C7" w:rsidRPr="00F43A49" w:rsidTr="00130442">
        <w:trPr>
          <w:trHeight w:val="1255"/>
        </w:trPr>
        <w:tc>
          <w:tcPr>
            <w:tcW w:w="294" w:type="pct"/>
            <w:vMerge/>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tc>
        <w:tc>
          <w:tcPr>
            <w:tcW w:w="1500" w:type="pct"/>
            <w:vMerge/>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tc>
        <w:tc>
          <w:tcPr>
            <w:tcW w:w="921"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pPr>
              <w:jc w:val="both"/>
            </w:pPr>
            <w:r w:rsidRPr="00F43A49">
              <w:t>мест в читальном зале на 1000 жителей</w:t>
            </w:r>
          </w:p>
        </w:tc>
        <w:tc>
          <w:tcPr>
            <w:tcW w:w="643"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pPr>
              <w:jc w:val="both"/>
            </w:pPr>
            <w:r w:rsidRPr="00F43A49">
              <w:t>5-6</w:t>
            </w:r>
          </w:p>
        </w:tc>
        <w:tc>
          <w:tcPr>
            <w:tcW w:w="900" w:type="pct"/>
            <w:vMerge/>
            <w:tcBorders>
              <w:left w:val="single" w:sz="4" w:space="0" w:color="auto"/>
              <w:right w:val="single" w:sz="4" w:space="0" w:color="auto"/>
            </w:tcBorders>
            <w:vAlign w:val="center"/>
            <w:hideMark/>
          </w:tcPr>
          <w:p w:rsidR="007254C7" w:rsidRPr="00F43A49" w:rsidRDefault="007254C7" w:rsidP="003B11E4">
            <w:pPr>
              <w:jc w:val="both"/>
            </w:pPr>
          </w:p>
        </w:tc>
        <w:tc>
          <w:tcPr>
            <w:tcW w:w="742" w:type="pct"/>
            <w:vMerge/>
            <w:tcBorders>
              <w:left w:val="single" w:sz="4" w:space="0" w:color="auto"/>
              <w:right w:val="single" w:sz="4" w:space="0" w:color="auto"/>
            </w:tcBorders>
            <w:vAlign w:val="center"/>
            <w:hideMark/>
          </w:tcPr>
          <w:p w:rsidR="007254C7" w:rsidRPr="00F43A49" w:rsidRDefault="007254C7" w:rsidP="003B11E4">
            <w:pPr>
              <w:jc w:val="both"/>
            </w:pPr>
          </w:p>
        </w:tc>
      </w:tr>
      <w:tr w:rsidR="007254C7" w:rsidRPr="00F43A49" w:rsidTr="00130442">
        <w:trPr>
          <w:trHeight w:val="989"/>
        </w:trPr>
        <w:tc>
          <w:tcPr>
            <w:tcW w:w="294"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r>
              <w:t>7</w:t>
            </w:r>
          </w:p>
        </w:tc>
        <w:tc>
          <w:tcPr>
            <w:tcW w:w="1500" w:type="pct"/>
            <w:tcBorders>
              <w:top w:val="single" w:sz="4" w:space="0" w:color="auto"/>
              <w:left w:val="single" w:sz="4" w:space="0" w:color="auto"/>
              <w:bottom w:val="single" w:sz="4" w:space="0" w:color="auto"/>
              <w:right w:val="single" w:sz="4" w:space="0" w:color="auto"/>
            </w:tcBorders>
            <w:vAlign w:val="center"/>
            <w:hideMark/>
          </w:tcPr>
          <w:p w:rsidR="007254C7" w:rsidRPr="00C65F4D" w:rsidRDefault="007254C7" w:rsidP="00C65F4D">
            <w:pPr>
              <w:jc w:val="both"/>
            </w:pPr>
            <w:r w:rsidRPr="00C65F4D">
              <w:t>Общедоступная библиотека с</w:t>
            </w:r>
          </w:p>
          <w:p w:rsidR="007254C7" w:rsidRPr="00F43A49" w:rsidRDefault="007254C7" w:rsidP="00C65F4D">
            <w:pPr>
              <w:jc w:val="both"/>
            </w:pPr>
            <w:r w:rsidRPr="00C65F4D">
              <w:t>детским отделением</w:t>
            </w:r>
          </w:p>
        </w:tc>
        <w:tc>
          <w:tcPr>
            <w:tcW w:w="921"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pPr>
              <w:jc w:val="both"/>
            </w:pPr>
            <w:r>
              <w:t>объект</w:t>
            </w:r>
          </w:p>
        </w:tc>
        <w:tc>
          <w:tcPr>
            <w:tcW w:w="643"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pPr>
              <w:jc w:val="both"/>
            </w:pPr>
            <w:r>
              <w:t>1**</w:t>
            </w:r>
          </w:p>
        </w:tc>
        <w:tc>
          <w:tcPr>
            <w:tcW w:w="900" w:type="pct"/>
            <w:vMerge/>
            <w:tcBorders>
              <w:left w:val="single" w:sz="4" w:space="0" w:color="auto"/>
              <w:right w:val="single" w:sz="4" w:space="0" w:color="auto"/>
            </w:tcBorders>
            <w:vAlign w:val="center"/>
            <w:hideMark/>
          </w:tcPr>
          <w:p w:rsidR="007254C7" w:rsidRPr="00F43A49" w:rsidRDefault="007254C7" w:rsidP="003B11E4">
            <w:pPr>
              <w:jc w:val="both"/>
            </w:pPr>
          </w:p>
        </w:tc>
        <w:tc>
          <w:tcPr>
            <w:tcW w:w="742" w:type="pct"/>
            <w:vMerge/>
            <w:tcBorders>
              <w:left w:val="single" w:sz="4" w:space="0" w:color="auto"/>
              <w:right w:val="single" w:sz="4" w:space="0" w:color="auto"/>
            </w:tcBorders>
            <w:vAlign w:val="center"/>
            <w:hideMark/>
          </w:tcPr>
          <w:p w:rsidR="007254C7" w:rsidRPr="00F43A49" w:rsidRDefault="007254C7" w:rsidP="003B11E4">
            <w:pPr>
              <w:jc w:val="both"/>
            </w:pPr>
          </w:p>
        </w:tc>
      </w:tr>
      <w:tr w:rsidR="007254C7" w:rsidRPr="00F43A49" w:rsidTr="00130442">
        <w:trPr>
          <w:trHeight w:val="20"/>
        </w:trPr>
        <w:tc>
          <w:tcPr>
            <w:tcW w:w="294"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r>
              <w:t>8</w:t>
            </w:r>
          </w:p>
        </w:tc>
        <w:tc>
          <w:tcPr>
            <w:tcW w:w="1500" w:type="pct"/>
            <w:tcBorders>
              <w:top w:val="single" w:sz="4" w:space="0" w:color="auto"/>
              <w:left w:val="single" w:sz="4" w:space="0" w:color="auto"/>
              <w:bottom w:val="single" w:sz="4" w:space="0" w:color="auto"/>
              <w:right w:val="single" w:sz="4" w:space="0" w:color="auto"/>
            </w:tcBorders>
            <w:vAlign w:val="center"/>
            <w:hideMark/>
          </w:tcPr>
          <w:p w:rsidR="007254C7" w:rsidRPr="00C65F4D" w:rsidRDefault="007254C7" w:rsidP="00C65F4D">
            <w:pPr>
              <w:jc w:val="both"/>
            </w:pPr>
            <w:r w:rsidRPr="00C65F4D">
              <w:t>Точка доступа к</w:t>
            </w:r>
          </w:p>
          <w:p w:rsidR="007254C7" w:rsidRPr="00C65F4D" w:rsidRDefault="007254C7" w:rsidP="00C65F4D">
            <w:pPr>
              <w:jc w:val="both"/>
            </w:pPr>
            <w:r w:rsidRPr="00C65F4D">
              <w:t>полнотекстовым</w:t>
            </w:r>
          </w:p>
          <w:p w:rsidR="007254C7" w:rsidRPr="00C65F4D" w:rsidRDefault="007254C7" w:rsidP="00C65F4D">
            <w:pPr>
              <w:jc w:val="both"/>
            </w:pPr>
            <w:r w:rsidRPr="00C65F4D">
              <w:t>информационным ресурсам</w:t>
            </w:r>
          </w:p>
        </w:tc>
        <w:tc>
          <w:tcPr>
            <w:tcW w:w="921"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pPr>
              <w:jc w:val="both"/>
            </w:pPr>
            <w:r>
              <w:t>объект</w:t>
            </w:r>
          </w:p>
        </w:tc>
        <w:tc>
          <w:tcPr>
            <w:tcW w:w="643"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pPr>
              <w:jc w:val="both"/>
            </w:pPr>
            <w:r>
              <w:t>1**</w:t>
            </w:r>
          </w:p>
        </w:tc>
        <w:tc>
          <w:tcPr>
            <w:tcW w:w="900" w:type="pct"/>
            <w:vMerge/>
            <w:tcBorders>
              <w:left w:val="single" w:sz="4" w:space="0" w:color="auto"/>
              <w:bottom w:val="single" w:sz="4" w:space="0" w:color="auto"/>
              <w:right w:val="single" w:sz="4" w:space="0" w:color="auto"/>
            </w:tcBorders>
            <w:vAlign w:val="center"/>
            <w:hideMark/>
          </w:tcPr>
          <w:p w:rsidR="007254C7" w:rsidRPr="00F43A49" w:rsidRDefault="007254C7" w:rsidP="003B11E4">
            <w:pPr>
              <w:jc w:val="both"/>
            </w:pPr>
          </w:p>
        </w:tc>
        <w:tc>
          <w:tcPr>
            <w:tcW w:w="742" w:type="pct"/>
            <w:vMerge/>
            <w:tcBorders>
              <w:left w:val="single" w:sz="4" w:space="0" w:color="auto"/>
              <w:bottom w:val="single" w:sz="4" w:space="0" w:color="auto"/>
              <w:right w:val="single" w:sz="4" w:space="0" w:color="auto"/>
            </w:tcBorders>
            <w:vAlign w:val="center"/>
            <w:hideMark/>
          </w:tcPr>
          <w:p w:rsidR="007254C7" w:rsidRPr="00F43A49" w:rsidRDefault="007254C7" w:rsidP="003B11E4">
            <w:pPr>
              <w:jc w:val="both"/>
            </w:pPr>
          </w:p>
        </w:tc>
      </w:tr>
    </w:tbl>
    <w:p w:rsidR="00C65F4D" w:rsidRPr="00C65F4D" w:rsidRDefault="00C65F4D" w:rsidP="00C65F4D">
      <w:pPr>
        <w:ind w:firstLine="567"/>
        <w:contextualSpacing/>
        <w:jc w:val="both"/>
        <w:rPr>
          <w:color w:val="000000"/>
        </w:rPr>
      </w:pPr>
      <w:r w:rsidRPr="00C65F4D">
        <w:rPr>
          <w:color w:val="000000"/>
        </w:rPr>
        <w:t>Примечание</w:t>
      </w:r>
    </w:p>
    <w:p w:rsidR="007254C7" w:rsidRDefault="00C65F4D" w:rsidP="00123266">
      <w:pPr>
        <w:ind w:firstLine="567"/>
        <w:contextualSpacing/>
        <w:jc w:val="both"/>
      </w:pPr>
      <w:r w:rsidRPr="00123266">
        <w:t xml:space="preserve">а) </w:t>
      </w:r>
      <w:r w:rsidR="007254C7">
        <w:t>(*)Допускается совместное размещение с районная библиотека для детей и юношества.</w:t>
      </w:r>
    </w:p>
    <w:p w:rsidR="00C65F4D" w:rsidRDefault="007254C7" w:rsidP="00123266">
      <w:pPr>
        <w:ind w:firstLine="567"/>
        <w:contextualSpacing/>
        <w:jc w:val="both"/>
      </w:pPr>
      <w:r>
        <w:t>б)</w:t>
      </w:r>
      <w:r w:rsidR="00C65F4D" w:rsidRPr="00123266">
        <w:t>(*</w:t>
      </w:r>
      <w:r>
        <w:t>*</w:t>
      </w:r>
      <w:r w:rsidR="00C65F4D" w:rsidRPr="00123266">
        <w:t xml:space="preserve">) </w:t>
      </w:r>
      <w:r w:rsidR="00AD2572">
        <w:t>В сельских поселениях с количеством жителей до 3 тыс.чел. - 1 объект</w:t>
      </w:r>
      <w:r w:rsidR="00C65F4D" w:rsidRPr="00123266">
        <w:t>, расположенный в административном центре сельского поселения</w:t>
      </w:r>
      <w:r w:rsidR="00AD2572">
        <w:t>.</w:t>
      </w:r>
      <w:r w:rsidR="00123266" w:rsidRPr="00123266">
        <w:t xml:space="preserve"> </w:t>
      </w:r>
      <w:r w:rsidR="00AD2572">
        <w:t xml:space="preserve">В сельских поселениях с количеством жителей более 3 тыс.чел. - </w:t>
      </w:r>
      <w:r w:rsidR="00123266">
        <w:t>1 объект на 3 тыс. человек</w:t>
      </w:r>
      <w:r w:rsidR="00AD2572">
        <w:t>.</w:t>
      </w:r>
    </w:p>
    <w:p w:rsidR="009A6872" w:rsidRDefault="009A6872" w:rsidP="00123266">
      <w:pPr>
        <w:ind w:firstLine="567"/>
        <w:contextualSpacing/>
        <w:jc w:val="both"/>
        <w:rPr>
          <w:color w:val="000000"/>
        </w:rPr>
      </w:pPr>
      <w:r w:rsidRPr="004E5757">
        <w:t>Нормы площади земельных участков для сельских клубов (в том числе с библиотекой) – по заданию на проектирование.</w:t>
      </w:r>
    </w:p>
    <w:p w:rsidR="002D1056" w:rsidRPr="00AD2572" w:rsidRDefault="002D1056" w:rsidP="003A0164">
      <w:pPr>
        <w:ind w:right="-144" w:firstLine="426"/>
        <w:contextualSpacing/>
        <w:jc w:val="both"/>
      </w:pPr>
      <w:r w:rsidRPr="00AD2572">
        <w:t>Нормы расчета стоянок для временного хранения легковых автомобилей см. Приложение В.</w:t>
      </w:r>
    </w:p>
    <w:p w:rsidR="000F34E9" w:rsidRDefault="0047012A" w:rsidP="009347C6">
      <w:pPr>
        <w:pStyle w:val="4"/>
      </w:pPr>
      <w:r w:rsidRPr="00F4310F">
        <w:t>1.5.2 Объекты общественного питания, торговли и бытового обслуживания</w:t>
      </w:r>
    </w:p>
    <w:p w:rsidR="00A42860" w:rsidRPr="00F43A49" w:rsidRDefault="00A42860" w:rsidP="00A42860">
      <w:pPr>
        <w:ind w:firstLine="567"/>
        <w:contextualSpacing/>
        <w:jc w:val="both"/>
        <w:rPr>
          <w:color w:val="000000"/>
        </w:rPr>
      </w:pPr>
      <w:r w:rsidRPr="00F43A49">
        <w:rPr>
          <w:color w:val="000000"/>
        </w:rPr>
        <w:t xml:space="preserve">Проектирование объектов общественного питания, торговли и бытового обслуживания осуществляется с учетом таблицы </w:t>
      </w:r>
      <w:r w:rsidR="0047012A">
        <w:rPr>
          <w:color w:val="000000"/>
        </w:rPr>
        <w:t>8</w:t>
      </w:r>
      <w:r w:rsidRPr="00F43A49">
        <w:rPr>
          <w:color w:val="000000"/>
        </w:rPr>
        <w:t>.</w:t>
      </w:r>
    </w:p>
    <w:p w:rsidR="00A42860" w:rsidRPr="00F43A49" w:rsidRDefault="00A42860" w:rsidP="00A42860">
      <w:pPr>
        <w:ind w:firstLine="567"/>
        <w:contextualSpacing/>
        <w:jc w:val="right"/>
        <w:rPr>
          <w:color w:val="000000"/>
        </w:rPr>
      </w:pPr>
      <w:r w:rsidRPr="00F43A49">
        <w:rPr>
          <w:color w:val="000000"/>
        </w:rPr>
        <w:t xml:space="preserve">Таблица </w:t>
      </w:r>
      <w:r w:rsidR="0047012A">
        <w:rPr>
          <w:color w:val="000000"/>
        </w:rPr>
        <w:t>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0"/>
        <w:gridCol w:w="2869"/>
        <w:gridCol w:w="2198"/>
        <w:gridCol w:w="171"/>
        <w:gridCol w:w="1044"/>
        <w:gridCol w:w="1801"/>
        <w:gridCol w:w="1339"/>
      </w:tblGrid>
      <w:tr w:rsidR="00A42860" w:rsidRPr="00F43A49" w:rsidTr="008E08C4">
        <w:trPr>
          <w:trHeight w:val="778"/>
        </w:trPr>
        <w:tc>
          <w:tcPr>
            <w:tcW w:w="271" w:type="pct"/>
            <w:vMerge w:val="restart"/>
            <w:vAlign w:val="center"/>
          </w:tcPr>
          <w:p w:rsidR="00A42860" w:rsidRPr="00F43A49" w:rsidRDefault="00A42860" w:rsidP="00A42860">
            <w:pPr>
              <w:jc w:val="center"/>
              <w:rPr>
                <w:color w:val="000000"/>
              </w:rPr>
            </w:pPr>
            <w:r w:rsidRPr="00F43A49">
              <w:rPr>
                <w:color w:val="000000"/>
              </w:rPr>
              <w:t>№</w:t>
            </w:r>
          </w:p>
          <w:p w:rsidR="00A42860" w:rsidRPr="00F43A49" w:rsidRDefault="00A42860" w:rsidP="00A42860">
            <w:pPr>
              <w:jc w:val="center"/>
              <w:rPr>
                <w:color w:val="000000"/>
              </w:rPr>
            </w:pPr>
            <w:r w:rsidRPr="00F43A49">
              <w:rPr>
                <w:color w:val="000000"/>
              </w:rPr>
              <w:t>п/п</w:t>
            </w:r>
          </w:p>
        </w:tc>
        <w:tc>
          <w:tcPr>
            <w:tcW w:w="1440" w:type="pct"/>
            <w:vMerge w:val="restart"/>
            <w:vAlign w:val="center"/>
          </w:tcPr>
          <w:p w:rsidR="00A42860" w:rsidRPr="00F43A49" w:rsidRDefault="00A42860" w:rsidP="00A42860">
            <w:pPr>
              <w:jc w:val="center"/>
              <w:rPr>
                <w:color w:val="000000"/>
              </w:rPr>
            </w:pPr>
            <w:r w:rsidRPr="00F43A49">
              <w:rPr>
                <w:color w:val="000000"/>
              </w:rPr>
              <w:t>Наименование объекта</w:t>
            </w:r>
          </w:p>
        </w:tc>
        <w:tc>
          <w:tcPr>
            <w:tcW w:w="1713" w:type="pct"/>
            <w:gridSpan w:val="3"/>
            <w:vAlign w:val="center"/>
          </w:tcPr>
          <w:p w:rsidR="00A42860" w:rsidRPr="00F43A49" w:rsidRDefault="00A42860" w:rsidP="00A42860">
            <w:pPr>
              <w:jc w:val="center"/>
              <w:rPr>
                <w:color w:val="000000"/>
              </w:rPr>
            </w:pPr>
            <w:r w:rsidRPr="00F43A49">
              <w:rPr>
                <w:color w:val="000000"/>
              </w:rPr>
              <w:t>Минимально допустимый уровень обеспеченности</w:t>
            </w:r>
          </w:p>
        </w:tc>
        <w:tc>
          <w:tcPr>
            <w:tcW w:w="1576" w:type="pct"/>
            <w:gridSpan w:val="2"/>
          </w:tcPr>
          <w:p w:rsidR="00A42860" w:rsidRPr="00F43A49" w:rsidRDefault="00A42860" w:rsidP="00A42860">
            <w:pPr>
              <w:jc w:val="center"/>
              <w:rPr>
                <w:color w:val="000000"/>
              </w:rPr>
            </w:pPr>
            <w:r w:rsidRPr="00F43A49">
              <w:rPr>
                <w:color w:val="000000"/>
              </w:rPr>
              <w:t>Максимально допустимый уровень территориальной доступности</w:t>
            </w:r>
          </w:p>
        </w:tc>
      </w:tr>
      <w:tr w:rsidR="00A42860" w:rsidRPr="00F43A49" w:rsidTr="008E08C4">
        <w:trPr>
          <w:trHeight w:val="534"/>
        </w:trPr>
        <w:tc>
          <w:tcPr>
            <w:tcW w:w="271" w:type="pct"/>
            <w:vMerge/>
            <w:vAlign w:val="center"/>
          </w:tcPr>
          <w:p w:rsidR="00A42860" w:rsidRPr="00F43A49" w:rsidRDefault="00A42860" w:rsidP="00A42860">
            <w:pPr>
              <w:jc w:val="center"/>
              <w:rPr>
                <w:b/>
                <w:color w:val="000000"/>
              </w:rPr>
            </w:pPr>
          </w:p>
        </w:tc>
        <w:tc>
          <w:tcPr>
            <w:tcW w:w="1440" w:type="pct"/>
            <w:vMerge/>
            <w:vAlign w:val="center"/>
          </w:tcPr>
          <w:p w:rsidR="00A42860" w:rsidRPr="00F43A49" w:rsidRDefault="00A42860" w:rsidP="00A42860">
            <w:pPr>
              <w:jc w:val="center"/>
              <w:rPr>
                <w:b/>
                <w:color w:val="000000"/>
              </w:rPr>
            </w:pPr>
          </w:p>
        </w:tc>
        <w:tc>
          <w:tcPr>
            <w:tcW w:w="1103" w:type="pct"/>
            <w:vAlign w:val="center"/>
          </w:tcPr>
          <w:p w:rsidR="00A42860" w:rsidRPr="00F43A49" w:rsidRDefault="00A42860" w:rsidP="00A42860">
            <w:pPr>
              <w:jc w:val="center"/>
              <w:rPr>
                <w:color w:val="000000"/>
              </w:rPr>
            </w:pPr>
            <w:r w:rsidRPr="00F43A49">
              <w:rPr>
                <w:color w:val="000000"/>
              </w:rPr>
              <w:t>Единица измерения</w:t>
            </w:r>
          </w:p>
        </w:tc>
        <w:tc>
          <w:tcPr>
            <w:tcW w:w="610" w:type="pct"/>
            <w:gridSpan w:val="2"/>
            <w:vAlign w:val="center"/>
          </w:tcPr>
          <w:p w:rsidR="00A42860" w:rsidRPr="00F43A49" w:rsidRDefault="00A42860" w:rsidP="00A42860">
            <w:pPr>
              <w:jc w:val="center"/>
              <w:rPr>
                <w:color w:val="000000"/>
              </w:rPr>
            </w:pPr>
            <w:r w:rsidRPr="00F43A49">
              <w:rPr>
                <w:color w:val="000000"/>
              </w:rPr>
              <w:t>Величина</w:t>
            </w:r>
          </w:p>
        </w:tc>
        <w:tc>
          <w:tcPr>
            <w:tcW w:w="904" w:type="pct"/>
            <w:vAlign w:val="center"/>
          </w:tcPr>
          <w:p w:rsidR="00A42860" w:rsidRPr="00F43A49" w:rsidRDefault="00A42860" w:rsidP="00A42860">
            <w:pPr>
              <w:jc w:val="center"/>
              <w:rPr>
                <w:color w:val="000000"/>
              </w:rPr>
            </w:pPr>
            <w:r w:rsidRPr="00F43A49">
              <w:rPr>
                <w:color w:val="000000"/>
              </w:rPr>
              <w:t>Единица измерения</w:t>
            </w:r>
          </w:p>
        </w:tc>
        <w:tc>
          <w:tcPr>
            <w:tcW w:w="672" w:type="pct"/>
            <w:vAlign w:val="center"/>
          </w:tcPr>
          <w:p w:rsidR="00A42860" w:rsidRPr="00F43A49" w:rsidRDefault="00A42860" w:rsidP="00A42860">
            <w:pPr>
              <w:jc w:val="center"/>
              <w:rPr>
                <w:color w:val="000000"/>
              </w:rPr>
            </w:pPr>
            <w:r w:rsidRPr="00F43A49">
              <w:rPr>
                <w:color w:val="000000"/>
              </w:rPr>
              <w:t>Величина</w:t>
            </w:r>
          </w:p>
        </w:tc>
      </w:tr>
      <w:tr w:rsidR="00A42860" w:rsidRPr="00F43A49" w:rsidTr="008E08C4">
        <w:trPr>
          <w:trHeight w:val="550"/>
        </w:trPr>
        <w:tc>
          <w:tcPr>
            <w:tcW w:w="5000" w:type="pct"/>
            <w:gridSpan w:val="7"/>
            <w:vAlign w:val="center"/>
          </w:tcPr>
          <w:p w:rsidR="00A42860" w:rsidRPr="00F43A49" w:rsidRDefault="00A42860" w:rsidP="00A42860">
            <w:pPr>
              <w:jc w:val="center"/>
              <w:rPr>
                <w:color w:val="000000"/>
              </w:rPr>
            </w:pPr>
            <w:r w:rsidRPr="00F43A49">
              <w:rPr>
                <w:color w:val="000000"/>
              </w:rPr>
              <w:t xml:space="preserve">Объекты общественного питания, торговли и бытового обслуживания </w:t>
            </w:r>
          </w:p>
          <w:p w:rsidR="00A42860" w:rsidRPr="00F43A49" w:rsidRDefault="00A42860" w:rsidP="00A42860">
            <w:pPr>
              <w:jc w:val="center"/>
              <w:rPr>
                <w:color w:val="000000"/>
              </w:rPr>
            </w:pPr>
            <w:r w:rsidRPr="00F43A49">
              <w:rPr>
                <w:color w:val="000000"/>
              </w:rPr>
              <w:t>квартального (микрорайонного) значения</w:t>
            </w:r>
          </w:p>
        </w:tc>
      </w:tr>
      <w:tr w:rsidR="00A42860" w:rsidRPr="00F43A49" w:rsidTr="008E08C4">
        <w:trPr>
          <w:trHeight w:val="416"/>
        </w:trPr>
        <w:tc>
          <w:tcPr>
            <w:tcW w:w="271" w:type="pct"/>
            <w:vAlign w:val="center"/>
          </w:tcPr>
          <w:p w:rsidR="00A42860" w:rsidRPr="00F43A49" w:rsidRDefault="00A42860" w:rsidP="00A42860">
            <w:pPr>
              <w:jc w:val="center"/>
              <w:rPr>
                <w:color w:val="000000"/>
                <w:lang w:val="en-US"/>
              </w:rPr>
            </w:pPr>
            <w:r w:rsidRPr="00F43A49">
              <w:rPr>
                <w:color w:val="000000"/>
                <w:lang w:val="en-US"/>
              </w:rPr>
              <w:t>1.</w:t>
            </w:r>
          </w:p>
        </w:tc>
        <w:tc>
          <w:tcPr>
            <w:tcW w:w="1440" w:type="pct"/>
            <w:vAlign w:val="center"/>
          </w:tcPr>
          <w:p w:rsidR="00A42860" w:rsidRPr="00F43A49" w:rsidRDefault="00A42860" w:rsidP="00A42860">
            <w:pPr>
              <w:rPr>
                <w:color w:val="000000"/>
              </w:rPr>
            </w:pPr>
            <w:r w:rsidRPr="00F43A49">
              <w:rPr>
                <w:color w:val="000000"/>
              </w:rPr>
              <w:t>Магазин продоволь-ственных товаров</w:t>
            </w:r>
          </w:p>
        </w:tc>
        <w:tc>
          <w:tcPr>
            <w:tcW w:w="1189" w:type="pct"/>
            <w:gridSpan w:val="2"/>
            <w:vAlign w:val="center"/>
          </w:tcPr>
          <w:p w:rsidR="00A42860" w:rsidRPr="00F43A49" w:rsidRDefault="00A42860" w:rsidP="00A42860">
            <w:pPr>
              <w:jc w:val="center"/>
              <w:rPr>
                <w:color w:val="000000"/>
              </w:rPr>
            </w:pPr>
            <w:r w:rsidRPr="00F43A49">
              <w:rPr>
                <w:color w:val="000000"/>
              </w:rPr>
              <w:t>м² торговой</w:t>
            </w:r>
            <w:r w:rsidR="006000D1">
              <w:rPr>
                <w:color w:val="000000"/>
              </w:rPr>
              <w:t>*</w:t>
            </w:r>
          </w:p>
          <w:p w:rsidR="00A42860" w:rsidRPr="00F43A49" w:rsidRDefault="00A42860" w:rsidP="00A42860">
            <w:pPr>
              <w:jc w:val="center"/>
              <w:rPr>
                <w:color w:val="000000"/>
              </w:rPr>
            </w:pPr>
            <w:r w:rsidRPr="00F43A49">
              <w:rPr>
                <w:color w:val="000000"/>
              </w:rPr>
              <w:t>площади</w:t>
            </w:r>
          </w:p>
          <w:p w:rsidR="00A42860" w:rsidRPr="00F43A49" w:rsidRDefault="00A42860" w:rsidP="00A42860">
            <w:pPr>
              <w:jc w:val="center"/>
              <w:rPr>
                <w:color w:val="000000"/>
              </w:rPr>
            </w:pPr>
            <w:r w:rsidRPr="00F43A49">
              <w:rPr>
                <w:color w:val="000000"/>
              </w:rPr>
              <w:t>на 1000 чел.</w:t>
            </w:r>
          </w:p>
        </w:tc>
        <w:tc>
          <w:tcPr>
            <w:tcW w:w="524" w:type="pct"/>
            <w:vAlign w:val="center"/>
          </w:tcPr>
          <w:p w:rsidR="00A42860" w:rsidRPr="003B7CC2" w:rsidRDefault="003B7CC2" w:rsidP="00A42860">
            <w:pPr>
              <w:jc w:val="center"/>
              <w:rPr>
                <w:color w:val="000000"/>
                <w:lang w:val="en-US"/>
              </w:rPr>
            </w:pPr>
            <w:r>
              <w:rPr>
                <w:color w:val="000000"/>
                <w:lang w:val="en-US"/>
              </w:rPr>
              <w:t>80</w:t>
            </w:r>
          </w:p>
          <w:p w:rsidR="00A42860" w:rsidRPr="00F43A49" w:rsidRDefault="00A42860" w:rsidP="00A42860">
            <w:pPr>
              <w:jc w:val="center"/>
              <w:rPr>
                <w:color w:val="000000"/>
              </w:rPr>
            </w:pPr>
          </w:p>
        </w:tc>
        <w:tc>
          <w:tcPr>
            <w:tcW w:w="904" w:type="pct"/>
            <w:vMerge w:val="restart"/>
            <w:vAlign w:val="center"/>
          </w:tcPr>
          <w:p w:rsidR="00A42860" w:rsidRPr="00F43A49" w:rsidRDefault="003B7CC2" w:rsidP="00A42860">
            <w:pPr>
              <w:jc w:val="center"/>
              <w:rPr>
                <w:color w:val="000000"/>
              </w:rPr>
            </w:pPr>
            <w:r w:rsidRPr="00F43A49">
              <w:t>Пешеходная доступность (минут)</w:t>
            </w:r>
          </w:p>
        </w:tc>
        <w:tc>
          <w:tcPr>
            <w:tcW w:w="672" w:type="pct"/>
            <w:vMerge w:val="restart"/>
            <w:vAlign w:val="center"/>
          </w:tcPr>
          <w:p w:rsidR="00A42860" w:rsidRPr="003B7CC2" w:rsidRDefault="003B7CC2" w:rsidP="00A42860">
            <w:pPr>
              <w:rPr>
                <w:color w:val="000000"/>
                <w:lang w:val="en-US"/>
              </w:rPr>
            </w:pPr>
            <w:r>
              <w:rPr>
                <w:color w:val="000000"/>
                <w:lang w:val="en-US"/>
              </w:rPr>
              <w:t>30</w:t>
            </w:r>
          </w:p>
          <w:p w:rsidR="00A42860" w:rsidRPr="00F43A49" w:rsidRDefault="00A42860" w:rsidP="00A42860">
            <w:pPr>
              <w:ind w:firstLine="143"/>
              <w:rPr>
                <w:color w:val="000000"/>
                <w:highlight w:val="red"/>
              </w:rPr>
            </w:pPr>
          </w:p>
        </w:tc>
      </w:tr>
      <w:tr w:rsidR="00A42860" w:rsidRPr="00F43A49" w:rsidTr="008E08C4">
        <w:trPr>
          <w:trHeight w:val="836"/>
        </w:trPr>
        <w:tc>
          <w:tcPr>
            <w:tcW w:w="271" w:type="pct"/>
            <w:vAlign w:val="center"/>
          </w:tcPr>
          <w:p w:rsidR="00A42860" w:rsidRPr="00F43A49" w:rsidRDefault="00A42860" w:rsidP="00A42860">
            <w:pPr>
              <w:jc w:val="center"/>
              <w:rPr>
                <w:color w:val="000000"/>
                <w:lang w:val="en-US"/>
              </w:rPr>
            </w:pPr>
            <w:r w:rsidRPr="00F43A49">
              <w:rPr>
                <w:color w:val="000000"/>
                <w:lang w:val="en-US"/>
              </w:rPr>
              <w:t>2.</w:t>
            </w:r>
          </w:p>
        </w:tc>
        <w:tc>
          <w:tcPr>
            <w:tcW w:w="1440" w:type="pct"/>
            <w:vAlign w:val="center"/>
          </w:tcPr>
          <w:p w:rsidR="00A42860" w:rsidRPr="00F43A49" w:rsidRDefault="00A42860" w:rsidP="00A42860">
            <w:pPr>
              <w:rPr>
                <w:color w:val="000000"/>
              </w:rPr>
            </w:pPr>
            <w:r w:rsidRPr="00F43A49">
              <w:rPr>
                <w:color w:val="000000"/>
              </w:rPr>
              <w:t>Магазин непродоволь-ственных товаров повседневного спроса</w:t>
            </w:r>
          </w:p>
        </w:tc>
        <w:tc>
          <w:tcPr>
            <w:tcW w:w="1189" w:type="pct"/>
            <w:gridSpan w:val="2"/>
            <w:vAlign w:val="center"/>
          </w:tcPr>
          <w:p w:rsidR="00A42860" w:rsidRPr="00F43A49" w:rsidRDefault="00A42860" w:rsidP="00A42860">
            <w:pPr>
              <w:jc w:val="center"/>
              <w:rPr>
                <w:color w:val="000000"/>
              </w:rPr>
            </w:pPr>
            <w:r w:rsidRPr="00F43A49">
              <w:rPr>
                <w:color w:val="000000"/>
              </w:rPr>
              <w:t>м² торговой</w:t>
            </w:r>
            <w:r w:rsidR="006000D1">
              <w:rPr>
                <w:color w:val="000000"/>
              </w:rPr>
              <w:t>*</w:t>
            </w:r>
          </w:p>
          <w:p w:rsidR="00A42860" w:rsidRPr="00F43A49" w:rsidRDefault="00A42860" w:rsidP="00A42860">
            <w:pPr>
              <w:jc w:val="center"/>
              <w:rPr>
                <w:color w:val="000000"/>
              </w:rPr>
            </w:pPr>
            <w:r w:rsidRPr="00F43A49">
              <w:rPr>
                <w:color w:val="000000"/>
              </w:rPr>
              <w:t>площади</w:t>
            </w:r>
          </w:p>
          <w:p w:rsidR="00A42860" w:rsidRPr="00F43A49" w:rsidRDefault="00A42860" w:rsidP="00A42860">
            <w:pPr>
              <w:jc w:val="center"/>
              <w:rPr>
                <w:color w:val="000000"/>
              </w:rPr>
            </w:pPr>
            <w:r w:rsidRPr="00F43A49">
              <w:rPr>
                <w:color w:val="000000"/>
              </w:rPr>
              <w:t>на 1000 чел.</w:t>
            </w:r>
          </w:p>
        </w:tc>
        <w:tc>
          <w:tcPr>
            <w:tcW w:w="524" w:type="pct"/>
            <w:vAlign w:val="center"/>
          </w:tcPr>
          <w:p w:rsidR="00A42860" w:rsidRPr="00F43A49" w:rsidRDefault="003B7CC2" w:rsidP="00A42860">
            <w:pPr>
              <w:jc w:val="center"/>
              <w:rPr>
                <w:color w:val="000000"/>
              </w:rPr>
            </w:pPr>
            <w:r>
              <w:rPr>
                <w:color w:val="000000"/>
                <w:lang w:val="en-US"/>
              </w:rPr>
              <w:t>180</w:t>
            </w:r>
            <w:r w:rsidR="00A42860" w:rsidRPr="00F43A49">
              <w:rPr>
                <w:color w:val="000000"/>
              </w:rPr>
              <w:t xml:space="preserve"> </w:t>
            </w:r>
          </w:p>
          <w:p w:rsidR="00A42860" w:rsidRPr="00F43A49" w:rsidRDefault="00A42860" w:rsidP="00A42860">
            <w:pPr>
              <w:jc w:val="center"/>
              <w:rPr>
                <w:color w:val="000000"/>
              </w:rPr>
            </w:pPr>
          </w:p>
        </w:tc>
        <w:tc>
          <w:tcPr>
            <w:tcW w:w="904" w:type="pct"/>
            <w:vMerge/>
            <w:vAlign w:val="center"/>
          </w:tcPr>
          <w:p w:rsidR="00A42860" w:rsidRPr="00F43A49" w:rsidRDefault="00A42860" w:rsidP="00A42860">
            <w:pPr>
              <w:jc w:val="center"/>
              <w:rPr>
                <w:color w:val="000000"/>
              </w:rPr>
            </w:pPr>
          </w:p>
        </w:tc>
        <w:tc>
          <w:tcPr>
            <w:tcW w:w="672" w:type="pct"/>
            <w:vMerge/>
            <w:vAlign w:val="center"/>
          </w:tcPr>
          <w:p w:rsidR="00A42860" w:rsidRPr="00F43A49" w:rsidRDefault="00A42860" w:rsidP="00A42860">
            <w:pPr>
              <w:jc w:val="center"/>
              <w:rPr>
                <w:color w:val="000000"/>
                <w:highlight w:val="red"/>
              </w:rPr>
            </w:pPr>
          </w:p>
        </w:tc>
      </w:tr>
      <w:tr w:rsidR="00A42860" w:rsidRPr="00F43A49" w:rsidTr="008E08C4">
        <w:trPr>
          <w:trHeight w:val="546"/>
        </w:trPr>
        <w:tc>
          <w:tcPr>
            <w:tcW w:w="271" w:type="pct"/>
            <w:vAlign w:val="center"/>
          </w:tcPr>
          <w:p w:rsidR="00A42860" w:rsidRPr="00F43A49" w:rsidRDefault="00A42860" w:rsidP="00A42860">
            <w:pPr>
              <w:jc w:val="center"/>
              <w:rPr>
                <w:color w:val="000000"/>
                <w:lang w:val="en-US"/>
              </w:rPr>
            </w:pPr>
            <w:r w:rsidRPr="00F43A49">
              <w:rPr>
                <w:color w:val="000000"/>
                <w:lang w:val="en-US"/>
              </w:rPr>
              <w:lastRenderedPageBreak/>
              <w:t>3.</w:t>
            </w:r>
          </w:p>
        </w:tc>
        <w:tc>
          <w:tcPr>
            <w:tcW w:w="1440" w:type="pct"/>
            <w:vAlign w:val="center"/>
          </w:tcPr>
          <w:p w:rsidR="00A42860" w:rsidRPr="00F43A49" w:rsidRDefault="00A42860" w:rsidP="00A42860">
            <w:pPr>
              <w:rPr>
                <w:color w:val="000000"/>
              </w:rPr>
            </w:pPr>
            <w:r w:rsidRPr="00F43A49">
              <w:rPr>
                <w:color w:val="000000"/>
              </w:rPr>
              <w:t>Предприятие общественного питания</w:t>
            </w:r>
          </w:p>
        </w:tc>
        <w:tc>
          <w:tcPr>
            <w:tcW w:w="1189" w:type="pct"/>
            <w:gridSpan w:val="2"/>
            <w:vAlign w:val="center"/>
          </w:tcPr>
          <w:p w:rsidR="00A42860" w:rsidRPr="00F43A49" w:rsidRDefault="00A42860" w:rsidP="00A42860">
            <w:pPr>
              <w:jc w:val="center"/>
              <w:rPr>
                <w:color w:val="000000"/>
              </w:rPr>
            </w:pPr>
            <w:r w:rsidRPr="00F43A49">
              <w:rPr>
                <w:color w:val="000000"/>
              </w:rPr>
              <w:t>мест</w:t>
            </w:r>
          </w:p>
          <w:p w:rsidR="00A42860" w:rsidRPr="00F43A49" w:rsidRDefault="00A42860" w:rsidP="00A42860">
            <w:pPr>
              <w:jc w:val="center"/>
              <w:rPr>
                <w:color w:val="000000"/>
              </w:rPr>
            </w:pPr>
            <w:r w:rsidRPr="00F43A49">
              <w:rPr>
                <w:color w:val="000000"/>
              </w:rPr>
              <w:t>на 1000 чел.</w:t>
            </w:r>
          </w:p>
        </w:tc>
        <w:tc>
          <w:tcPr>
            <w:tcW w:w="524" w:type="pct"/>
            <w:vAlign w:val="center"/>
          </w:tcPr>
          <w:p w:rsidR="00A42860" w:rsidRPr="003B7CC2" w:rsidRDefault="003B7CC2" w:rsidP="00A42860">
            <w:pPr>
              <w:jc w:val="center"/>
              <w:rPr>
                <w:color w:val="000000"/>
                <w:lang w:val="en-US"/>
              </w:rPr>
            </w:pPr>
            <w:r>
              <w:rPr>
                <w:color w:val="000000"/>
                <w:lang w:val="en-US"/>
              </w:rPr>
              <w:t>35</w:t>
            </w:r>
          </w:p>
        </w:tc>
        <w:tc>
          <w:tcPr>
            <w:tcW w:w="904" w:type="pct"/>
            <w:vMerge/>
            <w:vAlign w:val="center"/>
          </w:tcPr>
          <w:p w:rsidR="00A42860" w:rsidRPr="00F43A49" w:rsidRDefault="00A42860" w:rsidP="00A42860">
            <w:pPr>
              <w:jc w:val="center"/>
              <w:rPr>
                <w:color w:val="000000"/>
              </w:rPr>
            </w:pPr>
          </w:p>
        </w:tc>
        <w:tc>
          <w:tcPr>
            <w:tcW w:w="672" w:type="pct"/>
            <w:vMerge/>
            <w:vAlign w:val="center"/>
          </w:tcPr>
          <w:p w:rsidR="00A42860" w:rsidRPr="00F43A49" w:rsidRDefault="00A42860" w:rsidP="00A42860">
            <w:pPr>
              <w:jc w:val="center"/>
              <w:rPr>
                <w:color w:val="000000"/>
                <w:highlight w:val="red"/>
              </w:rPr>
            </w:pPr>
          </w:p>
        </w:tc>
      </w:tr>
      <w:tr w:rsidR="00A42860" w:rsidRPr="00F43A49" w:rsidTr="008E08C4">
        <w:trPr>
          <w:trHeight w:val="1934"/>
        </w:trPr>
        <w:tc>
          <w:tcPr>
            <w:tcW w:w="271" w:type="pct"/>
            <w:vAlign w:val="center"/>
          </w:tcPr>
          <w:p w:rsidR="00A42860" w:rsidRPr="00F43A49" w:rsidRDefault="00A42860" w:rsidP="00A42860">
            <w:pPr>
              <w:jc w:val="center"/>
              <w:rPr>
                <w:color w:val="000000"/>
                <w:lang w:val="en-US"/>
              </w:rPr>
            </w:pPr>
            <w:r w:rsidRPr="00F43A49">
              <w:rPr>
                <w:color w:val="000000"/>
                <w:lang w:val="en-US"/>
              </w:rPr>
              <w:t>4.</w:t>
            </w:r>
          </w:p>
        </w:tc>
        <w:tc>
          <w:tcPr>
            <w:tcW w:w="1440" w:type="pct"/>
            <w:vAlign w:val="center"/>
          </w:tcPr>
          <w:p w:rsidR="00A42860" w:rsidRPr="00F43A49" w:rsidRDefault="00A42860" w:rsidP="00A42860">
            <w:pPr>
              <w:rPr>
                <w:color w:val="000000"/>
              </w:rPr>
            </w:pPr>
            <w:r w:rsidRPr="00F43A49">
              <w:rPr>
                <w:color w:val="000000"/>
              </w:rPr>
              <w:t>Предприятие бытового обслуживания.</w:t>
            </w:r>
          </w:p>
          <w:p w:rsidR="00A42860" w:rsidRPr="00F43A49" w:rsidRDefault="00A42860" w:rsidP="00A42860">
            <w:pPr>
              <w:rPr>
                <w:color w:val="000000"/>
              </w:rPr>
            </w:pPr>
            <w:r w:rsidRPr="00F43A49">
              <w:rPr>
                <w:color w:val="000000"/>
              </w:rPr>
              <w:t>В том числе:</w:t>
            </w:r>
          </w:p>
          <w:p w:rsidR="00A42860" w:rsidRPr="003B7CC2" w:rsidRDefault="00A42860" w:rsidP="00A42860">
            <w:pPr>
              <w:rPr>
                <w:color w:val="000000"/>
                <w:lang w:val="en-US"/>
              </w:rPr>
            </w:pPr>
            <w:r w:rsidRPr="00F43A49">
              <w:rPr>
                <w:color w:val="000000"/>
              </w:rPr>
              <w:t>Непосредственного обслуживания населения:</w:t>
            </w:r>
          </w:p>
        </w:tc>
        <w:tc>
          <w:tcPr>
            <w:tcW w:w="1189" w:type="pct"/>
            <w:gridSpan w:val="2"/>
            <w:vAlign w:val="center"/>
          </w:tcPr>
          <w:p w:rsidR="00A42860" w:rsidRPr="00F43A49" w:rsidRDefault="00A42860" w:rsidP="00A42860">
            <w:pPr>
              <w:jc w:val="center"/>
              <w:rPr>
                <w:color w:val="000000"/>
              </w:rPr>
            </w:pPr>
            <w:r w:rsidRPr="00F43A49">
              <w:rPr>
                <w:color w:val="000000"/>
              </w:rPr>
              <w:t>рабочее место</w:t>
            </w:r>
          </w:p>
          <w:p w:rsidR="00A42860" w:rsidRPr="00F43A49" w:rsidRDefault="00A42860" w:rsidP="00A42860">
            <w:pPr>
              <w:jc w:val="center"/>
              <w:rPr>
                <w:color w:val="000000"/>
              </w:rPr>
            </w:pPr>
            <w:r w:rsidRPr="00F43A49">
              <w:rPr>
                <w:color w:val="000000"/>
              </w:rPr>
              <w:t>на 1000 чел.</w:t>
            </w:r>
          </w:p>
        </w:tc>
        <w:tc>
          <w:tcPr>
            <w:tcW w:w="524" w:type="pct"/>
            <w:vAlign w:val="center"/>
          </w:tcPr>
          <w:p w:rsidR="00A42860" w:rsidRPr="003B7CC2" w:rsidRDefault="003B7CC2" w:rsidP="00A42860">
            <w:pPr>
              <w:jc w:val="center"/>
              <w:rPr>
                <w:color w:val="000000"/>
                <w:lang w:val="en-US"/>
              </w:rPr>
            </w:pPr>
            <w:r>
              <w:rPr>
                <w:color w:val="000000"/>
                <w:lang w:val="en-US"/>
              </w:rPr>
              <w:t>7</w:t>
            </w:r>
          </w:p>
          <w:p w:rsidR="00A42860" w:rsidRPr="00F43A49" w:rsidRDefault="00A42860" w:rsidP="00A42860">
            <w:pPr>
              <w:jc w:val="center"/>
              <w:rPr>
                <w:color w:val="000000"/>
              </w:rPr>
            </w:pPr>
          </w:p>
          <w:p w:rsidR="00A42860" w:rsidRPr="00F43A49" w:rsidRDefault="00A42860" w:rsidP="00A42860">
            <w:pPr>
              <w:jc w:val="center"/>
              <w:rPr>
                <w:color w:val="000000"/>
              </w:rPr>
            </w:pPr>
          </w:p>
          <w:p w:rsidR="00A42860" w:rsidRPr="00F43A49" w:rsidRDefault="00A42860" w:rsidP="00A42860">
            <w:pPr>
              <w:jc w:val="center"/>
              <w:rPr>
                <w:color w:val="000000"/>
              </w:rPr>
            </w:pPr>
          </w:p>
          <w:p w:rsidR="00A42860" w:rsidRPr="003B7CC2" w:rsidRDefault="003B7CC2" w:rsidP="00A42860">
            <w:pPr>
              <w:jc w:val="center"/>
              <w:rPr>
                <w:color w:val="000000"/>
                <w:lang w:val="en-US"/>
              </w:rPr>
            </w:pPr>
            <w:r>
              <w:rPr>
                <w:color w:val="000000"/>
                <w:lang w:val="en-US"/>
              </w:rPr>
              <w:t>6</w:t>
            </w:r>
          </w:p>
        </w:tc>
        <w:tc>
          <w:tcPr>
            <w:tcW w:w="904" w:type="pct"/>
            <w:vMerge/>
            <w:vAlign w:val="center"/>
          </w:tcPr>
          <w:p w:rsidR="00A42860" w:rsidRPr="00F43A49" w:rsidRDefault="00A42860" w:rsidP="00A42860">
            <w:pPr>
              <w:jc w:val="center"/>
              <w:rPr>
                <w:color w:val="000000"/>
              </w:rPr>
            </w:pPr>
          </w:p>
        </w:tc>
        <w:tc>
          <w:tcPr>
            <w:tcW w:w="672" w:type="pct"/>
            <w:vMerge/>
            <w:vAlign w:val="center"/>
          </w:tcPr>
          <w:p w:rsidR="00A42860" w:rsidRPr="00F43A49" w:rsidRDefault="00A42860" w:rsidP="00A42860">
            <w:pPr>
              <w:jc w:val="center"/>
              <w:rPr>
                <w:color w:val="000000"/>
                <w:highlight w:val="red"/>
              </w:rPr>
            </w:pPr>
          </w:p>
        </w:tc>
      </w:tr>
      <w:tr w:rsidR="004F4D18" w:rsidRPr="007254C7" w:rsidTr="008E08C4">
        <w:trPr>
          <w:trHeight w:val="561"/>
        </w:trPr>
        <w:tc>
          <w:tcPr>
            <w:tcW w:w="271" w:type="pct"/>
            <w:vAlign w:val="center"/>
          </w:tcPr>
          <w:p w:rsidR="004F4D18" w:rsidRPr="007254C7" w:rsidRDefault="004F4D18" w:rsidP="00A42860">
            <w:pPr>
              <w:jc w:val="center"/>
            </w:pPr>
            <w:r w:rsidRPr="007254C7">
              <w:t>5</w:t>
            </w:r>
          </w:p>
        </w:tc>
        <w:tc>
          <w:tcPr>
            <w:tcW w:w="1440" w:type="pct"/>
            <w:vAlign w:val="center"/>
          </w:tcPr>
          <w:p w:rsidR="004F4D18" w:rsidRPr="007254C7" w:rsidRDefault="004F4D18" w:rsidP="00583961">
            <w:r w:rsidRPr="007254C7">
              <w:t xml:space="preserve">Гостиницы </w:t>
            </w:r>
            <w:r w:rsidR="00583961" w:rsidRPr="007254C7">
              <w:t>в административном центре сельского поселения</w:t>
            </w:r>
          </w:p>
        </w:tc>
        <w:tc>
          <w:tcPr>
            <w:tcW w:w="1189" w:type="pct"/>
            <w:gridSpan w:val="2"/>
            <w:vAlign w:val="center"/>
          </w:tcPr>
          <w:p w:rsidR="004F4D18" w:rsidRPr="007254C7" w:rsidRDefault="004F4D18" w:rsidP="00A42860">
            <w:pPr>
              <w:jc w:val="center"/>
            </w:pPr>
            <w:r w:rsidRPr="007254C7">
              <w:t>мест/1 тыс. жителей</w:t>
            </w:r>
          </w:p>
        </w:tc>
        <w:tc>
          <w:tcPr>
            <w:tcW w:w="524" w:type="pct"/>
            <w:vAlign w:val="center"/>
          </w:tcPr>
          <w:p w:rsidR="004F4D18" w:rsidRPr="007254C7" w:rsidRDefault="004F4D18" w:rsidP="00A42860">
            <w:pPr>
              <w:jc w:val="center"/>
            </w:pPr>
            <w:r w:rsidRPr="007254C7">
              <w:t>3</w:t>
            </w:r>
          </w:p>
        </w:tc>
        <w:tc>
          <w:tcPr>
            <w:tcW w:w="1576" w:type="pct"/>
            <w:gridSpan w:val="2"/>
            <w:vAlign w:val="center"/>
          </w:tcPr>
          <w:p w:rsidR="004F4D18" w:rsidRPr="007254C7" w:rsidRDefault="00583961" w:rsidP="00A42860">
            <w:pPr>
              <w:jc w:val="center"/>
              <w:rPr>
                <w:highlight w:val="red"/>
              </w:rPr>
            </w:pPr>
            <w:r w:rsidRPr="007254C7">
              <w:t>не устанавливаются</w:t>
            </w:r>
          </w:p>
        </w:tc>
      </w:tr>
      <w:tr w:rsidR="00583961" w:rsidRPr="007254C7" w:rsidTr="008E08C4">
        <w:trPr>
          <w:trHeight w:val="541"/>
        </w:trPr>
        <w:tc>
          <w:tcPr>
            <w:tcW w:w="271" w:type="pct"/>
            <w:vAlign w:val="center"/>
          </w:tcPr>
          <w:p w:rsidR="00583961" w:rsidRPr="007254C7" w:rsidRDefault="00583961" w:rsidP="00A42860">
            <w:pPr>
              <w:jc w:val="center"/>
            </w:pPr>
            <w:r w:rsidRPr="007254C7">
              <w:t>6</w:t>
            </w:r>
          </w:p>
        </w:tc>
        <w:tc>
          <w:tcPr>
            <w:tcW w:w="1440" w:type="pct"/>
            <w:vAlign w:val="center"/>
          </w:tcPr>
          <w:p w:rsidR="00583961" w:rsidRPr="007254C7" w:rsidRDefault="00583961" w:rsidP="00A42860">
            <w:r w:rsidRPr="007254C7">
              <w:t>Банки, операционные кассы</w:t>
            </w:r>
          </w:p>
        </w:tc>
        <w:tc>
          <w:tcPr>
            <w:tcW w:w="1189" w:type="pct"/>
            <w:gridSpan w:val="2"/>
            <w:vAlign w:val="center"/>
          </w:tcPr>
          <w:p w:rsidR="00583961" w:rsidRPr="007254C7" w:rsidRDefault="006D4AC4" w:rsidP="001D4731">
            <w:pPr>
              <w:jc w:val="center"/>
            </w:pPr>
            <w:r w:rsidRPr="007254C7">
              <w:t>окно</w:t>
            </w:r>
            <w:r w:rsidR="001D4731" w:rsidRPr="007254C7">
              <w:t>/1 тыс.</w:t>
            </w:r>
            <w:r w:rsidRPr="007254C7">
              <w:t xml:space="preserve"> </w:t>
            </w:r>
            <w:r w:rsidR="001D4731" w:rsidRPr="007254C7">
              <w:t>жителей</w:t>
            </w:r>
          </w:p>
        </w:tc>
        <w:tc>
          <w:tcPr>
            <w:tcW w:w="524" w:type="pct"/>
            <w:vAlign w:val="center"/>
          </w:tcPr>
          <w:p w:rsidR="00583961" w:rsidRPr="007254C7" w:rsidRDefault="001D4731" w:rsidP="00583961">
            <w:pPr>
              <w:jc w:val="center"/>
            </w:pPr>
            <w:r w:rsidRPr="007254C7">
              <w:t>2</w:t>
            </w:r>
          </w:p>
        </w:tc>
        <w:tc>
          <w:tcPr>
            <w:tcW w:w="904" w:type="pct"/>
            <w:vMerge w:val="restart"/>
            <w:vAlign w:val="center"/>
          </w:tcPr>
          <w:p w:rsidR="00583961" w:rsidRPr="007254C7" w:rsidRDefault="00583961" w:rsidP="00A42860">
            <w:pPr>
              <w:jc w:val="center"/>
            </w:pPr>
            <w:r w:rsidRPr="007254C7">
              <w:t>м</w:t>
            </w:r>
            <w:r w:rsidR="00B032F3" w:rsidRPr="007254C7">
              <w:t>етр</w:t>
            </w:r>
          </w:p>
        </w:tc>
        <w:tc>
          <w:tcPr>
            <w:tcW w:w="672" w:type="pct"/>
            <w:vMerge w:val="restart"/>
            <w:vAlign w:val="center"/>
          </w:tcPr>
          <w:p w:rsidR="00583961" w:rsidRPr="007254C7" w:rsidRDefault="00583961" w:rsidP="00A42860">
            <w:pPr>
              <w:jc w:val="center"/>
              <w:rPr>
                <w:highlight w:val="red"/>
              </w:rPr>
            </w:pPr>
            <w:r w:rsidRPr="007254C7">
              <w:t>1700</w:t>
            </w:r>
          </w:p>
        </w:tc>
      </w:tr>
      <w:tr w:rsidR="006D4AC4" w:rsidRPr="007254C7" w:rsidTr="008E08C4">
        <w:trPr>
          <w:trHeight w:val="313"/>
        </w:trPr>
        <w:tc>
          <w:tcPr>
            <w:tcW w:w="271" w:type="pct"/>
            <w:vMerge w:val="restart"/>
            <w:vAlign w:val="center"/>
          </w:tcPr>
          <w:p w:rsidR="006D4AC4" w:rsidRPr="007254C7" w:rsidRDefault="006D4AC4" w:rsidP="00A42860">
            <w:pPr>
              <w:jc w:val="center"/>
            </w:pPr>
            <w:r w:rsidRPr="007254C7">
              <w:t>7</w:t>
            </w:r>
          </w:p>
        </w:tc>
        <w:tc>
          <w:tcPr>
            <w:tcW w:w="1440" w:type="pct"/>
            <w:vAlign w:val="center"/>
          </w:tcPr>
          <w:p w:rsidR="006D4AC4" w:rsidRPr="007254C7" w:rsidRDefault="003A7E4F" w:rsidP="006D4AC4">
            <w:r>
              <w:t>Рынки, ярмарки, базары</w:t>
            </w:r>
            <w:r w:rsidR="006D4AC4" w:rsidRPr="007254C7">
              <w:t xml:space="preserve"> </w:t>
            </w:r>
          </w:p>
        </w:tc>
        <w:tc>
          <w:tcPr>
            <w:tcW w:w="1189" w:type="pct"/>
            <w:gridSpan w:val="2"/>
            <w:vAlign w:val="center"/>
          </w:tcPr>
          <w:p w:rsidR="006D4AC4" w:rsidRPr="007254C7" w:rsidRDefault="006D4AC4" w:rsidP="00583961">
            <w:pPr>
              <w:jc w:val="center"/>
            </w:pPr>
          </w:p>
        </w:tc>
        <w:tc>
          <w:tcPr>
            <w:tcW w:w="524" w:type="pct"/>
            <w:vAlign w:val="center"/>
          </w:tcPr>
          <w:p w:rsidR="006D4AC4" w:rsidRPr="007254C7" w:rsidRDefault="006D4AC4" w:rsidP="00A42860">
            <w:pPr>
              <w:jc w:val="center"/>
            </w:pPr>
          </w:p>
        </w:tc>
        <w:tc>
          <w:tcPr>
            <w:tcW w:w="904" w:type="pct"/>
            <w:vMerge/>
            <w:vAlign w:val="center"/>
          </w:tcPr>
          <w:p w:rsidR="006D4AC4" w:rsidRPr="007254C7" w:rsidRDefault="006D4AC4" w:rsidP="00A42860">
            <w:pPr>
              <w:jc w:val="center"/>
            </w:pPr>
          </w:p>
        </w:tc>
        <w:tc>
          <w:tcPr>
            <w:tcW w:w="672" w:type="pct"/>
            <w:vMerge/>
            <w:vAlign w:val="center"/>
          </w:tcPr>
          <w:p w:rsidR="006D4AC4" w:rsidRPr="007254C7" w:rsidRDefault="006D4AC4" w:rsidP="00A42860">
            <w:pPr>
              <w:jc w:val="center"/>
              <w:rPr>
                <w:highlight w:val="red"/>
              </w:rPr>
            </w:pPr>
          </w:p>
        </w:tc>
      </w:tr>
      <w:tr w:rsidR="006D4AC4" w:rsidRPr="007254C7" w:rsidTr="008E08C4">
        <w:trPr>
          <w:trHeight w:val="541"/>
        </w:trPr>
        <w:tc>
          <w:tcPr>
            <w:tcW w:w="271" w:type="pct"/>
            <w:vMerge/>
            <w:vAlign w:val="center"/>
          </w:tcPr>
          <w:p w:rsidR="006D4AC4" w:rsidRPr="007254C7" w:rsidRDefault="006D4AC4" w:rsidP="00A42860">
            <w:pPr>
              <w:jc w:val="center"/>
            </w:pPr>
          </w:p>
        </w:tc>
        <w:tc>
          <w:tcPr>
            <w:tcW w:w="1440" w:type="pct"/>
            <w:vAlign w:val="center"/>
          </w:tcPr>
          <w:p w:rsidR="006D4AC4" w:rsidRPr="007254C7" w:rsidRDefault="006D4AC4" w:rsidP="00005427">
            <w:r w:rsidRPr="007254C7">
              <w:t>торговая площадь</w:t>
            </w:r>
          </w:p>
        </w:tc>
        <w:tc>
          <w:tcPr>
            <w:tcW w:w="1189" w:type="pct"/>
            <w:gridSpan w:val="2"/>
            <w:vMerge w:val="restart"/>
            <w:vAlign w:val="center"/>
          </w:tcPr>
          <w:p w:rsidR="006D4AC4" w:rsidRPr="007254C7" w:rsidRDefault="006D4AC4" w:rsidP="006D4AC4">
            <w:pPr>
              <w:jc w:val="center"/>
            </w:pPr>
            <w:r w:rsidRPr="007254C7">
              <w:t>кв.м/1 тыс. жителей</w:t>
            </w:r>
          </w:p>
        </w:tc>
        <w:tc>
          <w:tcPr>
            <w:tcW w:w="524" w:type="pct"/>
            <w:vAlign w:val="center"/>
          </w:tcPr>
          <w:p w:rsidR="006D4AC4" w:rsidRPr="007254C7" w:rsidRDefault="006D4AC4" w:rsidP="006D4AC4">
            <w:pPr>
              <w:jc w:val="center"/>
            </w:pPr>
            <w:r w:rsidRPr="007254C7">
              <w:t>24</w:t>
            </w:r>
          </w:p>
        </w:tc>
        <w:tc>
          <w:tcPr>
            <w:tcW w:w="904" w:type="pct"/>
            <w:vMerge/>
            <w:vAlign w:val="center"/>
          </w:tcPr>
          <w:p w:rsidR="006D4AC4" w:rsidRPr="007254C7" w:rsidRDefault="006D4AC4" w:rsidP="00A42860">
            <w:pPr>
              <w:jc w:val="center"/>
            </w:pPr>
          </w:p>
        </w:tc>
        <w:tc>
          <w:tcPr>
            <w:tcW w:w="672" w:type="pct"/>
            <w:vMerge/>
            <w:vAlign w:val="center"/>
          </w:tcPr>
          <w:p w:rsidR="006D4AC4" w:rsidRPr="007254C7" w:rsidRDefault="006D4AC4" w:rsidP="00A42860">
            <w:pPr>
              <w:jc w:val="center"/>
              <w:rPr>
                <w:highlight w:val="red"/>
              </w:rPr>
            </w:pPr>
          </w:p>
        </w:tc>
      </w:tr>
      <w:tr w:rsidR="006D4AC4" w:rsidRPr="007254C7" w:rsidTr="008E08C4">
        <w:trPr>
          <w:trHeight w:val="541"/>
        </w:trPr>
        <w:tc>
          <w:tcPr>
            <w:tcW w:w="271" w:type="pct"/>
            <w:vMerge/>
            <w:vAlign w:val="center"/>
          </w:tcPr>
          <w:p w:rsidR="006D4AC4" w:rsidRPr="007254C7" w:rsidRDefault="006D4AC4" w:rsidP="00A42860">
            <w:pPr>
              <w:jc w:val="center"/>
            </w:pPr>
          </w:p>
        </w:tc>
        <w:tc>
          <w:tcPr>
            <w:tcW w:w="1440" w:type="pct"/>
            <w:vAlign w:val="center"/>
          </w:tcPr>
          <w:p w:rsidR="006D4AC4" w:rsidRPr="007254C7" w:rsidRDefault="006D4AC4" w:rsidP="00005427">
            <w:r w:rsidRPr="007254C7">
              <w:t>общая площадь</w:t>
            </w:r>
          </w:p>
        </w:tc>
        <w:tc>
          <w:tcPr>
            <w:tcW w:w="1189" w:type="pct"/>
            <w:gridSpan w:val="2"/>
            <w:vMerge/>
            <w:vAlign w:val="center"/>
          </w:tcPr>
          <w:p w:rsidR="006D4AC4" w:rsidRPr="007254C7" w:rsidRDefault="006D4AC4" w:rsidP="00583961">
            <w:pPr>
              <w:jc w:val="center"/>
            </w:pPr>
          </w:p>
        </w:tc>
        <w:tc>
          <w:tcPr>
            <w:tcW w:w="524" w:type="pct"/>
            <w:vAlign w:val="center"/>
          </w:tcPr>
          <w:p w:rsidR="006D4AC4" w:rsidRPr="007254C7" w:rsidRDefault="006D4AC4" w:rsidP="00A42860">
            <w:pPr>
              <w:jc w:val="center"/>
            </w:pPr>
            <w:r w:rsidRPr="007254C7">
              <w:t>800</w:t>
            </w:r>
          </w:p>
        </w:tc>
        <w:tc>
          <w:tcPr>
            <w:tcW w:w="904" w:type="pct"/>
            <w:vMerge/>
            <w:vAlign w:val="center"/>
          </w:tcPr>
          <w:p w:rsidR="006D4AC4" w:rsidRPr="007254C7" w:rsidRDefault="006D4AC4" w:rsidP="00A42860">
            <w:pPr>
              <w:jc w:val="center"/>
            </w:pPr>
          </w:p>
        </w:tc>
        <w:tc>
          <w:tcPr>
            <w:tcW w:w="672" w:type="pct"/>
            <w:vMerge/>
            <w:vAlign w:val="center"/>
          </w:tcPr>
          <w:p w:rsidR="006D4AC4" w:rsidRPr="007254C7" w:rsidRDefault="006D4AC4" w:rsidP="00A42860">
            <w:pPr>
              <w:jc w:val="center"/>
              <w:rPr>
                <w:highlight w:val="red"/>
              </w:rPr>
            </w:pPr>
          </w:p>
        </w:tc>
      </w:tr>
      <w:tr w:rsidR="006D4AC4" w:rsidRPr="007254C7" w:rsidTr="008E08C4">
        <w:trPr>
          <w:trHeight w:val="541"/>
        </w:trPr>
        <w:tc>
          <w:tcPr>
            <w:tcW w:w="271" w:type="pct"/>
            <w:vAlign w:val="center"/>
          </w:tcPr>
          <w:p w:rsidR="006D4AC4" w:rsidRPr="007254C7" w:rsidRDefault="006D4AC4" w:rsidP="00A42860">
            <w:pPr>
              <w:jc w:val="center"/>
            </w:pPr>
            <w:r w:rsidRPr="007254C7">
              <w:t>8</w:t>
            </w:r>
          </w:p>
        </w:tc>
        <w:tc>
          <w:tcPr>
            <w:tcW w:w="1440" w:type="pct"/>
            <w:vAlign w:val="center"/>
          </w:tcPr>
          <w:p w:rsidR="006D4AC4" w:rsidRPr="007254C7" w:rsidRDefault="006D4AC4" w:rsidP="00A42860">
            <w:r w:rsidRPr="007254C7">
              <w:t>Почта/отделение связи</w:t>
            </w:r>
          </w:p>
        </w:tc>
        <w:tc>
          <w:tcPr>
            <w:tcW w:w="1189" w:type="pct"/>
            <w:gridSpan w:val="2"/>
            <w:vAlign w:val="center"/>
          </w:tcPr>
          <w:p w:rsidR="006D4AC4" w:rsidRPr="007254C7" w:rsidRDefault="006D4AC4" w:rsidP="00532599">
            <w:pPr>
              <w:jc w:val="center"/>
            </w:pPr>
            <w:r w:rsidRPr="007254C7">
              <w:t>объект/</w:t>
            </w:r>
            <w:r w:rsidR="00532599" w:rsidRPr="007254C7">
              <w:t>населенный пункт при населении более 300 человек</w:t>
            </w:r>
          </w:p>
        </w:tc>
        <w:tc>
          <w:tcPr>
            <w:tcW w:w="524" w:type="pct"/>
            <w:vAlign w:val="center"/>
          </w:tcPr>
          <w:p w:rsidR="006D4AC4" w:rsidRPr="007254C7" w:rsidRDefault="006D4AC4" w:rsidP="00A42860">
            <w:pPr>
              <w:jc w:val="center"/>
            </w:pPr>
            <w:r w:rsidRPr="007254C7">
              <w:t>1</w:t>
            </w:r>
          </w:p>
        </w:tc>
        <w:tc>
          <w:tcPr>
            <w:tcW w:w="904" w:type="pct"/>
            <w:vMerge/>
            <w:vAlign w:val="center"/>
          </w:tcPr>
          <w:p w:rsidR="006D4AC4" w:rsidRPr="007254C7" w:rsidRDefault="006D4AC4" w:rsidP="00A42860">
            <w:pPr>
              <w:jc w:val="center"/>
            </w:pPr>
          </w:p>
        </w:tc>
        <w:tc>
          <w:tcPr>
            <w:tcW w:w="672" w:type="pct"/>
            <w:vMerge/>
            <w:vAlign w:val="center"/>
          </w:tcPr>
          <w:p w:rsidR="006D4AC4" w:rsidRPr="007254C7" w:rsidRDefault="006D4AC4" w:rsidP="00A42860">
            <w:pPr>
              <w:jc w:val="center"/>
              <w:rPr>
                <w:highlight w:val="red"/>
              </w:rPr>
            </w:pPr>
          </w:p>
        </w:tc>
      </w:tr>
      <w:tr w:rsidR="003A7E4F" w:rsidRPr="007254C7" w:rsidTr="008E08C4">
        <w:trPr>
          <w:trHeight w:val="541"/>
        </w:trPr>
        <w:tc>
          <w:tcPr>
            <w:tcW w:w="271" w:type="pct"/>
            <w:vAlign w:val="center"/>
          </w:tcPr>
          <w:p w:rsidR="003A7E4F" w:rsidRPr="007254C7" w:rsidRDefault="003A7E4F" w:rsidP="00A42860">
            <w:pPr>
              <w:jc w:val="center"/>
            </w:pPr>
            <w:r>
              <w:t>9</w:t>
            </w:r>
          </w:p>
        </w:tc>
        <w:tc>
          <w:tcPr>
            <w:tcW w:w="1440" w:type="pct"/>
            <w:vAlign w:val="center"/>
          </w:tcPr>
          <w:p w:rsidR="003A7E4F" w:rsidRPr="007254C7" w:rsidRDefault="003A7E4F" w:rsidP="00A42860">
            <w:r>
              <w:t>Общественные туалеты</w:t>
            </w:r>
          </w:p>
        </w:tc>
        <w:tc>
          <w:tcPr>
            <w:tcW w:w="1189" w:type="pct"/>
            <w:gridSpan w:val="2"/>
            <w:vAlign w:val="center"/>
          </w:tcPr>
          <w:p w:rsidR="003A7E4F" w:rsidRPr="007254C7" w:rsidRDefault="003A7E4F" w:rsidP="00532599">
            <w:pPr>
              <w:jc w:val="center"/>
            </w:pPr>
            <w:r>
              <w:t>приборов на 1 тыс. чел.</w:t>
            </w:r>
          </w:p>
        </w:tc>
        <w:tc>
          <w:tcPr>
            <w:tcW w:w="524" w:type="pct"/>
            <w:vAlign w:val="center"/>
          </w:tcPr>
          <w:p w:rsidR="003A7E4F" w:rsidRPr="007254C7" w:rsidRDefault="003A7E4F" w:rsidP="00A42860">
            <w:pPr>
              <w:jc w:val="center"/>
            </w:pPr>
            <w:r>
              <w:t>1</w:t>
            </w:r>
          </w:p>
        </w:tc>
        <w:tc>
          <w:tcPr>
            <w:tcW w:w="1576" w:type="pct"/>
            <w:gridSpan w:val="2"/>
            <w:vAlign w:val="center"/>
          </w:tcPr>
          <w:p w:rsidR="003A7E4F" w:rsidRPr="007254C7" w:rsidRDefault="003A7E4F" w:rsidP="00A42860">
            <w:pPr>
              <w:jc w:val="center"/>
              <w:rPr>
                <w:highlight w:val="red"/>
              </w:rPr>
            </w:pPr>
            <w:r w:rsidRPr="007254C7">
              <w:t>не устанавливаются</w:t>
            </w:r>
            <w:r>
              <w:t>*</w:t>
            </w:r>
            <w:r w:rsidR="006000D1">
              <w:t>*</w:t>
            </w:r>
          </w:p>
        </w:tc>
      </w:tr>
    </w:tbl>
    <w:p w:rsidR="003A7E4F" w:rsidRPr="003A7E4F" w:rsidRDefault="003A7E4F" w:rsidP="003A7E4F">
      <w:pPr>
        <w:pStyle w:val="ac"/>
        <w:ind w:firstLine="567"/>
        <w:jc w:val="both"/>
        <w:rPr>
          <w:rFonts w:ascii="Times New Roman" w:hAnsi="Times New Roman"/>
          <w:color w:val="000000"/>
          <w:sz w:val="24"/>
          <w:szCs w:val="24"/>
        </w:rPr>
      </w:pPr>
      <w:r w:rsidRPr="003A7E4F">
        <w:rPr>
          <w:rFonts w:ascii="Times New Roman" w:hAnsi="Times New Roman"/>
          <w:color w:val="000000"/>
          <w:sz w:val="24"/>
          <w:szCs w:val="24"/>
        </w:rPr>
        <w:t xml:space="preserve">Примечание </w:t>
      </w:r>
    </w:p>
    <w:p w:rsidR="006000D1" w:rsidRDefault="006000D1" w:rsidP="003A7E4F">
      <w:pPr>
        <w:pStyle w:val="ac"/>
        <w:ind w:firstLine="567"/>
        <w:jc w:val="both"/>
        <w:rPr>
          <w:rStyle w:val="14"/>
          <w:sz w:val="24"/>
          <w:szCs w:val="24"/>
        </w:rPr>
      </w:pPr>
      <w:r>
        <w:rPr>
          <w:rFonts w:ascii="Times New Roman" w:hAnsi="Times New Roman"/>
          <w:sz w:val="24"/>
          <w:szCs w:val="24"/>
        </w:rPr>
        <w:t xml:space="preserve">* </w:t>
      </w:r>
      <w:r w:rsidR="00796A32" w:rsidRPr="006000D1">
        <w:rPr>
          <w:rStyle w:val="14"/>
          <w:sz w:val="24"/>
          <w:szCs w:val="24"/>
        </w:rPr>
        <w:t>Норматив минимальной обеспеченности населения площадью</w:t>
      </w:r>
      <w:r w:rsidR="00380EA4">
        <w:rPr>
          <w:rStyle w:val="14"/>
          <w:sz w:val="24"/>
          <w:szCs w:val="24"/>
        </w:rPr>
        <w:t>(общей</w:t>
      </w:r>
      <w:r w:rsidR="00380EA4" w:rsidRPr="00380EA4">
        <w:rPr>
          <w:rFonts w:ascii="Times New Roman" w:hAnsi="Times New Roman"/>
          <w:sz w:val="24"/>
          <w:szCs w:val="24"/>
        </w:rPr>
        <w:t xml:space="preserve"> </w:t>
      </w:r>
      <w:r w:rsidR="00380EA4">
        <w:rPr>
          <w:rFonts w:ascii="Times New Roman" w:hAnsi="Times New Roman"/>
          <w:sz w:val="24"/>
          <w:szCs w:val="24"/>
        </w:rPr>
        <w:t>стационарных</w:t>
      </w:r>
      <w:r w:rsidR="00380EA4">
        <w:rPr>
          <w:rStyle w:val="14"/>
          <w:sz w:val="24"/>
          <w:szCs w:val="24"/>
        </w:rPr>
        <w:t>)</w:t>
      </w:r>
      <w:r w:rsidR="00796A32" w:rsidRPr="006000D1">
        <w:rPr>
          <w:rStyle w:val="14"/>
          <w:sz w:val="24"/>
          <w:szCs w:val="24"/>
        </w:rPr>
        <w:t xml:space="preserve"> торговых объектов для </w:t>
      </w:r>
      <w:r w:rsidR="00796A32">
        <w:rPr>
          <w:rStyle w:val="14"/>
          <w:sz w:val="24"/>
          <w:szCs w:val="24"/>
        </w:rPr>
        <w:t>Корткеросского</w:t>
      </w:r>
      <w:r w:rsidR="00796A32" w:rsidRPr="006000D1">
        <w:rPr>
          <w:rStyle w:val="14"/>
          <w:sz w:val="24"/>
          <w:szCs w:val="24"/>
        </w:rPr>
        <w:t xml:space="preserve"> района </w:t>
      </w:r>
      <w:r w:rsidR="00380EA4">
        <w:rPr>
          <w:rStyle w:val="14"/>
          <w:sz w:val="24"/>
          <w:szCs w:val="24"/>
        </w:rPr>
        <w:t>с</w:t>
      </w:r>
      <w:r w:rsidR="00380EA4" w:rsidRPr="006000D1">
        <w:rPr>
          <w:rStyle w:val="14"/>
          <w:sz w:val="24"/>
          <w:szCs w:val="24"/>
        </w:rPr>
        <w:t xml:space="preserve">огласно </w:t>
      </w:r>
      <w:r w:rsidR="00796A32" w:rsidRPr="006000D1">
        <w:rPr>
          <w:rStyle w:val="14"/>
          <w:sz w:val="24"/>
          <w:szCs w:val="24"/>
        </w:rPr>
        <w:t>постановления Правительства Республики Коми «Об утверждении нормативов минимальной обеспеченности населения площадью торговых объектов для Республики Коми, в том числе для входящих в ее состав муниципальных образований» от 02.12.2016 г. № 55</w:t>
      </w:r>
      <w:r w:rsidR="00796A32">
        <w:rPr>
          <w:rStyle w:val="14"/>
          <w:sz w:val="24"/>
          <w:szCs w:val="24"/>
        </w:rPr>
        <w:t xml:space="preserve"> </w:t>
      </w:r>
      <w:r w:rsidR="00380EA4">
        <w:rPr>
          <w:rStyle w:val="14"/>
          <w:sz w:val="24"/>
          <w:szCs w:val="24"/>
        </w:rPr>
        <w:t>с</w:t>
      </w:r>
      <w:r w:rsidR="00796A32">
        <w:rPr>
          <w:rFonts w:ascii="Times New Roman" w:hAnsi="Times New Roman"/>
          <w:sz w:val="24"/>
          <w:szCs w:val="24"/>
        </w:rPr>
        <w:t>оставля</w:t>
      </w:r>
      <w:r w:rsidR="00380EA4">
        <w:rPr>
          <w:rFonts w:ascii="Times New Roman" w:hAnsi="Times New Roman"/>
          <w:sz w:val="24"/>
          <w:szCs w:val="24"/>
        </w:rPr>
        <w:t>е</w:t>
      </w:r>
      <w:r w:rsidR="00796A32">
        <w:rPr>
          <w:rFonts w:ascii="Times New Roman" w:hAnsi="Times New Roman"/>
          <w:sz w:val="24"/>
          <w:szCs w:val="24"/>
        </w:rPr>
        <w:t xml:space="preserve">т </w:t>
      </w:r>
      <w:r w:rsidRPr="006000D1">
        <w:rPr>
          <w:rFonts w:ascii="Times New Roman" w:hAnsi="Times New Roman"/>
          <w:sz w:val="24"/>
          <w:szCs w:val="24"/>
        </w:rPr>
        <w:t>4</w:t>
      </w:r>
      <w:r w:rsidR="00796A32">
        <w:rPr>
          <w:rFonts w:ascii="Times New Roman" w:hAnsi="Times New Roman"/>
          <w:sz w:val="24"/>
          <w:szCs w:val="24"/>
        </w:rPr>
        <w:t>2</w:t>
      </w:r>
      <w:r w:rsidRPr="006000D1">
        <w:rPr>
          <w:rFonts w:ascii="Times New Roman" w:hAnsi="Times New Roman"/>
          <w:sz w:val="24"/>
          <w:szCs w:val="24"/>
        </w:rPr>
        <w:t>8</w:t>
      </w:r>
      <w:r w:rsidRPr="006000D1">
        <w:rPr>
          <w:rStyle w:val="12"/>
          <w:rFonts w:ascii="Times New Roman" w:hAnsi="Times New Roman"/>
          <w:bCs/>
          <w:sz w:val="24"/>
          <w:szCs w:val="24"/>
        </w:rPr>
        <w:t xml:space="preserve"> квадратных метр</w:t>
      </w:r>
      <w:r w:rsidR="00380EA4">
        <w:rPr>
          <w:rStyle w:val="12"/>
          <w:rFonts w:ascii="Times New Roman" w:hAnsi="Times New Roman"/>
          <w:bCs/>
          <w:sz w:val="24"/>
          <w:szCs w:val="24"/>
        </w:rPr>
        <w:t>ов</w:t>
      </w:r>
      <w:r w:rsidR="00796A32">
        <w:rPr>
          <w:rStyle w:val="12"/>
          <w:rFonts w:ascii="Times New Roman" w:hAnsi="Times New Roman"/>
          <w:bCs/>
          <w:sz w:val="24"/>
          <w:szCs w:val="24"/>
        </w:rPr>
        <w:t>, из них 154 кв.м – продажа продовольственных товаров и 274 кв.м. непродовольственных товаров</w:t>
      </w:r>
      <w:r w:rsidRPr="006000D1">
        <w:rPr>
          <w:rStyle w:val="12"/>
          <w:rFonts w:ascii="Times New Roman" w:hAnsi="Times New Roman"/>
          <w:bCs/>
          <w:sz w:val="24"/>
          <w:szCs w:val="24"/>
        </w:rPr>
        <w:t xml:space="preserve"> на 1 тысячу жителей</w:t>
      </w:r>
      <w:r w:rsidR="00796A32">
        <w:rPr>
          <w:rStyle w:val="14"/>
          <w:sz w:val="24"/>
          <w:szCs w:val="24"/>
        </w:rPr>
        <w:t>.</w:t>
      </w:r>
    </w:p>
    <w:p w:rsidR="003A7E4F" w:rsidRDefault="006000D1" w:rsidP="003A7E4F">
      <w:pPr>
        <w:pStyle w:val="ac"/>
        <w:ind w:firstLine="567"/>
        <w:jc w:val="both"/>
        <w:rPr>
          <w:rFonts w:ascii="Times New Roman" w:hAnsi="Times New Roman"/>
          <w:color w:val="000000"/>
          <w:sz w:val="24"/>
          <w:szCs w:val="24"/>
        </w:rPr>
      </w:pPr>
      <w:r>
        <w:rPr>
          <w:rStyle w:val="14"/>
          <w:sz w:val="24"/>
          <w:szCs w:val="24"/>
        </w:rPr>
        <w:t xml:space="preserve">** </w:t>
      </w:r>
      <w:r w:rsidR="003A7E4F" w:rsidRPr="006000D1">
        <w:rPr>
          <w:rFonts w:ascii="Times New Roman" w:hAnsi="Times New Roman"/>
          <w:color w:val="000000"/>
          <w:sz w:val="24"/>
          <w:szCs w:val="24"/>
        </w:rPr>
        <w:t>Общественные туалеты, в т.ч. переносные и временные, следует размещать в центральных зонах населенных пунктов, в жилых кварталах, в местах устройства праздников, ярмарок, при летних кафе и</w:t>
      </w:r>
      <w:r w:rsidR="003A7E4F" w:rsidRPr="003A7E4F">
        <w:rPr>
          <w:rFonts w:ascii="Times New Roman" w:hAnsi="Times New Roman"/>
          <w:color w:val="000000"/>
          <w:sz w:val="24"/>
          <w:szCs w:val="24"/>
        </w:rPr>
        <w:t xml:space="preserve"> т.п.</w:t>
      </w:r>
    </w:p>
    <w:p w:rsidR="003A7E4F" w:rsidRPr="003A7E4F" w:rsidRDefault="003A7E4F" w:rsidP="003A7E4F">
      <w:pPr>
        <w:pStyle w:val="ac"/>
        <w:ind w:firstLine="567"/>
        <w:jc w:val="both"/>
        <w:rPr>
          <w:rFonts w:ascii="Times New Roman" w:hAnsi="Times New Roman"/>
          <w:color w:val="000000"/>
          <w:sz w:val="24"/>
          <w:szCs w:val="24"/>
        </w:rPr>
      </w:pPr>
    </w:p>
    <w:p w:rsidR="00A42860" w:rsidRDefault="003A0164" w:rsidP="003A7E4F">
      <w:pPr>
        <w:pStyle w:val="ac"/>
        <w:ind w:firstLine="567"/>
        <w:jc w:val="both"/>
        <w:rPr>
          <w:rFonts w:ascii="Times New Roman" w:hAnsi="Times New Roman"/>
          <w:color w:val="000000"/>
          <w:sz w:val="24"/>
          <w:szCs w:val="24"/>
        </w:rPr>
      </w:pPr>
      <w:r w:rsidRPr="003A7E4F">
        <w:rPr>
          <w:rFonts w:ascii="Times New Roman" w:hAnsi="Times New Roman"/>
          <w:color w:val="000000"/>
          <w:sz w:val="24"/>
          <w:szCs w:val="24"/>
        </w:rPr>
        <w:t>Нормы расчета стоянок для временного хранения легковых автомобилей см. Приложение В.</w:t>
      </w:r>
    </w:p>
    <w:p w:rsidR="00356CC0" w:rsidRPr="003A7E4F" w:rsidRDefault="00356CC0" w:rsidP="003A7E4F">
      <w:pPr>
        <w:pStyle w:val="ac"/>
        <w:ind w:firstLine="567"/>
        <w:jc w:val="both"/>
        <w:rPr>
          <w:rFonts w:ascii="Times New Roman" w:hAnsi="Times New Roman"/>
          <w:color w:val="000000"/>
          <w:sz w:val="24"/>
          <w:szCs w:val="24"/>
        </w:rPr>
      </w:pPr>
    </w:p>
    <w:p w:rsidR="00EF7199" w:rsidRDefault="00EF7199" w:rsidP="00D24664">
      <w:pPr>
        <w:pStyle w:val="1"/>
      </w:pPr>
      <w:bookmarkStart w:id="17" w:name="_Toc501217722"/>
      <w:r>
        <w:t xml:space="preserve">1.6 </w:t>
      </w:r>
      <w:r w:rsidRPr="00A158B6">
        <w:t>Расчетные показатели, устанавливаемые для объектов местно</w:t>
      </w:r>
      <w:r>
        <w:t>го значения в области рекреации</w:t>
      </w:r>
      <w:r w:rsidR="00C24A85">
        <w:t xml:space="preserve"> и туризма</w:t>
      </w:r>
      <w:bookmarkEnd w:id="17"/>
    </w:p>
    <w:p w:rsidR="00A42860" w:rsidRPr="00F43A49" w:rsidRDefault="00A42860" w:rsidP="00A42860">
      <w:pPr>
        <w:pStyle w:val="ac"/>
        <w:ind w:firstLine="567"/>
        <w:jc w:val="both"/>
        <w:rPr>
          <w:rFonts w:ascii="Times New Roman" w:hAnsi="Times New Roman"/>
          <w:color w:val="000000"/>
          <w:sz w:val="24"/>
          <w:szCs w:val="24"/>
        </w:rPr>
      </w:pPr>
      <w:r w:rsidRPr="00F43A49">
        <w:rPr>
          <w:rFonts w:ascii="Times New Roman" w:hAnsi="Times New Roman"/>
          <w:color w:val="000000"/>
          <w:sz w:val="24"/>
          <w:szCs w:val="24"/>
        </w:rPr>
        <w:t xml:space="preserve">При проектировании объектов отдыха необходимо руководствоваться расчетными показателями таблицы </w:t>
      </w:r>
      <w:r w:rsidR="0047012A">
        <w:rPr>
          <w:rFonts w:ascii="Times New Roman" w:hAnsi="Times New Roman"/>
          <w:color w:val="000000"/>
          <w:sz w:val="24"/>
          <w:szCs w:val="24"/>
        </w:rPr>
        <w:t>9</w:t>
      </w:r>
      <w:r w:rsidRPr="00F43A49">
        <w:rPr>
          <w:rFonts w:ascii="Times New Roman" w:hAnsi="Times New Roman"/>
          <w:color w:val="000000"/>
          <w:sz w:val="24"/>
          <w:szCs w:val="24"/>
        </w:rPr>
        <w:t>.</w:t>
      </w:r>
    </w:p>
    <w:p w:rsidR="00A42860" w:rsidRPr="00F43A49" w:rsidRDefault="00A42860" w:rsidP="00435497">
      <w:pPr>
        <w:jc w:val="right"/>
      </w:pPr>
      <w:r w:rsidRPr="00F43A49">
        <w:t xml:space="preserve">Таблица </w:t>
      </w:r>
      <w:r w:rsidR="0047012A">
        <w:t>9</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9"/>
        <w:gridCol w:w="2156"/>
        <w:gridCol w:w="1325"/>
        <w:gridCol w:w="353"/>
        <w:gridCol w:w="1333"/>
        <w:gridCol w:w="1417"/>
        <w:gridCol w:w="1700"/>
        <w:gridCol w:w="1209"/>
      </w:tblGrid>
      <w:tr w:rsidR="00C24A85" w:rsidRPr="00F43A49" w:rsidTr="00343D01">
        <w:trPr>
          <w:trHeight w:val="778"/>
          <w:tblHeader/>
        </w:trPr>
        <w:tc>
          <w:tcPr>
            <w:tcW w:w="236" w:type="pct"/>
            <w:vMerge w:val="restart"/>
            <w:vAlign w:val="center"/>
          </w:tcPr>
          <w:p w:rsidR="00C24A85" w:rsidRPr="00F43A49" w:rsidRDefault="00C24A85" w:rsidP="00A42860">
            <w:pPr>
              <w:jc w:val="center"/>
              <w:rPr>
                <w:color w:val="000000"/>
              </w:rPr>
            </w:pPr>
            <w:r w:rsidRPr="00F43A49">
              <w:rPr>
                <w:color w:val="000000"/>
              </w:rPr>
              <w:t>№</w:t>
            </w:r>
          </w:p>
          <w:p w:rsidR="00C24A85" w:rsidRPr="00F43A49" w:rsidRDefault="00C24A85" w:rsidP="00A42860">
            <w:pPr>
              <w:jc w:val="center"/>
              <w:rPr>
                <w:color w:val="000000"/>
              </w:rPr>
            </w:pPr>
            <w:r w:rsidRPr="00F43A49">
              <w:rPr>
                <w:color w:val="000000"/>
              </w:rPr>
              <w:t>пп</w:t>
            </w:r>
          </w:p>
        </w:tc>
        <w:tc>
          <w:tcPr>
            <w:tcW w:w="1082" w:type="pct"/>
            <w:vMerge w:val="restart"/>
            <w:vAlign w:val="center"/>
          </w:tcPr>
          <w:p w:rsidR="00C24A85" w:rsidRPr="00F43A49" w:rsidRDefault="00C24A85" w:rsidP="00A42860">
            <w:pPr>
              <w:jc w:val="center"/>
              <w:rPr>
                <w:color w:val="000000"/>
              </w:rPr>
            </w:pPr>
            <w:r w:rsidRPr="00F43A49">
              <w:rPr>
                <w:color w:val="000000"/>
              </w:rPr>
              <w:t>Наименование объекта</w:t>
            </w:r>
          </w:p>
        </w:tc>
        <w:tc>
          <w:tcPr>
            <w:tcW w:w="1511" w:type="pct"/>
            <w:gridSpan w:val="3"/>
            <w:vAlign w:val="center"/>
          </w:tcPr>
          <w:p w:rsidR="00C24A85" w:rsidRPr="00F43A49" w:rsidRDefault="00C24A85" w:rsidP="00A42860">
            <w:pPr>
              <w:jc w:val="center"/>
              <w:rPr>
                <w:color w:val="000000"/>
              </w:rPr>
            </w:pPr>
            <w:r w:rsidRPr="00F43A49">
              <w:rPr>
                <w:color w:val="000000"/>
              </w:rPr>
              <w:t>Минимально допустимый уровень обеспеченности</w:t>
            </w:r>
          </w:p>
        </w:tc>
        <w:tc>
          <w:tcPr>
            <w:tcW w:w="711" w:type="pct"/>
            <w:vMerge w:val="restart"/>
          </w:tcPr>
          <w:p w:rsidR="00C24A85" w:rsidRPr="00F43A49" w:rsidRDefault="00C24A85" w:rsidP="00A42860">
            <w:pPr>
              <w:jc w:val="center"/>
              <w:rPr>
                <w:color w:val="000000"/>
              </w:rPr>
            </w:pPr>
            <w:r>
              <w:t>Площадь земельного участка</w:t>
            </w:r>
          </w:p>
        </w:tc>
        <w:tc>
          <w:tcPr>
            <w:tcW w:w="1460" w:type="pct"/>
            <w:gridSpan w:val="2"/>
          </w:tcPr>
          <w:p w:rsidR="00C24A85" w:rsidRPr="00F43A49" w:rsidRDefault="00C24A85" w:rsidP="00A42860">
            <w:pPr>
              <w:jc w:val="center"/>
              <w:rPr>
                <w:color w:val="000000"/>
              </w:rPr>
            </w:pPr>
            <w:r w:rsidRPr="00F43A49">
              <w:rPr>
                <w:color w:val="000000"/>
              </w:rPr>
              <w:t>Максимально допустимый уровень территориальной доступности</w:t>
            </w:r>
          </w:p>
        </w:tc>
      </w:tr>
      <w:tr w:rsidR="00C24A85" w:rsidRPr="00F43A49" w:rsidTr="00343D01">
        <w:trPr>
          <w:trHeight w:val="776"/>
          <w:tblHeader/>
        </w:trPr>
        <w:tc>
          <w:tcPr>
            <w:tcW w:w="236" w:type="pct"/>
            <w:vMerge/>
            <w:vAlign w:val="center"/>
          </w:tcPr>
          <w:p w:rsidR="00C24A85" w:rsidRPr="00F43A49" w:rsidRDefault="00C24A85" w:rsidP="00A42860">
            <w:pPr>
              <w:jc w:val="center"/>
              <w:rPr>
                <w:b/>
                <w:color w:val="000000"/>
              </w:rPr>
            </w:pPr>
          </w:p>
        </w:tc>
        <w:tc>
          <w:tcPr>
            <w:tcW w:w="1082" w:type="pct"/>
            <w:vMerge/>
            <w:vAlign w:val="center"/>
          </w:tcPr>
          <w:p w:rsidR="00C24A85" w:rsidRPr="00F43A49" w:rsidRDefault="00C24A85" w:rsidP="00A42860">
            <w:pPr>
              <w:jc w:val="center"/>
              <w:rPr>
                <w:b/>
                <w:color w:val="000000"/>
              </w:rPr>
            </w:pPr>
          </w:p>
        </w:tc>
        <w:tc>
          <w:tcPr>
            <w:tcW w:w="665" w:type="pct"/>
            <w:vAlign w:val="center"/>
          </w:tcPr>
          <w:p w:rsidR="00C24A85" w:rsidRPr="00F43A49" w:rsidRDefault="00C24A85" w:rsidP="00A42860">
            <w:pPr>
              <w:jc w:val="center"/>
              <w:rPr>
                <w:color w:val="000000"/>
              </w:rPr>
            </w:pPr>
            <w:r w:rsidRPr="00F43A49">
              <w:rPr>
                <w:color w:val="000000"/>
              </w:rPr>
              <w:t>Единица измерения</w:t>
            </w:r>
          </w:p>
        </w:tc>
        <w:tc>
          <w:tcPr>
            <w:tcW w:w="846" w:type="pct"/>
            <w:gridSpan w:val="2"/>
            <w:vAlign w:val="center"/>
          </w:tcPr>
          <w:p w:rsidR="00C24A85" w:rsidRPr="00F43A49" w:rsidRDefault="00C24A85" w:rsidP="00A42860">
            <w:pPr>
              <w:jc w:val="center"/>
              <w:rPr>
                <w:color w:val="000000"/>
              </w:rPr>
            </w:pPr>
            <w:r w:rsidRPr="00F43A49">
              <w:rPr>
                <w:color w:val="000000"/>
              </w:rPr>
              <w:t>Величина</w:t>
            </w:r>
          </w:p>
        </w:tc>
        <w:tc>
          <w:tcPr>
            <w:tcW w:w="711" w:type="pct"/>
            <w:vMerge/>
          </w:tcPr>
          <w:p w:rsidR="00C24A85" w:rsidRPr="00F43A49" w:rsidRDefault="00C24A85" w:rsidP="00A42860">
            <w:pPr>
              <w:jc w:val="center"/>
              <w:rPr>
                <w:color w:val="000000"/>
              </w:rPr>
            </w:pPr>
          </w:p>
        </w:tc>
        <w:tc>
          <w:tcPr>
            <w:tcW w:w="853" w:type="pct"/>
            <w:vAlign w:val="center"/>
          </w:tcPr>
          <w:p w:rsidR="00C24A85" w:rsidRPr="00F43A49" w:rsidRDefault="00C24A85" w:rsidP="00A42860">
            <w:pPr>
              <w:jc w:val="center"/>
              <w:rPr>
                <w:color w:val="000000"/>
              </w:rPr>
            </w:pPr>
            <w:r w:rsidRPr="00F43A49">
              <w:rPr>
                <w:color w:val="000000"/>
              </w:rPr>
              <w:t>Единица измерения</w:t>
            </w:r>
          </w:p>
        </w:tc>
        <w:tc>
          <w:tcPr>
            <w:tcW w:w="607" w:type="pct"/>
            <w:vAlign w:val="center"/>
          </w:tcPr>
          <w:p w:rsidR="00C24A85" w:rsidRPr="00F43A49" w:rsidRDefault="00C24A85" w:rsidP="00343D01">
            <w:pPr>
              <w:ind w:right="-177"/>
              <w:jc w:val="center"/>
              <w:rPr>
                <w:color w:val="000000"/>
              </w:rPr>
            </w:pPr>
            <w:r w:rsidRPr="00F43A49">
              <w:rPr>
                <w:color w:val="000000"/>
              </w:rPr>
              <w:t>Величина</w:t>
            </w:r>
          </w:p>
        </w:tc>
      </w:tr>
      <w:tr w:rsidR="00C24A85" w:rsidRPr="00F43A49" w:rsidTr="00343D01">
        <w:trPr>
          <w:trHeight w:val="836"/>
        </w:trPr>
        <w:tc>
          <w:tcPr>
            <w:tcW w:w="236" w:type="pct"/>
            <w:vAlign w:val="center"/>
          </w:tcPr>
          <w:p w:rsidR="00C24A85" w:rsidRPr="00F43A49" w:rsidRDefault="00C24A85" w:rsidP="00A42860">
            <w:pPr>
              <w:jc w:val="center"/>
              <w:rPr>
                <w:color w:val="000000"/>
                <w:lang w:val="en-US"/>
              </w:rPr>
            </w:pPr>
            <w:r w:rsidRPr="00F43A49">
              <w:rPr>
                <w:color w:val="000000"/>
                <w:lang w:val="en-US"/>
              </w:rPr>
              <w:t>1.</w:t>
            </w:r>
          </w:p>
        </w:tc>
        <w:tc>
          <w:tcPr>
            <w:tcW w:w="1082" w:type="pct"/>
            <w:vAlign w:val="center"/>
          </w:tcPr>
          <w:p w:rsidR="00C24A85" w:rsidRPr="00F43A49" w:rsidRDefault="00C24A85" w:rsidP="00A42860">
            <w:pPr>
              <w:ind w:firstLine="89"/>
              <w:rPr>
                <w:color w:val="000000"/>
              </w:rPr>
            </w:pPr>
            <w:r>
              <w:rPr>
                <w:color w:val="000000"/>
              </w:rPr>
              <w:t>Зона отдыха*</w:t>
            </w:r>
          </w:p>
        </w:tc>
        <w:tc>
          <w:tcPr>
            <w:tcW w:w="1511" w:type="pct"/>
            <w:gridSpan w:val="3"/>
            <w:vAlign w:val="center"/>
          </w:tcPr>
          <w:p w:rsidR="00C24A85" w:rsidRPr="00F43A49" w:rsidRDefault="00C24A85" w:rsidP="00A42860">
            <w:pPr>
              <w:jc w:val="center"/>
              <w:rPr>
                <w:color w:val="000000"/>
              </w:rPr>
            </w:pPr>
            <w:r w:rsidRPr="00F43A49">
              <w:rPr>
                <w:color w:val="000000"/>
              </w:rPr>
              <w:t>Не нормируется</w:t>
            </w:r>
          </w:p>
        </w:tc>
        <w:tc>
          <w:tcPr>
            <w:tcW w:w="711" w:type="pct"/>
          </w:tcPr>
          <w:p w:rsidR="00C24A85" w:rsidRDefault="00C24A85" w:rsidP="00A42860">
            <w:pPr>
              <w:jc w:val="center"/>
              <w:rPr>
                <w:color w:val="000000"/>
              </w:rPr>
            </w:pPr>
          </w:p>
        </w:tc>
        <w:tc>
          <w:tcPr>
            <w:tcW w:w="853" w:type="pct"/>
            <w:vAlign w:val="center"/>
          </w:tcPr>
          <w:p w:rsidR="00C24A85" w:rsidRPr="003B7CC2" w:rsidRDefault="00C24A85" w:rsidP="00A42860">
            <w:pPr>
              <w:jc w:val="center"/>
              <w:rPr>
                <w:color w:val="000000"/>
              </w:rPr>
            </w:pPr>
            <w:r>
              <w:rPr>
                <w:color w:val="000000"/>
              </w:rPr>
              <w:t>мин.</w:t>
            </w:r>
          </w:p>
        </w:tc>
        <w:tc>
          <w:tcPr>
            <w:tcW w:w="607" w:type="pct"/>
            <w:vAlign w:val="center"/>
          </w:tcPr>
          <w:p w:rsidR="00C24A85" w:rsidRPr="00570F87" w:rsidRDefault="00C24A85" w:rsidP="00A42860">
            <w:pPr>
              <w:jc w:val="center"/>
              <w:rPr>
                <w:color w:val="000000"/>
              </w:rPr>
            </w:pPr>
            <w:r>
              <w:rPr>
                <w:color w:val="000000"/>
              </w:rPr>
              <w:t>30</w:t>
            </w:r>
          </w:p>
        </w:tc>
      </w:tr>
      <w:tr w:rsidR="00C24A85" w:rsidRPr="00F43A49" w:rsidTr="00343D01">
        <w:trPr>
          <w:trHeight w:val="836"/>
        </w:trPr>
        <w:tc>
          <w:tcPr>
            <w:tcW w:w="236" w:type="pct"/>
            <w:vAlign w:val="center"/>
          </w:tcPr>
          <w:p w:rsidR="00C24A85" w:rsidRPr="00570F87" w:rsidRDefault="00C24A85" w:rsidP="00A42860">
            <w:pPr>
              <w:jc w:val="center"/>
              <w:rPr>
                <w:color w:val="000000"/>
              </w:rPr>
            </w:pPr>
            <w:r>
              <w:rPr>
                <w:color w:val="000000"/>
              </w:rPr>
              <w:t>2.</w:t>
            </w:r>
          </w:p>
        </w:tc>
        <w:tc>
          <w:tcPr>
            <w:tcW w:w="1082" w:type="pct"/>
            <w:vAlign w:val="center"/>
          </w:tcPr>
          <w:p w:rsidR="00C24A85" w:rsidRDefault="00C24A85" w:rsidP="00570F87">
            <w:pPr>
              <w:ind w:firstLine="89"/>
              <w:rPr>
                <w:color w:val="000000"/>
              </w:rPr>
            </w:pPr>
            <w:r>
              <w:rPr>
                <w:rFonts w:eastAsia="Calibri"/>
                <w:lang w:eastAsia="en-US"/>
              </w:rPr>
              <w:t>О</w:t>
            </w:r>
            <w:r w:rsidRPr="005F1FDD">
              <w:rPr>
                <w:rFonts w:eastAsia="Calibri"/>
                <w:lang w:eastAsia="en-US"/>
              </w:rPr>
              <w:t>бъект</w:t>
            </w:r>
            <w:r>
              <w:rPr>
                <w:rFonts w:eastAsia="Calibri"/>
                <w:lang w:eastAsia="en-US"/>
              </w:rPr>
              <w:t xml:space="preserve">ы </w:t>
            </w:r>
            <w:r w:rsidRPr="005F1FDD">
              <w:rPr>
                <w:rFonts w:eastAsia="Calibri"/>
                <w:lang w:eastAsia="en-US"/>
              </w:rPr>
              <w:t>озеленения рекреационного назначения (парки, сады, скверы)</w:t>
            </w:r>
          </w:p>
        </w:tc>
        <w:tc>
          <w:tcPr>
            <w:tcW w:w="842" w:type="pct"/>
            <w:gridSpan w:val="2"/>
            <w:vAlign w:val="center"/>
          </w:tcPr>
          <w:p w:rsidR="00C24A85" w:rsidRPr="00F43A49" w:rsidRDefault="00C24A85" w:rsidP="00A42860">
            <w:pPr>
              <w:jc w:val="center"/>
              <w:rPr>
                <w:color w:val="000000"/>
              </w:rPr>
            </w:pPr>
            <w:r>
              <w:rPr>
                <w:color w:val="000000"/>
              </w:rPr>
              <w:t>кв.м/чел.</w:t>
            </w:r>
          </w:p>
        </w:tc>
        <w:tc>
          <w:tcPr>
            <w:tcW w:w="669" w:type="pct"/>
            <w:vAlign w:val="center"/>
          </w:tcPr>
          <w:p w:rsidR="00C24A85" w:rsidRPr="00F43A49" w:rsidRDefault="00C24A85" w:rsidP="00A42860">
            <w:pPr>
              <w:jc w:val="center"/>
              <w:rPr>
                <w:color w:val="000000"/>
              </w:rPr>
            </w:pPr>
            <w:r>
              <w:rPr>
                <w:color w:val="000000"/>
              </w:rPr>
              <w:t>5</w:t>
            </w:r>
          </w:p>
        </w:tc>
        <w:tc>
          <w:tcPr>
            <w:tcW w:w="711" w:type="pct"/>
          </w:tcPr>
          <w:p w:rsidR="00C24A85" w:rsidRDefault="00C24A85" w:rsidP="00A42860">
            <w:pPr>
              <w:jc w:val="center"/>
              <w:rPr>
                <w:color w:val="000000"/>
              </w:rPr>
            </w:pPr>
          </w:p>
        </w:tc>
        <w:tc>
          <w:tcPr>
            <w:tcW w:w="853" w:type="pct"/>
            <w:vAlign w:val="center"/>
          </w:tcPr>
          <w:p w:rsidR="00C24A85" w:rsidRDefault="00C24A85" w:rsidP="00A42860">
            <w:pPr>
              <w:jc w:val="center"/>
              <w:rPr>
                <w:color w:val="000000"/>
              </w:rPr>
            </w:pPr>
            <w:r>
              <w:rPr>
                <w:color w:val="000000"/>
              </w:rPr>
              <w:t>мин.</w:t>
            </w:r>
          </w:p>
        </w:tc>
        <w:tc>
          <w:tcPr>
            <w:tcW w:w="607" w:type="pct"/>
            <w:vAlign w:val="center"/>
          </w:tcPr>
          <w:p w:rsidR="00C24A85" w:rsidRDefault="00C24A85" w:rsidP="00A42860">
            <w:pPr>
              <w:jc w:val="center"/>
              <w:rPr>
                <w:color w:val="000000"/>
              </w:rPr>
            </w:pPr>
            <w:r>
              <w:rPr>
                <w:color w:val="000000"/>
              </w:rPr>
              <w:t>10</w:t>
            </w:r>
          </w:p>
        </w:tc>
      </w:tr>
      <w:tr w:rsidR="00C24A85" w:rsidRPr="00F43A49" w:rsidTr="00343D01">
        <w:trPr>
          <w:trHeight w:val="836"/>
        </w:trPr>
        <w:tc>
          <w:tcPr>
            <w:tcW w:w="236" w:type="pct"/>
            <w:vAlign w:val="center"/>
          </w:tcPr>
          <w:p w:rsidR="00C24A85" w:rsidRPr="00C96E5A" w:rsidRDefault="00C24A85" w:rsidP="00C24A85">
            <w:r>
              <w:t>3</w:t>
            </w:r>
          </w:p>
        </w:tc>
        <w:tc>
          <w:tcPr>
            <w:tcW w:w="1082" w:type="pct"/>
          </w:tcPr>
          <w:p w:rsidR="00C24A85" w:rsidRPr="00C96E5A" w:rsidRDefault="00C24A85" w:rsidP="00C24A85">
            <w:pPr>
              <w:rPr>
                <w:rFonts w:cs="Calibri"/>
              </w:rPr>
            </w:pPr>
            <w:r>
              <w:t>Пансионаты с лечением, санаториях, санаториях-профилакториях</w:t>
            </w:r>
          </w:p>
        </w:tc>
        <w:tc>
          <w:tcPr>
            <w:tcW w:w="842" w:type="pct"/>
            <w:gridSpan w:val="2"/>
          </w:tcPr>
          <w:p w:rsidR="00C24A85" w:rsidRPr="00C96E5A" w:rsidRDefault="00C24A85" w:rsidP="00C24A85">
            <w:pPr>
              <w:rPr>
                <w:rFonts w:cs="Calibri"/>
              </w:rPr>
            </w:pPr>
            <w:r>
              <w:t>мест на 1 тыс. жителей в зоне обслуживания</w:t>
            </w:r>
          </w:p>
        </w:tc>
        <w:tc>
          <w:tcPr>
            <w:tcW w:w="669" w:type="pct"/>
            <w:vAlign w:val="center"/>
          </w:tcPr>
          <w:p w:rsidR="00C24A85" w:rsidRPr="00C96E5A" w:rsidRDefault="00C24A85" w:rsidP="00C24A85">
            <w:pPr>
              <w:jc w:val="center"/>
              <w:rPr>
                <w:rFonts w:cs="Calibri"/>
              </w:rPr>
            </w:pPr>
            <w:r>
              <w:t>3 - 5</w:t>
            </w:r>
          </w:p>
        </w:tc>
        <w:tc>
          <w:tcPr>
            <w:tcW w:w="711" w:type="pct"/>
          </w:tcPr>
          <w:p w:rsidR="00C24A85" w:rsidRPr="00C96E5A" w:rsidRDefault="00C24A85" w:rsidP="00C24A85">
            <w:r>
              <w:t>100 - 120 кв.м на 1 место</w:t>
            </w:r>
          </w:p>
        </w:tc>
        <w:tc>
          <w:tcPr>
            <w:tcW w:w="1460" w:type="pct"/>
            <w:gridSpan w:val="2"/>
          </w:tcPr>
          <w:p w:rsidR="00C24A85" w:rsidRPr="00F43A49" w:rsidRDefault="00C24A85" w:rsidP="00C24A85">
            <w:pPr>
              <w:rPr>
                <w:color w:val="000000"/>
              </w:rPr>
            </w:pPr>
            <w:r w:rsidRPr="00F43A49">
              <w:rPr>
                <w:color w:val="000000"/>
              </w:rPr>
              <w:t>Не нормируется</w:t>
            </w:r>
          </w:p>
        </w:tc>
      </w:tr>
      <w:tr w:rsidR="00C24A85" w:rsidRPr="00F43A49" w:rsidTr="00343D01">
        <w:trPr>
          <w:trHeight w:val="836"/>
        </w:trPr>
        <w:tc>
          <w:tcPr>
            <w:tcW w:w="236" w:type="pct"/>
            <w:vAlign w:val="center"/>
          </w:tcPr>
          <w:p w:rsidR="00C24A85" w:rsidRPr="00C96E5A" w:rsidRDefault="00C24A85" w:rsidP="00C24A85">
            <w:r>
              <w:t>4</w:t>
            </w:r>
          </w:p>
        </w:tc>
        <w:tc>
          <w:tcPr>
            <w:tcW w:w="1082" w:type="pct"/>
          </w:tcPr>
          <w:p w:rsidR="00C24A85" w:rsidRPr="00C96E5A" w:rsidRDefault="00C24A85" w:rsidP="00C24A85">
            <w:pPr>
              <w:rPr>
                <w:rFonts w:cs="Calibri"/>
              </w:rPr>
            </w:pPr>
            <w:r>
              <w:t>Пансионаты, дома отдыха**</w:t>
            </w:r>
          </w:p>
        </w:tc>
        <w:tc>
          <w:tcPr>
            <w:tcW w:w="842" w:type="pct"/>
            <w:gridSpan w:val="2"/>
          </w:tcPr>
          <w:p w:rsidR="00C24A85" w:rsidRPr="00C96E5A" w:rsidRDefault="00C24A85" w:rsidP="00C24A85">
            <w:pPr>
              <w:rPr>
                <w:rFonts w:cs="Calibri"/>
              </w:rPr>
            </w:pPr>
            <w:r>
              <w:t>мест на 1 тыс. жителей</w:t>
            </w:r>
          </w:p>
        </w:tc>
        <w:tc>
          <w:tcPr>
            <w:tcW w:w="669" w:type="pct"/>
            <w:vAlign w:val="center"/>
          </w:tcPr>
          <w:p w:rsidR="00C24A85" w:rsidRPr="00C96E5A" w:rsidRDefault="00C24A85" w:rsidP="00C24A85">
            <w:pPr>
              <w:jc w:val="center"/>
              <w:rPr>
                <w:rFonts w:cs="Calibri"/>
              </w:rPr>
            </w:pPr>
            <w:r>
              <w:t>8 - 10</w:t>
            </w:r>
          </w:p>
        </w:tc>
        <w:tc>
          <w:tcPr>
            <w:tcW w:w="711" w:type="pct"/>
          </w:tcPr>
          <w:p w:rsidR="00C24A85" w:rsidRPr="00C96E5A" w:rsidRDefault="00C24A85" w:rsidP="00C24A85">
            <w:r>
              <w:t>130 - 200 кв.м на 1 место</w:t>
            </w:r>
          </w:p>
        </w:tc>
        <w:tc>
          <w:tcPr>
            <w:tcW w:w="1460" w:type="pct"/>
            <w:gridSpan w:val="2"/>
          </w:tcPr>
          <w:p w:rsidR="00C24A85" w:rsidRPr="00F43A49" w:rsidRDefault="00C24A85" w:rsidP="00C24A85">
            <w:pPr>
              <w:rPr>
                <w:color w:val="000000"/>
              </w:rPr>
            </w:pPr>
            <w:r w:rsidRPr="00F43A49">
              <w:rPr>
                <w:color w:val="000000"/>
              </w:rPr>
              <w:t>Не нормируется</w:t>
            </w:r>
          </w:p>
        </w:tc>
      </w:tr>
      <w:tr w:rsidR="00C24A85" w:rsidRPr="00F43A49" w:rsidTr="00343D01">
        <w:trPr>
          <w:trHeight w:val="836"/>
        </w:trPr>
        <w:tc>
          <w:tcPr>
            <w:tcW w:w="236" w:type="pct"/>
            <w:vAlign w:val="center"/>
          </w:tcPr>
          <w:p w:rsidR="00C24A85" w:rsidRPr="00C96E5A" w:rsidRDefault="00C24A85" w:rsidP="00C24A85">
            <w:r>
              <w:t>5</w:t>
            </w:r>
          </w:p>
        </w:tc>
        <w:tc>
          <w:tcPr>
            <w:tcW w:w="1082" w:type="pct"/>
          </w:tcPr>
          <w:p w:rsidR="00C24A85" w:rsidRPr="00C96E5A" w:rsidRDefault="00C24A85" w:rsidP="00C24A85">
            <w:pPr>
              <w:rPr>
                <w:rFonts w:cs="Calibri"/>
              </w:rPr>
            </w:pPr>
            <w:r>
              <w:t>Кемпинги и зеленые стоянки**</w:t>
            </w:r>
          </w:p>
        </w:tc>
        <w:tc>
          <w:tcPr>
            <w:tcW w:w="842" w:type="pct"/>
            <w:gridSpan w:val="2"/>
          </w:tcPr>
          <w:p w:rsidR="00C24A85" w:rsidRPr="00C96E5A" w:rsidRDefault="00C24A85" w:rsidP="00C24A85">
            <w:pPr>
              <w:rPr>
                <w:rFonts w:cs="Calibri"/>
              </w:rPr>
            </w:pPr>
            <w:r>
              <w:t>мест на 1 тыс. жителей</w:t>
            </w:r>
          </w:p>
        </w:tc>
        <w:tc>
          <w:tcPr>
            <w:tcW w:w="669" w:type="pct"/>
            <w:vAlign w:val="center"/>
          </w:tcPr>
          <w:p w:rsidR="00C24A85" w:rsidRPr="00C96E5A" w:rsidRDefault="00C24A85" w:rsidP="00C24A85">
            <w:pPr>
              <w:jc w:val="center"/>
              <w:rPr>
                <w:rFonts w:cs="Calibri"/>
              </w:rPr>
            </w:pPr>
            <w:r>
              <w:rPr>
                <w:rFonts w:cs="Calibri"/>
              </w:rPr>
              <w:t>2</w:t>
            </w:r>
          </w:p>
        </w:tc>
        <w:tc>
          <w:tcPr>
            <w:tcW w:w="711" w:type="pct"/>
          </w:tcPr>
          <w:p w:rsidR="00C24A85" w:rsidRDefault="00C24A85" w:rsidP="00C24A85">
            <w:r>
              <w:t>100 - 135 кв.м на 1 место;</w:t>
            </w:r>
          </w:p>
          <w:p w:rsidR="00C24A85" w:rsidRPr="00C96E5A" w:rsidRDefault="00C24A85" w:rsidP="00C24A85"/>
        </w:tc>
        <w:tc>
          <w:tcPr>
            <w:tcW w:w="1460" w:type="pct"/>
            <w:gridSpan w:val="2"/>
          </w:tcPr>
          <w:p w:rsidR="00C24A85" w:rsidRPr="00F43A49" w:rsidRDefault="00C24A85" w:rsidP="00C24A85">
            <w:pPr>
              <w:rPr>
                <w:color w:val="000000"/>
              </w:rPr>
            </w:pPr>
            <w:r w:rsidRPr="00F43A49">
              <w:rPr>
                <w:color w:val="000000"/>
              </w:rPr>
              <w:t>Не нормируется</w:t>
            </w:r>
          </w:p>
        </w:tc>
      </w:tr>
      <w:tr w:rsidR="00C24A85" w:rsidRPr="00F43A49" w:rsidTr="00343D01">
        <w:trPr>
          <w:trHeight w:val="558"/>
        </w:trPr>
        <w:tc>
          <w:tcPr>
            <w:tcW w:w="236" w:type="pct"/>
            <w:vAlign w:val="center"/>
          </w:tcPr>
          <w:p w:rsidR="00C24A85" w:rsidRPr="00C96E5A" w:rsidRDefault="00C24A85" w:rsidP="00C24A85">
            <w:r>
              <w:t>6</w:t>
            </w:r>
          </w:p>
        </w:tc>
        <w:tc>
          <w:tcPr>
            <w:tcW w:w="1082" w:type="pct"/>
          </w:tcPr>
          <w:p w:rsidR="00C24A85" w:rsidRPr="00C96E5A" w:rsidRDefault="00C24A85" w:rsidP="00C24A85">
            <w:pPr>
              <w:rPr>
                <w:rFonts w:cs="Calibri"/>
              </w:rPr>
            </w:pPr>
            <w:r>
              <w:t>Туристические базы**</w:t>
            </w:r>
          </w:p>
        </w:tc>
        <w:tc>
          <w:tcPr>
            <w:tcW w:w="842" w:type="pct"/>
            <w:gridSpan w:val="2"/>
          </w:tcPr>
          <w:p w:rsidR="00C24A85" w:rsidRPr="00C96E5A" w:rsidRDefault="00C24A85" w:rsidP="00C24A85">
            <w:pPr>
              <w:rPr>
                <w:rFonts w:cs="Calibri"/>
              </w:rPr>
            </w:pPr>
            <w:r>
              <w:t>мест на 1 тыс. жителей</w:t>
            </w:r>
          </w:p>
        </w:tc>
        <w:tc>
          <w:tcPr>
            <w:tcW w:w="669" w:type="pct"/>
            <w:vAlign w:val="bottom"/>
          </w:tcPr>
          <w:p w:rsidR="00C24A85" w:rsidRDefault="00C24A85" w:rsidP="00C24A85">
            <w:pPr>
              <w:rPr>
                <w:rFonts w:cs="Calibri"/>
              </w:rPr>
            </w:pPr>
            <w:r>
              <w:rPr>
                <w:rFonts w:cs="Calibri"/>
              </w:rPr>
              <w:t>6</w:t>
            </w:r>
          </w:p>
          <w:p w:rsidR="00C24A85" w:rsidRPr="00C96E5A" w:rsidRDefault="00C24A85" w:rsidP="00C24A85">
            <w:pPr>
              <w:rPr>
                <w:rFonts w:cs="Calibri"/>
              </w:rPr>
            </w:pPr>
            <w:r>
              <w:t>минимальная вместимость одного объекта должна составлять 20 мест</w:t>
            </w:r>
          </w:p>
        </w:tc>
        <w:tc>
          <w:tcPr>
            <w:tcW w:w="711" w:type="pct"/>
          </w:tcPr>
          <w:p w:rsidR="00C24A85" w:rsidRDefault="00C24A85" w:rsidP="00C24A85">
            <w:r>
              <w:t>50 - 65 кв.м на 1 место;</w:t>
            </w:r>
          </w:p>
          <w:p w:rsidR="00C24A85" w:rsidRPr="00C96E5A" w:rsidRDefault="00C24A85" w:rsidP="00C24A85"/>
        </w:tc>
        <w:tc>
          <w:tcPr>
            <w:tcW w:w="1460" w:type="pct"/>
            <w:gridSpan w:val="2"/>
          </w:tcPr>
          <w:p w:rsidR="00C24A85" w:rsidRPr="00F43A49" w:rsidRDefault="00C24A85" w:rsidP="00C24A85">
            <w:pPr>
              <w:rPr>
                <w:color w:val="000000"/>
              </w:rPr>
            </w:pPr>
            <w:r w:rsidRPr="00F43A49">
              <w:rPr>
                <w:color w:val="000000"/>
              </w:rPr>
              <w:t>Не нормируется</w:t>
            </w:r>
          </w:p>
        </w:tc>
      </w:tr>
      <w:tr w:rsidR="00C24A85" w:rsidRPr="00F43A49" w:rsidTr="00343D01">
        <w:trPr>
          <w:trHeight w:val="836"/>
        </w:trPr>
        <w:tc>
          <w:tcPr>
            <w:tcW w:w="236" w:type="pct"/>
            <w:vAlign w:val="center"/>
          </w:tcPr>
          <w:p w:rsidR="00C24A85" w:rsidRPr="00C96E5A" w:rsidRDefault="00C24A85" w:rsidP="00C24A85">
            <w:r>
              <w:t>7</w:t>
            </w:r>
          </w:p>
        </w:tc>
        <w:tc>
          <w:tcPr>
            <w:tcW w:w="1082" w:type="pct"/>
          </w:tcPr>
          <w:p w:rsidR="00C24A85" w:rsidRPr="00C96E5A" w:rsidRDefault="00C24A85" w:rsidP="00C24A85">
            <w:pPr>
              <w:rPr>
                <w:rFonts w:cs="Calibri"/>
              </w:rPr>
            </w:pPr>
            <w:r>
              <w:t>Охотничьи, рыболовные базы**</w:t>
            </w:r>
          </w:p>
        </w:tc>
        <w:tc>
          <w:tcPr>
            <w:tcW w:w="842" w:type="pct"/>
            <w:gridSpan w:val="2"/>
          </w:tcPr>
          <w:p w:rsidR="00C24A85" w:rsidRPr="00C96E5A" w:rsidRDefault="00C24A85" w:rsidP="00C24A85">
            <w:pPr>
              <w:rPr>
                <w:rFonts w:cs="Calibri"/>
              </w:rPr>
            </w:pPr>
            <w:r>
              <w:t>мест на 1 тыс. жителей</w:t>
            </w:r>
          </w:p>
        </w:tc>
        <w:tc>
          <w:tcPr>
            <w:tcW w:w="669" w:type="pct"/>
            <w:vAlign w:val="bottom"/>
          </w:tcPr>
          <w:p w:rsidR="00C24A85" w:rsidRPr="00C96E5A" w:rsidRDefault="00C24A85" w:rsidP="00C24A85">
            <w:pPr>
              <w:rPr>
                <w:rFonts w:cs="Calibri"/>
              </w:rPr>
            </w:pPr>
            <w:r>
              <w:rPr>
                <w:rFonts w:cs="Calibri"/>
              </w:rPr>
              <w:t xml:space="preserve">2 </w:t>
            </w:r>
            <w:r>
              <w:t>Минимальная вместимость одного объекта должна составлять 10 мест</w:t>
            </w:r>
          </w:p>
        </w:tc>
        <w:tc>
          <w:tcPr>
            <w:tcW w:w="711" w:type="pct"/>
          </w:tcPr>
          <w:p w:rsidR="00C24A85" w:rsidRPr="00C96E5A" w:rsidRDefault="00C24A85" w:rsidP="00C24A85">
            <w:r>
              <w:t>30 - 50 кв.м на 1 место</w:t>
            </w:r>
          </w:p>
        </w:tc>
        <w:tc>
          <w:tcPr>
            <w:tcW w:w="1460" w:type="pct"/>
            <w:gridSpan w:val="2"/>
          </w:tcPr>
          <w:p w:rsidR="00C24A85" w:rsidRPr="00F43A49" w:rsidRDefault="00C24A85" w:rsidP="00A42860">
            <w:pPr>
              <w:jc w:val="center"/>
              <w:rPr>
                <w:color w:val="000000"/>
              </w:rPr>
            </w:pPr>
            <w:r w:rsidRPr="00F43A49">
              <w:rPr>
                <w:color w:val="000000"/>
              </w:rPr>
              <w:t>Не нормируется</w:t>
            </w:r>
          </w:p>
        </w:tc>
      </w:tr>
      <w:tr w:rsidR="00C24A85" w:rsidRPr="00F43A49" w:rsidTr="00343D01">
        <w:trPr>
          <w:trHeight w:val="836"/>
        </w:trPr>
        <w:tc>
          <w:tcPr>
            <w:tcW w:w="236" w:type="pct"/>
            <w:vAlign w:val="center"/>
          </w:tcPr>
          <w:p w:rsidR="00C24A85" w:rsidRPr="00C96E5A" w:rsidRDefault="00C24A85" w:rsidP="00C24A85">
            <w:r>
              <w:t>8</w:t>
            </w:r>
          </w:p>
        </w:tc>
        <w:tc>
          <w:tcPr>
            <w:tcW w:w="1082" w:type="pct"/>
          </w:tcPr>
          <w:p w:rsidR="00C24A85" w:rsidRPr="00C96E5A" w:rsidRDefault="00C24A85" w:rsidP="00C24A85">
            <w:pPr>
              <w:rPr>
                <w:rFonts w:cs="Calibri"/>
              </w:rPr>
            </w:pPr>
            <w:r>
              <w:t>Детские оздоровительные лагеря</w:t>
            </w:r>
          </w:p>
        </w:tc>
        <w:tc>
          <w:tcPr>
            <w:tcW w:w="842" w:type="pct"/>
            <w:gridSpan w:val="2"/>
          </w:tcPr>
          <w:p w:rsidR="00C24A85" w:rsidRPr="00C96E5A" w:rsidRDefault="00C24A85" w:rsidP="00C24A85">
            <w:pPr>
              <w:rPr>
                <w:rFonts w:cs="Calibri"/>
              </w:rPr>
            </w:pPr>
            <w:r>
              <w:t>мест на 1 тыс. жителей</w:t>
            </w:r>
          </w:p>
        </w:tc>
        <w:tc>
          <w:tcPr>
            <w:tcW w:w="669" w:type="pct"/>
            <w:vAlign w:val="center"/>
          </w:tcPr>
          <w:p w:rsidR="00C24A85" w:rsidRPr="00C96E5A" w:rsidRDefault="00C24A85" w:rsidP="00C24A85">
            <w:pPr>
              <w:jc w:val="center"/>
              <w:rPr>
                <w:rFonts w:cs="Calibri"/>
              </w:rPr>
            </w:pPr>
            <w:r>
              <w:t>20 - 30</w:t>
            </w:r>
          </w:p>
        </w:tc>
        <w:tc>
          <w:tcPr>
            <w:tcW w:w="711" w:type="pct"/>
          </w:tcPr>
          <w:p w:rsidR="00C24A85" w:rsidRDefault="00C24A85" w:rsidP="00C24A85">
            <w:r>
              <w:t>150 - 180 кв.м на 1 место</w:t>
            </w:r>
          </w:p>
          <w:p w:rsidR="00C24A85" w:rsidRPr="00C96E5A" w:rsidRDefault="00C24A85" w:rsidP="00C24A85"/>
        </w:tc>
        <w:tc>
          <w:tcPr>
            <w:tcW w:w="1460" w:type="pct"/>
            <w:gridSpan w:val="2"/>
          </w:tcPr>
          <w:p w:rsidR="00C24A85" w:rsidRPr="00F43A49" w:rsidRDefault="00C24A85" w:rsidP="00A42860">
            <w:pPr>
              <w:jc w:val="center"/>
              <w:rPr>
                <w:color w:val="000000"/>
              </w:rPr>
            </w:pPr>
            <w:r w:rsidRPr="00F43A49">
              <w:rPr>
                <w:color w:val="000000"/>
              </w:rPr>
              <w:t>Не нормируется</w:t>
            </w:r>
          </w:p>
        </w:tc>
      </w:tr>
      <w:tr w:rsidR="00C24A85" w:rsidRPr="00F43A49" w:rsidTr="00343D01">
        <w:trPr>
          <w:trHeight w:val="836"/>
        </w:trPr>
        <w:tc>
          <w:tcPr>
            <w:tcW w:w="236" w:type="pct"/>
            <w:vAlign w:val="center"/>
          </w:tcPr>
          <w:p w:rsidR="00C24A85" w:rsidRPr="00C96E5A" w:rsidRDefault="00C24A85" w:rsidP="00C24A85">
            <w:r>
              <w:t>9</w:t>
            </w:r>
          </w:p>
        </w:tc>
        <w:tc>
          <w:tcPr>
            <w:tcW w:w="1082" w:type="pct"/>
          </w:tcPr>
          <w:p w:rsidR="00C24A85" w:rsidRPr="00C96E5A" w:rsidRDefault="00C24A85" w:rsidP="00C24A85">
            <w:pPr>
              <w:rPr>
                <w:rFonts w:cs="Calibri"/>
              </w:rPr>
            </w:pPr>
            <w:r>
              <w:t xml:space="preserve">Коммунальные гостиницы в административном центре </w:t>
            </w:r>
            <w:r>
              <w:lastRenderedPageBreak/>
              <w:t>поселения**</w:t>
            </w:r>
          </w:p>
        </w:tc>
        <w:tc>
          <w:tcPr>
            <w:tcW w:w="842" w:type="pct"/>
            <w:gridSpan w:val="2"/>
          </w:tcPr>
          <w:p w:rsidR="00C24A85" w:rsidRPr="00C96E5A" w:rsidRDefault="00C24A85" w:rsidP="00C24A85">
            <w:pPr>
              <w:rPr>
                <w:rFonts w:cs="Calibri"/>
              </w:rPr>
            </w:pPr>
            <w:r>
              <w:lastRenderedPageBreak/>
              <w:t>мест на 1 тыс. жителей</w:t>
            </w:r>
          </w:p>
        </w:tc>
        <w:tc>
          <w:tcPr>
            <w:tcW w:w="669" w:type="pct"/>
            <w:vAlign w:val="center"/>
          </w:tcPr>
          <w:p w:rsidR="00C24A85" w:rsidRPr="00C24A85" w:rsidRDefault="00C24A85" w:rsidP="00C24A85">
            <w:pPr>
              <w:jc w:val="center"/>
            </w:pPr>
            <w:r w:rsidRPr="00C24A85">
              <w:t>3</w:t>
            </w:r>
          </w:p>
        </w:tc>
        <w:tc>
          <w:tcPr>
            <w:tcW w:w="711" w:type="pct"/>
          </w:tcPr>
          <w:p w:rsidR="00C24A85" w:rsidRDefault="00C24A85" w:rsidP="00C24A85">
            <w:r>
              <w:t>При вместимости гостиницы:</w:t>
            </w:r>
          </w:p>
          <w:p w:rsidR="00C24A85" w:rsidRPr="00C96E5A" w:rsidRDefault="00C24A85" w:rsidP="00C24A85">
            <w:r>
              <w:lastRenderedPageBreak/>
              <w:t>от 25 до 100 мест  - 55 кв.м на 1 место</w:t>
            </w:r>
          </w:p>
        </w:tc>
        <w:tc>
          <w:tcPr>
            <w:tcW w:w="1460" w:type="pct"/>
            <w:gridSpan w:val="2"/>
            <w:vAlign w:val="center"/>
          </w:tcPr>
          <w:p w:rsidR="00C24A85" w:rsidRPr="00F43A49" w:rsidRDefault="00C24A85" w:rsidP="00A42860">
            <w:pPr>
              <w:jc w:val="center"/>
              <w:rPr>
                <w:color w:val="000000"/>
              </w:rPr>
            </w:pPr>
            <w:r w:rsidRPr="00F43A49">
              <w:rPr>
                <w:color w:val="000000"/>
              </w:rPr>
              <w:lastRenderedPageBreak/>
              <w:t>Не нормируется</w:t>
            </w:r>
          </w:p>
        </w:tc>
      </w:tr>
      <w:tr w:rsidR="00C24A85" w:rsidRPr="00F43A49" w:rsidTr="00343D01">
        <w:trPr>
          <w:trHeight w:val="836"/>
        </w:trPr>
        <w:tc>
          <w:tcPr>
            <w:tcW w:w="236" w:type="pct"/>
            <w:vAlign w:val="center"/>
          </w:tcPr>
          <w:p w:rsidR="00C24A85" w:rsidRDefault="00C24A85" w:rsidP="00A42860">
            <w:pPr>
              <w:jc w:val="center"/>
              <w:rPr>
                <w:color w:val="000000"/>
              </w:rPr>
            </w:pPr>
            <w:r>
              <w:t>10</w:t>
            </w:r>
          </w:p>
        </w:tc>
        <w:tc>
          <w:tcPr>
            <w:tcW w:w="1082" w:type="pct"/>
          </w:tcPr>
          <w:p w:rsidR="00C24A85" w:rsidRPr="00F43A49" w:rsidRDefault="00C24A85" w:rsidP="00A42860">
            <w:pPr>
              <w:autoSpaceDE w:val="0"/>
              <w:autoSpaceDN w:val="0"/>
              <w:adjustRightInd w:val="0"/>
              <w:ind w:firstLine="89"/>
              <w:jc w:val="both"/>
              <w:rPr>
                <w:rFonts w:cs="Calibri"/>
                <w:color w:val="000000"/>
              </w:rPr>
            </w:pPr>
            <w:r>
              <w:t>Туристские гостиницы**</w:t>
            </w:r>
          </w:p>
        </w:tc>
        <w:tc>
          <w:tcPr>
            <w:tcW w:w="842" w:type="pct"/>
            <w:gridSpan w:val="2"/>
          </w:tcPr>
          <w:p w:rsidR="00C24A85" w:rsidRPr="00C24A85" w:rsidRDefault="00C24A85" w:rsidP="00C24A85">
            <w:pPr>
              <w:jc w:val="center"/>
            </w:pPr>
            <w:r>
              <w:t>мест на 1 тыс. жителей</w:t>
            </w:r>
          </w:p>
        </w:tc>
        <w:tc>
          <w:tcPr>
            <w:tcW w:w="669" w:type="pct"/>
          </w:tcPr>
          <w:p w:rsidR="00C24A85" w:rsidRPr="00C24A85" w:rsidRDefault="00C24A85" w:rsidP="00C24A85">
            <w:pPr>
              <w:jc w:val="center"/>
            </w:pPr>
            <w:r>
              <w:t>7</w:t>
            </w:r>
          </w:p>
        </w:tc>
        <w:tc>
          <w:tcPr>
            <w:tcW w:w="711" w:type="pct"/>
          </w:tcPr>
          <w:p w:rsidR="00C24A85" w:rsidRDefault="00C24A85" w:rsidP="00C24A85">
            <w:r>
              <w:t>от 25 до 50 мест - 75 кв.м на 1 место,</w:t>
            </w:r>
          </w:p>
          <w:p w:rsidR="00C24A85" w:rsidRDefault="00C24A85" w:rsidP="00C24A85">
            <w:r>
              <w:t>от 50 до 100 мест - 55 кв.м на 1 место,</w:t>
            </w:r>
          </w:p>
          <w:p w:rsidR="00C24A85" w:rsidRPr="00F43A49" w:rsidRDefault="00C24A85" w:rsidP="00A42860">
            <w:pPr>
              <w:jc w:val="center"/>
              <w:rPr>
                <w:color w:val="000000"/>
              </w:rPr>
            </w:pPr>
          </w:p>
        </w:tc>
        <w:tc>
          <w:tcPr>
            <w:tcW w:w="1460" w:type="pct"/>
            <w:gridSpan w:val="2"/>
            <w:vAlign w:val="center"/>
          </w:tcPr>
          <w:p w:rsidR="00C24A85" w:rsidRPr="00F43A49" w:rsidRDefault="00C24A85" w:rsidP="00A42860">
            <w:pPr>
              <w:jc w:val="center"/>
              <w:rPr>
                <w:color w:val="000000"/>
              </w:rPr>
            </w:pPr>
            <w:r w:rsidRPr="00F43A49">
              <w:rPr>
                <w:color w:val="000000"/>
              </w:rPr>
              <w:t>Не нормируется</w:t>
            </w:r>
          </w:p>
        </w:tc>
      </w:tr>
    </w:tbl>
    <w:p w:rsidR="00A42860" w:rsidRPr="00F43A49" w:rsidRDefault="00A42860" w:rsidP="00A42860">
      <w:pPr>
        <w:autoSpaceDE w:val="0"/>
        <w:autoSpaceDN w:val="0"/>
        <w:adjustRightInd w:val="0"/>
        <w:ind w:firstLine="540"/>
        <w:jc w:val="both"/>
        <w:rPr>
          <w:rFonts w:cs="Calibri"/>
          <w:color w:val="000000"/>
        </w:rPr>
      </w:pPr>
      <w:r w:rsidRPr="00F43A49">
        <w:rPr>
          <w:rFonts w:cs="Calibri"/>
          <w:color w:val="000000"/>
        </w:rPr>
        <w:t>Примечания:</w:t>
      </w:r>
    </w:p>
    <w:p w:rsidR="00A42860" w:rsidRPr="00F43A49" w:rsidRDefault="00A42860" w:rsidP="00A42860">
      <w:pPr>
        <w:autoSpaceDE w:val="0"/>
        <w:autoSpaceDN w:val="0"/>
        <w:adjustRightInd w:val="0"/>
        <w:ind w:firstLine="540"/>
        <w:jc w:val="both"/>
        <w:rPr>
          <w:rFonts w:cs="Calibri"/>
          <w:color w:val="000000"/>
        </w:rPr>
      </w:pPr>
      <w:r w:rsidRPr="00F43A49">
        <w:rPr>
          <w:rFonts w:cs="Calibri"/>
          <w:color w:val="000000"/>
        </w:rPr>
        <w:t>а) (*) зоны отдыха формируемые на базе озелененных территорий общего пользования, природных и искусственных водоемов.</w:t>
      </w:r>
    </w:p>
    <w:p w:rsidR="00A42860" w:rsidRPr="00F43A49" w:rsidRDefault="00570F87" w:rsidP="00A42860">
      <w:pPr>
        <w:autoSpaceDE w:val="0"/>
        <w:autoSpaceDN w:val="0"/>
        <w:adjustRightInd w:val="0"/>
        <w:ind w:firstLine="540"/>
        <w:jc w:val="both"/>
        <w:rPr>
          <w:rFonts w:cs="Calibri"/>
          <w:color w:val="000000"/>
        </w:rPr>
      </w:pPr>
      <w:r>
        <w:rPr>
          <w:rFonts w:cs="Calibri"/>
          <w:color w:val="000000"/>
        </w:rPr>
        <w:t>б</w:t>
      </w:r>
      <w:r w:rsidR="00A42860" w:rsidRPr="00F43A49">
        <w:rPr>
          <w:rFonts w:cs="Calibri"/>
          <w:color w:val="000000"/>
        </w:rPr>
        <w:t>) при выделении территорий для рекреационной деятельности необходимо учитывать допустимые нагрузки на природный комплекс с учетом типа ландшафта, его состояния.</w:t>
      </w:r>
    </w:p>
    <w:p w:rsidR="00A42860" w:rsidRPr="00F43A49" w:rsidRDefault="00A42860" w:rsidP="00A42860">
      <w:pPr>
        <w:autoSpaceDE w:val="0"/>
        <w:autoSpaceDN w:val="0"/>
        <w:adjustRightInd w:val="0"/>
        <w:ind w:firstLine="540"/>
        <w:jc w:val="both"/>
        <w:rPr>
          <w:rFonts w:cs="Calibri"/>
          <w:color w:val="000000"/>
        </w:rPr>
      </w:pPr>
      <w:r w:rsidRPr="00F43A49">
        <w:rPr>
          <w:rFonts w:cs="Calibri"/>
          <w:color w:val="000000"/>
        </w:rPr>
        <w:t xml:space="preserve">Размеры территории зон отдыха следует принимать из расчета не менее 500 - </w:t>
      </w:r>
      <w:smartTag w:uri="urn:schemas-microsoft-com:office:smarttags" w:element="metricconverter">
        <w:smartTagPr>
          <w:attr w:name="ProductID" w:val="1000 кв. м"/>
        </w:smartTagPr>
        <w:r w:rsidRPr="00F43A49">
          <w:rPr>
            <w:rFonts w:cs="Calibri"/>
            <w:color w:val="000000"/>
          </w:rPr>
          <w:t>1000 кв. м</w:t>
        </w:r>
      </w:smartTag>
      <w:r w:rsidRPr="00F43A49">
        <w:rPr>
          <w:rFonts w:cs="Calibri"/>
          <w:color w:val="000000"/>
        </w:rPr>
        <w:t xml:space="preserve"> на 1 посетителя, в том числе интенсивно используемая ее часть для активных видов отдыха должна составлять не менее </w:t>
      </w:r>
      <w:smartTag w:uri="urn:schemas-microsoft-com:office:smarttags" w:element="metricconverter">
        <w:smartTagPr>
          <w:attr w:name="ProductID" w:val="100 кв. м"/>
        </w:smartTagPr>
        <w:r w:rsidRPr="00F43A49">
          <w:rPr>
            <w:rFonts w:cs="Calibri"/>
            <w:color w:val="000000"/>
          </w:rPr>
          <w:t>100 кв. м</w:t>
        </w:r>
      </w:smartTag>
      <w:r w:rsidRPr="00F43A49">
        <w:rPr>
          <w:rFonts w:cs="Calibri"/>
          <w:color w:val="000000"/>
        </w:rPr>
        <w:t xml:space="preserve"> на одного посетителя. Площадь отдельных участков зоны массового кратковременного отдыха следует принимать не менее </w:t>
      </w:r>
      <w:smartTag w:uri="urn:schemas-microsoft-com:office:smarttags" w:element="metricconverter">
        <w:smartTagPr>
          <w:attr w:name="ProductID" w:val="50 га"/>
        </w:smartTagPr>
        <w:r w:rsidRPr="00F43A49">
          <w:rPr>
            <w:rFonts w:cs="Calibri"/>
            <w:color w:val="000000"/>
          </w:rPr>
          <w:t>50 га</w:t>
        </w:r>
      </w:smartTag>
      <w:r w:rsidRPr="00F43A49">
        <w:rPr>
          <w:rFonts w:cs="Calibri"/>
          <w:color w:val="000000"/>
        </w:rPr>
        <w:t>.</w:t>
      </w:r>
    </w:p>
    <w:p w:rsidR="00A42860" w:rsidRDefault="00A42860" w:rsidP="00DD5BDC">
      <w:pPr>
        <w:autoSpaceDE w:val="0"/>
        <w:autoSpaceDN w:val="0"/>
        <w:adjustRightInd w:val="0"/>
        <w:ind w:firstLine="540"/>
        <w:jc w:val="both"/>
        <w:rPr>
          <w:rFonts w:cs="Calibri"/>
          <w:color w:val="000000"/>
        </w:rPr>
      </w:pPr>
      <w:r w:rsidRPr="00F43A49">
        <w:rPr>
          <w:rFonts w:cs="Calibri"/>
          <w:color w:val="000000"/>
        </w:rPr>
        <w:t>Зоны отдыха следует размещать на расстоянии от автомобильных</w:t>
      </w:r>
      <w:r w:rsidR="00570F87">
        <w:rPr>
          <w:rFonts w:cs="Calibri"/>
          <w:color w:val="000000"/>
        </w:rPr>
        <w:t xml:space="preserve"> дорог общей сети </w:t>
      </w:r>
      <w:r w:rsidRPr="00F43A49">
        <w:rPr>
          <w:rFonts w:cs="Calibri"/>
          <w:color w:val="000000"/>
        </w:rPr>
        <w:t xml:space="preserve">не менее </w:t>
      </w:r>
      <w:smartTag w:uri="urn:schemas-microsoft-com:office:smarttags" w:element="metricconverter">
        <w:smartTagPr>
          <w:attr w:name="ProductID" w:val="500 м"/>
        </w:smartTagPr>
        <w:r w:rsidRPr="00F43A49">
          <w:rPr>
            <w:rFonts w:cs="Calibri"/>
            <w:color w:val="000000"/>
          </w:rPr>
          <w:t>500 м</w:t>
        </w:r>
        <w:r w:rsidR="00570F87">
          <w:rPr>
            <w:rFonts w:cs="Calibri"/>
            <w:color w:val="000000"/>
          </w:rPr>
          <w:t>.</w:t>
        </w:r>
      </w:smartTag>
    </w:p>
    <w:p w:rsidR="007A13B2" w:rsidRDefault="007A13B2" w:rsidP="00DD5BDC">
      <w:pPr>
        <w:autoSpaceDE w:val="0"/>
        <w:autoSpaceDN w:val="0"/>
        <w:adjustRightInd w:val="0"/>
        <w:ind w:firstLine="540"/>
        <w:jc w:val="both"/>
        <w:rPr>
          <w:rFonts w:cs="Calibri"/>
          <w:color w:val="000000"/>
        </w:rPr>
      </w:pPr>
    </w:p>
    <w:p w:rsidR="0072553D" w:rsidRPr="00F4310F" w:rsidRDefault="003A0164">
      <w:pPr>
        <w:spacing w:after="200" w:line="276" w:lineRule="auto"/>
        <w:rPr>
          <w:rFonts w:eastAsiaTheme="majorEastAsia" w:cstheme="majorBidi"/>
          <w:b/>
          <w:bCs/>
          <w:szCs w:val="28"/>
        </w:rPr>
      </w:pPr>
      <w:r w:rsidRPr="00F4310F">
        <w:t>Нормы расчета стоянок для временного хранения легковых автомобилей см. Приложение В.</w:t>
      </w:r>
    </w:p>
    <w:p w:rsidR="000F34E9" w:rsidRPr="0047012A" w:rsidRDefault="00EF7199" w:rsidP="00D24664">
      <w:pPr>
        <w:pStyle w:val="1"/>
      </w:pPr>
      <w:bookmarkStart w:id="18" w:name="_Toc501217723"/>
      <w:r>
        <w:t xml:space="preserve">1.7 </w:t>
      </w:r>
      <w:r w:rsidRPr="00A158B6">
        <w:t>Расчетные показатели, устанавливаемые для объектов местного значения в области энергет</w:t>
      </w:r>
      <w:r>
        <w:t>ики и инженерной инфраструктуры</w:t>
      </w:r>
      <w:bookmarkEnd w:id="18"/>
      <w:r w:rsidR="000F34E9" w:rsidRPr="0047012A">
        <w:t xml:space="preserve"> </w:t>
      </w:r>
    </w:p>
    <w:p w:rsidR="000F34E9" w:rsidRPr="0047012A" w:rsidRDefault="0047012A" w:rsidP="009347C6">
      <w:pPr>
        <w:pStyle w:val="4"/>
      </w:pPr>
      <w:r>
        <w:t xml:space="preserve">1.7.1 </w:t>
      </w:r>
      <w:r w:rsidR="000F34E9" w:rsidRPr="0047012A">
        <w:t>Расчетные показатели объектов, относящ</w:t>
      </w:r>
      <w:r>
        <w:t>ихся к области электроснабжения</w:t>
      </w:r>
    </w:p>
    <w:p w:rsidR="000F34E9" w:rsidRPr="00F43A49" w:rsidRDefault="000F34E9" w:rsidP="00C81036">
      <w:pPr>
        <w:ind w:firstLine="567"/>
        <w:rPr>
          <w:u w:val="single"/>
        </w:rPr>
      </w:pPr>
      <w:r w:rsidRPr="00F43A49">
        <w:t xml:space="preserve">Проектирование сельских электрических сетей распространяется на вновь сооружаемые и реконструируемые электрические сети </w:t>
      </w:r>
      <w:r w:rsidR="00E94525">
        <w:t>сельского поселения</w:t>
      </w:r>
      <w:r w:rsidRPr="00F43A49">
        <w:t xml:space="preserve">, в том числе на электрические сети к отдельным объектам, находящимся на территории </w:t>
      </w:r>
      <w:r w:rsidR="00E94525">
        <w:t>сельского поселения</w:t>
      </w:r>
      <w:r w:rsidRPr="00F43A49">
        <w:t xml:space="preserve">, независимо от их ведомственной принадлежности согласно таблице </w:t>
      </w:r>
      <w:r w:rsidR="0047012A">
        <w:t>10</w:t>
      </w:r>
      <w:r w:rsidRPr="00F43A49">
        <w:t>.</w:t>
      </w:r>
    </w:p>
    <w:p w:rsidR="000F34E9" w:rsidRPr="00093135" w:rsidRDefault="000F34E9" w:rsidP="000F34E9">
      <w:pPr>
        <w:jc w:val="right"/>
      </w:pPr>
      <w:r w:rsidRPr="00093135">
        <w:tab/>
      </w:r>
      <w:r w:rsidRPr="00093135">
        <w:tab/>
      </w:r>
      <w:r w:rsidRPr="00093135">
        <w:tab/>
      </w:r>
      <w:r w:rsidRPr="00093135">
        <w:tab/>
      </w:r>
      <w:r w:rsidRPr="00093135">
        <w:tab/>
        <w:t xml:space="preserve">Таблица </w:t>
      </w:r>
      <w:r w:rsidR="0047012A" w:rsidRPr="00093135">
        <w:t>10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4"/>
        <w:gridCol w:w="4643"/>
        <w:gridCol w:w="1634"/>
        <w:gridCol w:w="2991"/>
      </w:tblGrid>
      <w:tr w:rsidR="000F34E9" w:rsidRPr="00093135" w:rsidTr="00130442">
        <w:trPr>
          <w:trHeight w:val="778"/>
        </w:trPr>
        <w:tc>
          <w:tcPr>
            <w:tcW w:w="348" w:type="pct"/>
            <w:vMerge w:val="restart"/>
            <w:vAlign w:val="center"/>
          </w:tcPr>
          <w:p w:rsidR="000F34E9" w:rsidRPr="00093135" w:rsidRDefault="000F34E9" w:rsidP="003B11E4">
            <w:pPr>
              <w:contextualSpacing/>
              <w:jc w:val="center"/>
            </w:pPr>
            <w:r w:rsidRPr="00093135">
              <w:t>№</w:t>
            </w:r>
          </w:p>
          <w:p w:rsidR="000F34E9" w:rsidRPr="00093135" w:rsidRDefault="000F34E9" w:rsidP="003B11E4">
            <w:pPr>
              <w:contextualSpacing/>
              <w:jc w:val="center"/>
            </w:pPr>
            <w:r w:rsidRPr="00093135">
              <w:t>п/п</w:t>
            </w:r>
          </w:p>
        </w:tc>
        <w:tc>
          <w:tcPr>
            <w:tcW w:w="2330" w:type="pct"/>
            <w:vMerge w:val="restart"/>
            <w:vAlign w:val="center"/>
          </w:tcPr>
          <w:p w:rsidR="000F34E9" w:rsidRPr="00093135" w:rsidRDefault="000F34E9" w:rsidP="003B11E4">
            <w:pPr>
              <w:contextualSpacing/>
              <w:jc w:val="center"/>
            </w:pPr>
            <w:r w:rsidRPr="00093135">
              <w:t>Наименование объекта</w:t>
            </w:r>
          </w:p>
          <w:p w:rsidR="000F34E9" w:rsidRPr="00093135" w:rsidRDefault="000F34E9" w:rsidP="003B11E4">
            <w:pPr>
              <w:contextualSpacing/>
              <w:jc w:val="center"/>
            </w:pPr>
            <w:r w:rsidRPr="00093135">
              <w:t>(Наименование ресурса)*</w:t>
            </w:r>
          </w:p>
        </w:tc>
        <w:tc>
          <w:tcPr>
            <w:tcW w:w="2321" w:type="pct"/>
            <w:gridSpan w:val="2"/>
            <w:vAlign w:val="center"/>
          </w:tcPr>
          <w:p w:rsidR="000F34E9" w:rsidRPr="00093135" w:rsidRDefault="000F34E9" w:rsidP="003B11E4">
            <w:pPr>
              <w:contextualSpacing/>
              <w:jc w:val="center"/>
            </w:pPr>
            <w:r w:rsidRPr="00093135">
              <w:t>Минимально допустимый уровень обеспеченности</w:t>
            </w:r>
          </w:p>
        </w:tc>
      </w:tr>
      <w:tr w:rsidR="000F34E9" w:rsidRPr="00093135" w:rsidTr="00130442">
        <w:trPr>
          <w:trHeight w:val="776"/>
        </w:trPr>
        <w:tc>
          <w:tcPr>
            <w:tcW w:w="348" w:type="pct"/>
            <w:vMerge/>
            <w:vAlign w:val="center"/>
          </w:tcPr>
          <w:p w:rsidR="000F34E9" w:rsidRPr="00093135" w:rsidRDefault="000F34E9" w:rsidP="003B11E4">
            <w:pPr>
              <w:contextualSpacing/>
              <w:jc w:val="center"/>
            </w:pPr>
          </w:p>
        </w:tc>
        <w:tc>
          <w:tcPr>
            <w:tcW w:w="2330" w:type="pct"/>
            <w:vMerge/>
            <w:vAlign w:val="center"/>
          </w:tcPr>
          <w:p w:rsidR="000F34E9" w:rsidRPr="00093135" w:rsidRDefault="000F34E9" w:rsidP="003B11E4">
            <w:pPr>
              <w:contextualSpacing/>
              <w:jc w:val="center"/>
            </w:pPr>
          </w:p>
        </w:tc>
        <w:tc>
          <w:tcPr>
            <w:tcW w:w="820" w:type="pct"/>
            <w:vAlign w:val="center"/>
          </w:tcPr>
          <w:p w:rsidR="000F34E9" w:rsidRPr="00093135" w:rsidRDefault="000F34E9" w:rsidP="003B11E4">
            <w:pPr>
              <w:contextualSpacing/>
              <w:jc w:val="center"/>
            </w:pPr>
            <w:r w:rsidRPr="00093135">
              <w:t>Единица измерения</w:t>
            </w:r>
          </w:p>
        </w:tc>
        <w:tc>
          <w:tcPr>
            <w:tcW w:w="1501" w:type="pct"/>
            <w:vAlign w:val="center"/>
          </w:tcPr>
          <w:p w:rsidR="000F34E9" w:rsidRPr="00093135" w:rsidRDefault="000F34E9" w:rsidP="003B11E4">
            <w:pPr>
              <w:contextualSpacing/>
              <w:jc w:val="center"/>
            </w:pPr>
            <w:r w:rsidRPr="00093135">
              <w:t>Величина</w:t>
            </w:r>
          </w:p>
        </w:tc>
      </w:tr>
      <w:tr w:rsidR="000F34E9" w:rsidRPr="00093135" w:rsidTr="00130442">
        <w:trPr>
          <w:trHeight w:val="482"/>
        </w:trPr>
        <w:tc>
          <w:tcPr>
            <w:tcW w:w="348" w:type="pct"/>
            <w:vAlign w:val="center"/>
          </w:tcPr>
          <w:p w:rsidR="000F34E9" w:rsidRPr="00093135" w:rsidRDefault="000F34E9" w:rsidP="003B11E4">
            <w:pPr>
              <w:contextualSpacing/>
              <w:jc w:val="center"/>
            </w:pPr>
            <w:r w:rsidRPr="00093135">
              <w:lastRenderedPageBreak/>
              <w:t>1.</w:t>
            </w:r>
          </w:p>
        </w:tc>
        <w:tc>
          <w:tcPr>
            <w:tcW w:w="2330" w:type="pct"/>
            <w:vAlign w:val="center"/>
          </w:tcPr>
          <w:p w:rsidR="000F34E9" w:rsidRPr="00093135" w:rsidRDefault="000F34E9" w:rsidP="003B11E4">
            <w:pPr>
              <w:contextualSpacing/>
            </w:pPr>
            <w:r w:rsidRPr="00093135">
              <w:t xml:space="preserve">Электроэнергия, электропотребление </w:t>
            </w:r>
            <w:r w:rsidR="00E60C72" w:rsidRPr="00093135">
              <w:t>*</w:t>
            </w:r>
          </w:p>
        </w:tc>
        <w:tc>
          <w:tcPr>
            <w:tcW w:w="820" w:type="pct"/>
            <w:vAlign w:val="center"/>
          </w:tcPr>
          <w:p w:rsidR="000F34E9" w:rsidRPr="00093135" w:rsidRDefault="000F34E9" w:rsidP="003B11E4">
            <w:pPr>
              <w:autoSpaceDE w:val="0"/>
              <w:autoSpaceDN w:val="0"/>
              <w:adjustRightInd w:val="0"/>
              <w:contextualSpacing/>
              <w:jc w:val="center"/>
            </w:pPr>
          </w:p>
        </w:tc>
        <w:tc>
          <w:tcPr>
            <w:tcW w:w="1501" w:type="pct"/>
            <w:vAlign w:val="center"/>
          </w:tcPr>
          <w:p w:rsidR="000F34E9" w:rsidRPr="00093135" w:rsidRDefault="000F34E9" w:rsidP="003B11E4">
            <w:pPr>
              <w:contextualSpacing/>
              <w:jc w:val="both"/>
            </w:pPr>
          </w:p>
        </w:tc>
      </w:tr>
      <w:tr w:rsidR="000F34E9" w:rsidRPr="00093135" w:rsidTr="00130442">
        <w:trPr>
          <w:trHeight w:val="693"/>
        </w:trPr>
        <w:tc>
          <w:tcPr>
            <w:tcW w:w="348" w:type="pct"/>
            <w:vAlign w:val="center"/>
          </w:tcPr>
          <w:p w:rsidR="000F34E9" w:rsidRPr="00093135" w:rsidRDefault="000F34E9" w:rsidP="003B11E4">
            <w:pPr>
              <w:contextualSpacing/>
              <w:jc w:val="center"/>
            </w:pPr>
          </w:p>
        </w:tc>
        <w:tc>
          <w:tcPr>
            <w:tcW w:w="2330" w:type="pct"/>
            <w:vAlign w:val="center"/>
          </w:tcPr>
          <w:p w:rsidR="000F34E9" w:rsidRPr="00093135" w:rsidRDefault="000F34E9" w:rsidP="003B11E4">
            <w:pPr>
              <w:contextualSpacing/>
            </w:pPr>
            <w:r w:rsidRPr="00093135">
              <w:t xml:space="preserve">Объекты, не оборудованные стационарными электроплитами: </w:t>
            </w:r>
          </w:p>
        </w:tc>
        <w:tc>
          <w:tcPr>
            <w:tcW w:w="820" w:type="pct"/>
            <w:vAlign w:val="center"/>
          </w:tcPr>
          <w:p w:rsidR="000F34E9" w:rsidRPr="00093135" w:rsidRDefault="00B44856" w:rsidP="003B11E4">
            <w:pPr>
              <w:autoSpaceDE w:val="0"/>
              <w:autoSpaceDN w:val="0"/>
              <w:adjustRightInd w:val="0"/>
              <w:contextualSpacing/>
              <w:jc w:val="center"/>
            </w:pPr>
            <w:r w:rsidRPr="00093135">
              <w:t>кВт·ч  / год на 1 чел.</w:t>
            </w:r>
          </w:p>
        </w:tc>
        <w:tc>
          <w:tcPr>
            <w:tcW w:w="1501" w:type="pct"/>
            <w:vAlign w:val="center"/>
          </w:tcPr>
          <w:p w:rsidR="000F34E9" w:rsidRPr="00093135" w:rsidRDefault="00093135" w:rsidP="00E60C72">
            <w:pPr>
              <w:contextualSpacing/>
              <w:jc w:val="center"/>
            </w:pPr>
            <w:r w:rsidRPr="00093135">
              <w:t>950</w:t>
            </w:r>
          </w:p>
        </w:tc>
      </w:tr>
      <w:tr w:rsidR="000F34E9" w:rsidRPr="00093135" w:rsidTr="00130442">
        <w:trPr>
          <w:trHeight w:val="666"/>
        </w:trPr>
        <w:tc>
          <w:tcPr>
            <w:tcW w:w="348" w:type="pct"/>
            <w:vAlign w:val="center"/>
          </w:tcPr>
          <w:p w:rsidR="000F34E9" w:rsidRPr="00093135" w:rsidRDefault="000F34E9" w:rsidP="003B11E4">
            <w:pPr>
              <w:contextualSpacing/>
              <w:jc w:val="center"/>
            </w:pPr>
          </w:p>
        </w:tc>
        <w:tc>
          <w:tcPr>
            <w:tcW w:w="2330" w:type="pct"/>
            <w:vAlign w:val="center"/>
          </w:tcPr>
          <w:p w:rsidR="000F34E9" w:rsidRPr="00093135" w:rsidRDefault="000F34E9" w:rsidP="003B11E4">
            <w:pPr>
              <w:contextualSpacing/>
            </w:pPr>
            <w:r w:rsidRPr="00093135">
              <w:t xml:space="preserve">Объекты, оборудованные стационарными электроплитами: </w:t>
            </w:r>
          </w:p>
        </w:tc>
        <w:tc>
          <w:tcPr>
            <w:tcW w:w="820" w:type="pct"/>
            <w:vAlign w:val="center"/>
          </w:tcPr>
          <w:p w:rsidR="000F34E9" w:rsidRPr="00093135" w:rsidRDefault="00B44856" w:rsidP="003B11E4">
            <w:pPr>
              <w:autoSpaceDE w:val="0"/>
              <w:autoSpaceDN w:val="0"/>
              <w:adjustRightInd w:val="0"/>
              <w:contextualSpacing/>
              <w:jc w:val="center"/>
            </w:pPr>
            <w:r w:rsidRPr="00093135">
              <w:t>кВт·ч  / год на 1 чел.</w:t>
            </w:r>
          </w:p>
        </w:tc>
        <w:tc>
          <w:tcPr>
            <w:tcW w:w="1501" w:type="pct"/>
            <w:vAlign w:val="center"/>
          </w:tcPr>
          <w:p w:rsidR="000F34E9" w:rsidRPr="00093135" w:rsidRDefault="00093135" w:rsidP="003B11E4">
            <w:pPr>
              <w:contextualSpacing/>
              <w:jc w:val="center"/>
            </w:pPr>
            <w:r w:rsidRPr="00093135">
              <w:t>1350</w:t>
            </w:r>
          </w:p>
        </w:tc>
      </w:tr>
      <w:tr w:rsidR="000F34E9" w:rsidRPr="00093135" w:rsidTr="00130442">
        <w:trPr>
          <w:trHeight w:val="836"/>
        </w:trPr>
        <w:tc>
          <w:tcPr>
            <w:tcW w:w="348" w:type="pct"/>
            <w:vAlign w:val="center"/>
          </w:tcPr>
          <w:p w:rsidR="000F34E9" w:rsidRPr="00093135" w:rsidRDefault="000F34E9" w:rsidP="003B11E4">
            <w:pPr>
              <w:jc w:val="center"/>
            </w:pPr>
            <w:r w:rsidRPr="00093135">
              <w:t>2.</w:t>
            </w:r>
          </w:p>
        </w:tc>
        <w:tc>
          <w:tcPr>
            <w:tcW w:w="2330" w:type="pct"/>
            <w:vAlign w:val="center"/>
          </w:tcPr>
          <w:p w:rsidR="000F34E9" w:rsidRPr="00093135" w:rsidRDefault="000F34E9" w:rsidP="003B11E4">
            <w:r w:rsidRPr="00093135">
              <w:t>Электроэнергия, использование максимума электрической нагрузки *</w:t>
            </w:r>
          </w:p>
        </w:tc>
        <w:tc>
          <w:tcPr>
            <w:tcW w:w="820" w:type="pct"/>
            <w:vAlign w:val="center"/>
          </w:tcPr>
          <w:p w:rsidR="000F34E9" w:rsidRPr="00093135" w:rsidRDefault="000F34E9" w:rsidP="003B11E4">
            <w:pPr>
              <w:autoSpaceDE w:val="0"/>
              <w:autoSpaceDN w:val="0"/>
              <w:adjustRightInd w:val="0"/>
              <w:jc w:val="center"/>
            </w:pPr>
          </w:p>
        </w:tc>
        <w:tc>
          <w:tcPr>
            <w:tcW w:w="1501" w:type="pct"/>
            <w:vAlign w:val="center"/>
          </w:tcPr>
          <w:p w:rsidR="000F34E9" w:rsidRPr="00093135" w:rsidRDefault="000F34E9" w:rsidP="003B11E4">
            <w:pPr>
              <w:jc w:val="center"/>
            </w:pPr>
          </w:p>
        </w:tc>
      </w:tr>
      <w:tr w:rsidR="000F34E9" w:rsidRPr="00093135" w:rsidTr="00130442">
        <w:trPr>
          <w:trHeight w:val="525"/>
        </w:trPr>
        <w:tc>
          <w:tcPr>
            <w:tcW w:w="348" w:type="pct"/>
            <w:vAlign w:val="center"/>
          </w:tcPr>
          <w:p w:rsidR="000F34E9" w:rsidRPr="00093135" w:rsidRDefault="000F34E9" w:rsidP="003B11E4">
            <w:pPr>
              <w:jc w:val="center"/>
            </w:pPr>
          </w:p>
        </w:tc>
        <w:tc>
          <w:tcPr>
            <w:tcW w:w="2330" w:type="pct"/>
            <w:vAlign w:val="center"/>
          </w:tcPr>
          <w:p w:rsidR="000F34E9" w:rsidRPr="00093135" w:rsidRDefault="000F34E9" w:rsidP="003B11E4">
            <w:pPr>
              <w:contextualSpacing/>
            </w:pPr>
            <w:r w:rsidRPr="00093135">
              <w:t xml:space="preserve">Объекты, не оборудованные стационарными электроплитами: </w:t>
            </w:r>
          </w:p>
        </w:tc>
        <w:tc>
          <w:tcPr>
            <w:tcW w:w="820" w:type="pct"/>
            <w:vAlign w:val="center"/>
          </w:tcPr>
          <w:p w:rsidR="000F34E9" w:rsidRPr="00093135" w:rsidRDefault="00B44856" w:rsidP="003B11E4">
            <w:pPr>
              <w:autoSpaceDE w:val="0"/>
              <w:autoSpaceDN w:val="0"/>
              <w:adjustRightInd w:val="0"/>
              <w:jc w:val="center"/>
            </w:pPr>
            <w:r w:rsidRPr="00093135">
              <w:t>ч/год</w:t>
            </w:r>
          </w:p>
        </w:tc>
        <w:tc>
          <w:tcPr>
            <w:tcW w:w="1501" w:type="pct"/>
            <w:vAlign w:val="center"/>
          </w:tcPr>
          <w:p w:rsidR="000F34E9" w:rsidRPr="00093135" w:rsidRDefault="00093135" w:rsidP="003B11E4">
            <w:pPr>
              <w:jc w:val="center"/>
            </w:pPr>
            <w:r w:rsidRPr="00093135">
              <w:t>4100</w:t>
            </w:r>
          </w:p>
        </w:tc>
      </w:tr>
      <w:tr w:rsidR="000F34E9" w:rsidRPr="00093135" w:rsidTr="00130442">
        <w:trPr>
          <w:trHeight w:val="836"/>
        </w:trPr>
        <w:tc>
          <w:tcPr>
            <w:tcW w:w="348" w:type="pct"/>
            <w:vAlign w:val="center"/>
          </w:tcPr>
          <w:p w:rsidR="000F34E9" w:rsidRPr="00093135" w:rsidRDefault="000F34E9" w:rsidP="003B11E4">
            <w:pPr>
              <w:jc w:val="center"/>
            </w:pPr>
          </w:p>
        </w:tc>
        <w:tc>
          <w:tcPr>
            <w:tcW w:w="2330" w:type="pct"/>
            <w:vAlign w:val="center"/>
          </w:tcPr>
          <w:p w:rsidR="000F34E9" w:rsidRPr="00093135" w:rsidRDefault="000F34E9" w:rsidP="003B11E4">
            <w:pPr>
              <w:contextualSpacing/>
            </w:pPr>
            <w:r w:rsidRPr="00093135">
              <w:t xml:space="preserve">Объекты, оборудованные стационарными электроплитами (100% охвата): </w:t>
            </w:r>
          </w:p>
        </w:tc>
        <w:tc>
          <w:tcPr>
            <w:tcW w:w="820" w:type="pct"/>
            <w:vAlign w:val="center"/>
          </w:tcPr>
          <w:p w:rsidR="000F34E9" w:rsidRPr="00093135" w:rsidRDefault="00B44856" w:rsidP="003B11E4">
            <w:pPr>
              <w:autoSpaceDE w:val="0"/>
              <w:autoSpaceDN w:val="0"/>
              <w:adjustRightInd w:val="0"/>
              <w:jc w:val="center"/>
            </w:pPr>
            <w:r w:rsidRPr="00093135">
              <w:t>ч/год</w:t>
            </w:r>
          </w:p>
        </w:tc>
        <w:tc>
          <w:tcPr>
            <w:tcW w:w="1501" w:type="pct"/>
            <w:vAlign w:val="center"/>
          </w:tcPr>
          <w:p w:rsidR="000F34E9" w:rsidRPr="00093135" w:rsidRDefault="00093135" w:rsidP="003B11E4">
            <w:pPr>
              <w:jc w:val="center"/>
            </w:pPr>
            <w:r w:rsidRPr="00093135">
              <w:t>4400</w:t>
            </w:r>
          </w:p>
        </w:tc>
      </w:tr>
      <w:tr w:rsidR="000F34E9" w:rsidRPr="00093135" w:rsidTr="00130442">
        <w:trPr>
          <w:trHeight w:val="415"/>
        </w:trPr>
        <w:tc>
          <w:tcPr>
            <w:tcW w:w="348" w:type="pct"/>
            <w:vAlign w:val="center"/>
          </w:tcPr>
          <w:p w:rsidR="000F34E9" w:rsidRPr="00093135" w:rsidRDefault="000F34E9" w:rsidP="003B11E4">
            <w:pPr>
              <w:jc w:val="center"/>
            </w:pPr>
            <w:r w:rsidRPr="00093135">
              <w:t>3.</w:t>
            </w:r>
          </w:p>
        </w:tc>
        <w:tc>
          <w:tcPr>
            <w:tcW w:w="2330" w:type="pct"/>
            <w:vAlign w:val="center"/>
          </w:tcPr>
          <w:p w:rsidR="000F34E9" w:rsidRPr="00093135" w:rsidRDefault="000F34E9" w:rsidP="003B11E4">
            <w:r w:rsidRPr="00093135">
              <w:t>Электрические нагрузки *</w:t>
            </w:r>
          </w:p>
        </w:tc>
        <w:tc>
          <w:tcPr>
            <w:tcW w:w="820" w:type="pct"/>
            <w:vAlign w:val="center"/>
          </w:tcPr>
          <w:p w:rsidR="000F34E9" w:rsidRPr="00093135" w:rsidRDefault="000F34E9" w:rsidP="003B11E4">
            <w:pPr>
              <w:autoSpaceDE w:val="0"/>
              <w:autoSpaceDN w:val="0"/>
              <w:adjustRightInd w:val="0"/>
              <w:jc w:val="center"/>
            </w:pPr>
            <w:r w:rsidRPr="00093135">
              <w:t>кВт</w:t>
            </w:r>
          </w:p>
        </w:tc>
        <w:tc>
          <w:tcPr>
            <w:tcW w:w="1501" w:type="pct"/>
            <w:vAlign w:val="center"/>
          </w:tcPr>
          <w:p w:rsidR="000F34E9" w:rsidRPr="00093135" w:rsidRDefault="000F34E9" w:rsidP="003B11E4">
            <w:pPr>
              <w:jc w:val="center"/>
            </w:pPr>
            <w:r w:rsidRPr="00093135">
              <w:t>-</w:t>
            </w:r>
          </w:p>
        </w:tc>
      </w:tr>
    </w:tbl>
    <w:p w:rsidR="000F34E9" w:rsidRPr="00C84E76" w:rsidRDefault="000F34E9" w:rsidP="000F34E9">
      <w:pPr>
        <w:autoSpaceDE w:val="0"/>
        <w:autoSpaceDN w:val="0"/>
        <w:adjustRightInd w:val="0"/>
        <w:ind w:firstLine="540"/>
        <w:jc w:val="both"/>
      </w:pPr>
      <w:r w:rsidRPr="00C84E76">
        <w:t>Примечания:</w:t>
      </w:r>
    </w:p>
    <w:p w:rsidR="000F34E9" w:rsidRPr="00093135" w:rsidRDefault="000F34E9" w:rsidP="000F34E9">
      <w:pPr>
        <w:autoSpaceDE w:val="0"/>
        <w:autoSpaceDN w:val="0"/>
        <w:adjustRightInd w:val="0"/>
        <w:ind w:firstLine="540"/>
        <w:jc w:val="both"/>
      </w:pPr>
      <w:r w:rsidRPr="00093135">
        <w:t>а) Приведенный укрупненный показатель предусматривает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rsidR="000F34E9" w:rsidRPr="00093135" w:rsidRDefault="000F34E9" w:rsidP="000F34E9">
      <w:pPr>
        <w:autoSpaceDE w:val="0"/>
        <w:autoSpaceDN w:val="0"/>
        <w:adjustRightInd w:val="0"/>
        <w:ind w:firstLine="540"/>
        <w:jc w:val="both"/>
      </w:pPr>
      <w:r w:rsidRPr="00093135">
        <w:t xml:space="preserve">б) условия применения стационарных электроплит в жилой застройке принимать в соответствии с </w:t>
      </w:r>
      <w:hyperlink r:id="rId10" w:history="1">
        <w:r w:rsidRPr="00093135">
          <w:t>СП 54.13330</w:t>
        </w:r>
      </w:hyperlink>
      <w:r w:rsidRPr="00093135">
        <w:t>.2011.</w:t>
      </w:r>
    </w:p>
    <w:p w:rsidR="000F34E9" w:rsidRPr="00093135" w:rsidRDefault="000F34E9" w:rsidP="000F34E9">
      <w:pPr>
        <w:autoSpaceDE w:val="0"/>
        <w:autoSpaceDN w:val="0"/>
        <w:adjustRightInd w:val="0"/>
        <w:ind w:firstLine="540"/>
        <w:jc w:val="both"/>
      </w:pPr>
      <w:r w:rsidRPr="00093135">
        <w:t>в)</w:t>
      </w:r>
      <w:r w:rsidRPr="00093135">
        <w:rPr>
          <w:rFonts w:ascii="Courier New" w:hAnsi="Courier New" w:cs="Courier New"/>
        </w:rPr>
        <w:t>(*)</w:t>
      </w:r>
      <w:r w:rsidRPr="00093135">
        <w:t xml:space="preserve"> расчёт электрических нагрузок для разных типов застройки следует производить в соответствии с нормами РД 34.20.185-94.</w:t>
      </w:r>
    </w:p>
    <w:p w:rsidR="0072553D" w:rsidRDefault="0072553D">
      <w:pPr>
        <w:spacing w:after="200" w:line="276" w:lineRule="auto"/>
        <w:rPr>
          <w:b/>
          <w:bCs/>
          <w:szCs w:val="30"/>
        </w:rPr>
      </w:pPr>
    </w:p>
    <w:p w:rsidR="000F34E9" w:rsidRPr="0047012A" w:rsidRDefault="00DD5BDC" w:rsidP="009347C6">
      <w:pPr>
        <w:pStyle w:val="4"/>
      </w:pPr>
      <w:r>
        <w:t xml:space="preserve">1.7.2 </w:t>
      </w:r>
      <w:r w:rsidR="000F34E9" w:rsidRPr="0047012A">
        <w:t xml:space="preserve">Расчетные показатели объектов, относящихся </w:t>
      </w:r>
      <w:r>
        <w:t>к области тепло-, газоснабжения</w:t>
      </w:r>
    </w:p>
    <w:p w:rsidR="000F34E9" w:rsidRPr="00F43A49" w:rsidRDefault="000F34E9" w:rsidP="000F34E9">
      <w:pPr>
        <w:ind w:firstLine="540"/>
        <w:contextualSpacing/>
        <w:jc w:val="both"/>
        <w:rPr>
          <w:color w:val="000000"/>
        </w:rPr>
      </w:pPr>
      <w:r w:rsidRPr="00F43A49">
        <w:rPr>
          <w:color w:val="000000"/>
        </w:rPr>
        <w:t>При проектировании газораспределительных систем следует руководствоваться техническими условиями на присоединение объекта газового хозяйства к источникам газораспределения, выдаваемых владельцем газовых сетей, и наличия согласования с организацией - разработчиком схемы газоснабжения объекта.</w:t>
      </w:r>
    </w:p>
    <w:p w:rsidR="000F34E9" w:rsidRPr="00F43A49" w:rsidRDefault="000F34E9" w:rsidP="000F34E9">
      <w:pPr>
        <w:ind w:firstLine="567"/>
        <w:contextualSpacing/>
        <w:jc w:val="both"/>
        <w:rPr>
          <w:color w:val="000000"/>
        </w:rPr>
      </w:pPr>
      <w:r w:rsidRPr="00F43A49">
        <w:rPr>
          <w:color w:val="000000"/>
        </w:rPr>
        <w:t xml:space="preserve">Норма потребления газа определяется по таблице </w:t>
      </w:r>
      <w:r w:rsidR="00DD5BDC">
        <w:rPr>
          <w:color w:val="000000"/>
        </w:rPr>
        <w:t>11</w:t>
      </w:r>
      <w:r w:rsidRPr="00F43A49">
        <w:rPr>
          <w:color w:val="000000"/>
        </w:rPr>
        <w:t>.</w:t>
      </w:r>
    </w:p>
    <w:p w:rsidR="00DA403E" w:rsidRDefault="00DA403E" w:rsidP="000F34E9">
      <w:pPr>
        <w:ind w:firstLine="680"/>
        <w:contextualSpacing/>
        <w:jc w:val="right"/>
        <w:rPr>
          <w:color w:val="000000"/>
        </w:rPr>
      </w:pPr>
    </w:p>
    <w:p w:rsidR="000F34E9" w:rsidRPr="00F43A49" w:rsidRDefault="000F34E9" w:rsidP="000F34E9">
      <w:pPr>
        <w:ind w:firstLine="680"/>
        <w:contextualSpacing/>
        <w:jc w:val="right"/>
        <w:rPr>
          <w:color w:val="000000"/>
        </w:rPr>
      </w:pPr>
      <w:r w:rsidRPr="00F43A49">
        <w:rPr>
          <w:color w:val="000000"/>
        </w:rPr>
        <w:t xml:space="preserve">Таблица </w:t>
      </w:r>
      <w:r w:rsidR="00DD5BDC">
        <w:rPr>
          <w:color w:val="000000"/>
        </w:rPr>
        <w:t>11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8"/>
        <w:gridCol w:w="4477"/>
        <w:gridCol w:w="1733"/>
        <w:gridCol w:w="3174"/>
      </w:tblGrid>
      <w:tr w:rsidR="000F34E9" w:rsidRPr="00F43A49" w:rsidTr="00130442">
        <w:trPr>
          <w:trHeight w:val="778"/>
        </w:trPr>
        <w:tc>
          <w:tcPr>
            <w:tcW w:w="290" w:type="pct"/>
            <w:vMerge w:val="restart"/>
            <w:vAlign w:val="center"/>
          </w:tcPr>
          <w:p w:rsidR="000F34E9" w:rsidRPr="00F43A49" w:rsidRDefault="000F34E9" w:rsidP="003B11E4">
            <w:pPr>
              <w:jc w:val="center"/>
              <w:rPr>
                <w:color w:val="000000"/>
              </w:rPr>
            </w:pPr>
            <w:r w:rsidRPr="00F43A49">
              <w:rPr>
                <w:color w:val="000000"/>
              </w:rPr>
              <w:t>№</w:t>
            </w:r>
          </w:p>
          <w:p w:rsidR="000F34E9" w:rsidRPr="00F43A49" w:rsidRDefault="000F34E9" w:rsidP="003B11E4">
            <w:pPr>
              <w:jc w:val="center"/>
              <w:rPr>
                <w:color w:val="000000"/>
                <w:lang w:val="en-US"/>
              </w:rPr>
            </w:pPr>
            <w:r w:rsidRPr="00F43A49">
              <w:rPr>
                <w:color w:val="000000"/>
              </w:rPr>
              <w:t>п/п</w:t>
            </w:r>
          </w:p>
        </w:tc>
        <w:tc>
          <w:tcPr>
            <w:tcW w:w="2247" w:type="pct"/>
            <w:vMerge w:val="restart"/>
            <w:vAlign w:val="center"/>
          </w:tcPr>
          <w:p w:rsidR="000F34E9" w:rsidRPr="00F43A49" w:rsidRDefault="000F34E9" w:rsidP="003B11E4">
            <w:pPr>
              <w:jc w:val="center"/>
              <w:rPr>
                <w:color w:val="000000"/>
              </w:rPr>
            </w:pPr>
            <w:r w:rsidRPr="00F43A49">
              <w:rPr>
                <w:color w:val="000000"/>
              </w:rPr>
              <w:t>Наименование объекта</w:t>
            </w:r>
          </w:p>
          <w:p w:rsidR="000F34E9" w:rsidRPr="00F43A49" w:rsidRDefault="000F34E9" w:rsidP="003B11E4">
            <w:pPr>
              <w:jc w:val="center"/>
              <w:rPr>
                <w:color w:val="000000"/>
              </w:rPr>
            </w:pPr>
            <w:r w:rsidRPr="00F43A49">
              <w:rPr>
                <w:color w:val="000000"/>
              </w:rPr>
              <w:t>(Наименование ресурса)*</w:t>
            </w:r>
          </w:p>
        </w:tc>
        <w:tc>
          <w:tcPr>
            <w:tcW w:w="2463" w:type="pct"/>
            <w:gridSpan w:val="2"/>
            <w:vAlign w:val="center"/>
          </w:tcPr>
          <w:p w:rsidR="000F34E9" w:rsidRPr="00F43A49" w:rsidRDefault="000F34E9" w:rsidP="003B11E4">
            <w:pPr>
              <w:jc w:val="center"/>
              <w:rPr>
                <w:color w:val="000000"/>
              </w:rPr>
            </w:pPr>
            <w:r w:rsidRPr="00F43A49">
              <w:rPr>
                <w:color w:val="000000"/>
              </w:rPr>
              <w:t>Минимально допустимый уровень обеспеченности</w:t>
            </w:r>
          </w:p>
        </w:tc>
      </w:tr>
      <w:tr w:rsidR="000F34E9" w:rsidRPr="00F43A49" w:rsidTr="00130442">
        <w:trPr>
          <w:trHeight w:val="608"/>
        </w:trPr>
        <w:tc>
          <w:tcPr>
            <w:tcW w:w="290" w:type="pct"/>
            <w:vMerge/>
            <w:vAlign w:val="center"/>
          </w:tcPr>
          <w:p w:rsidR="000F34E9" w:rsidRPr="00F43A49" w:rsidRDefault="000F34E9" w:rsidP="003B11E4">
            <w:pPr>
              <w:jc w:val="center"/>
              <w:rPr>
                <w:color w:val="000000"/>
              </w:rPr>
            </w:pPr>
          </w:p>
        </w:tc>
        <w:tc>
          <w:tcPr>
            <w:tcW w:w="2247" w:type="pct"/>
            <w:vMerge/>
            <w:vAlign w:val="center"/>
          </w:tcPr>
          <w:p w:rsidR="000F34E9" w:rsidRPr="00F43A49" w:rsidRDefault="000F34E9" w:rsidP="003B11E4">
            <w:pPr>
              <w:jc w:val="center"/>
              <w:rPr>
                <w:color w:val="000000"/>
              </w:rPr>
            </w:pPr>
          </w:p>
        </w:tc>
        <w:tc>
          <w:tcPr>
            <w:tcW w:w="870" w:type="pct"/>
            <w:vAlign w:val="center"/>
          </w:tcPr>
          <w:p w:rsidR="000F34E9" w:rsidRPr="00F43A49" w:rsidRDefault="000F34E9" w:rsidP="003B11E4">
            <w:pPr>
              <w:jc w:val="center"/>
              <w:rPr>
                <w:color w:val="000000"/>
              </w:rPr>
            </w:pPr>
            <w:r w:rsidRPr="00F43A49">
              <w:rPr>
                <w:color w:val="000000"/>
              </w:rPr>
              <w:t>Единица измерения</w:t>
            </w:r>
          </w:p>
        </w:tc>
        <w:tc>
          <w:tcPr>
            <w:tcW w:w="1594" w:type="pct"/>
            <w:vAlign w:val="center"/>
          </w:tcPr>
          <w:p w:rsidR="000F34E9" w:rsidRPr="00F43A49" w:rsidRDefault="000F34E9" w:rsidP="003B11E4">
            <w:pPr>
              <w:jc w:val="center"/>
              <w:rPr>
                <w:color w:val="000000"/>
              </w:rPr>
            </w:pPr>
            <w:r w:rsidRPr="00F43A49">
              <w:rPr>
                <w:color w:val="000000"/>
              </w:rPr>
              <w:t>Величина</w:t>
            </w:r>
          </w:p>
        </w:tc>
      </w:tr>
      <w:tr w:rsidR="000F34E9" w:rsidRPr="00F43A49" w:rsidTr="00130442">
        <w:trPr>
          <w:trHeight w:val="668"/>
        </w:trPr>
        <w:tc>
          <w:tcPr>
            <w:tcW w:w="290" w:type="pct"/>
            <w:vAlign w:val="center"/>
          </w:tcPr>
          <w:p w:rsidR="000F34E9" w:rsidRPr="00F43A49" w:rsidRDefault="000F34E9" w:rsidP="003B11E4">
            <w:pPr>
              <w:jc w:val="center"/>
              <w:rPr>
                <w:color w:val="000000"/>
              </w:rPr>
            </w:pPr>
            <w:r w:rsidRPr="00F43A49">
              <w:rPr>
                <w:color w:val="000000"/>
              </w:rPr>
              <w:t>1.</w:t>
            </w:r>
          </w:p>
        </w:tc>
        <w:tc>
          <w:tcPr>
            <w:tcW w:w="2247" w:type="pct"/>
            <w:vAlign w:val="center"/>
          </w:tcPr>
          <w:p w:rsidR="000F34E9" w:rsidRPr="00F43A49" w:rsidRDefault="000F34E9" w:rsidP="003B11E4">
            <w:pPr>
              <w:rPr>
                <w:color w:val="000000"/>
              </w:rPr>
            </w:pPr>
            <w:r w:rsidRPr="00F43A49">
              <w:rPr>
                <w:color w:val="000000"/>
              </w:rPr>
              <w:t>Природный газ, при наличии централи-зованного горячего водоснабжения **</w:t>
            </w:r>
          </w:p>
        </w:tc>
        <w:tc>
          <w:tcPr>
            <w:tcW w:w="870" w:type="pct"/>
            <w:vAlign w:val="center"/>
          </w:tcPr>
          <w:p w:rsidR="000F34E9" w:rsidRPr="00F43A49" w:rsidRDefault="000F34E9" w:rsidP="003B11E4">
            <w:pPr>
              <w:jc w:val="center"/>
              <w:rPr>
                <w:color w:val="000000"/>
              </w:rPr>
            </w:pPr>
            <w:r w:rsidRPr="00F43A49">
              <w:rPr>
                <w:color w:val="000000"/>
              </w:rPr>
              <w:t>м</w:t>
            </w:r>
            <w:r w:rsidRPr="00F43A49">
              <w:rPr>
                <w:color w:val="000000"/>
                <w:vertAlign w:val="superscript"/>
              </w:rPr>
              <w:t xml:space="preserve">3 </w:t>
            </w:r>
            <w:r w:rsidRPr="00F43A49">
              <w:rPr>
                <w:color w:val="000000"/>
              </w:rPr>
              <w:t>/ год</w:t>
            </w:r>
          </w:p>
          <w:p w:rsidR="000F34E9" w:rsidRPr="00F43A49" w:rsidRDefault="000F34E9" w:rsidP="003B11E4">
            <w:pPr>
              <w:jc w:val="center"/>
              <w:rPr>
                <w:color w:val="000000"/>
              </w:rPr>
            </w:pPr>
            <w:r w:rsidRPr="00F43A49">
              <w:rPr>
                <w:color w:val="000000"/>
              </w:rPr>
              <w:t>на 1 чел.</w:t>
            </w:r>
          </w:p>
        </w:tc>
        <w:tc>
          <w:tcPr>
            <w:tcW w:w="1594" w:type="pct"/>
            <w:vAlign w:val="center"/>
          </w:tcPr>
          <w:p w:rsidR="000F34E9" w:rsidRPr="00F43A49" w:rsidRDefault="000F34E9" w:rsidP="003B11E4">
            <w:pPr>
              <w:jc w:val="center"/>
              <w:rPr>
                <w:color w:val="000000"/>
                <w:lang w:val="en-US"/>
              </w:rPr>
            </w:pPr>
            <w:r w:rsidRPr="00F43A49">
              <w:rPr>
                <w:color w:val="000000"/>
              </w:rPr>
              <w:t>120</w:t>
            </w:r>
          </w:p>
        </w:tc>
      </w:tr>
      <w:tr w:rsidR="000F34E9" w:rsidRPr="00F43A49" w:rsidTr="00130442">
        <w:trPr>
          <w:trHeight w:val="706"/>
        </w:trPr>
        <w:tc>
          <w:tcPr>
            <w:tcW w:w="290" w:type="pct"/>
            <w:vAlign w:val="center"/>
          </w:tcPr>
          <w:p w:rsidR="000F34E9" w:rsidRPr="00F43A49" w:rsidRDefault="000F34E9" w:rsidP="003B11E4">
            <w:pPr>
              <w:jc w:val="center"/>
              <w:rPr>
                <w:color w:val="000000"/>
              </w:rPr>
            </w:pPr>
            <w:r w:rsidRPr="00F43A49">
              <w:rPr>
                <w:color w:val="000000"/>
              </w:rPr>
              <w:t>2.</w:t>
            </w:r>
          </w:p>
        </w:tc>
        <w:tc>
          <w:tcPr>
            <w:tcW w:w="2247" w:type="pct"/>
            <w:vAlign w:val="center"/>
          </w:tcPr>
          <w:p w:rsidR="000F34E9" w:rsidRPr="00F43A49" w:rsidRDefault="000F34E9" w:rsidP="003B11E4">
            <w:pPr>
              <w:rPr>
                <w:color w:val="000000"/>
              </w:rPr>
            </w:pPr>
            <w:r w:rsidRPr="00F43A49">
              <w:rPr>
                <w:color w:val="000000"/>
              </w:rPr>
              <w:t>Природный газ, при горячем водоснаб-жении от газовых водонагревателей **</w:t>
            </w:r>
          </w:p>
        </w:tc>
        <w:tc>
          <w:tcPr>
            <w:tcW w:w="870" w:type="pct"/>
            <w:vAlign w:val="center"/>
          </w:tcPr>
          <w:p w:rsidR="000F34E9" w:rsidRPr="00F43A49" w:rsidRDefault="000F34E9" w:rsidP="003B11E4">
            <w:pPr>
              <w:jc w:val="center"/>
              <w:rPr>
                <w:color w:val="000000"/>
              </w:rPr>
            </w:pPr>
            <w:r w:rsidRPr="00F43A49">
              <w:rPr>
                <w:color w:val="000000"/>
              </w:rPr>
              <w:t>м</w:t>
            </w:r>
            <w:r w:rsidRPr="00F43A49">
              <w:rPr>
                <w:color w:val="000000"/>
                <w:vertAlign w:val="superscript"/>
              </w:rPr>
              <w:t xml:space="preserve">3 </w:t>
            </w:r>
            <w:r w:rsidRPr="00F43A49">
              <w:rPr>
                <w:color w:val="000000"/>
              </w:rPr>
              <w:t>/ год</w:t>
            </w:r>
          </w:p>
          <w:p w:rsidR="000F34E9" w:rsidRPr="00F43A49" w:rsidRDefault="000F34E9" w:rsidP="003B11E4">
            <w:pPr>
              <w:jc w:val="center"/>
              <w:rPr>
                <w:color w:val="000000"/>
              </w:rPr>
            </w:pPr>
            <w:r w:rsidRPr="00F43A49">
              <w:rPr>
                <w:color w:val="000000"/>
              </w:rPr>
              <w:t>на 1 чел.</w:t>
            </w:r>
          </w:p>
        </w:tc>
        <w:tc>
          <w:tcPr>
            <w:tcW w:w="1594" w:type="pct"/>
            <w:vAlign w:val="center"/>
          </w:tcPr>
          <w:p w:rsidR="000F34E9" w:rsidRPr="00F43A49" w:rsidRDefault="000F34E9" w:rsidP="003B11E4">
            <w:pPr>
              <w:jc w:val="center"/>
              <w:rPr>
                <w:color w:val="000000"/>
                <w:lang w:val="en-US"/>
              </w:rPr>
            </w:pPr>
            <w:r w:rsidRPr="00F43A49">
              <w:rPr>
                <w:color w:val="000000"/>
              </w:rPr>
              <w:t>300</w:t>
            </w:r>
          </w:p>
        </w:tc>
      </w:tr>
      <w:tr w:rsidR="000F34E9" w:rsidRPr="00F43A49" w:rsidTr="00130442">
        <w:trPr>
          <w:trHeight w:val="689"/>
        </w:trPr>
        <w:tc>
          <w:tcPr>
            <w:tcW w:w="290" w:type="pct"/>
            <w:vAlign w:val="center"/>
          </w:tcPr>
          <w:p w:rsidR="000F34E9" w:rsidRPr="00F43A49" w:rsidRDefault="000F34E9" w:rsidP="003B11E4">
            <w:pPr>
              <w:jc w:val="center"/>
              <w:rPr>
                <w:color w:val="000000"/>
              </w:rPr>
            </w:pPr>
            <w:r w:rsidRPr="00F43A49">
              <w:rPr>
                <w:color w:val="000000"/>
              </w:rPr>
              <w:t>3.</w:t>
            </w:r>
          </w:p>
        </w:tc>
        <w:tc>
          <w:tcPr>
            <w:tcW w:w="2247" w:type="pct"/>
            <w:vAlign w:val="center"/>
          </w:tcPr>
          <w:p w:rsidR="000F34E9" w:rsidRPr="00F43A49" w:rsidRDefault="000F34E9" w:rsidP="003B11E4">
            <w:pPr>
              <w:rPr>
                <w:color w:val="000000"/>
              </w:rPr>
            </w:pPr>
            <w:r w:rsidRPr="00F43A49">
              <w:rPr>
                <w:color w:val="000000"/>
              </w:rPr>
              <w:t xml:space="preserve">Природный газ, </w:t>
            </w:r>
            <w:r w:rsidRPr="00F43A49">
              <w:rPr>
                <w:rFonts w:cs="Calibri"/>
                <w:color w:val="000000"/>
              </w:rPr>
              <w:t>при отсутствии всяких видов горячего водоснабжения</w:t>
            </w:r>
          </w:p>
        </w:tc>
        <w:tc>
          <w:tcPr>
            <w:tcW w:w="870" w:type="pct"/>
            <w:vAlign w:val="center"/>
          </w:tcPr>
          <w:p w:rsidR="000F34E9" w:rsidRPr="00F43A49" w:rsidRDefault="000F34E9" w:rsidP="003B11E4">
            <w:pPr>
              <w:jc w:val="center"/>
              <w:rPr>
                <w:color w:val="000000"/>
              </w:rPr>
            </w:pPr>
            <w:r w:rsidRPr="00F43A49">
              <w:rPr>
                <w:color w:val="000000"/>
              </w:rPr>
              <w:t>м</w:t>
            </w:r>
            <w:r w:rsidRPr="00F43A49">
              <w:rPr>
                <w:color w:val="000000"/>
                <w:vertAlign w:val="superscript"/>
              </w:rPr>
              <w:t xml:space="preserve">3 </w:t>
            </w:r>
            <w:r w:rsidRPr="00F43A49">
              <w:rPr>
                <w:color w:val="000000"/>
              </w:rPr>
              <w:t>/ год</w:t>
            </w:r>
          </w:p>
          <w:p w:rsidR="000F34E9" w:rsidRPr="00F43A49" w:rsidRDefault="000F34E9" w:rsidP="003B11E4">
            <w:pPr>
              <w:jc w:val="center"/>
              <w:rPr>
                <w:color w:val="000000"/>
              </w:rPr>
            </w:pPr>
            <w:r w:rsidRPr="00F43A49">
              <w:rPr>
                <w:color w:val="000000"/>
              </w:rPr>
              <w:t>на 1 чел.</w:t>
            </w:r>
          </w:p>
        </w:tc>
        <w:tc>
          <w:tcPr>
            <w:tcW w:w="1594" w:type="pct"/>
            <w:vAlign w:val="center"/>
          </w:tcPr>
          <w:p w:rsidR="000F34E9" w:rsidRPr="00F43A49" w:rsidRDefault="000F34E9" w:rsidP="003B11E4">
            <w:pPr>
              <w:jc w:val="center"/>
              <w:rPr>
                <w:color w:val="000000"/>
              </w:rPr>
            </w:pPr>
            <w:r w:rsidRPr="00F43A49">
              <w:rPr>
                <w:color w:val="000000"/>
              </w:rPr>
              <w:t>180</w:t>
            </w:r>
          </w:p>
          <w:p w:rsidR="000F34E9" w:rsidRPr="00F43A49" w:rsidRDefault="000F34E9" w:rsidP="003B11E4">
            <w:pPr>
              <w:jc w:val="center"/>
              <w:rPr>
                <w:color w:val="000000"/>
                <w:lang w:val="en-US"/>
              </w:rPr>
            </w:pPr>
          </w:p>
        </w:tc>
      </w:tr>
      <w:tr w:rsidR="000F34E9" w:rsidRPr="00F43A49" w:rsidTr="00130442">
        <w:trPr>
          <w:trHeight w:val="571"/>
        </w:trPr>
        <w:tc>
          <w:tcPr>
            <w:tcW w:w="290" w:type="pct"/>
            <w:vAlign w:val="center"/>
          </w:tcPr>
          <w:p w:rsidR="000F34E9" w:rsidRPr="00F43A49" w:rsidRDefault="000F34E9" w:rsidP="003B11E4">
            <w:pPr>
              <w:jc w:val="center"/>
              <w:rPr>
                <w:color w:val="000000"/>
              </w:rPr>
            </w:pPr>
            <w:r w:rsidRPr="00F43A49">
              <w:rPr>
                <w:color w:val="000000"/>
              </w:rPr>
              <w:t>4.</w:t>
            </w:r>
          </w:p>
        </w:tc>
        <w:tc>
          <w:tcPr>
            <w:tcW w:w="2247" w:type="pct"/>
            <w:vAlign w:val="center"/>
          </w:tcPr>
          <w:p w:rsidR="000F34E9" w:rsidRPr="00F43A49" w:rsidRDefault="000F34E9" w:rsidP="003B11E4">
            <w:pPr>
              <w:rPr>
                <w:color w:val="000000"/>
              </w:rPr>
            </w:pPr>
            <w:r w:rsidRPr="00F43A49">
              <w:rPr>
                <w:color w:val="000000"/>
              </w:rPr>
              <w:t xml:space="preserve">Тепловая нагрузка, </w:t>
            </w:r>
          </w:p>
          <w:p w:rsidR="000F34E9" w:rsidRPr="00F43A49" w:rsidRDefault="000F34E9" w:rsidP="003B11E4">
            <w:pPr>
              <w:rPr>
                <w:color w:val="000000"/>
              </w:rPr>
            </w:pPr>
            <w:r w:rsidRPr="00F43A49">
              <w:rPr>
                <w:color w:val="000000"/>
              </w:rPr>
              <w:t>расход газа ***</w:t>
            </w:r>
          </w:p>
        </w:tc>
        <w:tc>
          <w:tcPr>
            <w:tcW w:w="870" w:type="pct"/>
            <w:vAlign w:val="center"/>
          </w:tcPr>
          <w:p w:rsidR="000F34E9" w:rsidRPr="00F43A49" w:rsidRDefault="000F34E9" w:rsidP="003B11E4">
            <w:pPr>
              <w:jc w:val="center"/>
              <w:rPr>
                <w:color w:val="000000"/>
              </w:rPr>
            </w:pPr>
            <w:r w:rsidRPr="00F43A49">
              <w:rPr>
                <w:color w:val="000000"/>
              </w:rPr>
              <w:t>Гкал, м3/чел</w:t>
            </w:r>
          </w:p>
        </w:tc>
        <w:tc>
          <w:tcPr>
            <w:tcW w:w="1594" w:type="pct"/>
            <w:vAlign w:val="center"/>
          </w:tcPr>
          <w:p w:rsidR="000F34E9" w:rsidRPr="00F43A49" w:rsidRDefault="000F34E9" w:rsidP="003B11E4">
            <w:pPr>
              <w:jc w:val="center"/>
              <w:rPr>
                <w:color w:val="000000"/>
              </w:rPr>
            </w:pPr>
            <w:r w:rsidRPr="00F43A49">
              <w:rPr>
                <w:color w:val="000000"/>
              </w:rPr>
              <w:t>-</w:t>
            </w:r>
          </w:p>
        </w:tc>
      </w:tr>
    </w:tbl>
    <w:p w:rsidR="000F34E9" w:rsidRPr="00C84E76" w:rsidRDefault="000F34E9" w:rsidP="000F34E9">
      <w:pPr>
        <w:ind w:firstLine="567"/>
        <w:contextualSpacing/>
        <w:jc w:val="both"/>
        <w:rPr>
          <w:color w:val="000000"/>
        </w:rPr>
      </w:pPr>
      <w:r w:rsidRPr="00C84E76">
        <w:rPr>
          <w:color w:val="000000"/>
        </w:rPr>
        <w:lastRenderedPageBreak/>
        <w:t>Примечания:</w:t>
      </w:r>
    </w:p>
    <w:p w:rsidR="000F34E9" w:rsidRPr="00F43A49" w:rsidRDefault="000F34E9" w:rsidP="000F34E9">
      <w:pPr>
        <w:ind w:firstLine="567"/>
        <w:contextualSpacing/>
        <w:jc w:val="both"/>
        <w:rPr>
          <w:color w:val="000000"/>
        </w:rPr>
      </w:pPr>
      <w:r w:rsidRPr="00F43A49">
        <w:rPr>
          <w:color w:val="000000"/>
        </w:rPr>
        <w:t>а)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0F34E9" w:rsidRPr="00F43A49" w:rsidRDefault="000F34E9" w:rsidP="000F34E9">
      <w:pPr>
        <w:ind w:firstLine="567"/>
        <w:contextualSpacing/>
        <w:jc w:val="both"/>
        <w:rPr>
          <w:color w:val="000000"/>
        </w:rPr>
      </w:pPr>
      <w:r w:rsidRPr="00F43A49">
        <w:rPr>
          <w:color w:val="000000"/>
        </w:rPr>
        <w:t>б) (**) нормы расхода природного газа следует использовать в целях градостроительного проектирования в качестве укрупнённых показателей расхода (потребления) газа при расчётной теплоте сгорания 34 МДж/м3 (8000 ккал/ м3).</w:t>
      </w:r>
    </w:p>
    <w:p w:rsidR="00006382" w:rsidRDefault="000F34E9" w:rsidP="00006382">
      <w:pPr>
        <w:ind w:firstLine="567"/>
        <w:contextualSpacing/>
        <w:jc w:val="both"/>
        <w:rPr>
          <w:color w:val="000000"/>
        </w:rPr>
      </w:pPr>
      <w:r w:rsidRPr="00F43A49">
        <w:rPr>
          <w:color w:val="000000"/>
        </w:rPr>
        <w:t>в) (***) удельные показатели максимальной тепловой нагрузки, расходы газа для различных потребителей следует принимать по нормам СП 124.13330.2012, СП 42-101-2003.</w:t>
      </w:r>
    </w:p>
    <w:p w:rsidR="000F34E9" w:rsidRPr="0047012A" w:rsidRDefault="00DD5BDC" w:rsidP="00006382">
      <w:pPr>
        <w:ind w:firstLine="567"/>
        <w:contextualSpacing/>
        <w:jc w:val="both"/>
      </w:pPr>
      <w:r>
        <w:t xml:space="preserve">1.7.3 </w:t>
      </w:r>
      <w:r w:rsidR="000F34E9" w:rsidRPr="0047012A">
        <w:t>Расчетные показатели объектов, относ</w:t>
      </w:r>
      <w:r>
        <w:t>ящихся к области водоснабжения</w:t>
      </w:r>
    </w:p>
    <w:p w:rsidR="000F34E9" w:rsidRPr="00F43A49" w:rsidRDefault="000F34E9" w:rsidP="000F34E9">
      <w:pPr>
        <w:ind w:firstLine="680"/>
        <w:contextualSpacing/>
        <w:jc w:val="both"/>
        <w:rPr>
          <w:color w:val="000000"/>
        </w:rPr>
      </w:pPr>
      <w:r w:rsidRPr="00F43A49">
        <w:rPr>
          <w:color w:val="000000"/>
        </w:rPr>
        <w:t>При проектировании систем водоснабжения удельное среднесуточное (за год) водопотребление на хозяйственно-питьевые нужды населения должно приниматься в зависимости от мощности источника водоснабжения и качества воды, степени благоустройства, этажности застройки и местных условий.</w:t>
      </w:r>
    </w:p>
    <w:p w:rsidR="000F34E9" w:rsidRPr="00F43A49" w:rsidRDefault="000F34E9" w:rsidP="000F34E9">
      <w:pPr>
        <w:ind w:firstLine="567"/>
        <w:contextualSpacing/>
        <w:jc w:val="both"/>
        <w:rPr>
          <w:color w:val="000000"/>
        </w:rPr>
      </w:pPr>
      <w:r w:rsidRPr="00F43A49">
        <w:rPr>
          <w:color w:val="000000"/>
        </w:rPr>
        <w:t xml:space="preserve">Норма водопотребления  определяется по таблице </w:t>
      </w:r>
      <w:r w:rsidR="00DD5BDC">
        <w:rPr>
          <w:color w:val="000000"/>
        </w:rPr>
        <w:t>12</w:t>
      </w:r>
      <w:r w:rsidRPr="00F43A49">
        <w:rPr>
          <w:color w:val="000000"/>
        </w:rPr>
        <w:t>.</w:t>
      </w:r>
    </w:p>
    <w:p w:rsidR="000F34E9" w:rsidRDefault="000F34E9" w:rsidP="000F34E9">
      <w:pPr>
        <w:ind w:firstLine="680"/>
        <w:contextualSpacing/>
        <w:jc w:val="right"/>
        <w:rPr>
          <w:color w:val="000000"/>
        </w:rPr>
      </w:pPr>
      <w:r w:rsidRPr="00F43A49">
        <w:rPr>
          <w:color w:val="000000"/>
        </w:rPr>
        <w:t xml:space="preserve">Таблица </w:t>
      </w:r>
      <w:r w:rsidR="00DD5BDC">
        <w:rPr>
          <w:color w:val="000000"/>
        </w:rPr>
        <w:t>12</w:t>
      </w:r>
    </w:p>
    <w:tbl>
      <w:tblPr>
        <w:tblW w:w="0" w:type="auto"/>
        <w:tblInd w:w="5" w:type="dxa"/>
        <w:tblLayout w:type="fixed"/>
        <w:tblCellMar>
          <w:left w:w="0" w:type="dxa"/>
          <w:right w:w="0" w:type="dxa"/>
        </w:tblCellMar>
        <w:tblLook w:val="0000" w:firstRow="0" w:lastRow="0" w:firstColumn="0" w:lastColumn="0" w:noHBand="0" w:noVBand="0"/>
      </w:tblPr>
      <w:tblGrid>
        <w:gridCol w:w="6931"/>
        <w:gridCol w:w="2988"/>
      </w:tblGrid>
      <w:tr w:rsidR="00773293" w:rsidRPr="00BE04C7" w:rsidTr="00673A7C">
        <w:trPr>
          <w:tblHeader/>
        </w:trPr>
        <w:tc>
          <w:tcPr>
            <w:tcW w:w="6931" w:type="dxa"/>
            <w:tcBorders>
              <w:top w:val="single" w:sz="4" w:space="0" w:color="000000"/>
              <w:left w:val="single" w:sz="4" w:space="0" w:color="000000"/>
              <w:bottom w:val="single" w:sz="4" w:space="0" w:color="000000"/>
            </w:tcBorders>
            <w:shd w:val="clear" w:color="auto" w:fill="FFFFFF"/>
            <w:vAlign w:val="center"/>
          </w:tcPr>
          <w:p w:rsidR="00773293" w:rsidRPr="00BE04C7" w:rsidRDefault="00773293" w:rsidP="00673A7C">
            <w:pPr>
              <w:jc w:val="center"/>
            </w:pPr>
            <w:r w:rsidRPr="00BE04C7">
              <w:t>Водопотребители</w:t>
            </w:r>
          </w:p>
        </w:tc>
        <w:tc>
          <w:tcPr>
            <w:tcW w:w="2988" w:type="dxa"/>
            <w:tcBorders>
              <w:top w:val="single" w:sz="4" w:space="0" w:color="000000"/>
              <w:left w:val="single" w:sz="4" w:space="0" w:color="000000"/>
              <w:right w:val="single" w:sz="4" w:space="0" w:color="000000"/>
            </w:tcBorders>
            <w:shd w:val="clear" w:color="auto" w:fill="FFFFFF"/>
            <w:vAlign w:val="center"/>
          </w:tcPr>
          <w:p w:rsidR="00773293" w:rsidRPr="00BE04C7" w:rsidRDefault="00773293" w:rsidP="00673A7C">
            <w:pPr>
              <w:jc w:val="center"/>
            </w:pPr>
            <w:r w:rsidRPr="00BE04C7">
              <w:t>Hopмы расхода воды (в том числе горячей), л</w:t>
            </w:r>
            <w:r w:rsidRPr="00BE04C7">
              <w:rPr>
                <w:rStyle w:val="12"/>
                <w:position w:val="14"/>
              </w:rPr>
              <w:t xml:space="preserve"> </w:t>
            </w:r>
            <w:r w:rsidRPr="00BE04C7">
              <w:t xml:space="preserve">на человека в </w:t>
            </w:r>
            <w:r>
              <w:t>сутки</w:t>
            </w:r>
          </w:p>
        </w:tc>
      </w:tr>
      <w:tr w:rsidR="00773293" w:rsidRPr="00BE04C7" w:rsidTr="00673A7C">
        <w:tc>
          <w:tcPr>
            <w:tcW w:w="6931" w:type="dxa"/>
            <w:tcBorders>
              <w:top w:val="single" w:sz="4" w:space="0" w:color="000000"/>
              <w:left w:val="single" w:sz="4" w:space="0" w:color="000000"/>
            </w:tcBorders>
            <w:shd w:val="clear" w:color="auto" w:fill="FFFFFF"/>
            <w:vAlign w:val="bottom"/>
          </w:tcPr>
          <w:p w:rsidR="00773293" w:rsidRPr="00BE04C7" w:rsidRDefault="00773293" w:rsidP="00773293">
            <w:pPr>
              <w:ind w:left="142"/>
            </w:pPr>
            <w:r w:rsidRPr="00BE04C7">
              <w:rPr>
                <w:rStyle w:val="12"/>
              </w:rPr>
              <w:t>Многоквартирные жилые дома</w:t>
            </w:r>
            <w:r w:rsidRPr="00BE04C7">
              <w:t>:</w:t>
            </w:r>
          </w:p>
        </w:tc>
        <w:tc>
          <w:tcPr>
            <w:tcW w:w="2988" w:type="dxa"/>
            <w:vMerge w:val="restart"/>
            <w:tcBorders>
              <w:top w:val="single" w:sz="4" w:space="0" w:color="000000"/>
              <w:left w:val="single" w:sz="4" w:space="0" w:color="000000"/>
              <w:right w:val="single" w:sz="4" w:space="0" w:color="000000"/>
            </w:tcBorders>
            <w:shd w:val="clear" w:color="auto" w:fill="FFFFFF"/>
            <w:vAlign w:val="center"/>
          </w:tcPr>
          <w:p w:rsidR="00773293" w:rsidRPr="00BE04C7" w:rsidRDefault="00773293" w:rsidP="00673A7C">
            <w:pPr>
              <w:jc w:val="center"/>
            </w:pPr>
          </w:p>
          <w:p w:rsidR="00773293" w:rsidRPr="00BE04C7" w:rsidRDefault="00773293" w:rsidP="00673A7C">
            <w:pPr>
              <w:jc w:val="center"/>
            </w:pPr>
            <w:r w:rsidRPr="00BE04C7">
              <w:t>100</w:t>
            </w:r>
          </w:p>
        </w:tc>
      </w:tr>
      <w:tr w:rsidR="00773293" w:rsidRPr="00BE04C7" w:rsidTr="00673A7C">
        <w:tc>
          <w:tcPr>
            <w:tcW w:w="6931" w:type="dxa"/>
            <w:tcBorders>
              <w:left w:val="single" w:sz="4" w:space="0" w:color="000000"/>
              <w:bottom w:val="single" w:sz="4" w:space="0" w:color="000000"/>
            </w:tcBorders>
            <w:shd w:val="clear" w:color="auto" w:fill="FFFFFF"/>
          </w:tcPr>
          <w:p w:rsidR="00773293" w:rsidRPr="00BE04C7" w:rsidRDefault="00773293" w:rsidP="00773293">
            <w:pPr>
              <w:ind w:left="142"/>
            </w:pPr>
            <w:r w:rsidRPr="00BE04C7">
              <w:t>с водопроводом и канализацией без ванн</w:t>
            </w:r>
          </w:p>
        </w:tc>
        <w:tc>
          <w:tcPr>
            <w:tcW w:w="2988" w:type="dxa"/>
            <w:vMerge/>
            <w:tcBorders>
              <w:top w:val="single" w:sz="4" w:space="0" w:color="000000"/>
              <w:left w:val="single" w:sz="4" w:space="0" w:color="000000"/>
              <w:right w:val="single" w:sz="4" w:space="0" w:color="000000"/>
            </w:tcBorders>
            <w:shd w:val="clear" w:color="auto" w:fill="FFFFFF"/>
            <w:vAlign w:val="center"/>
          </w:tcPr>
          <w:p w:rsidR="00773293" w:rsidRPr="00BE04C7" w:rsidRDefault="00773293" w:rsidP="00673A7C">
            <w:pPr>
              <w:snapToGrid w:val="0"/>
              <w:jc w:val="center"/>
            </w:pPr>
          </w:p>
        </w:tc>
      </w:tr>
      <w:tr w:rsidR="00773293" w:rsidRPr="00BE04C7" w:rsidTr="00673A7C">
        <w:tc>
          <w:tcPr>
            <w:tcW w:w="6931" w:type="dxa"/>
            <w:tcBorders>
              <w:top w:val="single" w:sz="4" w:space="0" w:color="000000"/>
              <w:left w:val="single" w:sz="4" w:space="0" w:color="000000"/>
              <w:bottom w:val="single" w:sz="4" w:space="0" w:color="000000"/>
            </w:tcBorders>
            <w:shd w:val="clear" w:color="auto" w:fill="FFFFFF"/>
          </w:tcPr>
          <w:p w:rsidR="00773293" w:rsidRPr="00BE04C7" w:rsidRDefault="00773293" w:rsidP="00773293">
            <w:pPr>
              <w:ind w:left="142"/>
            </w:pPr>
            <w:r w:rsidRPr="00BE04C7">
              <w:rPr>
                <w:color w:val="000000"/>
              </w:rPr>
              <w:t>то же, с газоснабжением</w:t>
            </w:r>
          </w:p>
        </w:tc>
        <w:tc>
          <w:tcPr>
            <w:tcW w:w="2988" w:type="dxa"/>
            <w:tcBorders>
              <w:top w:val="single" w:sz="4" w:space="0" w:color="000000"/>
              <w:left w:val="single" w:sz="4" w:space="0" w:color="000000"/>
              <w:right w:val="single" w:sz="4" w:space="0" w:color="000000"/>
            </w:tcBorders>
            <w:shd w:val="clear" w:color="auto" w:fill="FFFFFF"/>
          </w:tcPr>
          <w:p w:rsidR="00773293" w:rsidRPr="00BE04C7" w:rsidRDefault="00773293" w:rsidP="00673A7C">
            <w:pPr>
              <w:jc w:val="center"/>
            </w:pPr>
            <w:r w:rsidRPr="00BE04C7">
              <w:rPr>
                <w:color w:val="000000"/>
              </w:rPr>
              <w:t>120</w:t>
            </w:r>
          </w:p>
        </w:tc>
      </w:tr>
      <w:tr w:rsidR="00773293" w:rsidRPr="00BE04C7" w:rsidTr="00673A7C">
        <w:tc>
          <w:tcPr>
            <w:tcW w:w="6931" w:type="dxa"/>
            <w:tcBorders>
              <w:top w:val="single" w:sz="4" w:space="0" w:color="000000"/>
              <w:left w:val="single" w:sz="4" w:space="0" w:color="000000"/>
              <w:bottom w:val="single" w:sz="4" w:space="0" w:color="000000"/>
            </w:tcBorders>
            <w:shd w:val="clear" w:color="auto" w:fill="FFFFFF"/>
          </w:tcPr>
          <w:p w:rsidR="00773293" w:rsidRPr="00BE04C7" w:rsidRDefault="00773293" w:rsidP="00773293">
            <w:pPr>
              <w:ind w:left="142"/>
            </w:pPr>
            <w:r w:rsidRPr="00BE04C7">
              <w:rPr>
                <w:color w:val="000000"/>
              </w:rPr>
              <w:t>с водопроводом, канализацией и ваннами с емкостными водонагревателями</w:t>
            </w:r>
          </w:p>
        </w:tc>
        <w:tc>
          <w:tcPr>
            <w:tcW w:w="2988" w:type="dxa"/>
            <w:tcBorders>
              <w:top w:val="single" w:sz="4" w:space="0" w:color="000000"/>
              <w:left w:val="single" w:sz="4" w:space="0" w:color="000000"/>
              <w:right w:val="single" w:sz="4" w:space="0" w:color="000000"/>
            </w:tcBorders>
            <w:shd w:val="clear" w:color="auto" w:fill="FFFFFF"/>
          </w:tcPr>
          <w:p w:rsidR="00773293" w:rsidRPr="00BE04C7" w:rsidRDefault="00773293" w:rsidP="00673A7C">
            <w:pPr>
              <w:jc w:val="center"/>
            </w:pPr>
            <w:r w:rsidRPr="00BE04C7">
              <w:rPr>
                <w:color w:val="000000"/>
              </w:rPr>
              <w:t>210</w:t>
            </w:r>
          </w:p>
        </w:tc>
      </w:tr>
      <w:tr w:rsidR="00773293" w:rsidRPr="00BE04C7" w:rsidTr="00673A7C">
        <w:tc>
          <w:tcPr>
            <w:tcW w:w="6931" w:type="dxa"/>
            <w:tcBorders>
              <w:top w:val="single" w:sz="4" w:space="0" w:color="000000"/>
              <w:left w:val="single" w:sz="4" w:space="0" w:color="000000"/>
              <w:bottom w:val="single" w:sz="4" w:space="0" w:color="000000"/>
            </w:tcBorders>
            <w:shd w:val="clear" w:color="auto" w:fill="FFFFFF"/>
          </w:tcPr>
          <w:p w:rsidR="00773293" w:rsidRPr="00BE04C7" w:rsidRDefault="00773293" w:rsidP="00773293">
            <w:pPr>
              <w:ind w:left="142"/>
            </w:pPr>
            <w:r w:rsidRPr="00BE04C7">
              <w:rPr>
                <w:color w:val="000000"/>
              </w:rPr>
              <w:t>то же, с водонагревателями проточного типа</w:t>
            </w:r>
          </w:p>
        </w:tc>
        <w:tc>
          <w:tcPr>
            <w:tcW w:w="2988" w:type="dxa"/>
            <w:tcBorders>
              <w:top w:val="single" w:sz="4" w:space="0" w:color="000000"/>
              <w:left w:val="single" w:sz="4" w:space="0" w:color="000000"/>
              <w:right w:val="single" w:sz="4" w:space="0" w:color="000000"/>
            </w:tcBorders>
            <w:shd w:val="clear" w:color="auto" w:fill="FFFFFF"/>
          </w:tcPr>
          <w:p w:rsidR="00773293" w:rsidRPr="00BE04C7" w:rsidRDefault="00773293" w:rsidP="00673A7C">
            <w:pPr>
              <w:jc w:val="center"/>
            </w:pPr>
            <w:r w:rsidRPr="00BE04C7">
              <w:rPr>
                <w:color w:val="000000"/>
              </w:rPr>
              <w:t>250</w:t>
            </w:r>
          </w:p>
        </w:tc>
      </w:tr>
      <w:tr w:rsidR="00773293" w:rsidRPr="00BE04C7" w:rsidTr="00673A7C">
        <w:tc>
          <w:tcPr>
            <w:tcW w:w="6931" w:type="dxa"/>
            <w:tcBorders>
              <w:top w:val="single" w:sz="4" w:space="0" w:color="000000"/>
              <w:left w:val="single" w:sz="4" w:space="0" w:color="000000"/>
              <w:bottom w:val="single" w:sz="4" w:space="0" w:color="000000"/>
            </w:tcBorders>
            <w:shd w:val="clear" w:color="auto" w:fill="FFFFFF"/>
          </w:tcPr>
          <w:p w:rsidR="00773293" w:rsidRPr="00BE04C7" w:rsidRDefault="00773293" w:rsidP="00773293">
            <w:pPr>
              <w:ind w:left="142"/>
              <w:rPr>
                <w:color w:val="000000"/>
              </w:rPr>
            </w:pPr>
            <w:r w:rsidRPr="00BE04C7">
              <w:rPr>
                <w:color w:val="000000"/>
              </w:rPr>
              <w:t>с централизованным горячим водоснабжением и сидячими ваннами</w:t>
            </w:r>
          </w:p>
        </w:tc>
        <w:tc>
          <w:tcPr>
            <w:tcW w:w="2988" w:type="dxa"/>
            <w:tcBorders>
              <w:top w:val="single" w:sz="4" w:space="0" w:color="000000"/>
              <w:left w:val="single" w:sz="4" w:space="0" w:color="000000"/>
              <w:right w:val="single" w:sz="4" w:space="0" w:color="000000"/>
            </w:tcBorders>
            <w:shd w:val="clear" w:color="auto" w:fill="FFFFFF"/>
          </w:tcPr>
          <w:p w:rsidR="00773293" w:rsidRPr="00BE04C7" w:rsidRDefault="00773293" w:rsidP="00673A7C">
            <w:pPr>
              <w:jc w:val="center"/>
              <w:rPr>
                <w:color w:val="000000"/>
              </w:rPr>
            </w:pPr>
            <w:r w:rsidRPr="00BE04C7">
              <w:rPr>
                <w:color w:val="000000"/>
              </w:rPr>
              <w:t>230</w:t>
            </w:r>
          </w:p>
        </w:tc>
      </w:tr>
      <w:tr w:rsidR="00773293" w:rsidRPr="00BE04C7" w:rsidTr="00673A7C">
        <w:tc>
          <w:tcPr>
            <w:tcW w:w="6931" w:type="dxa"/>
            <w:tcBorders>
              <w:top w:val="single" w:sz="4" w:space="0" w:color="000000"/>
              <w:left w:val="single" w:sz="4" w:space="0" w:color="000000"/>
              <w:bottom w:val="single" w:sz="4" w:space="0" w:color="000000"/>
            </w:tcBorders>
            <w:shd w:val="clear" w:color="auto" w:fill="FFFFFF"/>
          </w:tcPr>
          <w:p w:rsidR="00773293" w:rsidRPr="00BE04C7" w:rsidRDefault="00773293" w:rsidP="00773293">
            <w:pPr>
              <w:ind w:left="142"/>
              <w:rPr>
                <w:color w:val="000000"/>
              </w:rPr>
            </w:pPr>
            <w:r w:rsidRPr="00BE04C7">
              <w:rPr>
                <w:color w:val="000000"/>
              </w:rPr>
              <w:t>то же, с ваннами длиной более 1500-1700 мм</w:t>
            </w:r>
          </w:p>
        </w:tc>
        <w:tc>
          <w:tcPr>
            <w:tcW w:w="2988" w:type="dxa"/>
            <w:tcBorders>
              <w:top w:val="single" w:sz="4" w:space="0" w:color="000000"/>
              <w:left w:val="single" w:sz="4" w:space="0" w:color="000000"/>
              <w:right w:val="single" w:sz="4" w:space="0" w:color="000000"/>
            </w:tcBorders>
            <w:shd w:val="clear" w:color="auto" w:fill="FFFFFF"/>
          </w:tcPr>
          <w:p w:rsidR="00773293" w:rsidRPr="00BE04C7" w:rsidRDefault="00773293" w:rsidP="00673A7C">
            <w:pPr>
              <w:jc w:val="center"/>
              <w:rPr>
                <w:color w:val="000000"/>
              </w:rPr>
            </w:pPr>
            <w:r w:rsidRPr="00BE04C7">
              <w:rPr>
                <w:color w:val="000000"/>
              </w:rPr>
              <w:t>250</w:t>
            </w:r>
          </w:p>
        </w:tc>
      </w:tr>
      <w:tr w:rsidR="00773293" w:rsidRPr="00BE04C7" w:rsidTr="00673A7C">
        <w:tc>
          <w:tcPr>
            <w:tcW w:w="6931" w:type="dxa"/>
            <w:tcBorders>
              <w:top w:val="single" w:sz="4" w:space="0" w:color="000000"/>
              <w:left w:val="single" w:sz="4" w:space="0" w:color="000000"/>
              <w:bottom w:val="single" w:sz="4" w:space="0" w:color="000000"/>
            </w:tcBorders>
            <w:shd w:val="clear" w:color="auto" w:fill="FFFFFF"/>
            <w:vAlign w:val="center"/>
          </w:tcPr>
          <w:p w:rsidR="00773293" w:rsidRPr="00BE04C7" w:rsidRDefault="00773293" w:rsidP="00773293">
            <w:pPr>
              <w:ind w:left="142"/>
            </w:pPr>
            <w:r w:rsidRPr="00BE04C7">
              <w:t xml:space="preserve">Гостиницы </w:t>
            </w:r>
          </w:p>
          <w:p w:rsidR="00773293" w:rsidRPr="00BE04C7" w:rsidRDefault="00773293" w:rsidP="00773293">
            <w:pPr>
              <w:ind w:left="142"/>
            </w:pPr>
            <w:r w:rsidRPr="00BE04C7">
              <w:t>с общими ваннами и душами</w:t>
            </w:r>
            <w:r w:rsidRPr="00BE04C7">
              <w:rPr>
                <w:color w:val="000000"/>
              </w:rPr>
              <w:t xml:space="preserve"> /1 житель</w:t>
            </w:r>
          </w:p>
        </w:tc>
        <w:tc>
          <w:tcPr>
            <w:tcW w:w="2988" w:type="dxa"/>
            <w:tcBorders>
              <w:top w:val="single" w:sz="4" w:space="0" w:color="000000"/>
              <w:left w:val="single" w:sz="4" w:space="0" w:color="000000"/>
              <w:right w:val="single" w:sz="4" w:space="0" w:color="000000"/>
            </w:tcBorders>
            <w:shd w:val="clear" w:color="auto" w:fill="FFFFFF"/>
            <w:vAlign w:val="center"/>
          </w:tcPr>
          <w:p w:rsidR="00773293" w:rsidRPr="00BE04C7" w:rsidRDefault="00773293" w:rsidP="00673A7C">
            <w:pPr>
              <w:jc w:val="center"/>
            </w:pPr>
            <w:r w:rsidRPr="00BE04C7">
              <w:t>120</w:t>
            </w:r>
          </w:p>
        </w:tc>
      </w:tr>
      <w:tr w:rsidR="00773293" w:rsidRPr="00BE04C7" w:rsidTr="00673A7C">
        <w:tc>
          <w:tcPr>
            <w:tcW w:w="6931" w:type="dxa"/>
            <w:tcBorders>
              <w:top w:val="single" w:sz="4" w:space="0" w:color="000000"/>
              <w:left w:val="single" w:sz="4" w:space="0" w:color="000000"/>
              <w:bottom w:val="single" w:sz="4" w:space="0" w:color="000000"/>
            </w:tcBorders>
            <w:shd w:val="clear" w:color="auto" w:fill="FFFFFF"/>
            <w:vAlign w:val="center"/>
          </w:tcPr>
          <w:p w:rsidR="00773293" w:rsidRPr="00BE04C7" w:rsidRDefault="00773293" w:rsidP="00773293">
            <w:pPr>
              <w:ind w:left="142"/>
            </w:pPr>
            <w:r w:rsidRPr="00BE04C7">
              <w:rPr>
                <w:color w:val="000000"/>
              </w:rPr>
              <w:t>с душами во всех номерах/1 житель</w:t>
            </w:r>
          </w:p>
        </w:tc>
        <w:tc>
          <w:tcPr>
            <w:tcW w:w="2988" w:type="dxa"/>
            <w:tcBorders>
              <w:top w:val="single" w:sz="4" w:space="0" w:color="000000"/>
              <w:left w:val="single" w:sz="4" w:space="0" w:color="000000"/>
              <w:right w:val="single" w:sz="4" w:space="0" w:color="000000"/>
            </w:tcBorders>
            <w:shd w:val="clear" w:color="auto" w:fill="FFFFFF"/>
            <w:vAlign w:val="center"/>
          </w:tcPr>
          <w:p w:rsidR="00773293" w:rsidRPr="00BE04C7" w:rsidRDefault="00773293" w:rsidP="00673A7C">
            <w:pPr>
              <w:jc w:val="center"/>
            </w:pPr>
            <w:r w:rsidRPr="00BE04C7">
              <w:t>230</w:t>
            </w:r>
          </w:p>
        </w:tc>
      </w:tr>
      <w:tr w:rsidR="00773293" w:rsidRPr="00BE04C7" w:rsidTr="00673A7C">
        <w:tc>
          <w:tcPr>
            <w:tcW w:w="6931" w:type="dxa"/>
            <w:tcBorders>
              <w:top w:val="single" w:sz="4" w:space="0" w:color="000000"/>
              <w:left w:val="single" w:sz="4" w:space="0" w:color="000000"/>
              <w:bottom w:val="single" w:sz="4" w:space="0" w:color="000000"/>
            </w:tcBorders>
            <w:shd w:val="clear" w:color="auto" w:fill="FFFFFF"/>
            <w:vAlign w:val="center"/>
          </w:tcPr>
          <w:p w:rsidR="00773293" w:rsidRPr="00BE04C7" w:rsidRDefault="00773293" w:rsidP="00773293">
            <w:pPr>
              <w:ind w:left="142"/>
            </w:pPr>
            <w:r w:rsidRPr="00BE04C7">
              <w:rPr>
                <w:color w:val="000000"/>
              </w:rPr>
              <w:t>Больницы с общими ваннами и душами/1 койка</w:t>
            </w:r>
          </w:p>
        </w:tc>
        <w:tc>
          <w:tcPr>
            <w:tcW w:w="29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73293" w:rsidRPr="00BE04C7" w:rsidRDefault="00773293" w:rsidP="00673A7C">
            <w:pPr>
              <w:jc w:val="center"/>
            </w:pPr>
            <w:r w:rsidRPr="00BE04C7">
              <w:rPr>
                <w:color w:val="000000"/>
              </w:rPr>
              <w:t>120</w:t>
            </w:r>
          </w:p>
        </w:tc>
      </w:tr>
      <w:tr w:rsidR="00773293" w:rsidRPr="00BE04C7" w:rsidTr="00673A7C">
        <w:tc>
          <w:tcPr>
            <w:tcW w:w="6931" w:type="dxa"/>
            <w:tcBorders>
              <w:top w:val="single" w:sz="4" w:space="0" w:color="000000"/>
              <w:left w:val="single" w:sz="4" w:space="0" w:color="000000"/>
              <w:bottom w:val="single" w:sz="4" w:space="0" w:color="000000"/>
            </w:tcBorders>
            <w:shd w:val="clear" w:color="auto" w:fill="FFFFFF"/>
          </w:tcPr>
          <w:p w:rsidR="00773293" w:rsidRPr="00BE04C7" w:rsidRDefault="00773293" w:rsidP="00773293">
            <w:pPr>
              <w:ind w:left="142"/>
              <w:rPr>
                <w:color w:val="000000"/>
              </w:rPr>
            </w:pPr>
            <w:r w:rsidRPr="00BE04C7">
              <w:rPr>
                <w:color w:val="000000"/>
              </w:rPr>
              <w:t>Поликлиники и амбулатории</w:t>
            </w:r>
            <w:r w:rsidRPr="00BE04C7">
              <w:t xml:space="preserve"> /</w:t>
            </w:r>
            <w:r w:rsidRPr="00BE04C7">
              <w:rPr>
                <w:color w:val="000000"/>
              </w:rPr>
              <w:t>1 больной</w:t>
            </w:r>
          </w:p>
          <w:p w:rsidR="00773293" w:rsidRPr="00BE04C7" w:rsidRDefault="00773293" w:rsidP="00773293">
            <w:pPr>
              <w:ind w:left="142"/>
            </w:pPr>
            <w:r w:rsidRPr="00BE04C7">
              <w:rPr>
                <w:color w:val="000000"/>
              </w:rPr>
              <w:t>/1 работник в смену</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773293" w:rsidRPr="00BE04C7" w:rsidRDefault="00773293" w:rsidP="00673A7C">
            <w:pPr>
              <w:jc w:val="center"/>
              <w:rPr>
                <w:color w:val="000000"/>
              </w:rPr>
            </w:pPr>
            <w:r w:rsidRPr="00BE04C7">
              <w:rPr>
                <w:color w:val="000000"/>
              </w:rPr>
              <w:t>10</w:t>
            </w:r>
          </w:p>
          <w:p w:rsidR="00773293" w:rsidRPr="00BE04C7" w:rsidRDefault="00773293" w:rsidP="00673A7C">
            <w:pPr>
              <w:jc w:val="center"/>
            </w:pPr>
            <w:r w:rsidRPr="00BE04C7">
              <w:rPr>
                <w:color w:val="000000"/>
              </w:rPr>
              <w:t>30</w:t>
            </w:r>
          </w:p>
        </w:tc>
      </w:tr>
      <w:tr w:rsidR="00773293" w:rsidRPr="00BE04C7" w:rsidTr="00673A7C">
        <w:tc>
          <w:tcPr>
            <w:tcW w:w="6931" w:type="dxa"/>
            <w:tcBorders>
              <w:top w:val="single" w:sz="4" w:space="0" w:color="000000"/>
              <w:left w:val="single" w:sz="4" w:space="0" w:color="000000"/>
            </w:tcBorders>
            <w:shd w:val="clear" w:color="auto" w:fill="FFFFFF"/>
            <w:vAlign w:val="bottom"/>
          </w:tcPr>
          <w:p w:rsidR="00773293" w:rsidRPr="00BE04C7" w:rsidRDefault="00773293" w:rsidP="00773293">
            <w:pPr>
              <w:ind w:left="142"/>
            </w:pPr>
            <w:r w:rsidRPr="00BE04C7">
              <w:t>Детские дошкольные учреждения</w:t>
            </w:r>
          </w:p>
        </w:tc>
        <w:tc>
          <w:tcPr>
            <w:tcW w:w="2988" w:type="dxa"/>
            <w:tcBorders>
              <w:top w:val="single" w:sz="4" w:space="0" w:color="000000"/>
              <w:left w:val="single" w:sz="4" w:space="0" w:color="000000"/>
              <w:right w:val="single" w:sz="4" w:space="0" w:color="000000"/>
            </w:tcBorders>
            <w:shd w:val="clear" w:color="auto" w:fill="FFFFFF"/>
            <w:vAlign w:val="bottom"/>
          </w:tcPr>
          <w:p w:rsidR="00773293" w:rsidRPr="00BE04C7" w:rsidRDefault="00773293" w:rsidP="00673A7C">
            <w:pPr>
              <w:snapToGrid w:val="0"/>
              <w:jc w:val="center"/>
            </w:pPr>
          </w:p>
        </w:tc>
      </w:tr>
      <w:tr w:rsidR="00773293" w:rsidRPr="00BE04C7" w:rsidTr="00673A7C">
        <w:tc>
          <w:tcPr>
            <w:tcW w:w="6931" w:type="dxa"/>
            <w:tcBorders>
              <w:left w:val="single" w:sz="4" w:space="0" w:color="000000"/>
              <w:bottom w:val="single" w:sz="4" w:space="0" w:color="000000"/>
            </w:tcBorders>
            <w:shd w:val="clear" w:color="auto" w:fill="FFFFFF"/>
          </w:tcPr>
          <w:p w:rsidR="00773293" w:rsidRPr="00BE04C7" w:rsidRDefault="00773293" w:rsidP="00773293">
            <w:pPr>
              <w:ind w:left="142"/>
            </w:pPr>
            <w:r w:rsidRPr="00BE04C7">
              <w:t>с дневным пребыванием детей/</w:t>
            </w:r>
            <w:r w:rsidRPr="00BE04C7">
              <w:rPr>
                <w:color w:val="000000"/>
              </w:rPr>
              <w:t xml:space="preserve"> 1 ребенок</w:t>
            </w:r>
          </w:p>
        </w:tc>
        <w:tc>
          <w:tcPr>
            <w:tcW w:w="2988" w:type="dxa"/>
            <w:tcBorders>
              <w:left w:val="single" w:sz="4" w:space="0" w:color="000000"/>
              <w:bottom w:val="single" w:sz="4" w:space="0" w:color="000000"/>
              <w:right w:val="single" w:sz="4" w:space="0" w:color="000000"/>
            </w:tcBorders>
            <w:shd w:val="clear" w:color="auto" w:fill="FFFFFF"/>
          </w:tcPr>
          <w:p w:rsidR="00773293" w:rsidRPr="00BE04C7" w:rsidRDefault="00773293" w:rsidP="00673A7C">
            <w:pPr>
              <w:snapToGrid w:val="0"/>
              <w:jc w:val="center"/>
            </w:pPr>
          </w:p>
        </w:tc>
      </w:tr>
      <w:tr w:rsidR="00773293" w:rsidRPr="00BE04C7" w:rsidTr="00673A7C">
        <w:tc>
          <w:tcPr>
            <w:tcW w:w="6931" w:type="dxa"/>
            <w:tcBorders>
              <w:top w:val="single" w:sz="4" w:space="0" w:color="000000"/>
              <w:left w:val="single" w:sz="4" w:space="0" w:color="000000"/>
              <w:bottom w:val="single" w:sz="4" w:space="0" w:color="000000"/>
            </w:tcBorders>
            <w:shd w:val="clear" w:color="auto" w:fill="FFFFFF"/>
          </w:tcPr>
          <w:p w:rsidR="00773293" w:rsidRPr="00BE04C7" w:rsidRDefault="00773293" w:rsidP="00773293">
            <w:pPr>
              <w:ind w:left="142"/>
            </w:pPr>
            <w:r w:rsidRPr="00BE04C7">
              <w:t>со столовыми, работающими на полуфабрикатах</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773293" w:rsidRPr="00BE04C7" w:rsidRDefault="00773293" w:rsidP="00673A7C">
            <w:pPr>
              <w:jc w:val="center"/>
            </w:pPr>
            <w:r w:rsidRPr="00BE04C7">
              <w:rPr>
                <w:color w:val="000000"/>
              </w:rPr>
              <w:t>40</w:t>
            </w:r>
          </w:p>
        </w:tc>
      </w:tr>
      <w:tr w:rsidR="00773293" w:rsidRPr="00BE04C7" w:rsidTr="00673A7C">
        <w:tc>
          <w:tcPr>
            <w:tcW w:w="6931" w:type="dxa"/>
            <w:tcBorders>
              <w:top w:val="single" w:sz="4" w:space="0" w:color="000000"/>
              <w:left w:val="single" w:sz="4" w:space="0" w:color="000000"/>
              <w:bottom w:val="single" w:sz="4" w:space="0" w:color="000000"/>
            </w:tcBorders>
            <w:shd w:val="clear" w:color="auto" w:fill="FFFFFF"/>
          </w:tcPr>
          <w:p w:rsidR="00773293" w:rsidRPr="00BE04C7" w:rsidRDefault="00773293" w:rsidP="00773293">
            <w:pPr>
              <w:ind w:left="142"/>
            </w:pPr>
            <w:r w:rsidRPr="00BE04C7">
              <w:t>со столовыми, работающими на сырье, и прачечными, оборудованными автоматическими стиральными машинами</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773293" w:rsidRPr="00BE04C7" w:rsidRDefault="00773293" w:rsidP="00673A7C">
            <w:pPr>
              <w:jc w:val="center"/>
            </w:pPr>
            <w:r w:rsidRPr="00BE04C7">
              <w:rPr>
                <w:color w:val="000000"/>
              </w:rPr>
              <w:t>80</w:t>
            </w:r>
          </w:p>
        </w:tc>
      </w:tr>
      <w:tr w:rsidR="00773293" w:rsidRPr="00BE04C7" w:rsidTr="00673A7C">
        <w:tc>
          <w:tcPr>
            <w:tcW w:w="6931" w:type="dxa"/>
            <w:tcBorders>
              <w:top w:val="single" w:sz="4" w:space="0" w:color="000000"/>
              <w:left w:val="single" w:sz="4" w:space="0" w:color="000000"/>
              <w:bottom w:val="single" w:sz="4" w:space="0" w:color="000000"/>
            </w:tcBorders>
            <w:shd w:val="clear" w:color="auto" w:fill="FFFFFF"/>
            <w:vAlign w:val="center"/>
          </w:tcPr>
          <w:p w:rsidR="00773293" w:rsidRPr="00BE04C7" w:rsidRDefault="00773293" w:rsidP="00773293">
            <w:pPr>
              <w:ind w:left="142"/>
            </w:pPr>
            <w:r w:rsidRPr="00BE04C7">
              <w:t>Банки, административные здания для размещения административных помещений и офисов/</w:t>
            </w:r>
            <w:r w:rsidRPr="00BE04C7">
              <w:rPr>
                <w:color w:val="000000"/>
              </w:rPr>
              <w:t>1 работник</w:t>
            </w:r>
          </w:p>
        </w:tc>
        <w:tc>
          <w:tcPr>
            <w:tcW w:w="29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73293" w:rsidRPr="00BE04C7" w:rsidRDefault="00773293" w:rsidP="00673A7C">
            <w:pPr>
              <w:jc w:val="center"/>
            </w:pPr>
            <w:r w:rsidRPr="00BE04C7">
              <w:rPr>
                <w:color w:val="000000"/>
              </w:rPr>
              <w:t>15</w:t>
            </w:r>
          </w:p>
        </w:tc>
      </w:tr>
      <w:tr w:rsidR="00773293" w:rsidRPr="00BE04C7" w:rsidTr="00673A7C">
        <w:tc>
          <w:tcPr>
            <w:tcW w:w="6931" w:type="dxa"/>
            <w:tcBorders>
              <w:top w:val="single" w:sz="4" w:space="0" w:color="000000"/>
              <w:left w:val="single" w:sz="4" w:space="0" w:color="000000"/>
              <w:bottom w:val="single" w:sz="4" w:space="0" w:color="auto"/>
            </w:tcBorders>
            <w:shd w:val="clear" w:color="auto" w:fill="FFFFFF"/>
            <w:vAlign w:val="center"/>
          </w:tcPr>
          <w:p w:rsidR="00773293" w:rsidRPr="00BE04C7" w:rsidRDefault="00773293" w:rsidP="00773293">
            <w:pPr>
              <w:ind w:left="142"/>
            </w:pPr>
            <w:r w:rsidRPr="00BE04C7">
              <w:rPr>
                <w:rStyle w:val="12"/>
              </w:rPr>
              <w:t>Школы, школы   специализированные, учреждения среднего специального и высшего образования, учебные центры</w:t>
            </w:r>
            <w:r w:rsidRPr="00BE04C7">
              <w:t xml:space="preserve"> с душевыми при гимнастических залах и буфетами, реализующими готовую продукцию</w:t>
            </w:r>
          </w:p>
        </w:tc>
        <w:tc>
          <w:tcPr>
            <w:tcW w:w="2988" w:type="dxa"/>
            <w:tcBorders>
              <w:top w:val="single" w:sz="4" w:space="0" w:color="000000"/>
              <w:left w:val="single" w:sz="4" w:space="0" w:color="000000"/>
              <w:bottom w:val="single" w:sz="4" w:space="0" w:color="auto"/>
              <w:right w:val="single" w:sz="4" w:space="0" w:color="000000"/>
            </w:tcBorders>
            <w:shd w:val="clear" w:color="auto" w:fill="FFFFFF"/>
            <w:vAlign w:val="center"/>
          </w:tcPr>
          <w:p w:rsidR="00773293" w:rsidRPr="00BE04C7" w:rsidRDefault="00773293" w:rsidP="00673A7C">
            <w:pPr>
              <w:jc w:val="center"/>
            </w:pPr>
            <w:r w:rsidRPr="00BE04C7">
              <w:t>1,71</w:t>
            </w:r>
          </w:p>
        </w:tc>
      </w:tr>
      <w:tr w:rsidR="00773293" w:rsidRPr="00BE04C7" w:rsidTr="00673A7C">
        <w:tc>
          <w:tcPr>
            <w:tcW w:w="6931" w:type="dxa"/>
            <w:tcBorders>
              <w:top w:val="single" w:sz="4" w:space="0" w:color="auto"/>
              <w:left w:val="single" w:sz="4" w:space="0" w:color="auto"/>
              <w:bottom w:val="single" w:sz="4" w:space="0" w:color="auto"/>
              <w:right w:val="single" w:sz="4" w:space="0" w:color="auto"/>
            </w:tcBorders>
            <w:shd w:val="clear" w:color="auto" w:fill="FFFFFF"/>
            <w:vAlign w:val="bottom"/>
          </w:tcPr>
          <w:p w:rsidR="00773293" w:rsidRPr="00BE04C7" w:rsidRDefault="00773293" w:rsidP="00773293">
            <w:pPr>
              <w:ind w:left="142"/>
            </w:pPr>
            <w:r w:rsidRPr="00BE04C7">
              <w:rPr>
                <w:color w:val="000000"/>
              </w:rPr>
              <w:t>Предприятия общественного питания с приготовлением пищи, реализуемой в обеденном зале/ 1 блюдо</w:t>
            </w:r>
          </w:p>
        </w:tc>
        <w:tc>
          <w:tcPr>
            <w:tcW w:w="2988" w:type="dxa"/>
            <w:tcBorders>
              <w:top w:val="single" w:sz="4" w:space="0" w:color="auto"/>
              <w:left w:val="single" w:sz="4" w:space="0" w:color="auto"/>
              <w:bottom w:val="single" w:sz="4" w:space="0" w:color="auto"/>
              <w:right w:val="single" w:sz="4" w:space="0" w:color="auto"/>
            </w:tcBorders>
            <w:shd w:val="clear" w:color="auto" w:fill="FFFFFF"/>
          </w:tcPr>
          <w:p w:rsidR="00773293" w:rsidRPr="00BE04C7" w:rsidRDefault="00773293" w:rsidP="00673A7C">
            <w:pPr>
              <w:snapToGrid w:val="0"/>
              <w:jc w:val="center"/>
            </w:pPr>
            <w:r w:rsidRPr="00BE04C7">
              <w:rPr>
                <w:color w:val="000000"/>
              </w:rPr>
              <w:t>12</w:t>
            </w:r>
          </w:p>
        </w:tc>
      </w:tr>
      <w:tr w:rsidR="00773293" w:rsidRPr="00BE04C7" w:rsidTr="00673A7C">
        <w:tc>
          <w:tcPr>
            <w:tcW w:w="6931" w:type="dxa"/>
            <w:tcBorders>
              <w:top w:val="single" w:sz="4" w:space="0" w:color="auto"/>
              <w:left w:val="single" w:sz="4" w:space="0" w:color="auto"/>
              <w:bottom w:val="single" w:sz="4" w:space="0" w:color="auto"/>
              <w:right w:val="single" w:sz="4" w:space="0" w:color="auto"/>
            </w:tcBorders>
            <w:shd w:val="clear" w:color="auto" w:fill="FFFFFF"/>
          </w:tcPr>
          <w:p w:rsidR="00773293" w:rsidRPr="00BE04C7" w:rsidRDefault="00773293" w:rsidP="00773293">
            <w:pPr>
              <w:ind w:left="142" w:right="6"/>
              <w:rPr>
                <w:color w:val="000000"/>
              </w:rPr>
            </w:pPr>
            <w:r w:rsidRPr="00BE04C7">
              <w:rPr>
                <w:color w:val="000000"/>
              </w:rPr>
              <w:t>Магазины</w:t>
            </w:r>
          </w:p>
          <w:p w:rsidR="00773293" w:rsidRPr="00BE04C7" w:rsidRDefault="00773293" w:rsidP="00773293">
            <w:pPr>
              <w:ind w:left="142" w:right="6"/>
            </w:pPr>
            <w:r w:rsidRPr="00BE04C7">
              <w:rPr>
                <w:color w:val="000000"/>
              </w:rPr>
              <w:lastRenderedPageBreak/>
              <w:t>Продовольственные (без холодильных установок)/ 1 работник в смену или 20 м</w:t>
            </w:r>
            <w:r>
              <w:rPr>
                <w:noProof/>
              </w:rPr>
              <w:drawing>
                <wp:inline distT="0" distB="0" distL="0" distR="0">
                  <wp:extent cx="104775" cy="219075"/>
                  <wp:effectExtent l="19050" t="0" r="9525" b="0"/>
                  <wp:docPr id="6" name="Рисунок 1" descr="C:\Users\HOLOPO~1.OAO\AppData\Local\Temp\KClipboardExport\5p07lk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HOLOPO~1.OAO\AppData\Local\Temp\KClipboardExport\5p07lk52.png"/>
                          <pic:cNvPicPr>
                            <a:picLocks noChangeAspect="1" noChangeArrowheads="1"/>
                          </pic:cNvPicPr>
                        </pic:nvPicPr>
                        <pic:blipFill>
                          <a:blip r:embed="rId11" cstate="print"/>
                          <a:srcRect/>
                          <a:stretch>
                            <a:fillRect/>
                          </a:stretch>
                        </pic:blipFill>
                        <pic:spPr bwMode="auto">
                          <a:xfrm>
                            <a:off x="0" y="0"/>
                            <a:ext cx="104775" cy="219075"/>
                          </a:xfrm>
                          <a:prstGeom prst="rect">
                            <a:avLst/>
                          </a:prstGeom>
                          <a:noFill/>
                          <a:ln w="9525">
                            <a:noFill/>
                            <a:miter lim="800000"/>
                            <a:headEnd/>
                            <a:tailEnd/>
                          </a:ln>
                        </pic:spPr>
                      </pic:pic>
                    </a:graphicData>
                  </a:graphic>
                </wp:inline>
              </w:drawing>
            </w:r>
            <w:r w:rsidRPr="00BE04C7">
              <w:rPr>
                <w:rStyle w:val="apple-converted-space"/>
              </w:rPr>
              <w:t> </w:t>
            </w:r>
            <w:r w:rsidRPr="00BE04C7">
              <w:rPr>
                <w:color w:val="000000"/>
              </w:rPr>
              <w:t>торгового зала</w:t>
            </w:r>
          </w:p>
        </w:tc>
        <w:tc>
          <w:tcPr>
            <w:tcW w:w="2988" w:type="dxa"/>
            <w:tcBorders>
              <w:top w:val="single" w:sz="4" w:space="0" w:color="auto"/>
              <w:left w:val="single" w:sz="4" w:space="0" w:color="auto"/>
              <w:bottom w:val="single" w:sz="4" w:space="0" w:color="auto"/>
              <w:right w:val="single" w:sz="4" w:space="0" w:color="auto"/>
            </w:tcBorders>
            <w:shd w:val="clear" w:color="auto" w:fill="FFFFFF"/>
          </w:tcPr>
          <w:p w:rsidR="00773293" w:rsidRPr="00BE04C7" w:rsidRDefault="00773293" w:rsidP="00673A7C">
            <w:pPr>
              <w:jc w:val="center"/>
            </w:pPr>
            <w:r w:rsidRPr="00BE04C7">
              <w:rPr>
                <w:color w:val="000000"/>
              </w:rPr>
              <w:lastRenderedPageBreak/>
              <w:t>30</w:t>
            </w:r>
          </w:p>
        </w:tc>
      </w:tr>
      <w:tr w:rsidR="00773293" w:rsidRPr="00BE04C7" w:rsidTr="00673A7C">
        <w:tc>
          <w:tcPr>
            <w:tcW w:w="6931" w:type="dxa"/>
            <w:tcBorders>
              <w:top w:val="single" w:sz="4" w:space="0" w:color="auto"/>
              <w:left w:val="single" w:sz="4" w:space="0" w:color="auto"/>
              <w:bottom w:val="single" w:sz="4" w:space="0" w:color="auto"/>
              <w:right w:val="single" w:sz="4" w:space="0" w:color="auto"/>
            </w:tcBorders>
            <w:shd w:val="clear" w:color="auto" w:fill="FFFFFF"/>
          </w:tcPr>
          <w:p w:rsidR="00773293" w:rsidRPr="00BE04C7" w:rsidRDefault="00773293" w:rsidP="00773293">
            <w:pPr>
              <w:ind w:left="142" w:right="6"/>
              <w:rPr>
                <w:color w:val="000000"/>
              </w:rPr>
            </w:pPr>
            <w:r w:rsidRPr="00BE04C7">
              <w:rPr>
                <w:color w:val="000000"/>
              </w:rPr>
              <w:t>Промтоварные/1 работник в смену</w:t>
            </w:r>
          </w:p>
        </w:tc>
        <w:tc>
          <w:tcPr>
            <w:tcW w:w="2988" w:type="dxa"/>
            <w:tcBorders>
              <w:top w:val="single" w:sz="4" w:space="0" w:color="auto"/>
              <w:left w:val="single" w:sz="4" w:space="0" w:color="auto"/>
              <w:bottom w:val="single" w:sz="4" w:space="0" w:color="auto"/>
              <w:right w:val="single" w:sz="4" w:space="0" w:color="auto"/>
            </w:tcBorders>
            <w:shd w:val="clear" w:color="auto" w:fill="FFFFFF"/>
          </w:tcPr>
          <w:p w:rsidR="00773293" w:rsidRPr="00BE04C7" w:rsidRDefault="00773293" w:rsidP="00673A7C">
            <w:pPr>
              <w:jc w:val="center"/>
              <w:rPr>
                <w:color w:val="000000"/>
              </w:rPr>
            </w:pPr>
            <w:r w:rsidRPr="00BE04C7">
              <w:rPr>
                <w:color w:val="000000"/>
              </w:rPr>
              <w:t>20</w:t>
            </w:r>
          </w:p>
        </w:tc>
      </w:tr>
      <w:tr w:rsidR="00773293" w:rsidRPr="00BE04C7" w:rsidTr="00673A7C">
        <w:tc>
          <w:tcPr>
            <w:tcW w:w="6931" w:type="dxa"/>
            <w:tcBorders>
              <w:top w:val="single" w:sz="4" w:space="0" w:color="auto"/>
              <w:left w:val="single" w:sz="4" w:space="0" w:color="000000"/>
              <w:bottom w:val="single" w:sz="4" w:space="0" w:color="000000"/>
            </w:tcBorders>
            <w:shd w:val="clear" w:color="auto" w:fill="FFFFFF"/>
          </w:tcPr>
          <w:p w:rsidR="00773293" w:rsidRPr="00BE04C7" w:rsidRDefault="00773293" w:rsidP="00773293">
            <w:pPr>
              <w:ind w:left="142" w:right="6"/>
            </w:pPr>
            <w:r w:rsidRPr="00BE04C7">
              <w:t>Автосалоны, совмещенные с мастерскими,</w:t>
            </w:r>
            <w:r w:rsidRPr="00BE04C7">
              <w:rPr>
                <w:rStyle w:val="12"/>
                <w:lang w:val="en-US"/>
              </w:rPr>
              <w:t> </w:t>
            </w:r>
            <w:r w:rsidRPr="00BE04C7">
              <w:t>автомойками гарантийного и предпродажного обслуживания</w:t>
            </w:r>
          </w:p>
        </w:tc>
        <w:tc>
          <w:tcPr>
            <w:tcW w:w="2988" w:type="dxa"/>
            <w:tcBorders>
              <w:top w:val="single" w:sz="4" w:space="0" w:color="auto"/>
              <w:left w:val="single" w:sz="4" w:space="0" w:color="000000"/>
              <w:bottom w:val="single" w:sz="4" w:space="0" w:color="000000"/>
              <w:right w:val="single" w:sz="4" w:space="0" w:color="000000"/>
            </w:tcBorders>
            <w:shd w:val="clear" w:color="auto" w:fill="FFFFFF"/>
          </w:tcPr>
          <w:p w:rsidR="00773293" w:rsidRPr="00BE04C7" w:rsidRDefault="00773293" w:rsidP="00673A7C">
            <w:pPr>
              <w:jc w:val="center"/>
            </w:pPr>
            <w:r w:rsidRPr="00BE04C7">
              <w:t>200</w:t>
            </w:r>
          </w:p>
        </w:tc>
      </w:tr>
      <w:tr w:rsidR="00773293" w:rsidRPr="00BE04C7" w:rsidTr="00673A7C">
        <w:tc>
          <w:tcPr>
            <w:tcW w:w="6931" w:type="dxa"/>
            <w:tcBorders>
              <w:top w:val="single" w:sz="4" w:space="0" w:color="000000"/>
              <w:left w:val="single" w:sz="4" w:space="0" w:color="000000"/>
              <w:bottom w:val="single" w:sz="4" w:space="0" w:color="000000"/>
            </w:tcBorders>
            <w:shd w:val="clear" w:color="auto" w:fill="FFFFFF"/>
            <w:vAlign w:val="bottom"/>
          </w:tcPr>
          <w:p w:rsidR="00773293" w:rsidRPr="00BE04C7" w:rsidRDefault="00773293" w:rsidP="00773293">
            <w:pPr>
              <w:ind w:left="142"/>
            </w:pPr>
            <w:r w:rsidRPr="00BE04C7">
              <w:t>Дома быта, ателье, пункты проката, химчистки, ремонт обуви, фотоателье,</w:t>
            </w:r>
            <w:r w:rsidRPr="00BE04C7">
              <w:rPr>
                <w:rStyle w:val="12"/>
                <w:lang w:val="en-US"/>
              </w:rPr>
              <w:t> </w:t>
            </w:r>
            <w:r w:rsidRPr="00BE04C7">
              <w:t>парикмахерские, ритуальные услуги, ремонтные мастерские</w:t>
            </w:r>
          </w:p>
        </w:tc>
        <w:tc>
          <w:tcPr>
            <w:tcW w:w="29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73293" w:rsidRPr="00BE04C7" w:rsidRDefault="00773293" w:rsidP="00673A7C">
            <w:pPr>
              <w:jc w:val="center"/>
            </w:pPr>
            <w:r w:rsidRPr="00BE04C7">
              <w:t>50</w:t>
            </w:r>
          </w:p>
        </w:tc>
      </w:tr>
      <w:tr w:rsidR="00773293" w:rsidRPr="00BE04C7" w:rsidTr="00673A7C">
        <w:tc>
          <w:tcPr>
            <w:tcW w:w="6931" w:type="dxa"/>
            <w:tcBorders>
              <w:top w:val="single" w:sz="4" w:space="0" w:color="000000"/>
              <w:left w:val="single" w:sz="4" w:space="0" w:color="000000"/>
              <w:bottom w:val="single" w:sz="4" w:space="0" w:color="000000"/>
            </w:tcBorders>
            <w:shd w:val="clear" w:color="auto" w:fill="FFFFFF"/>
            <w:vAlign w:val="center"/>
          </w:tcPr>
          <w:p w:rsidR="00773293" w:rsidRPr="00BE04C7" w:rsidRDefault="00773293" w:rsidP="00773293">
            <w:pPr>
              <w:ind w:left="142"/>
              <w:rPr>
                <w:color w:val="000000"/>
              </w:rPr>
            </w:pPr>
            <w:r w:rsidRPr="00BE04C7">
              <w:rPr>
                <w:color w:val="000000"/>
              </w:rPr>
              <w:t>Кинотеатры, театры, клубы и досугово-развлекательные учреждения/</w:t>
            </w:r>
          </w:p>
          <w:p w:rsidR="00773293" w:rsidRPr="00BE04C7" w:rsidRDefault="00773293" w:rsidP="00773293">
            <w:pPr>
              <w:ind w:left="142"/>
              <w:rPr>
                <w:color w:val="000000"/>
              </w:rPr>
            </w:pPr>
            <w:r w:rsidRPr="00BE04C7">
              <w:rPr>
                <w:color w:val="000000"/>
              </w:rPr>
              <w:t>для зрителей/ 1 человек</w:t>
            </w:r>
          </w:p>
          <w:p w:rsidR="00773293" w:rsidRPr="00BE04C7" w:rsidRDefault="00773293" w:rsidP="00773293">
            <w:pPr>
              <w:ind w:left="142"/>
              <w:rPr>
                <w:color w:val="000000"/>
              </w:rPr>
            </w:pPr>
            <w:r w:rsidRPr="00BE04C7">
              <w:rPr>
                <w:color w:val="000000"/>
              </w:rPr>
              <w:t>для артистов/ 1 человек</w:t>
            </w:r>
          </w:p>
        </w:tc>
        <w:tc>
          <w:tcPr>
            <w:tcW w:w="29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73293" w:rsidRPr="00BE04C7" w:rsidRDefault="00773293" w:rsidP="00673A7C">
            <w:pPr>
              <w:jc w:val="center"/>
            </w:pPr>
          </w:p>
          <w:p w:rsidR="00773293" w:rsidRPr="00BE04C7" w:rsidRDefault="00773293" w:rsidP="00673A7C">
            <w:pPr>
              <w:jc w:val="center"/>
            </w:pPr>
          </w:p>
          <w:p w:rsidR="00773293" w:rsidRPr="00BE04C7" w:rsidRDefault="00773293" w:rsidP="00673A7C">
            <w:pPr>
              <w:jc w:val="center"/>
            </w:pPr>
            <w:r w:rsidRPr="00BE04C7">
              <w:t>8</w:t>
            </w:r>
          </w:p>
          <w:p w:rsidR="00773293" w:rsidRPr="00BE04C7" w:rsidRDefault="00773293" w:rsidP="00673A7C">
            <w:pPr>
              <w:jc w:val="center"/>
            </w:pPr>
            <w:r w:rsidRPr="00BE04C7">
              <w:t>40</w:t>
            </w:r>
          </w:p>
        </w:tc>
      </w:tr>
      <w:tr w:rsidR="00773293" w:rsidRPr="00BE04C7" w:rsidTr="00673A7C">
        <w:tc>
          <w:tcPr>
            <w:tcW w:w="6931" w:type="dxa"/>
            <w:tcBorders>
              <w:top w:val="single" w:sz="4" w:space="0" w:color="000000"/>
              <w:left w:val="single" w:sz="4" w:space="0" w:color="000000"/>
            </w:tcBorders>
            <w:shd w:val="clear" w:color="auto" w:fill="FFFFFF"/>
            <w:vAlign w:val="bottom"/>
          </w:tcPr>
          <w:p w:rsidR="00773293" w:rsidRPr="00BE04C7" w:rsidRDefault="00773293" w:rsidP="00773293">
            <w:pPr>
              <w:ind w:left="142"/>
            </w:pPr>
            <w:r w:rsidRPr="00BE04C7">
              <w:t>Стадионы и спортзалы:</w:t>
            </w:r>
          </w:p>
        </w:tc>
        <w:tc>
          <w:tcPr>
            <w:tcW w:w="2988" w:type="dxa"/>
            <w:tcBorders>
              <w:top w:val="single" w:sz="4" w:space="0" w:color="000000"/>
              <w:left w:val="single" w:sz="4" w:space="0" w:color="000000"/>
              <w:right w:val="single" w:sz="4" w:space="0" w:color="000000"/>
            </w:tcBorders>
            <w:shd w:val="clear" w:color="auto" w:fill="FFFFFF"/>
          </w:tcPr>
          <w:p w:rsidR="00773293" w:rsidRPr="00BE04C7" w:rsidRDefault="00773293" w:rsidP="00673A7C">
            <w:pPr>
              <w:snapToGrid w:val="0"/>
              <w:jc w:val="center"/>
            </w:pPr>
          </w:p>
        </w:tc>
      </w:tr>
      <w:tr w:rsidR="00773293" w:rsidRPr="00BE04C7" w:rsidTr="00673A7C">
        <w:tc>
          <w:tcPr>
            <w:tcW w:w="6931" w:type="dxa"/>
            <w:tcBorders>
              <w:left w:val="single" w:sz="4" w:space="0" w:color="000000"/>
              <w:bottom w:val="single" w:sz="4" w:space="0" w:color="000000"/>
            </w:tcBorders>
            <w:shd w:val="clear" w:color="auto" w:fill="FFFFFF"/>
          </w:tcPr>
          <w:p w:rsidR="00773293" w:rsidRPr="00BE04C7" w:rsidRDefault="00773293" w:rsidP="00773293">
            <w:pPr>
              <w:ind w:left="142"/>
            </w:pPr>
            <w:r w:rsidRPr="00BE04C7">
              <w:t>для зрителей</w:t>
            </w:r>
          </w:p>
        </w:tc>
        <w:tc>
          <w:tcPr>
            <w:tcW w:w="2988" w:type="dxa"/>
            <w:tcBorders>
              <w:left w:val="single" w:sz="4" w:space="0" w:color="000000"/>
              <w:bottom w:val="single" w:sz="4" w:space="0" w:color="000000"/>
              <w:right w:val="single" w:sz="4" w:space="0" w:color="000000"/>
            </w:tcBorders>
            <w:shd w:val="clear" w:color="auto" w:fill="FFFFFF"/>
          </w:tcPr>
          <w:p w:rsidR="00773293" w:rsidRPr="00BE04C7" w:rsidRDefault="00773293" w:rsidP="00673A7C">
            <w:pPr>
              <w:jc w:val="center"/>
            </w:pPr>
            <w:r w:rsidRPr="00BE04C7">
              <w:t>3</w:t>
            </w:r>
          </w:p>
        </w:tc>
      </w:tr>
      <w:tr w:rsidR="00773293" w:rsidRPr="00BE04C7" w:rsidTr="00673A7C">
        <w:tc>
          <w:tcPr>
            <w:tcW w:w="6931" w:type="dxa"/>
            <w:tcBorders>
              <w:top w:val="single" w:sz="4" w:space="0" w:color="000000"/>
              <w:left w:val="single" w:sz="4" w:space="0" w:color="000000"/>
              <w:bottom w:val="single" w:sz="4" w:space="0" w:color="000000"/>
            </w:tcBorders>
            <w:shd w:val="clear" w:color="auto" w:fill="FFFFFF"/>
          </w:tcPr>
          <w:p w:rsidR="00773293" w:rsidRPr="00BE04C7" w:rsidRDefault="00773293" w:rsidP="00773293">
            <w:pPr>
              <w:ind w:left="142"/>
            </w:pPr>
            <w:r w:rsidRPr="00BE04C7">
              <w:t>для физкультурников (с учетом приема душа)</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773293" w:rsidRPr="00BE04C7" w:rsidRDefault="00773293" w:rsidP="00673A7C">
            <w:pPr>
              <w:jc w:val="center"/>
            </w:pPr>
            <w:r w:rsidRPr="00BE04C7">
              <w:t>50</w:t>
            </w:r>
          </w:p>
        </w:tc>
      </w:tr>
      <w:tr w:rsidR="00773293" w:rsidRPr="00BE04C7" w:rsidTr="00673A7C">
        <w:tc>
          <w:tcPr>
            <w:tcW w:w="6931" w:type="dxa"/>
            <w:tcBorders>
              <w:top w:val="single" w:sz="4" w:space="0" w:color="000000"/>
              <w:left w:val="single" w:sz="4" w:space="0" w:color="000000"/>
              <w:bottom w:val="single" w:sz="4" w:space="0" w:color="000000"/>
            </w:tcBorders>
            <w:shd w:val="clear" w:color="auto" w:fill="FFFFFF"/>
          </w:tcPr>
          <w:p w:rsidR="00773293" w:rsidRPr="00BE04C7" w:rsidRDefault="00773293" w:rsidP="00773293">
            <w:pPr>
              <w:ind w:left="142"/>
            </w:pPr>
            <w:r w:rsidRPr="00BE04C7">
              <w:t>для спортсменов</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773293" w:rsidRPr="00BE04C7" w:rsidRDefault="00773293" w:rsidP="00673A7C">
            <w:pPr>
              <w:jc w:val="center"/>
            </w:pPr>
            <w:r w:rsidRPr="00BE04C7">
              <w:t>100</w:t>
            </w:r>
          </w:p>
        </w:tc>
      </w:tr>
    </w:tbl>
    <w:p w:rsidR="00773293" w:rsidRPr="00F43A49" w:rsidRDefault="00773293" w:rsidP="00773293">
      <w:pPr>
        <w:ind w:firstLine="680"/>
        <w:contextualSpacing/>
        <w:jc w:val="right"/>
        <w:rPr>
          <w:color w:val="000000"/>
        </w:rPr>
      </w:pPr>
    </w:p>
    <w:p w:rsidR="000F34E9" w:rsidRPr="009347C6" w:rsidRDefault="00DD5BDC" w:rsidP="00130442">
      <w:pPr>
        <w:pStyle w:val="4"/>
      </w:pPr>
      <w:r w:rsidRPr="009347C6">
        <w:t xml:space="preserve">1.7.4 </w:t>
      </w:r>
      <w:r w:rsidR="000F34E9" w:rsidRPr="009347C6">
        <w:t>Расчетные показатели объектов, относящихся к области водо</w:t>
      </w:r>
      <w:r w:rsidRPr="009347C6">
        <w:t>отведения</w:t>
      </w:r>
    </w:p>
    <w:p w:rsidR="000F34E9" w:rsidRPr="00F43A49" w:rsidRDefault="000F34E9" w:rsidP="000F34E9">
      <w:pPr>
        <w:ind w:firstLine="567"/>
        <w:contextualSpacing/>
        <w:jc w:val="both"/>
        <w:rPr>
          <w:color w:val="000000"/>
        </w:rPr>
      </w:pPr>
      <w:r w:rsidRPr="00F43A49">
        <w:rPr>
          <w:color w:val="000000"/>
        </w:rPr>
        <w:t xml:space="preserve">При проектировании систем водоотведения удельное среднесуточное (за год) водоотведение должно приниматься по таблице </w:t>
      </w:r>
      <w:r w:rsidR="00DD5BDC">
        <w:rPr>
          <w:color w:val="000000"/>
        </w:rPr>
        <w:t>13</w:t>
      </w:r>
      <w:r w:rsidRPr="00F43A49">
        <w:rPr>
          <w:color w:val="000000"/>
        </w:rPr>
        <w:t xml:space="preserve">. </w:t>
      </w:r>
    </w:p>
    <w:p w:rsidR="000F34E9" w:rsidRPr="00F43A49" w:rsidRDefault="000F34E9" w:rsidP="000F34E9">
      <w:pPr>
        <w:ind w:firstLine="567"/>
        <w:contextualSpacing/>
        <w:jc w:val="right"/>
        <w:rPr>
          <w:color w:val="000000"/>
        </w:rPr>
      </w:pPr>
      <w:r w:rsidRPr="00F43A49">
        <w:rPr>
          <w:color w:val="000000"/>
        </w:rPr>
        <w:t xml:space="preserve">Таблица </w:t>
      </w:r>
      <w:r w:rsidR="00DD5BDC">
        <w:rPr>
          <w:color w:val="000000"/>
        </w:rPr>
        <w:t>13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4"/>
        <w:gridCol w:w="3575"/>
        <w:gridCol w:w="1837"/>
        <w:gridCol w:w="1259"/>
        <w:gridCol w:w="1402"/>
        <w:gridCol w:w="1215"/>
      </w:tblGrid>
      <w:tr w:rsidR="000F34E9" w:rsidRPr="00F43A49" w:rsidTr="00130442">
        <w:trPr>
          <w:trHeight w:val="778"/>
        </w:trPr>
        <w:tc>
          <w:tcPr>
            <w:tcW w:w="359" w:type="pct"/>
            <w:vMerge w:val="restart"/>
            <w:vAlign w:val="center"/>
          </w:tcPr>
          <w:p w:rsidR="000F34E9" w:rsidRPr="00F43A49" w:rsidRDefault="000F34E9" w:rsidP="003B11E4">
            <w:pPr>
              <w:jc w:val="center"/>
              <w:rPr>
                <w:color w:val="000000"/>
              </w:rPr>
            </w:pPr>
            <w:r w:rsidRPr="00F43A49">
              <w:rPr>
                <w:color w:val="000000"/>
              </w:rPr>
              <w:t>№</w:t>
            </w:r>
          </w:p>
          <w:p w:rsidR="000F34E9" w:rsidRPr="00F43A49" w:rsidRDefault="000F34E9" w:rsidP="003B11E4">
            <w:pPr>
              <w:jc w:val="center"/>
              <w:rPr>
                <w:color w:val="000000"/>
              </w:rPr>
            </w:pPr>
            <w:r w:rsidRPr="00F43A49">
              <w:rPr>
                <w:color w:val="000000"/>
              </w:rPr>
              <w:t>п/п</w:t>
            </w:r>
          </w:p>
        </w:tc>
        <w:tc>
          <w:tcPr>
            <w:tcW w:w="1815" w:type="pct"/>
            <w:vMerge w:val="restart"/>
            <w:vAlign w:val="center"/>
          </w:tcPr>
          <w:p w:rsidR="000F34E9" w:rsidRPr="00F43A49" w:rsidRDefault="000F34E9" w:rsidP="003B11E4">
            <w:pPr>
              <w:jc w:val="center"/>
              <w:rPr>
                <w:color w:val="000000"/>
              </w:rPr>
            </w:pPr>
            <w:r w:rsidRPr="00F43A49">
              <w:rPr>
                <w:color w:val="000000"/>
              </w:rPr>
              <w:t>Наименование объекта</w:t>
            </w:r>
          </w:p>
          <w:p w:rsidR="000F34E9" w:rsidRPr="00F43A49" w:rsidRDefault="000F34E9" w:rsidP="003B11E4">
            <w:pPr>
              <w:jc w:val="center"/>
              <w:rPr>
                <w:color w:val="000000"/>
              </w:rPr>
            </w:pPr>
            <w:r w:rsidRPr="00F43A49">
              <w:rPr>
                <w:color w:val="000000"/>
              </w:rPr>
              <w:t>(Наименование ресурса)*</w:t>
            </w:r>
          </w:p>
        </w:tc>
        <w:tc>
          <w:tcPr>
            <w:tcW w:w="1594" w:type="pct"/>
            <w:gridSpan w:val="2"/>
            <w:vAlign w:val="center"/>
          </w:tcPr>
          <w:p w:rsidR="000F34E9" w:rsidRPr="00F43A49" w:rsidRDefault="000F34E9" w:rsidP="003B11E4">
            <w:pPr>
              <w:jc w:val="center"/>
              <w:rPr>
                <w:color w:val="000000"/>
              </w:rPr>
            </w:pPr>
            <w:r w:rsidRPr="00F43A49">
              <w:rPr>
                <w:color w:val="000000"/>
              </w:rPr>
              <w:t>Минимально допустимый уровень обеспеченности</w:t>
            </w:r>
          </w:p>
        </w:tc>
        <w:tc>
          <w:tcPr>
            <w:tcW w:w="1231" w:type="pct"/>
            <w:gridSpan w:val="2"/>
          </w:tcPr>
          <w:p w:rsidR="000F34E9" w:rsidRPr="00F43A49" w:rsidRDefault="000F34E9" w:rsidP="003B11E4">
            <w:pPr>
              <w:jc w:val="center"/>
              <w:rPr>
                <w:color w:val="000000"/>
                <w:highlight w:val="yellow"/>
              </w:rPr>
            </w:pPr>
            <w:r w:rsidRPr="00F43A49">
              <w:rPr>
                <w:color w:val="000000"/>
              </w:rPr>
              <w:t>Максимально допустимый уровень территориальной доступности</w:t>
            </w:r>
          </w:p>
        </w:tc>
      </w:tr>
      <w:tr w:rsidR="000F34E9" w:rsidRPr="00F43A49" w:rsidTr="00130442">
        <w:trPr>
          <w:trHeight w:val="625"/>
        </w:trPr>
        <w:tc>
          <w:tcPr>
            <w:tcW w:w="359" w:type="pct"/>
            <w:vMerge/>
            <w:vAlign w:val="center"/>
          </w:tcPr>
          <w:p w:rsidR="000F34E9" w:rsidRPr="00F43A49" w:rsidRDefault="000F34E9" w:rsidP="003B11E4">
            <w:pPr>
              <w:jc w:val="center"/>
              <w:rPr>
                <w:b/>
                <w:color w:val="000000"/>
              </w:rPr>
            </w:pPr>
          </w:p>
        </w:tc>
        <w:tc>
          <w:tcPr>
            <w:tcW w:w="1815" w:type="pct"/>
            <w:vMerge/>
            <w:vAlign w:val="center"/>
          </w:tcPr>
          <w:p w:rsidR="000F34E9" w:rsidRPr="00F43A49" w:rsidRDefault="000F34E9" w:rsidP="003B11E4">
            <w:pPr>
              <w:jc w:val="center"/>
              <w:rPr>
                <w:b/>
                <w:color w:val="000000"/>
              </w:rPr>
            </w:pPr>
          </w:p>
        </w:tc>
        <w:tc>
          <w:tcPr>
            <w:tcW w:w="942" w:type="pct"/>
            <w:vAlign w:val="center"/>
          </w:tcPr>
          <w:p w:rsidR="000F34E9" w:rsidRPr="00F43A49" w:rsidRDefault="000F34E9" w:rsidP="003B11E4">
            <w:pPr>
              <w:jc w:val="center"/>
              <w:rPr>
                <w:color w:val="000000"/>
              </w:rPr>
            </w:pPr>
            <w:r w:rsidRPr="00F43A49">
              <w:rPr>
                <w:color w:val="000000"/>
              </w:rPr>
              <w:t>Единица измерения</w:t>
            </w:r>
          </w:p>
        </w:tc>
        <w:tc>
          <w:tcPr>
            <w:tcW w:w="652" w:type="pct"/>
            <w:vAlign w:val="center"/>
          </w:tcPr>
          <w:p w:rsidR="000F34E9" w:rsidRPr="00F43A49" w:rsidRDefault="000F34E9" w:rsidP="003B11E4">
            <w:pPr>
              <w:jc w:val="center"/>
              <w:rPr>
                <w:color w:val="000000"/>
              </w:rPr>
            </w:pPr>
            <w:r w:rsidRPr="00F43A49">
              <w:rPr>
                <w:color w:val="000000"/>
              </w:rPr>
              <w:t>Величина</w:t>
            </w:r>
          </w:p>
        </w:tc>
        <w:tc>
          <w:tcPr>
            <w:tcW w:w="724" w:type="pct"/>
            <w:vAlign w:val="center"/>
          </w:tcPr>
          <w:p w:rsidR="000F34E9" w:rsidRPr="00F43A49" w:rsidRDefault="000F34E9" w:rsidP="003B11E4">
            <w:pPr>
              <w:jc w:val="center"/>
              <w:rPr>
                <w:color w:val="000000"/>
                <w:highlight w:val="yellow"/>
              </w:rPr>
            </w:pPr>
            <w:r w:rsidRPr="00F43A49">
              <w:rPr>
                <w:color w:val="000000"/>
              </w:rPr>
              <w:t>Единица измерения</w:t>
            </w:r>
          </w:p>
        </w:tc>
        <w:tc>
          <w:tcPr>
            <w:tcW w:w="507" w:type="pct"/>
            <w:vAlign w:val="center"/>
          </w:tcPr>
          <w:p w:rsidR="000F34E9" w:rsidRPr="00F43A49" w:rsidRDefault="000F34E9" w:rsidP="003B11E4">
            <w:pPr>
              <w:jc w:val="center"/>
              <w:rPr>
                <w:color w:val="000000"/>
                <w:highlight w:val="yellow"/>
              </w:rPr>
            </w:pPr>
            <w:r w:rsidRPr="00F43A49">
              <w:rPr>
                <w:color w:val="000000"/>
              </w:rPr>
              <w:t>Величина</w:t>
            </w:r>
          </w:p>
        </w:tc>
      </w:tr>
      <w:tr w:rsidR="000F34E9" w:rsidRPr="00F43A49" w:rsidTr="00130442">
        <w:trPr>
          <w:trHeight w:val="836"/>
        </w:trPr>
        <w:tc>
          <w:tcPr>
            <w:tcW w:w="359" w:type="pct"/>
            <w:vAlign w:val="center"/>
          </w:tcPr>
          <w:p w:rsidR="000F34E9" w:rsidRPr="00F43A49" w:rsidRDefault="000F34E9" w:rsidP="003B11E4">
            <w:pPr>
              <w:jc w:val="center"/>
              <w:rPr>
                <w:color w:val="000000"/>
              </w:rPr>
            </w:pPr>
            <w:r w:rsidRPr="00F43A49">
              <w:rPr>
                <w:color w:val="000000"/>
              </w:rPr>
              <w:t>1.</w:t>
            </w:r>
          </w:p>
        </w:tc>
        <w:tc>
          <w:tcPr>
            <w:tcW w:w="1815" w:type="pct"/>
            <w:vAlign w:val="center"/>
          </w:tcPr>
          <w:p w:rsidR="000F34E9" w:rsidRPr="00F43A49" w:rsidRDefault="000F34E9" w:rsidP="003B11E4">
            <w:pPr>
              <w:rPr>
                <w:color w:val="000000"/>
              </w:rPr>
            </w:pPr>
            <w:r w:rsidRPr="00F43A49">
              <w:rPr>
                <w:color w:val="000000"/>
              </w:rPr>
              <w:t>Бытовая канализация, зона застройки многоквартирными  жилыми домами</w:t>
            </w:r>
          </w:p>
        </w:tc>
        <w:tc>
          <w:tcPr>
            <w:tcW w:w="942" w:type="pct"/>
            <w:vAlign w:val="center"/>
          </w:tcPr>
          <w:p w:rsidR="000F34E9" w:rsidRPr="00F43A49" w:rsidRDefault="000F34E9" w:rsidP="003B11E4">
            <w:pPr>
              <w:jc w:val="center"/>
              <w:rPr>
                <w:color w:val="000000"/>
              </w:rPr>
            </w:pPr>
            <w:r w:rsidRPr="00F43A49">
              <w:rPr>
                <w:color w:val="000000"/>
              </w:rPr>
              <w:t xml:space="preserve">% от </w:t>
            </w:r>
            <w:r w:rsidRPr="00F43A49">
              <w:rPr>
                <w:color w:val="000000"/>
                <w:spacing w:val="-20"/>
              </w:rPr>
              <w:t>водопотребления</w:t>
            </w:r>
          </w:p>
        </w:tc>
        <w:tc>
          <w:tcPr>
            <w:tcW w:w="652" w:type="pct"/>
            <w:vAlign w:val="center"/>
          </w:tcPr>
          <w:p w:rsidR="000F34E9" w:rsidRPr="00F43A49" w:rsidRDefault="000F34E9" w:rsidP="003B11E4">
            <w:pPr>
              <w:jc w:val="center"/>
              <w:rPr>
                <w:color w:val="000000"/>
              </w:rPr>
            </w:pPr>
            <w:r w:rsidRPr="00F43A49">
              <w:rPr>
                <w:color w:val="000000"/>
              </w:rPr>
              <w:t>98</w:t>
            </w:r>
          </w:p>
        </w:tc>
        <w:tc>
          <w:tcPr>
            <w:tcW w:w="1231" w:type="pct"/>
            <w:gridSpan w:val="2"/>
            <w:vMerge w:val="restart"/>
            <w:vAlign w:val="center"/>
          </w:tcPr>
          <w:p w:rsidR="000F34E9" w:rsidRPr="00F43A49" w:rsidRDefault="000F34E9" w:rsidP="003B11E4">
            <w:pPr>
              <w:jc w:val="center"/>
              <w:rPr>
                <w:color w:val="000000"/>
                <w:highlight w:val="yellow"/>
              </w:rPr>
            </w:pPr>
            <w:r w:rsidRPr="00F43A49">
              <w:rPr>
                <w:color w:val="000000"/>
              </w:rPr>
              <w:t>Не нормируется</w:t>
            </w:r>
          </w:p>
        </w:tc>
      </w:tr>
      <w:tr w:rsidR="000F34E9" w:rsidRPr="00F43A49" w:rsidTr="00130442">
        <w:trPr>
          <w:trHeight w:val="836"/>
        </w:trPr>
        <w:tc>
          <w:tcPr>
            <w:tcW w:w="359" w:type="pct"/>
            <w:vAlign w:val="center"/>
          </w:tcPr>
          <w:p w:rsidR="000F34E9" w:rsidRPr="00F43A49" w:rsidRDefault="000F34E9" w:rsidP="003B11E4">
            <w:pPr>
              <w:jc w:val="center"/>
              <w:rPr>
                <w:color w:val="000000"/>
              </w:rPr>
            </w:pPr>
            <w:r w:rsidRPr="00F43A49">
              <w:rPr>
                <w:color w:val="000000"/>
              </w:rPr>
              <w:t>2.</w:t>
            </w:r>
          </w:p>
        </w:tc>
        <w:tc>
          <w:tcPr>
            <w:tcW w:w="1815" w:type="pct"/>
            <w:vAlign w:val="center"/>
          </w:tcPr>
          <w:p w:rsidR="000F34E9" w:rsidRPr="00F43A49" w:rsidRDefault="000F34E9" w:rsidP="003B11E4">
            <w:pPr>
              <w:rPr>
                <w:color w:val="000000"/>
              </w:rPr>
            </w:pPr>
            <w:r w:rsidRPr="00F43A49">
              <w:rPr>
                <w:color w:val="000000"/>
              </w:rPr>
              <w:t>Бытовая канализация, зона застройки индивидуальными  жилыми домами</w:t>
            </w:r>
          </w:p>
        </w:tc>
        <w:tc>
          <w:tcPr>
            <w:tcW w:w="942" w:type="pct"/>
            <w:vAlign w:val="center"/>
          </w:tcPr>
          <w:p w:rsidR="000F34E9" w:rsidRPr="00F43A49" w:rsidRDefault="000F34E9" w:rsidP="003B11E4">
            <w:pPr>
              <w:jc w:val="center"/>
              <w:rPr>
                <w:color w:val="000000"/>
              </w:rPr>
            </w:pPr>
            <w:r w:rsidRPr="00F43A49">
              <w:rPr>
                <w:color w:val="000000"/>
              </w:rPr>
              <w:t xml:space="preserve">% от </w:t>
            </w:r>
            <w:r w:rsidRPr="00F43A49">
              <w:rPr>
                <w:color w:val="000000"/>
                <w:spacing w:val="-20"/>
              </w:rPr>
              <w:t>водопотребления</w:t>
            </w:r>
          </w:p>
        </w:tc>
        <w:tc>
          <w:tcPr>
            <w:tcW w:w="652" w:type="pct"/>
            <w:vAlign w:val="center"/>
          </w:tcPr>
          <w:p w:rsidR="000F34E9" w:rsidRPr="00F43A49" w:rsidRDefault="000F34E9" w:rsidP="003B11E4">
            <w:pPr>
              <w:jc w:val="center"/>
              <w:rPr>
                <w:color w:val="000000"/>
              </w:rPr>
            </w:pPr>
            <w:r w:rsidRPr="00F43A49">
              <w:rPr>
                <w:color w:val="000000"/>
              </w:rPr>
              <w:t>85</w:t>
            </w:r>
          </w:p>
        </w:tc>
        <w:tc>
          <w:tcPr>
            <w:tcW w:w="1231" w:type="pct"/>
            <w:gridSpan w:val="2"/>
            <w:vMerge/>
            <w:vAlign w:val="center"/>
          </w:tcPr>
          <w:p w:rsidR="000F34E9" w:rsidRPr="00F43A49" w:rsidRDefault="000F34E9" w:rsidP="003B11E4">
            <w:pPr>
              <w:jc w:val="center"/>
              <w:rPr>
                <w:color w:val="000000"/>
              </w:rPr>
            </w:pPr>
          </w:p>
        </w:tc>
      </w:tr>
      <w:tr w:rsidR="000F34E9" w:rsidRPr="00F43A49" w:rsidTr="00130442">
        <w:trPr>
          <w:trHeight w:val="836"/>
        </w:trPr>
        <w:tc>
          <w:tcPr>
            <w:tcW w:w="359" w:type="pct"/>
            <w:vAlign w:val="center"/>
          </w:tcPr>
          <w:p w:rsidR="000F34E9" w:rsidRPr="00F43A49" w:rsidRDefault="000F34E9" w:rsidP="003B11E4">
            <w:pPr>
              <w:jc w:val="center"/>
              <w:rPr>
                <w:color w:val="000000"/>
              </w:rPr>
            </w:pPr>
            <w:r w:rsidRPr="00F43A49">
              <w:rPr>
                <w:color w:val="000000"/>
              </w:rPr>
              <w:t>3.</w:t>
            </w:r>
          </w:p>
        </w:tc>
        <w:tc>
          <w:tcPr>
            <w:tcW w:w="1815" w:type="pct"/>
            <w:vAlign w:val="center"/>
          </w:tcPr>
          <w:p w:rsidR="000F34E9" w:rsidRPr="00F43A49" w:rsidRDefault="000F34E9" w:rsidP="003B11E4">
            <w:pPr>
              <w:rPr>
                <w:color w:val="000000"/>
              </w:rPr>
            </w:pPr>
            <w:r w:rsidRPr="00F43A49">
              <w:rPr>
                <w:color w:val="000000"/>
              </w:rPr>
              <w:t xml:space="preserve">Дождевая канализация. </w:t>
            </w:r>
            <w:r w:rsidRPr="00F43A49">
              <w:rPr>
                <w:color w:val="000000"/>
                <w:spacing w:val="-20"/>
              </w:rPr>
              <w:t>Суточный  объем  поверхностного стока, поступающий   на  очистные сооружения</w:t>
            </w:r>
            <w:r w:rsidRPr="00F43A49">
              <w:rPr>
                <w:color w:val="000000"/>
              </w:rPr>
              <w:t xml:space="preserve"> </w:t>
            </w:r>
          </w:p>
        </w:tc>
        <w:tc>
          <w:tcPr>
            <w:tcW w:w="942" w:type="pct"/>
            <w:vAlign w:val="center"/>
          </w:tcPr>
          <w:p w:rsidR="000F34E9" w:rsidRPr="00F43A49" w:rsidRDefault="000F34E9" w:rsidP="003B11E4">
            <w:pPr>
              <w:jc w:val="center"/>
              <w:rPr>
                <w:color w:val="000000"/>
              </w:rPr>
            </w:pPr>
            <w:r w:rsidRPr="00F43A49">
              <w:rPr>
                <w:color w:val="000000"/>
              </w:rPr>
              <w:t>м</w:t>
            </w:r>
            <w:r w:rsidRPr="00F43A49">
              <w:rPr>
                <w:color w:val="000000"/>
                <w:vertAlign w:val="superscript"/>
              </w:rPr>
              <w:t xml:space="preserve">3 </w:t>
            </w:r>
            <w:r w:rsidRPr="00F43A49">
              <w:rPr>
                <w:color w:val="000000"/>
              </w:rPr>
              <w:t xml:space="preserve">/ сут. с </w:t>
            </w:r>
            <w:smartTag w:uri="urn:schemas-microsoft-com:office:smarttags" w:element="metricconverter">
              <w:smartTagPr>
                <w:attr w:name="ProductID" w:val="1 га"/>
              </w:smartTagPr>
              <w:r w:rsidRPr="00F43A49">
                <w:rPr>
                  <w:color w:val="000000"/>
                </w:rPr>
                <w:t>1 га</w:t>
              </w:r>
            </w:smartTag>
            <w:r w:rsidRPr="00F43A49">
              <w:rPr>
                <w:color w:val="000000"/>
              </w:rPr>
              <w:t xml:space="preserve"> территории</w:t>
            </w:r>
          </w:p>
        </w:tc>
        <w:tc>
          <w:tcPr>
            <w:tcW w:w="652" w:type="pct"/>
            <w:vAlign w:val="center"/>
          </w:tcPr>
          <w:p w:rsidR="000F34E9" w:rsidRPr="00F43A49" w:rsidRDefault="000F34E9" w:rsidP="003B11E4">
            <w:pPr>
              <w:jc w:val="center"/>
              <w:rPr>
                <w:color w:val="000000"/>
              </w:rPr>
            </w:pPr>
            <w:r w:rsidRPr="00F43A49">
              <w:rPr>
                <w:color w:val="000000"/>
              </w:rPr>
              <w:t>50</w:t>
            </w:r>
          </w:p>
        </w:tc>
        <w:tc>
          <w:tcPr>
            <w:tcW w:w="1231" w:type="pct"/>
            <w:gridSpan w:val="2"/>
            <w:vMerge/>
            <w:vAlign w:val="center"/>
          </w:tcPr>
          <w:p w:rsidR="000F34E9" w:rsidRPr="00F43A49" w:rsidRDefault="000F34E9" w:rsidP="003B11E4">
            <w:pPr>
              <w:jc w:val="center"/>
              <w:rPr>
                <w:color w:val="000000"/>
              </w:rPr>
            </w:pPr>
          </w:p>
        </w:tc>
      </w:tr>
    </w:tbl>
    <w:p w:rsidR="000F34E9" w:rsidRPr="00DA403E" w:rsidRDefault="000F34E9" w:rsidP="000F34E9">
      <w:pPr>
        <w:ind w:firstLine="680"/>
        <w:contextualSpacing/>
        <w:jc w:val="both"/>
        <w:rPr>
          <w:color w:val="000000"/>
        </w:rPr>
      </w:pPr>
      <w:r w:rsidRPr="00DA403E">
        <w:rPr>
          <w:color w:val="000000"/>
        </w:rPr>
        <w:t>Примечания:</w:t>
      </w:r>
    </w:p>
    <w:p w:rsidR="000F34E9" w:rsidRPr="00F43A49" w:rsidRDefault="000F34E9" w:rsidP="000F34E9">
      <w:pPr>
        <w:ind w:firstLine="680"/>
        <w:contextualSpacing/>
        <w:jc w:val="both"/>
        <w:rPr>
          <w:color w:val="000000"/>
        </w:rPr>
      </w:pPr>
      <w:r w:rsidRPr="00F43A49">
        <w:rPr>
          <w:color w:val="000000"/>
        </w:rPr>
        <w:t>а)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72553D" w:rsidRDefault="0072553D">
      <w:pPr>
        <w:spacing w:after="200" w:line="276" w:lineRule="auto"/>
        <w:rPr>
          <w:rFonts w:eastAsiaTheme="majorEastAsia" w:cstheme="majorBidi"/>
          <w:b/>
          <w:bCs/>
          <w:szCs w:val="28"/>
        </w:rPr>
      </w:pPr>
      <w:r>
        <w:br w:type="page"/>
      </w:r>
    </w:p>
    <w:p w:rsidR="00EF7199" w:rsidRDefault="00EF7199" w:rsidP="00D24664">
      <w:pPr>
        <w:pStyle w:val="1"/>
      </w:pPr>
      <w:bookmarkStart w:id="19" w:name="_Toc501217724"/>
      <w:r>
        <w:lastRenderedPageBreak/>
        <w:t xml:space="preserve">1.8 </w:t>
      </w:r>
      <w:r w:rsidRPr="00A158B6">
        <w:t>Расчетные показатели, устанавливаемые для объектов местного значения в области автомо</w:t>
      </w:r>
      <w:r>
        <w:t>бильных дорог местного значения</w:t>
      </w:r>
      <w:bookmarkEnd w:id="19"/>
    </w:p>
    <w:p w:rsidR="0005481F" w:rsidRDefault="0005481F" w:rsidP="0005481F"/>
    <w:p w:rsidR="0005481F" w:rsidRPr="0005481F" w:rsidRDefault="0005481F" w:rsidP="0005481F"/>
    <w:p w:rsidR="00571436" w:rsidRDefault="00571436" w:rsidP="00571436">
      <w:pPr>
        <w:pStyle w:val="ac"/>
        <w:ind w:firstLine="567"/>
        <w:jc w:val="both"/>
        <w:rPr>
          <w:rFonts w:ascii="Times New Roman" w:hAnsi="Times New Roman"/>
          <w:color w:val="000000"/>
          <w:sz w:val="24"/>
          <w:szCs w:val="24"/>
        </w:rPr>
      </w:pPr>
      <w:r w:rsidRPr="00F43A49">
        <w:rPr>
          <w:rFonts w:ascii="Times New Roman" w:hAnsi="Times New Roman"/>
          <w:color w:val="000000"/>
          <w:sz w:val="24"/>
          <w:szCs w:val="24"/>
        </w:rPr>
        <w:t xml:space="preserve">При проектировании объектов </w:t>
      </w:r>
      <w:r w:rsidR="001A010E" w:rsidRPr="001A010E">
        <w:rPr>
          <w:rFonts w:ascii="Times New Roman" w:hAnsi="Times New Roman"/>
          <w:color w:val="000000"/>
          <w:sz w:val="24"/>
          <w:szCs w:val="24"/>
        </w:rPr>
        <w:t>местного значения в области автомобильных дорог местного значения</w:t>
      </w:r>
      <w:r w:rsidRPr="00F43A49">
        <w:rPr>
          <w:rFonts w:ascii="Times New Roman" w:hAnsi="Times New Roman"/>
          <w:color w:val="000000"/>
          <w:sz w:val="24"/>
          <w:szCs w:val="24"/>
        </w:rPr>
        <w:t xml:space="preserve"> необходимо руководствоваться расчетными показателями таблицы </w:t>
      </w:r>
      <w:r w:rsidR="001A010E">
        <w:rPr>
          <w:rFonts w:ascii="Times New Roman" w:hAnsi="Times New Roman"/>
          <w:color w:val="000000"/>
          <w:sz w:val="24"/>
          <w:szCs w:val="24"/>
        </w:rPr>
        <w:t>14</w:t>
      </w:r>
      <w:r w:rsidRPr="00F43A49">
        <w:rPr>
          <w:rFonts w:ascii="Times New Roman" w:hAnsi="Times New Roman"/>
          <w:color w:val="000000"/>
          <w:sz w:val="24"/>
          <w:szCs w:val="24"/>
        </w:rPr>
        <w:t>.</w:t>
      </w:r>
    </w:p>
    <w:p w:rsidR="001A010E" w:rsidRPr="00F43A49" w:rsidRDefault="001A010E" w:rsidP="001A010E">
      <w:pPr>
        <w:ind w:firstLine="567"/>
        <w:contextualSpacing/>
        <w:jc w:val="right"/>
        <w:rPr>
          <w:color w:val="000000"/>
        </w:rPr>
      </w:pPr>
      <w:r w:rsidRPr="00F43A49">
        <w:rPr>
          <w:color w:val="000000"/>
        </w:rPr>
        <w:t xml:space="preserve">Таблица </w:t>
      </w:r>
      <w:r>
        <w:rPr>
          <w:color w:val="000000"/>
        </w:rPr>
        <w:t>14</w:t>
      </w:r>
    </w:p>
    <w:p w:rsidR="00571436" w:rsidRDefault="00571436" w:rsidP="0057143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4"/>
        <w:gridCol w:w="3575"/>
        <w:gridCol w:w="1837"/>
        <w:gridCol w:w="1259"/>
        <w:gridCol w:w="1402"/>
        <w:gridCol w:w="1215"/>
      </w:tblGrid>
      <w:tr w:rsidR="00571436" w:rsidRPr="00F43A49" w:rsidTr="00130442">
        <w:trPr>
          <w:trHeight w:val="778"/>
        </w:trPr>
        <w:tc>
          <w:tcPr>
            <w:tcW w:w="359" w:type="pct"/>
            <w:vMerge w:val="restart"/>
            <w:vAlign w:val="center"/>
          </w:tcPr>
          <w:p w:rsidR="00571436" w:rsidRPr="00F43A49" w:rsidRDefault="00571436" w:rsidP="00571436">
            <w:pPr>
              <w:jc w:val="center"/>
              <w:rPr>
                <w:color w:val="000000"/>
              </w:rPr>
            </w:pPr>
            <w:r w:rsidRPr="00F43A49">
              <w:rPr>
                <w:color w:val="000000"/>
              </w:rPr>
              <w:t>№</w:t>
            </w:r>
          </w:p>
          <w:p w:rsidR="00571436" w:rsidRPr="00F43A49" w:rsidRDefault="00571436" w:rsidP="00571436">
            <w:pPr>
              <w:jc w:val="center"/>
              <w:rPr>
                <w:color w:val="000000"/>
              </w:rPr>
            </w:pPr>
            <w:r w:rsidRPr="00F43A49">
              <w:rPr>
                <w:color w:val="000000"/>
              </w:rPr>
              <w:t>п/п</w:t>
            </w:r>
          </w:p>
        </w:tc>
        <w:tc>
          <w:tcPr>
            <w:tcW w:w="1815" w:type="pct"/>
            <w:vMerge w:val="restart"/>
            <w:vAlign w:val="center"/>
          </w:tcPr>
          <w:p w:rsidR="00571436" w:rsidRPr="00F43A49" w:rsidRDefault="00571436" w:rsidP="00571436">
            <w:pPr>
              <w:jc w:val="center"/>
              <w:rPr>
                <w:color w:val="000000"/>
              </w:rPr>
            </w:pPr>
            <w:r w:rsidRPr="00F43A49">
              <w:rPr>
                <w:color w:val="000000"/>
              </w:rPr>
              <w:t>Наименование объекта</w:t>
            </w:r>
          </w:p>
          <w:p w:rsidR="00571436" w:rsidRPr="00F43A49" w:rsidRDefault="00571436" w:rsidP="00571436">
            <w:pPr>
              <w:jc w:val="center"/>
              <w:rPr>
                <w:color w:val="000000"/>
              </w:rPr>
            </w:pPr>
          </w:p>
        </w:tc>
        <w:tc>
          <w:tcPr>
            <w:tcW w:w="1594" w:type="pct"/>
            <w:gridSpan w:val="2"/>
            <w:vAlign w:val="center"/>
          </w:tcPr>
          <w:p w:rsidR="00571436" w:rsidRPr="00F43A49" w:rsidRDefault="00571436" w:rsidP="00571436">
            <w:pPr>
              <w:jc w:val="center"/>
              <w:rPr>
                <w:color w:val="000000"/>
              </w:rPr>
            </w:pPr>
            <w:r w:rsidRPr="00F43A49">
              <w:rPr>
                <w:color w:val="000000"/>
              </w:rPr>
              <w:t>Минимально допустимый уровень обеспеченности</w:t>
            </w:r>
          </w:p>
        </w:tc>
        <w:tc>
          <w:tcPr>
            <w:tcW w:w="1231" w:type="pct"/>
            <w:gridSpan w:val="2"/>
          </w:tcPr>
          <w:p w:rsidR="00571436" w:rsidRPr="00F43A49" w:rsidRDefault="00571436" w:rsidP="00571436">
            <w:pPr>
              <w:jc w:val="center"/>
              <w:rPr>
                <w:color w:val="000000"/>
                <w:highlight w:val="yellow"/>
              </w:rPr>
            </w:pPr>
            <w:r w:rsidRPr="00F43A49">
              <w:rPr>
                <w:color w:val="000000"/>
              </w:rPr>
              <w:t>Максимально допустимый уровень территориальной доступности</w:t>
            </w:r>
          </w:p>
        </w:tc>
      </w:tr>
      <w:tr w:rsidR="00571436" w:rsidRPr="00F43A49" w:rsidTr="00130442">
        <w:trPr>
          <w:trHeight w:val="625"/>
        </w:trPr>
        <w:tc>
          <w:tcPr>
            <w:tcW w:w="359" w:type="pct"/>
            <w:vMerge/>
            <w:vAlign w:val="center"/>
          </w:tcPr>
          <w:p w:rsidR="00571436" w:rsidRPr="00F43A49" w:rsidRDefault="00571436" w:rsidP="00571436">
            <w:pPr>
              <w:jc w:val="center"/>
              <w:rPr>
                <w:b/>
                <w:color w:val="000000"/>
              </w:rPr>
            </w:pPr>
          </w:p>
        </w:tc>
        <w:tc>
          <w:tcPr>
            <w:tcW w:w="1815" w:type="pct"/>
            <w:vMerge/>
            <w:vAlign w:val="center"/>
          </w:tcPr>
          <w:p w:rsidR="00571436" w:rsidRPr="00F43A49" w:rsidRDefault="00571436" w:rsidP="00571436">
            <w:pPr>
              <w:jc w:val="center"/>
              <w:rPr>
                <w:b/>
                <w:color w:val="000000"/>
              </w:rPr>
            </w:pPr>
          </w:p>
        </w:tc>
        <w:tc>
          <w:tcPr>
            <w:tcW w:w="942" w:type="pct"/>
            <w:vAlign w:val="center"/>
          </w:tcPr>
          <w:p w:rsidR="00571436" w:rsidRPr="00F43A49" w:rsidRDefault="00571436" w:rsidP="00571436">
            <w:pPr>
              <w:jc w:val="center"/>
              <w:rPr>
                <w:color w:val="000000"/>
              </w:rPr>
            </w:pPr>
            <w:r w:rsidRPr="00F43A49">
              <w:rPr>
                <w:color w:val="000000"/>
              </w:rPr>
              <w:t>Единица измерения</w:t>
            </w:r>
          </w:p>
        </w:tc>
        <w:tc>
          <w:tcPr>
            <w:tcW w:w="652" w:type="pct"/>
            <w:vAlign w:val="center"/>
          </w:tcPr>
          <w:p w:rsidR="00571436" w:rsidRPr="00F43A49" w:rsidRDefault="00571436" w:rsidP="00571436">
            <w:pPr>
              <w:jc w:val="center"/>
              <w:rPr>
                <w:color w:val="000000"/>
              </w:rPr>
            </w:pPr>
            <w:r w:rsidRPr="00F43A49">
              <w:rPr>
                <w:color w:val="000000"/>
              </w:rPr>
              <w:t>Величина</w:t>
            </w:r>
          </w:p>
        </w:tc>
        <w:tc>
          <w:tcPr>
            <w:tcW w:w="724" w:type="pct"/>
            <w:vAlign w:val="center"/>
          </w:tcPr>
          <w:p w:rsidR="00571436" w:rsidRPr="00F43A49" w:rsidRDefault="00571436" w:rsidP="00571436">
            <w:pPr>
              <w:jc w:val="center"/>
              <w:rPr>
                <w:color w:val="000000"/>
                <w:highlight w:val="yellow"/>
              </w:rPr>
            </w:pPr>
            <w:r w:rsidRPr="00F43A49">
              <w:rPr>
                <w:color w:val="000000"/>
              </w:rPr>
              <w:t>Единица измерения</w:t>
            </w:r>
          </w:p>
        </w:tc>
        <w:tc>
          <w:tcPr>
            <w:tcW w:w="507" w:type="pct"/>
            <w:vAlign w:val="center"/>
          </w:tcPr>
          <w:p w:rsidR="00571436" w:rsidRPr="00F43A49" w:rsidRDefault="00571436" w:rsidP="00571436">
            <w:pPr>
              <w:jc w:val="center"/>
              <w:rPr>
                <w:color w:val="000000"/>
                <w:highlight w:val="yellow"/>
              </w:rPr>
            </w:pPr>
            <w:r w:rsidRPr="00F43A49">
              <w:rPr>
                <w:color w:val="000000"/>
              </w:rPr>
              <w:t>Величина</w:t>
            </w:r>
          </w:p>
        </w:tc>
      </w:tr>
      <w:tr w:rsidR="00571436" w:rsidRPr="00F43A49" w:rsidTr="00130442">
        <w:trPr>
          <w:trHeight w:val="836"/>
        </w:trPr>
        <w:tc>
          <w:tcPr>
            <w:tcW w:w="359" w:type="pct"/>
            <w:vAlign w:val="center"/>
          </w:tcPr>
          <w:p w:rsidR="00571436" w:rsidRPr="00F43A49" w:rsidRDefault="00571436" w:rsidP="00571436">
            <w:pPr>
              <w:jc w:val="center"/>
              <w:rPr>
                <w:color w:val="000000"/>
              </w:rPr>
            </w:pPr>
            <w:r w:rsidRPr="00F43A49">
              <w:rPr>
                <w:color w:val="000000"/>
              </w:rPr>
              <w:t>1.</w:t>
            </w:r>
          </w:p>
        </w:tc>
        <w:tc>
          <w:tcPr>
            <w:tcW w:w="1815" w:type="pct"/>
            <w:vAlign w:val="center"/>
          </w:tcPr>
          <w:p w:rsidR="00571436" w:rsidRPr="001A010E" w:rsidRDefault="001A010E" w:rsidP="001A010E">
            <w:pPr>
              <w:rPr>
                <w:color w:val="000000"/>
              </w:rPr>
            </w:pPr>
            <w:r w:rsidRPr="001A010E">
              <w:rPr>
                <w:rStyle w:val="12"/>
                <w:rFonts w:eastAsia="Calibri"/>
              </w:rPr>
              <w:t>автомобильные дороги местного значения вне границ населенных пунктов поселения</w:t>
            </w:r>
          </w:p>
        </w:tc>
        <w:tc>
          <w:tcPr>
            <w:tcW w:w="942" w:type="pct"/>
            <w:vAlign w:val="center"/>
          </w:tcPr>
          <w:p w:rsidR="00571436" w:rsidRPr="00F43A49" w:rsidRDefault="001A010E" w:rsidP="00571436">
            <w:pPr>
              <w:jc w:val="center"/>
              <w:rPr>
                <w:color w:val="000000"/>
              </w:rPr>
            </w:pPr>
            <w:r>
              <w:rPr>
                <w:color w:val="000000"/>
              </w:rPr>
              <w:t>км/1000 кв.км территории</w:t>
            </w:r>
          </w:p>
        </w:tc>
        <w:tc>
          <w:tcPr>
            <w:tcW w:w="652" w:type="pct"/>
            <w:vAlign w:val="center"/>
          </w:tcPr>
          <w:p w:rsidR="00571436" w:rsidRPr="00F43A49" w:rsidRDefault="001A010E" w:rsidP="00571436">
            <w:pPr>
              <w:jc w:val="center"/>
              <w:rPr>
                <w:color w:val="000000"/>
              </w:rPr>
            </w:pPr>
            <w:r>
              <w:rPr>
                <w:color w:val="000000"/>
              </w:rPr>
              <w:t>13,7</w:t>
            </w:r>
          </w:p>
        </w:tc>
        <w:tc>
          <w:tcPr>
            <w:tcW w:w="1231" w:type="pct"/>
            <w:gridSpan w:val="2"/>
            <w:vMerge w:val="restart"/>
            <w:vAlign w:val="center"/>
          </w:tcPr>
          <w:p w:rsidR="00571436" w:rsidRPr="00F43A49" w:rsidRDefault="00571436" w:rsidP="00571436">
            <w:pPr>
              <w:jc w:val="center"/>
              <w:rPr>
                <w:color w:val="000000"/>
                <w:highlight w:val="yellow"/>
              </w:rPr>
            </w:pPr>
            <w:r w:rsidRPr="00F43A49">
              <w:rPr>
                <w:color w:val="000000"/>
              </w:rPr>
              <w:t>Не нормируется</w:t>
            </w:r>
          </w:p>
        </w:tc>
      </w:tr>
      <w:tr w:rsidR="00571436" w:rsidRPr="00F43A49" w:rsidTr="00130442">
        <w:trPr>
          <w:trHeight w:val="836"/>
        </w:trPr>
        <w:tc>
          <w:tcPr>
            <w:tcW w:w="359" w:type="pct"/>
            <w:vAlign w:val="center"/>
          </w:tcPr>
          <w:p w:rsidR="00571436" w:rsidRPr="00F43A49" w:rsidRDefault="00571436" w:rsidP="00571436">
            <w:pPr>
              <w:jc w:val="center"/>
              <w:rPr>
                <w:color w:val="000000"/>
              </w:rPr>
            </w:pPr>
            <w:r w:rsidRPr="00F43A49">
              <w:rPr>
                <w:color w:val="000000"/>
              </w:rPr>
              <w:t>2.</w:t>
            </w:r>
          </w:p>
        </w:tc>
        <w:tc>
          <w:tcPr>
            <w:tcW w:w="1815" w:type="pct"/>
            <w:vAlign w:val="center"/>
          </w:tcPr>
          <w:p w:rsidR="00571436" w:rsidRPr="00F43A49" w:rsidRDefault="001A010E" w:rsidP="00571436">
            <w:pPr>
              <w:rPr>
                <w:color w:val="000000"/>
              </w:rPr>
            </w:pPr>
            <w:r w:rsidRPr="001A010E">
              <w:rPr>
                <w:rStyle w:val="12"/>
                <w:rFonts w:eastAsia="Calibri"/>
              </w:rPr>
              <w:t>автомобильные дороги местного значения в границ</w:t>
            </w:r>
            <w:r>
              <w:rPr>
                <w:rStyle w:val="12"/>
                <w:rFonts w:eastAsia="Calibri"/>
              </w:rPr>
              <w:t xml:space="preserve">ах </w:t>
            </w:r>
            <w:r w:rsidRPr="001A010E">
              <w:rPr>
                <w:rStyle w:val="12"/>
                <w:rFonts w:eastAsia="Calibri"/>
              </w:rPr>
              <w:t>населенных пунктов поселения</w:t>
            </w:r>
          </w:p>
        </w:tc>
        <w:tc>
          <w:tcPr>
            <w:tcW w:w="942" w:type="pct"/>
            <w:vAlign w:val="center"/>
          </w:tcPr>
          <w:p w:rsidR="00571436" w:rsidRPr="00F43A49" w:rsidRDefault="001A010E" w:rsidP="00571436">
            <w:pPr>
              <w:jc w:val="center"/>
              <w:rPr>
                <w:color w:val="000000"/>
              </w:rPr>
            </w:pPr>
            <w:r>
              <w:rPr>
                <w:color w:val="000000"/>
              </w:rPr>
              <w:t>км/1 кв.км территории</w:t>
            </w:r>
          </w:p>
        </w:tc>
        <w:tc>
          <w:tcPr>
            <w:tcW w:w="652" w:type="pct"/>
            <w:vAlign w:val="center"/>
          </w:tcPr>
          <w:p w:rsidR="00571436" w:rsidRPr="00F43A49" w:rsidRDefault="001A010E" w:rsidP="00571436">
            <w:pPr>
              <w:jc w:val="center"/>
              <w:rPr>
                <w:color w:val="000000"/>
              </w:rPr>
            </w:pPr>
            <w:r>
              <w:rPr>
                <w:color w:val="000000"/>
              </w:rPr>
              <w:t>4,65</w:t>
            </w:r>
          </w:p>
        </w:tc>
        <w:tc>
          <w:tcPr>
            <w:tcW w:w="1231" w:type="pct"/>
            <w:gridSpan w:val="2"/>
            <w:vMerge/>
            <w:vAlign w:val="center"/>
          </w:tcPr>
          <w:p w:rsidR="00571436" w:rsidRPr="00F43A49" w:rsidRDefault="00571436" w:rsidP="00571436">
            <w:pPr>
              <w:jc w:val="center"/>
              <w:rPr>
                <w:color w:val="000000"/>
              </w:rPr>
            </w:pPr>
          </w:p>
        </w:tc>
      </w:tr>
    </w:tbl>
    <w:p w:rsidR="00C84E76" w:rsidRDefault="00C84E76" w:rsidP="00D24664">
      <w:pPr>
        <w:pStyle w:val="1"/>
      </w:pPr>
    </w:p>
    <w:p w:rsidR="009347C6" w:rsidRPr="007A13B2" w:rsidRDefault="009347C6" w:rsidP="00D24664">
      <w:pPr>
        <w:pStyle w:val="1"/>
      </w:pPr>
      <w:bookmarkStart w:id="20" w:name="_Toc501217725"/>
      <w:r w:rsidRPr="007A13B2">
        <w:t>1.8.1 Расчетные показатели, устанавливаемые для объектов местного значения в области транспорта</w:t>
      </w:r>
      <w:bookmarkEnd w:id="20"/>
    </w:p>
    <w:p w:rsidR="009347C6" w:rsidRPr="007A13B2" w:rsidRDefault="009347C6" w:rsidP="009347C6">
      <w:pPr>
        <w:pStyle w:val="ac"/>
        <w:ind w:firstLine="567"/>
        <w:jc w:val="both"/>
        <w:rPr>
          <w:rFonts w:ascii="Times New Roman" w:hAnsi="Times New Roman"/>
          <w:sz w:val="24"/>
          <w:szCs w:val="24"/>
        </w:rPr>
      </w:pPr>
      <w:r w:rsidRPr="007A13B2">
        <w:rPr>
          <w:rFonts w:ascii="Times New Roman" w:hAnsi="Times New Roman"/>
          <w:sz w:val="24"/>
          <w:szCs w:val="24"/>
        </w:rPr>
        <w:t xml:space="preserve">При проектировании объектов местного значения в области автомобильных дорог местного значения необходимо руководствоваться расчетными показателями таблицы </w:t>
      </w:r>
      <w:r w:rsidR="007A13B2">
        <w:rPr>
          <w:rFonts w:ascii="Times New Roman" w:hAnsi="Times New Roman"/>
          <w:sz w:val="24"/>
          <w:szCs w:val="24"/>
        </w:rPr>
        <w:t>15</w:t>
      </w:r>
      <w:r w:rsidR="00A4200F">
        <w:rPr>
          <w:rFonts w:ascii="Times New Roman" w:hAnsi="Times New Roman"/>
          <w:sz w:val="24"/>
          <w:szCs w:val="24"/>
        </w:rPr>
        <w:t>, 15а</w:t>
      </w:r>
      <w:r w:rsidRPr="007A13B2">
        <w:rPr>
          <w:rFonts w:ascii="Times New Roman" w:hAnsi="Times New Roman"/>
          <w:sz w:val="24"/>
          <w:szCs w:val="24"/>
        </w:rPr>
        <w:t>.</w:t>
      </w:r>
    </w:p>
    <w:p w:rsidR="00A4200F" w:rsidRDefault="00A4200F" w:rsidP="00A4200F">
      <w:pPr>
        <w:ind w:firstLine="567"/>
        <w:contextualSpacing/>
        <w:jc w:val="right"/>
      </w:pPr>
    </w:p>
    <w:p w:rsidR="009347C6" w:rsidRPr="007A13B2" w:rsidRDefault="009347C6" w:rsidP="00A4200F">
      <w:pPr>
        <w:ind w:firstLine="567"/>
        <w:contextualSpacing/>
        <w:jc w:val="right"/>
      </w:pPr>
      <w:r w:rsidRPr="007A13B2">
        <w:t xml:space="preserve">Таблица </w:t>
      </w:r>
      <w:r w:rsidR="007A13B2">
        <w:t>15</w:t>
      </w:r>
      <w:r w:rsidR="00A4200F">
        <w:t>. Расчетные показатели минимально допустимого уровня обеспеченности населения объектами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5306"/>
        <w:gridCol w:w="4564"/>
      </w:tblGrid>
      <w:tr w:rsidR="00A4200F" w:rsidRPr="00A4200F" w:rsidTr="00C84E76">
        <w:trPr>
          <w:tblHeader/>
        </w:trPr>
        <w:tc>
          <w:tcPr>
            <w:tcW w:w="2688" w:type="pct"/>
          </w:tcPr>
          <w:p w:rsidR="00A4200F" w:rsidRPr="00A4200F" w:rsidRDefault="00A4200F" w:rsidP="00C84E76">
            <w:pPr>
              <w:pStyle w:val="ConsPlusNormal"/>
              <w:jc w:val="center"/>
              <w:rPr>
                <w:rFonts w:ascii="Times New Roman" w:hAnsi="Times New Roman" w:cs="Times New Roman"/>
                <w:sz w:val="24"/>
                <w:szCs w:val="24"/>
              </w:rPr>
            </w:pPr>
            <w:r w:rsidRPr="00A4200F">
              <w:rPr>
                <w:rFonts w:ascii="Times New Roman" w:hAnsi="Times New Roman" w:cs="Times New Roman"/>
                <w:sz w:val="24"/>
                <w:szCs w:val="24"/>
              </w:rPr>
              <w:t>Основная часть (расчетные показатели)</w:t>
            </w:r>
          </w:p>
        </w:tc>
        <w:tc>
          <w:tcPr>
            <w:tcW w:w="2312" w:type="pct"/>
          </w:tcPr>
          <w:p w:rsidR="00A4200F" w:rsidRPr="00A4200F" w:rsidRDefault="00A4200F" w:rsidP="00C84E76">
            <w:pPr>
              <w:pStyle w:val="ConsPlusNormal"/>
              <w:jc w:val="center"/>
              <w:rPr>
                <w:rFonts w:ascii="Times New Roman" w:hAnsi="Times New Roman" w:cs="Times New Roman"/>
                <w:sz w:val="24"/>
                <w:szCs w:val="24"/>
              </w:rPr>
            </w:pPr>
            <w:r w:rsidRPr="00A4200F">
              <w:rPr>
                <w:rFonts w:ascii="Times New Roman" w:hAnsi="Times New Roman" w:cs="Times New Roman"/>
                <w:sz w:val="24"/>
                <w:szCs w:val="24"/>
              </w:rPr>
              <w:t>Правила и область применения расчетных показателей</w:t>
            </w:r>
          </w:p>
        </w:tc>
      </w:tr>
      <w:tr w:rsidR="00A4200F" w:rsidRPr="00A4200F" w:rsidTr="00C84E76">
        <w:trPr>
          <w:trHeight w:val="173"/>
        </w:trPr>
        <w:tc>
          <w:tcPr>
            <w:tcW w:w="5000" w:type="pct"/>
            <w:gridSpan w:val="2"/>
          </w:tcPr>
          <w:p w:rsidR="00A4200F" w:rsidRPr="00A4200F" w:rsidRDefault="00A4200F" w:rsidP="00C84E76">
            <w:pPr>
              <w:pStyle w:val="ConsPlusNormal"/>
              <w:jc w:val="center"/>
              <w:rPr>
                <w:rFonts w:ascii="Times New Roman" w:hAnsi="Times New Roman" w:cs="Times New Roman"/>
                <w:sz w:val="24"/>
                <w:szCs w:val="24"/>
              </w:rPr>
            </w:pPr>
            <w:r w:rsidRPr="00A4200F">
              <w:rPr>
                <w:rFonts w:ascii="Times New Roman" w:hAnsi="Times New Roman" w:cs="Times New Roman"/>
                <w:sz w:val="24"/>
                <w:szCs w:val="24"/>
              </w:rPr>
              <w:t>а) Количество автобусных остановок на автомобильных дорогах</w:t>
            </w:r>
          </w:p>
        </w:tc>
      </w:tr>
      <w:tr w:rsidR="00A4200F" w:rsidRPr="00A4200F" w:rsidTr="00C84E76">
        <w:tc>
          <w:tcPr>
            <w:tcW w:w="2688" w:type="pct"/>
          </w:tcPr>
          <w:p w:rsidR="00A4200F" w:rsidRPr="00A4200F" w:rsidRDefault="00A4200F" w:rsidP="00C84E76">
            <w:pPr>
              <w:pStyle w:val="ConsPlusNormal"/>
              <w:rPr>
                <w:rFonts w:ascii="Times New Roman" w:hAnsi="Times New Roman" w:cs="Times New Roman"/>
                <w:sz w:val="24"/>
                <w:szCs w:val="24"/>
              </w:rPr>
            </w:pPr>
            <w:r w:rsidRPr="00A4200F">
              <w:rPr>
                <w:rFonts w:ascii="Times New Roman" w:hAnsi="Times New Roman" w:cs="Times New Roman"/>
                <w:sz w:val="24"/>
                <w:szCs w:val="24"/>
              </w:rPr>
              <w:t>Определяется с учетом расстояний между автобусными остановками, км:</w:t>
            </w:r>
          </w:p>
          <w:p w:rsidR="00A4200F" w:rsidRPr="00A4200F" w:rsidRDefault="00A4200F" w:rsidP="00C84E76">
            <w:pPr>
              <w:pStyle w:val="ConsPlusNormal"/>
              <w:rPr>
                <w:rFonts w:ascii="Times New Roman" w:hAnsi="Times New Roman" w:cs="Times New Roman"/>
                <w:sz w:val="24"/>
                <w:szCs w:val="24"/>
              </w:rPr>
            </w:pPr>
            <w:r w:rsidRPr="00A4200F">
              <w:rPr>
                <w:rFonts w:ascii="Times New Roman" w:hAnsi="Times New Roman" w:cs="Times New Roman"/>
                <w:sz w:val="24"/>
                <w:szCs w:val="24"/>
              </w:rPr>
              <w:t>- на дорогах I - III категорий не менее 3 км;</w:t>
            </w:r>
          </w:p>
          <w:p w:rsidR="00A4200F" w:rsidRPr="00A4200F" w:rsidRDefault="00A4200F" w:rsidP="00C84E76">
            <w:pPr>
              <w:pStyle w:val="ConsPlusNormal"/>
              <w:rPr>
                <w:rFonts w:ascii="Times New Roman" w:hAnsi="Times New Roman" w:cs="Times New Roman"/>
                <w:sz w:val="24"/>
                <w:szCs w:val="24"/>
              </w:rPr>
            </w:pPr>
            <w:r w:rsidRPr="00A4200F">
              <w:rPr>
                <w:rFonts w:ascii="Times New Roman" w:hAnsi="Times New Roman" w:cs="Times New Roman"/>
                <w:sz w:val="24"/>
                <w:szCs w:val="24"/>
              </w:rPr>
              <w:t>- на дорогах IV и V категорий расстояния не нормируются</w:t>
            </w:r>
          </w:p>
        </w:tc>
        <w:tc>
          <w:tcPr>
            <w:tcW w:w="2312" w:type="pct"/>
          </w:tcPr>
          <w:p w:rsidR="00A4200F" w:rsidRPr="00A4200F" w:rsidRDefault="00A4200F" w:rsidP="00C84E76">
            <w:pPr>
              <w:pStyle w:val="ConsPlusNormal"/>
              <w:jc w:val="both"/>
              <w:rPr>
                <w:rFonts w:ascii="Times New Roman" w:hAnsi="Times New Roman" w:cs="Times New Roman"/>
                <w:sz w:val="24"/>
                <w:szCs w:val="24"/>
              </w:rPr>
            </w:pPr>
            <w:r w:rsidRPr="00A4200F">
              <w:rPr>
                <w:rFonts w:ascii="Times New Roman" w:hAnsi="Times New Roman" w:cs="Times New Roman"/>
                <w:sz w:val="24"/>
                <w:szCs w:val="24"/>
              </w:rPr>
              <w:t>Расчетный показатель для определения размещения автобусных остановок на автомобильных дорогах вне границ населенных пунктов муниципального района</w:t>
            </w:r>
          </w:p>
        </w:tc>
      </w:tr>
      <w:tr w:rsidR="00A4200F" w:rsidRPr="00A4200F" w:rsidTr="00130442">
        <w:tc>
          <w:tcPr>
            <w:tcW w:w="5000" w:type="pct"/>
            <w:gridSpan w:val="2"/>
          </w:tcPr>
          <w:p w:rsidR="00A4200F" w:rsidRPr="00A4200F" w:rsidRDefault="00A4200F" w:rsidP="000D4A04">
            <w:pPr>
              <w:pStyle w:val="ConsPlusNormal"/>
              <w:jc w:val="center"/>
              <w:rPr>
                <w:rFonts w:ascii="Times New Roman" w:hAnsi="Times New Roman" w:cs="Times New Roman"/>
                <w:sz w:val="24"/>
                <w:szCs w:val="24"/>
              </w:rPr>
            </w:pPr>
            <w:r w:rsidRPr="00A4200F">
              <w:rPr>
                <w:rFonts w:ascii="Times New Roman" w:hAnsi="Times New Roman" w:cs="Times New Roman"/>
                <w:sz w:val="24"/>
                <w:szCs w:val="24"/>
              </w:rPr>
              <w:t>б) Вместимость площадок отдыха на автомобильных дорогах</w:t>
            </w:r>
          </w:p>
        </w:tc>
      </w:tr>
      <w:tr w:rsidR="00A4200F" w:rsidRPr="00A4200F" w:rsidTr="00C84E76">
        <w:tc>
          <w:tcPr>
            <w:tcW w:w="2688" w:type="pct"/>
          </w:tcPr>
          <w:p w:rsidR="00A4200F" w:rsidRPr="00A4200F" w:rsidRDefault="00A4200F" w:rsidP="000D4A04">
            <w:pPr>
              <w:pStyle w:val="ConsPlusNormal"/>
              <w:rPr>
                <w:rFonts w:ascii="Times New Roman" w:hAnsi="Times New Roman" w:cs="Times New Roman"/>
                <w:sz w:val="24"/>
                <w:szCs w:val="24"/>
              </w:rPr>
            </w:pPr>
            <w:r w:rsidRPr="00A4200F">
              <w:rPr>
                <w:rFonts w:ascii="Times New Roman" w:hAnsi="Times New Roman" w:cs="Times New Roman"/>
                <w:sz w:val="24"/>
                <w:szCs w:val="24"/>
              </w:rPr>
              <w:t>на дорогах II и III категорий - 10 - 15 единиц;</w:t>
            </w:r>
          </w:p>
          <w:p w:rsidR="00A4200F" w:rsidRPr="00A4200F" w:rsidRDefault="00A4200F" w:rsidP="000D4A04">
            <w:pPr>
              <w:pStyle w:val="ConsPlusNormal"/>
              <w:rPr>
                <w:rFonts w:ascii="Times New Roman" w:hAnsi="Times New Roman" w:cs="Times New Roman"/>
                <w:sz w:val="24"/>
                <w:szCs w:val="24"/>
              </w:rPr>
            </w:pPr>
            <w:r w:rsidRPr="00A4200F">
              <w:rPr>
                <w:rFonts w:ascii="Times New Roman" w:hAnsi="Times New Roman" w:cs="Times New Roman"/>
                <w:sz w:val="24"/>
                <w:szCs w:val="24"/>
              </w:rPr>
              <w:t>на дорогах IV категории - 10 единиц</w:t>
            </w:r>
          </w:p>
        </w:tc>
        <w:tc>
          <w:tcPr>
            <w:tcW w:w="2312" w:type="pct"/>
          </w:tcPr>
          <w:p w:rsidR="00A4200F" w:rsidRPr="00A4200F" w:rsidRDefault="00A4200F" w:rsidP="000D4A04">
            <w:pPr>
              <w:pStyle w:val="ConsPlusNormal"/>
              <w:jc w:val="both"/>
              <w:rPr>
                <w:rFonts w:ascii="Times New Roman" w:hAnsi="Times New Roman" w:cs="Times New Roman"/>
                <w:sz w:val="24"/>
                <w:szCs w:val="24"/>
              </w:rPr>
            </w:pPr>
            <w:r w:rsidRPr="00A4200F">
              <w:rPr>
                <w:rFonts w:ascii="Times New Roman" w:hAnsi="Times New Roman" w:cs="Times New Roman"/>
                <w:sz w:val="24"/>
                <w:szCs w:val="24"/>
              </w:rPr>
              <w:t>Расчетный показатель определен при одновременной остановке транспортных единиц и одностороннем размещении площадок</w:t>
            </w:r>
          </w:p>
        </w:tc>
      </w:tr>
      <w:tr w:rsidR="00A4200F" w:rsidRPr="00A4200F" w:rsidTr="00130442">
        <w:tc>
          <w:tcPr>
            <w:tcW w:w="5000" w:type="pct"/>
            <w:gridSpan w:val="2"/>
          </w:tcPr>
          <w:p w:rsidR="00A4200F" w:rsidRPr="00A4200F" w:rsidRDefault="00A4200F" w:rsidP="000D4A04">
            <w:pPr>
              <w:pStyle w:val="ConsPlusNormal"/>
              <w:jc w:val="center"/>
              <w:rPr>
                <w:rFonts w:ascii="Times New Roman" w:hAnsi="Times New Roman" w:cs="Times New Roman"/>
                <w:sz w:val="24"/>
                <w:szCs w:val="24"/>
              </w:rPr>
            </w:pPr>
            <w:r w:rsidRPr="00A4200F">
              <w:rPr>
                <w:rFonts w:ascii="Times New Roman" w:hAnsi="Times New Roman" w:cs="Times New Roman"/>
                <w:sz w:val="24"/>
                <w:szCs w:val="24"/>
              </w:rPr>
              <w:t>в) Мощность автозаправочных станций (АЗС)</w:t>
            </w:r>
          </w:p>
        </w:tc>
      </w:tr>
      <w:tr w:rsidR="00A4200F" w:rsidRPr="00A4200F" w:rsidTr="00C84E76">
        <w:tc>
          <w:tcPr>
            <w:tcW w:w="2688" w:type="pct"/>
          </w:tcPr>
          <w:p w:rsidR="00A4200F" w:rsidRPr="00A4200F" w:rsidRDefault="00A4200F" w:rsidP="000D4A04">
            <w:pPr>
              <w:pStyle w:val="ConsPlusNormal"/>
              <w:rPr>
                <w:rFonts w:ascii="Times New Roman" w:hAnsi="Times New Roman" w:cs="Times New Roman"/>
                <w:sz w:val="24"/>
                <w:szCs w:val="24"/>
              </w:rPr>
            </w:pPr>
            <w:r w:rsidRPr="00A4200F">
              <w:rPr>
                <w:rFonts w:ascii="Times New Roman" w:hAnsi="Times New Roman" w:cs="Times New Roman"/>
                <w:sz w:val="24"/>
                <w:szCs w:val="24"/>
              </w:rPr>
              <w:t>При интенсивности движения транспортных единиц в сутки:</w:t>
            </w:r>
          </w:p>
          <w:p w:rsidR="00A4200F" w:rsidRPr="00A4200F" w:rsidRDefault="00A4200F" w:rsidP="000D4A04">
            <w:pPr>
              <w:pStyle w:val="ConsPlusNormal"/>
              <w:rPr>
                <w:rFonts w:ascii="Times New Roman" w:hAnsi="Times New Roman" w:cs="Times New Roman"/>
                <w:sz w:val="24"/>
                <w:szCs w:val="24"/>
              </w:rPr>
            </w:pPr>
            <w:r w:rsidRPr="00A4200F">
              <w:rPr>
                <w:rFonts w:ascii="Times New Roman" w:hAnsi="Times New Roman" w:cs="Times New Roman"/>
                <w:sz w:val="24"/>
                <w:szCs w:val="24"/>
              </w:rPr>
              <w:lastRenderedPageBreak/>
              <w:t>- от 1000 до 2000 - 250 заправок в сутки;</w:t>
            </w:r>
          </w:p>
          <w:p w:rsidR="00A4200F" w:rsidRPr="00A4200F" w:rsidRDefault="00A4200F" w:rsidP="000D4A04">
            <w:pPr>
              <w:pStyle w:val="ConsPlusNormal"/>
              <w:rPr>
                <w:rFonts w:ascii="Times New Roman" w:hAnsi="Times New Roman" w:cs="Times New Roman"/>
                <w:sz w:val="24"/>
                <w:szCs w:val="24"/>
              </w:rPr>
            </w:pPr>
            <w:r w:rsidRPr="00A4200F">
              <w:rPr>
                <w:rFonts w:ascii="Times New Roman" w:hAnsi="Times New Roman" w:cs="Times New Roman"/>
                <w:sz w:val="24"/>
                <w:szCs w:val="24"/>
              </w:rPr>
              <w:t>- от 2000 до 3000 - 500 заправок в сутки;</w:t>
            </w:r>
          </w:p>
          <w:p w:rsidR="00A4200F" w:rsidRPr="00A4200F" w:rsidRDefault="00A4200F" w:rsidP="000D4A04">
            <w:pPr>
              <w:pStyle w:val="ConsPlusNormal"/>
              <w:rPr>
                <w:rFonts w:ascii="Times New Roman" w:hAnsi="Times New Roman" w:cs="Times New Roman"/>
                <w:sz w:val="24"/>
                <w:szCs w:val="24"/>
              </w:rPr>
            </w:pPr>
            <w:r w:rsidRPr="00A4200F">
              <w:rPr>
                <w:rFonts w:ascii="Times New Roman" w:hAnsi="Times New Roman" w:cs="Times New Roman"/>
                <w:sz w:val="24"/>
                <w:szCs w:val="24"/>
              </w:rPr>
              <w:t>- от 3000 до 5000 - 750 заправок в сутки;</w:t>
            </w:r>
          </w:p>
          <w:p w:rsidR="00A4200F" w:rsidRPr="00A4200F" w:rsidRDefault="00A4200F" w:rsidP="000D4A04">
            <w:pPr>
              <w:pStyle w:val="ConsPlusNormal"/>
              <w:rPr>
                <w:rFonts w:ascii="Times New Roman" w:hAnsi="Times New Roman" w:cs="Times New Roman"/>
                <w:sz w:val="24"/>
                <w:szCs w:val="24"/>
              </w:rPr>
            </w:pPr>
            <w:r w:rsidRPr="00A4200F">
              <w:rPr>
                <w:rFonts w:ascii="Times New Roman" w:hAnsi="Times New Roman" w:cs="Times New Roman"/>
                <w:sz w:val="24"/>
                <w:szCs w:val="24"/>
              </w:rPr>
              <w:t>- от 5000 до 7000 - 750 заправок в сутки;</w:t>
            </w:r>
          </w:p>
          <w:p w:rsidR="00A4200F" w:rsidRPr="00A4200F" w:rsidRDefault="00A4200F" w:rsidP="000D4A04">
            <w:pPr>
              <w:pStyle w:val="ConsPlusNormal"/>
              <w:rPr>
                <w:rFonts w:ascii="Times New Roman" w:hAnsi="Times New Roman" w:cs="Times New Roman"/>
                <w:sz w:val="24"/>
                <w:szCs w:val="24"/>
              </w:rPr>
            </w:pPr>
            <w:r w:rsidRPr="00A4200F">
              <w:rPr>
                <w:rFonts w:ascii="Times New Roman" w:hAnsi="Times New Roman" w:cs="Times New Roman"/>
                <w:sz w:val="24"/>
                <w:szCs w:val="24"/>
              </w:rPr>
              <w:t>- от 7000 до 20000 - 1000 заправок в сутки;</w:t>
            </w:r>
          </w:p>
          <w:p w:rsidR="00A4200F" w:rsidRPr="00A4200F" w:rsidRDefault="00A4200F" w:rsidP="000D4A04">
            <w:pPr>
              <w:pStyle w:val="ConsPlusNormal"/>
              <w:rPr>
                <w:rFonts w:ascii="Times New Roman" w:hAnsi="Times New Roman" w:cs="Times New Roman"/>
                <w:sz w:val="24"/>
                <w:szCs w:val="24"/>
              </w:rPr>
            </w:pPr>
            <w:r w:rsidRPr="00A4200F">
              <w:rPr>
                <w:rFonts w:ascii="Times New Roman" w:hAnsi="Times New Roman" w:cs="Times New Roman"/>
                <w:sz w:val="24"/>
                <w:szCs w:val="24"/>
              </w:rPr>
              <w:t>- более 20000 - 1000 заправок в сутки</w:t>
            </w:r>
          </w:p>
        </w:tc>
        <w:tc>
          <w:tcPr>
            <w:tcW w:w="2312" w:type="pct"/>
          </w:tcPr>
          <w:p w:rsidR="00A4200F" w:rsidRPr="00A4200F" w:rsidRDefault="00A4200F" w:rsidP="000D4A04">
            <w:pPr>
              <w:pStyle w:val="ConsPlusNormal"/>
              <w:jc w:val="both"/>
              <w:rPr>
                <w:rFonts w:ascii="Times New Roman" w:hAnsi="Times New Roman" w:cs="Times New Roman"/>
                <w:sz w:val="24"/>
                <w:szCs w:val="24"/>
              </w:rPr>
            </w:pPr>
            <w:r w:rsidRPr="00A4200F">
              <w:rPr>
                <w:rFonts w:ascii="Times New Roman" w:hAnsi="Times New Roman" w:cs="Times New Roman"/>
                <w:sz w:val="24"/>
                <w:szCs w:val="24"/>
              </w:rPr>
              <w:lastRenderedPageBreak/>
              <w:t xml:space="preserve">При интенсивности движения до 5000 транспортных единиц в сутки </w:t>
            </w:r>
            <w:r w:rsidRPr="00A4200F">
              <w:rPr>
                <w:rFonts w:ascii="Times New Roman" w:hAnsi="Times New Roman" w:cs="Times New Roman"/>
                <w:sz w:val="24"/>
                <w:szCs w:val="24"/>
              </w:rPr>
              <w:lastRenderedPageBreak/>
              <w:t>предусматривается одностороннее размещение АЗС, более 5000 транспортных единиц в сутки - двустороннее размещение АЗС</w:t>
            </w:r>
          </w:p>
        </w:tc>
      </w:tr>
    </w:tbl>
    <w:p w:rsidR="00A4200F" w:rsidRDefault="00A4200F" w:rsidP="00A4200F">
      <w:pPr>
        <w:pStyle w:val="ConsPlusNormal"/>
        <w:ind w:firstLine="540"/>
        <w:jc w:val="right"/>
        <w:rPr>
          <w:rFonts w:ascii="Times New Roman" w:hAnsi="Times New Roman" w:cs="Times New Roman"/>
          <w:sz w:val="24"/>
          <w:szCs w:val="24"/>
        </w:rPr>
      </w:pPr>
    </w:p>
    <w:p w:rsidR="00A4200F" w:rsidRPr="00A4200F" w:rsidRDefault="00A4200F" w:rsidP="00A4200F">
      <w:pPr>
        <w:pStyle w:val="ConsPlusNormal"/>
        <w:ind w:firstLine="540"/>
        <w:jc w:val="right"/>
        <w:rPr>
          <w:rFonts w:ascii="Times New Roman" w:hAnsi="Times New Roman" w:cs="Times New Roman"/>
          <w:sz w:val="24"/>
          <w:szCs w:val="24"/>
        </w:rPr>
      </w:pPr>
      <w:r w:rsidRPr="00A4200F">
        <w:rPr>
          <w:rFonts w:ascii="Times New Roman" w:hAnsi="Times New Roman" w:cs="Times New Roman"/>
          <w:sz w:val="24"/>
          <w:szCs w:val="24"/>
        </w:rPr>
        <w:t>Таблица 15а. Расчетные показатели максимально допустимого уровня территориальной доступности объектов транспорта.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597"/>
        <w:gridCol w:w="5273"/>
      </w:tblGrid>
      <w:tr w:rsidR="00A4200F" w:rsidRPr="00A4200F" w:rsidTr="00673A7C">
        <w:tc>
          <w:tcPr>
            <w:tcW w:w="2329" w:type="pct"/>
          </w:tcPr>
          <w:p w:rsidR="00A4200F" w:rsidRPr="00A4200F" w:rsidRDefault="00A4200F" w:rsidP="000D4A04">
            <w:pPr>
              <w:pStyle w:val="ConsPlusNormal"/>
              <w:jc w:val="center"/>
              <w:rPr>
                <w:rFonts w:ascii="Times New Roman" w:hAnsi="Times New Roman" w:cs="Times New Roman"/>
                <w:sz w:val="24"/>
                <w:szCs w:val="24"/>
              </w:rPr>
            </w:pPr>
            <w:r w:rsidRPr="00A4200F">
              <w:rPr>
                <w:rFonts w:ascii="Times New Roman" w:hAnsi="Times New Roman" w:cs="Times New Roman"/>
                <w:sz w:val="24"/>
                <w:szCs w:val="24"/>
              </w:rPr>
              <w:t>Основная часть (расчетные показатели)</w:t>
            </w:r>
          </w:p>
        </w:tc>
        <w:tc>
          <w:tcPr>
            <w:tcW w:w="2671" w:type="pct"/>
          </w:tcPr>
          <w:p w:rsidR="00A4200F" w:rsidRPr="00A4200F" w:rsidRDefault="00A4200F" w:rsidP="000D4A04">
            <w:pPr>
              <w:pStyle w:val="ConsPlusNormal"/>
              <w:jc w:val="center"/>
              <w:rPr>
                <w:rFonts w:ascii="Times New Roman" w:hAnsi="Times New Roman" w:cs="Times New Roman"/>
                <w:sz w:val="24"/>
                <w:szCs w:val="24"/>
              </w:rPr>
            </w:pPr>
            <w:r w:rsidRPr="00A4200F">
              <w:rPr>
                <w:rFonts w:ascii="Times New Roman" w:hAnsi="Times New Roman" w:cs="Times New Roman"/>
                <w:sz w:val="24"/>
                <w:szCs w:val="24"/>
              </w:rPr>
              <w:t>Правила и область применения расчетных показателей</w:t>
            </w:r>
          </w:p>
        </w:tc>
      </w:tr>
      <w:tr w:rsidR="00A4200F" w:rsidRPr="00A4200F" w:rsidTr="00130442">
        <w:tc>
          <w:tcPr>
            <w:tcW w:w="5000" w:type="pct"/>
            <w:gridSpan w:val="2"/>
          </w:tcPr>
          <w:p w:rsidR="00A4200F" w:rsidRPr="00A4200F" w:rsidRDefault="00A4200F" w:rsidP="000D4A04">
            <w:pPr>
              <w:pStyle w:val="ConsPlusNormal"/>
              <w:jc w:val="center"/>
              <w:rPr>
                <w:rFonts w:ascii="Times New Roman" w:hAnsi="Times New Roman" w:cs="Times New Roman"/>
                <w:sz w:val="24"/>
                <w:szCs w:val="24"/>
              </w:rPr>
            </w:pPr>
            <w:r w:rsidRPr="00A4200F">
              <w:rPr>
                <w:rFonts w:ascii="Times New Roman" w:hAnsi="Times New Roman" w:cs="Times New Roman"/>
                <w:sz w:val="24"/>
                <w:szCs w:val="24"/>
              </w:rPr>
              <w:t>а) Расстояние между площадками отдыха на автомобильных дорогах</w:t>
            </w:r>
          </w:p>
        </w:tc>
      </w:tr>
      <w:tr w:rsidR="00A4200F" w:rsidRPr="00A4200F" w:rsidTr="00673A7C">
        <w:tc>
          <w:tcPr>
            <w:tcW w:w="2329" w:type="pct"/>
          </w:tcPr>
          <w:p w:rsidR="00A4200F" w:rsidRPr="00A4200F" w:rsidRDefault="00A4200F" w:rsidP="000D4A04">
            <w:pPr>
              <w:pStyle w:val="ConsPlusNormal"/>
              <w:rPr>
                <w:rFonts w:ascii="Times New Roman" w:hAnsi="Times New Roman" w:cs="Times New Roman"/>
                <w:sz w:val="24"/>
                <w:szCs w:val="24"/>
              </w:rPr>
            </w:pPr>
            <w:r w:rsidRPr="00A4200F">
              <w:rPr>
                <w:rFonts w:ascii="Times New Roman" w:hAnsi="Times New Roman" w:cs="Times New Roman"/>
                <w:sz w:val="24"/>
                <w:szCs w:val="24"/>
              </w:rPr>
              <w:t>На дорогах I и II категорий - 15 - 20 км;</w:t>
            </w:r>
          </w:p>
          <w:p w:rsidR="00A4200F" w:rsidRPr="00A4200F" w:rsidRDefault="00A4200F" w:rsidP="000D4A04">
            <w:pPr>
              <w:pStyle w:val="ConsPlusNormal"/>
              <w:rPr>
                <w:rFonts w:ascii="Times New Roman" w:hAnsi="Times New Roman" w:cs="Times New Roman"/>
                <w:sz w:val="24"/>
                <w:szCs w:val="24"/>
              </w:rPr>
            </w:pPr>
            <w:r w:rsidRPr="00A4200F">
              <w:rPr>
                <w:rFonts w:ascii="Times New Roman" w:hAnsi="Times New Roman" w:cs="Times New Roman"/>
                <w:sz w:val="24"/>
                <w:szCs w:val="24"/>
              </w:rPr>
              <w:t>на дорогах III категории - 25 - 35 км;</w:t>
            </w:r>
          </w:p>
          <w:p w:rsidR="00A4200F" w:rsidRPr="00A4200F" w:rsidRDefault="00A4200F" w:rsidP="000D4A04">
            <w:pPr>
              <w:pStyle w:val="ConsPlusNormal"/>
              <w:rPr>
                <w:rFonts w:ascii="Times New Roman" w:hAnsi="Times New Roman" w:cs="Times New Roman"/>
                <w:sz w:val="24"/>
                <w:szCs w:val="24"/>
              </w:rPr>
            </w:pPr>
            <w:r w:rsidRPr="00A4200F">
              <w:rPr>
                <w:rFonts w:ascii="Times New Roman" w:hAnsi="Times New Roman" w:cs="Times New Roman"/>
                <w:sz w:val="24"/>
                <w:szCs w:val="24"/>
              </w:rPr>
              <w:t>на дорогах IV категории - 45 - 55 км</w:t>
            </w:r>
          </w:p>
        </w:tc>
        <w:tc>
          <w:tcPr>
            <w:tcW w:w="2671" w:type="pct"/>
          </w:tcPr>
          <w:p w:rsidR="00A4200F" w:rsidRPr="00A4200F" w:rsidRDefault="00A4200F" w:rsidP="000D4A04">
            <w:pPr>
              <w:pStyle w:val="ConsPlusNormal"/>
              <w:jc w:val="both"/>
              <w:rPr>
                <w:rFonts w:ascii="Times New Roman" w:hAnsi="Times New Roman" w:cs="Times New Roman"/>
                <w:sz w:val="24"/>
                <w:szCs w:val="24"/>
              </w:rPr>
            </w:pPr>
            <w:r w:rsidRPr="00A4200F">
              <w:rPr>
                <w:rFonts w:ascii="Times New Roman" w:hAnsi="Times New Roman" w:cs="Times New Roman"/>
                <w:sz w:val="24"/>
                <w:szCs w:val="24"/>
              </w:rPr>
              <w:t>Расстояния уточняются в зависимости от интенсивности движения автомобильного транспорта</w:t>
            </w:r>
          </w:p>
        </w:tc>
      </w:tr>
      <w:tr w:rsidR="00A4200F" w:rsidRPr="00A4200F" w:rsidTr="00130442">
        <w:tc>
          <w:tcPr>
            <w:tcW w:w="5000" w:type="pct"/>
            <w:gridSpan w:val="2"/>
          </w:tcPr>
          <w:p w:rsidR="00A4200F" w:rsidRPr="00A4200F" w:rsidRDefault="00A4200F" w:rsidP="000D4A04">
            <w:pPr>
              <w:pStyle w:val="ConsPlusNormal"/>
              <w:jc w:val="center"/>
              <w:rPr>
                <w:rFonts w:ascii="Times New Roman" w:hAnsi="Times New Roman" w:cs="Times New Roman"/>
                <w:sz w:val="24"/>
                <w:szCs w:val="24"/>
              </w:rPr>
            </w:pPr>
            <w:r w:rsidRPr="00A4200F">
              <w:rPr>
                <w:rFonts w:ascii="Times New Roman" w:hAnsi="Times New Roman" w:cs="Times New Roman"/>
                <w:sz w:val="24"/>
                <w:szCs w:val="24"/>
              </w:rPr>
              <w:t>б) Расстояние между автозаправочными станциями (АЗС)</w:t>
            </w:r>
          </w:p>
        </w:tc>
      </w:tr>
      <w:tr w:rsidR="00A4200F" w:rsidRPr="00A4200F" w:rsidTr="00673A7C">
        <w:tc>
          <w:tcPr>
            <w:tcW w:w="2329" w:type="pct"/>
          </w:tcPr>
          <w:p w:rsidR="00A4200F" w:rsidRPr="00A4200F" w:rsidRDefault="00A4200F" w:rsidP="000D4A04">
            <w:pPr>
              <w:pStyle w:val="ConsPlusNormal"/>
              <w:rPr>
                <w:rFonts w:ascii="Times New Roman" w:hAnsi="Times New Roman" w:cs="Times New Roman"/>
                <w:sz w:val="24"/>
                <w:szCs w:val="24"/>
              </w:rPr>
            </w:pPr>
            <w:r w:rsidRPr="00A4200F">
              <w:rPr>
                <w:rFonts w:ascii="Times New Roman" w:hAnsi="Times New Roman" w:cs="Times New Roman"/>
                <w:sz w:val="24"/>
                <w:szCs w:val="24"/>
              </w:rPr>
              <w:t>При интенсивности движения транспортных единиц/сутки:</w:t>
            </w:r>
          </w:p>
          <w:p w:rsidR="00A4200F" w:rsidRPr="00A4200F" w:rsidRDefault="00A4200F" w:rsidP="000D4A04">
            <w:pPr>
              <w:pStyle w:val="ConsPlusNormal"/>
              <w:rPr>
                <w:rFonts w:ascii="Times New Roman" w:hAnsi="Times New Roman" w:cs="Times New Roman"/>
                <w:sz w:val="24"/>
                <w:szCs w:val="24"/>
              </w:rPr>
            </w:pPr>
            <w:r w:rsidRPr="00A4200F">
              <w:rPr>
                <w:rFonts w:ascii="Times New Roman" w:hAnsi="Times New Roman" w:cs="Times New Roman"/>
                <w:sz w:val="24"/>
                <w:szCs w:val="24"/>
              </w:rPr>
              <w:t>- от 1000 до 2000 - 30 - 40 км;</w:t>
            </w:r>
          </w:p>
          <w:p w:rsidR="00A4200F" w:rsidRPr="00A4200F" w:rsidRDefault="00A4200F" w:rsidP="000D4A04">
            <w:pPr>
              <w:pStyle w:val="ConsPlusNormal"/>
              <w:rPr>
                <w:rFonts w:ascii="Times New Roman" w:hAnsi="Times New Roman" w:cs="Times New Roman"/>
                <w:sz w:val="24"/>
                <w:szCs w:val="24"/>
              </w:rPr>
            </w:pPr>
            <w:r w:rsidRPr="00A4200F">
              <w:rPr>
                <w:rFonts w:ascii="Times New Roman" w:hAnsi="Times New Roman" w:cs="Times New Roman"/>
                <w:sz w:val="24"/>
                <w:szCs w:val="24"/>
              </w:rPr>
              <w:t>- от 2000 до 3000 - 40 - 50 км;</w:t>
            </w:r>
          </w:p>
          <w:p w:rsidR="00A4200F" w:rsidRPr="00A4200F" w:rsidRDefault="00A4200F" w:rsidP="000D4A04">
            <w:pPr>
              <w:pStyle w:val="ConsPlusNormal"/>
              <w:rPr>
                <w:rFonts w:ascii="Times New Roman" w:hAnsi="Times New Roman" w:cs="Times New Roman"/>
                <w:sz w:val="24"/>
                <w:szCs w:val="24"/>
              </w:rPr>
            </w:pPr>
            <w:r w:rsidRPr="00A4200F">
              <w:rPr>
                <w:rFonts w:ascii="Times New Roman" w:hAnsi="Times New Roman" w:cs="Times New Roman"/>
                <w:sz w:val="24"/>
                <w:szCs w:val="24"/>
              </w:rPr>
              <w:t>- от 3000 до 5000 - 40 - 50 км;</w:t>
            </w:r>
          </w:p>
          <w:p w:rsidR="00A4200F" w:rsidRPr="00A4200F" w:rsidRDefault="00A4200F" w:rsidP="000D4A04">
            <w:pPr>
              <w:pStyle w:val="ConsPlusNormal"/>
              <w:rPr>
                <w:rFonts w:ascii="Times New Roman" w:hAnsi="Times New Roman" w:cs="Times New Roman"/>
                <w:sz w:val="24"/>
                <w:szCs w:val="24"/>
              </w:rPr>
            </w:pPr>
            <w:r w:rsidRPr="00A4200F">
              <w:rPr>
                <w:rFonts w:ascii="Times New Roman" w:hAnsi="Times New Roman" w:cs="Times New Roman"/>
                <w:sz w:val="24"/>
                <w:szCs w:val="24"/>
              </w:rPr>
              <w:t>- от 5000 до 7000 - 50 - 60 км;</w:t>
            </w:r>
          </w:p>
          <w:p w:rsidR="00A4200F" w:rsidRPr="00A4200F" w:rsidRDefault="00A4200F" w:rsidP="000D4A04">
            <w:pPr>
              <w:pStyle w:val="ConsPlusNormal"/>
              <w:rPr>
                <w:rFonts w:ascii="Times New Roman" w:hAnsi="Times New Roman" w:cs="Times New Roman"/>
                <w:sz w:val="24"/>
                <w:szCs w:val="24"/>
              </w:rPr>
            </w:pPr>
            <w:r w:rsidRPr="00A4200F">
              <w:rPr>
                <w:rFonts w:ascii="Times New Roman" w:hAnsi="Times New Roman" w:cs="Times New Roman"/>
                <w:sz w:val="24"/>
                <w:szCs w:val="24"/>
              </w:rPr>
              <w:t>- от 7000 до 20000 - 40 - 50 км;</w:t>
            </w:r>
          </w:p>
          <w:p w:rsidR="00A4200F" w:rsidRPr="00A4200F" w:rsidRDefault="00A4200F" w:rsidP="000D4A04">
            <w:pPr>
              <w:pStyle w:val="ConsPlusNormal"/>
              <w:rPr>
                <w:rFonts w:ascii="Times New Roman" w:hAnsi="Times New Roman" w:cs="Times New Roman"/>
                <w:sz w:val="24"/>
                <w:szCs w:val="24"/>
              </w:rPr>
            </w:pPr>
            <w:r w:rsidRPr="00A4200F">
              <w:rPr>
                <w:rFonts w:ascii="Times New Roman" w:hAnsi="Times New Roman" w:cs="Times New Roman"/>
                <w:sz w:val="24"/>
                <w:szCs w:val="24"/>
              </w:rPr>
              <w:t>- более 20000 - 20 - 25 км</w:t>
            </w:r>
          </w:p>
        </w:tc>
        <w:tc>
          <w:tcPr>
            <w:tcW w:w="2671" w:type="pct"/>
          </w:tcPr>
          <w:p w:rsidR="00A4200F" w:rsidRPr="00A4200F" w:rsidRDefault="00A4200F" w:rsidP="000D4A04">
            <w:pPr>
              <w:pStyle w:val="ConsPlusNormal"/>
              <w:jc w:val="both"/>
              <w:rPr>
                <w:rFonts w:ascii="Times New Roman" w:hAnsi="Times New Roman" w:cs="Times New Roman"/>
                <w:sz w:val="24"/>
                <w:szCs w:val="24"/>
              </w:rPr>
            </w:pPr>
            <w:r w:rsidRPr="00A4200F">
              <w:rPr>
                <w:rFonts w:ascii="Times New Roman" w:hAnsi="Times New Roman" w:cs="Times New Roman"/>
                <w:sz w:val="24"/>
                <w:szCs w:val="24"/>
              </w:rPr>
              <w:t>Расстояния уточняются в зависимости от интенсивности движения автомобильного транспорта</w:t>
            </w:r>
          </w:p>
        </w:tc>
      </w:tr>
      <w:tr w:rsidR="00A4200F" w:rsidRPr="00A4200F" w:rsidTr="00130442">
        <w:tc>
          <w:tcPr>
            <w:tcW w:w="5000" w:type="pct"/>
            <w:gridSpan w:val="2"/>
          </w:tcPr>
          <w:p w:rsidR="00A4200F" w:rsidRPr="00A4200F" w:rsidRDefault="00A4200F" w:rsidP="000D4A04">
            <w:pPr>
              <w:pStyle w:val="ConsPlusNormal"/>
              <w:jc w:val="center"/>
              <w:rPr>
                <w:rFonts w:ascii="Times New Roman" w:hAnsi="Times New Roman" w:cs="Times New Roman"/>
                <w:sz w:val="24"/>
                <w:szCs w:val="24"/>
              </w:rPr>
            </w:pPr>
            <w:r w:rsidRPr="00A4200F">
              <w:rPr>
                <w:rFonts w:ascii="Times New Roman" w:hAnsi="Times New Roman" w:cs="Times New Roman"/>
                <w:sz w:val="24"/>
                <w:szCs w:val="24"/>
              </w:rPr>
              <w:t>в) Расстояние между станциями технического обслуживания (СТО)</w:t>
            </w:r>
          </w:p>
        </w:tc>
      </w:tr>
      <w:tr w:rsidR="00A4200F" w:rsidRPr="00A4200F" w:rsidTr="00673A7C">
        <w:tc>
          <w:tcPr>
            <w:tcW w:w="2329" w:type="pct"/>
          </w:tcPr>
          <w:p w:rsidR="00A4200F" w:rsidRPr="00A4200F" w:rsidRDefault="00A4200F" w:rsidP="000D4A04">
            <w:pPr>
              <w:pStyle w:val="ConsPlusNormal"/>
              <w:rPr>
                <w:rFonts w:ascii="Times New Roman" w:hAnsi="Times New Roman" w:cs="Times New Roman"/>
                <w:sz w:val="24"/>
                <w:szCs w:val="24"/>
              </w:rPr>
            </w:pPr>
            <w:r w:rsidRPr="00A4200F">
              <w:rPr>
                <w:rFonts w:ascii="Times New Roman" w:hAnsi="Times New Roman" w:cs="Times New Roman"/>
                <w:sz w:val="24"/>
                <w:szCs w:val="24"/>
              </w:rPr>
              <w:t>При интенсивности движения транспортных единиц в сутки</w:t>
            </w:r>
          </w:p>
          <w:p w:rsidR="00A4200F" w:rsidRPr="00A4200F" w:rsidRDefault="00A4200F" w:rsidP="000D4A04">
            <w:pPr>
              <w:pStyle w:val="ConsPlusNormal"/>
              <w:rPr>
                <w:rFonts w:ascii="Times New Roman" w:hAnsi="Times New Roman" w:cs="Times New Roman"/>
                <w:sz w:val="24"/>
                <w:szCs w:val="24"/>
              </w:rPr>
            </w:pPr>
            <w:r w:rsidRPr="00A4200F">
              <w:rPr>
                <w:rFonts w:ascii="Times New Roman" w:hAnsi="Times New Roman" w:cs="Times New Roman"/>
                <w:sz w:val="24"/>
                <w:szCs w:val="24"/>
              </w:rPr>
              <w:t>до 20000 - не более 250 км,</w:t>
            </w:r>
          </w:p>
          <w:p w:rsidR="00A4200F" w:rsidRPr="00A4200F" w:rsidRDefault="00A4200F" w:rsidP="000D4A04">
            <w:pPr>
              <w:pStyle w:val="ConsPlusNormal"/>
              <w:rPr>
                <w:rFonts w:ascii="Times New Roman" w:hAnsi="Times New Roman" w:cs="Times New Roman"/>
                <w:sz w:val="24"/>
                <w:szCs w:val="24"/>
              </w:rPr>
            </w:pPr>
            <w:r w:rsidRPr="00A4200F">
              <w:rPr>
                <w:rFonts w:ascii="Times New Roman" w:hAnsi="Times New Roman" w:cs="Times New Roman"/>
                <w:sz w:val="24"/>
                <w:szCs w:val="24"/>
              </w:rPr>
              <w:t>20000 - 30000 - не более 150 км,</w:t>
            </w:r>
          </w:p>
          <w:p w:rsidR="00A4200F" w:rsidRPr="00A4200F" w:rsidRDefault="00A4200F" w:rsidP="000D4A04">
            <w:pPr>
              <w:pStyle w:val="ConsPlusNormal"/>
              <w:rPr>
                <w:rFonts w:ascii="Times New Roman" w:hAnsi="Times New Roman" w:cs="Times New Roman"/>
                <w:sz w:val="24"/>
                <w:szCs w:val="24"/>
              </w:rPr>
            </w:pPr>
            <w:r w:rsidRPr="00A4200F">
              <w:rPr>
                <w:rFonts w:ascii="Times New Roman" w:hAnsi="Times New Roman" w:cs="Times New Roman"/>
                <w:sz w:val="24"/>
                <w:szCs w:val="24"/>
              </w:rPr>
              <w:t>30000 и более - не более 100 км</w:t>
            </w:r>
          </w:p>
        </w:tc>
        <w:tc>
          <w:tcPr>
            <w:tcW w:w="2671" w:type="pct"/>
          </w:tcPr>
          <w:p w:rsidR="00A4200F" w:rsidRPr="00A4200F" w:rsidRDefault="00A4200F" w:rsidP="000D4A04">
            <w:pPr>
              <w:pStyle w:val="ConsPlusNormal"/>
              <w:jc w:val="both"/>
              <w:rPr>
                <w:rFonts w:ascii="Times New Roman" w:hAnsi="Times New Roman" w:cs="Times New Roman"/>
                <w:sz w:val="24"/>
                <w:szCs w:val="24"/>
              </w:rPr>
            </w:pPr>
            <w:r w:rsidRPr="00A4200F">
              <w:rPr>
                <w:rFonts w:ascii="Times New Roman" w:hAnsi="Times New Roman" w:cs="Times New Roman"/>
                <w:sz w:val="24"/>
                <w:szCs w:val="24"/>
              </w:rPr>
              <w:t>При интенсивности движения до 5000 транспортных единиц в сутки предусматривается одностороннее размещение СТО, 5000 и более транспортных единиц в сутки - двустороннее размещение СТО</w:t>
            </w:r>
          </w:p>
        </w:tc>
      </w:tr>
    </w:tbl>
    <w:p w:rsidR="00A4200F" w:rsidRPr="00A4200F" w:rsidRDefault="00A4200F" w:rsidP="00A4200F">
      <w:pPr>
        <w:pStyle w:val="ConsPlusNormal"/>
        <w:rPr>
          <w:rFonts w:ascii="Times New Roman" w:hAnsi="Times New Roman" w:cs="Times New Roman"/>
          <w:sz w:val="24"/>
          <w:szCs w:val="24"/>
        </w:rPr>
      </w:pPr>
    </w:p>
    <w:p w:rsidR="00B863AF" w:rsidRPr="004E5757" w:rsidRDefault="00B863AF" w:rsidP="00B863AF">
      <w:pPr>
        <w:pStyle w:val="a5"/>
        <w:widowControl w:val="0"/>
        <w:numPr>
          <w:ilvl w:val="2"/>
          <w:numId w:val="17"/>
        </w:numPr>
        <w:autoSpaceDE w:val="0"/>
        <w:autoSpaceDN w:val="0"/>
        <w:spacing w:before="220"/>
        <w:jc w:val="both"/>
      </w:pPr>
      <w:r w:rsidRPr="004E5757">
        <w:t>Велосипедные дорожки</w:t>
      </w:r>
    </w:p>
    <w:p w:rsidR="00B863AF" w:rsidRPr="004E5757" w:rsidRDefault="00B863AF" w:rsidP="00B863AF">
      <w:pPr>
        <w:widowControl w:val="0"/>
        <w:autoSpaceDE w:val="0"/>
        <w:autoSpaceDN w:val="0"/>
        <w:spacing w:before="220"/>
        <w:ind w:firstLine="540"/>
        <w:jc w:val="both"/>
      </w:pPr>
      <w:r w:rsidRPr="004E5757">
        <w:t>1) Велосипедная дорожка - конструктивно отделенный от проезжей части и тротуара элемент дороги (либо отдельная дорога), предназначенный для движения велосипедистов.</w:t>
      </w:r>
    </w:p>
    <w:p w:rsidR="00B863AF" w:rsidRPr="004E5757" w:rsidRDefault="00B863AF" w:rsidP="00B863AF">
      <w:pPr>
        <w:widowControl w:val="0"/>
        <w:autoSpaceDE w:val="0"/>
        <w:autoSpaceDN w:val="0"/>
        <w:spacing w:before="220"/>
        <w:ind w:firstLine="540"/>
        <w:jc w:val="both"/>
      </w:pPr>
      <w:r w:rsidRPr="004E5757">
        <w:t xml:space="preserve">В зависимости от показателей, характеризующих текущее состояние и проблемы развития перемещения велосипедистов в поселении, городском округе, учет потребности в велотранспортной инфраструктуре осуществляется в рамках градостроительной деятельности </w:t>
      </w:r>
      <w:r w:rsidRPr="004E5757">
        <w:lastRenderedPageBreak/>
        <w:t>на уровне поселения, городского округа.</w:t>
      </w:r>
    </w:p>
    <w:p w:rsidR="00B863AF" w:rsidRPr="004E5757" w:rsidRDefault="00B863AF" w:rsidP="00B863AF">
      <w:pPr>
        <w:widowControl w:val="0"/>
        <w:autoSpaceDE w:val="0"/>
        <w:autoSpaceDN w:val="0"/>
        <w:spacing w:before="220"/>
        <w:ind w:firstLine="540"/>
        <w:jc w:val="both"/>
      </w:pPr>
      <w:r w:rsidRPr="004E5757">
        <w:t>Организация велосипедных дорожек в соответствии с настоящим пунктом осуществляется в отношении незастроенных территорий, территорий, в отношении которых принято решение о комплексном освоении или застроенных территорий, в отношении которых принято решение об их развитии.</w:t>
      </w:r>
    </w:p>
    <w:p w:rsidR="00B863AF" w:rsidRPr="004E5757" w:rsidRDefault="00B863AF" w:rsidP="00B863AF">
      <w:pPr>
        <w:widowControl w:val="0"/>
        <w:autoSpaceDE w:val="0"/>
        <w:autoSpaceDN w:val="0"/>
        <w:spacing w:before="220"/>
        <w:ind w:firstLine="540"/>
        <w:jc w:val="both"/>
      </w:pPr>
      <w:r w:rsidRPr="004E5757">
        <w:t>В условия реконструкции улично-дорожной сети на территории исторически сложившихся районов допускается организация совмещенных велосипедных и пешеходных дорожек, тротуаров при наличии соответствующих знаков и разметки.</w:t>
      </w:r>
    </w:p>
    <w:p w:rsidR="00B863AF" w:rsidRPr="004E5757" w:rsidRDefault="00B863AF" w:rsidP="00B863AF">
      <w:pPr>
        <w:widowControl w:val="0"/>
        <w:autoSpaceDE w:val="0"/>
        <w:autoSpaceDN w:val="0"/>
        <w:spacing w:before="220"/>
        <w:ind w:firstLine="540"/>
        <w:jc w:val="both"/>
      </w:pPr>
      <w:r w:rsidRPr="004E5757">
        <w:t>Велодорожки должны быть объединены в единую сеть, связывающую жилую застройку с объектами массового посещения. Возле объектов массового посещения необходимо сооружать открытые велосипедные стоянки, оборудованные стойками, боксами или другими устройствами для постановки и хранения велосипедов из расчета перспективного использования велосипедов</w:t>
      </w:r>
    </w:p>
    <w:p w:rsidR="00B863AF" w:rsidRPr="004E5757" w:rsidRDefault="00B863AF" w:rsidP="00B863AF">
      <w:pPr>
        <w:widowControl w:val="0"/>
        <w:autoSpaceDE w:val="0"/>
        <w:autoSpaceDN w:val="0"/>
        <w:spacing w:before="220"/>
        <w:ind w:firstLine="540"/>
        <w:jc w:val="both"/>
      </w:pPr>
      <w:r w:rsidRPr="004E5757">
        <w:t>2) Для создания велотранспортной инфраструктуры необходимо выбрать вариант движения велосипедистов:</w:t>
      </w:r>
    </w:p>
    <w:p w:rsidR="00B863AF" w:rsidRPr="004E5757" w:rsidRDefault="00B863AF" w:rsidP="00B863AF">
      <w:pPr>
        <w:widowControl w:val="0"/>
        <w:autoSpaceDE w:val="0"/>
        <w:autoSpaceDN w:val="0"/>
        <w:spacing w:before="220"/>
        <w:ind w:firstLine="540"/>
        <w:jc w:val="both"/>
      </w:pPr>
      <w:r w:rsidRPr="004E5757">
        <w:t>по проезжей части, или вне ее;</w:t>
      </w:r>
    </w:p>
    <w:p w:rsidR="00B863AF" w:rsidRPr="004E5757" w:rsidRDefault="00B863AF" w:rsidP="00B863AF">
      <w:pPr>
        <w:widowControl w:val="0"/>
        <w:autoSpaceDE w:val="0"/>
        <w:autoSpaceDN w:val="0"/>
        <w:spacing w:before="220"/>
        <w:ind w:firstLine="540"/>
        <w:jc w:val="both"/>
      </w:pPr>
      <w:r w:rsidRPr="004E5757">
        <w:t>с использованием велополосы, совмещенной с другими участниками движения (пешеходами или автомобилями);</w:t>
      </w:r>
    </w:p>
    <w:p w:rsidR="00B863AF" w:rsidRPr="004E5757" w:rsidRDefault="00B863AF" w:rsidP="00B863AF">
      <w:pPr>
        <w:widowControl w:val="0"/>
        <w:autoSpaceDE w:val="0"/>
        <w:autoSpaceDN w:val="0"/>
        <w:spacing w:before="220"/>
        <w:ind w:firstLine="540"/>
        <w:jc w:val="both"/>
      </w:pPr>
      <w:r w:rsidRPr="004E5757">
        <w:t>с использованием велодорожки с односторонним или двухсторонним движением велосипедистов.</w:t>
      </w:r>
    </w:p>
    <w:p w:rsidR="00B863AF" w:rsidRPr="004E5757" w:rsidRDefault="00B863AF" w:rsidP="00B863AF">
      <w:pPr>
        <w:widowControl w:val="0"/>
        <w:autoSpaceDE w:val="0"/>
        <w:autoSpaceDN w:val="0"/>
        <w:spacing w:before="220"/>
        <w:ind w:firstLine="540"/>
        <w:jc w:val="both"/>
      </w:pPr>
      <w:r w:rsidRPr="004E5757">
        <w:t>3) Вариант создания велотранспортной инфраструктуры в каждом конкретном случае выбирается с учетом транспортных, эксплуатационных и градостроительных особенностей данной территории.</w:t>
      </w:r>
    </w:p>
    <w:p w:rsidR="00B863AF" w:rsidRPr="004E5757" w:rsidRDefault="00B863AF" w:rsidP="00B863AF">
      <w:pPr>
        <w:widowControl w:val="0"/>
        <w:autoSpaceDE w:val="0"/>
        <w:autoSpaceDN w:val="0"/>
        <w:spacing w:before="220"/>
        <w:ind w:firstLine="540"/>
        <w:jc w:val="both"/>
      </w:pPr>
      <w:r w:rsidRPr="004E5757">
        <w:t>4) При проектировании велотранспортной инфраструктуры осуществляется:</w:t>
      </w:r>
    </w:p>
    <w:p w:rsidR="00B863AF" w:rsidRPr="004E5757" w:rsidRDefault="00B863AF" w:rsidP="00B863AF">
      <w:pPr>
        <w:widowControl w:val="0"/>
        <w:autoSpaceDE w:val="0"/>
        <w:autoSpaceDN w:val="0"/>
        <w:spacing w:before="220"/>
        <w:ind w:firstLine="540"/>
        <w:jc w:val="both"/>
      </w:pPr>
      <w:r w:rsidRPr="004E5757">
        <w:t>а) выявление возможностей использования территории поселения, городского округа для обеспечения движения велосипедистов, включая:</w:t>
      </w:r>
    </w:p>
    <w:p w:rsidR="00B863AF" w:rsidRPr="004E5757" w:rsidRDefault="00B863AF" w:rsidP="00B863AF">
      <w:pPr>
        <w:widowControl w:val="0"/>
        <w:autoSpaceDE w:val="0"/>
        <w:autoSpaceDN w:val="0"/>
        <w:spacing w:before="220"/>
        <w:ind w:firstLine="540"/>
        <w:jc w:val="both"/>
      </w:pPr>
      <w:r w:rsidRPr="004E5757">
        <w:t>совершенствование планировки за счет реорганизации и реконструкции существующих объектов транспортной инфраструктуры для увеличения их пропускной способности (в том числе сокращение или увеличение полос движения, реконструкция перекрестков, создание отдельных улиц, пересечений в разных уровнях);</w:t>
      </w:r>
    </w:p>
    <w:p w:rsidR="00B863AF" w:rsidRPr="004E5757" w:rsidRDefault="00B863AF" w:rsidP="00B863AF">
      <w:pPr>
        <w:widowControl w:val="0"/>
        <w:autoSpaceDE w:val="0"/>
        <w:autoSpaceDN w:val="0"/>
        <w:spacing w:before="220"/>
        <w:ind w:firstLine="540"/>
        <w:jc w:val="both"/>
      </w:pPr>
      <w:r w:rsidRPr="004E5757">
        <w:t>поиск возможностей перераспределения велосипедного и пешеходного движения с использованием территорий, расположенных за пределами дорог (в том числе озелененные территории, полосы отчуждения вдоль железнодорожных путей);</w:t>
      </w:r>
    </w:p>
    <w:p w:rsidR="00B863AF" w:rsidRPr="004E5757" w:rsidRDefault="00B863AF" w:rsidP="00B863AF">
      <w:pPr>
        <w:widowControl w:val="0"/>
        <w:autoSpaceDE w:val="0"/>
        <w:autoSpaceDN w:val="0"/>
        <w:spacing w:before="220"/>
        <w:ind w:firstLine="540"/>
        <w:jc w:val="both"/>
      </w:pPr>
      <w:r w:rsidRPr="004E5757">
        <w:t>б) повышение эффективности совершаемых поездок за счет:</w:t>
      </w:r>
    </w:p>
    <w:p w:rsidR="00B863AF" w:rsidRPr="004E5757" w:rsidRDefault="00B863AF" w:rsidP="00B863AF">
      <w:pPr>
        <w:widowControl w:val="0"/>
        <w:autoSpaceDE w:val="0"/>
        <w:autoSpaceDN w:val="0"/>
        <w:spacing w:before="220"/>
        <w:ind w:firstLine="540"/>
        <w:jc w:val="both"/>
      </w:pPr>
      <w:r w:rsidRPr="004E5757">
        <w:t>дифференцирования велосипедного движения по расстоянию, скорости, времени;</w:t>
      </w:r>
    </w:p>
    <w:p w:rsidR="00B863AF" w:rsidRPr="004E5757" w:rsidRDefault="00B863AF" w:rsidP="00B863AF">
      <w:pPr>
        <w:widowControl w:val="0"/>
        <w:autoSpaceDE w:val="0"/>
        <w:autoSpaceDN w:val="0"/>
        <w:spacing w:before="220"/>
        <w:ind w:firstLine="540"/>
        <w:jc w:val="both"/>
      </w:pPr>
      <w:r w:rsidRPr="004E5757">
        <w:t>совмещения и разделения движения велосипедистов;</w:t>
      </w:r>
    </w:p>
    <w:p w:rsidR="00B863AF" w:rsidRPr="004E5757" w:rsidRDefault="00B863AF" w:rsidP="00B863AF">
      <w:pPr>
        <w:widowControl w:val="0"/>
        <w:autoSpaceDE w:val="0"/>
        <w:autoSpaceDN w:val="0"/>
        <w:spacing w:before="220"/>
        <w:ind w:firstLine="540"/>
        <w:jc w:val="both"/>
      </w:pPr>
      <w:r w:rsidRPr="004E5757">
        <w:t>развития интермодальности;</w:t>
      </w:r>
    </w:p>
    <w:p w:rsidR="00B863AF" w:rsidRPr="004E5757" w:rsidRDefault="00B863AF" w:rsidP="00B863AF">
      <w:pPr>
        <w:widowControl w:val="0"/>
        <w:autoSpaceDE w:val="0"/>
        <w:autoSpaceDN w:val="0"/>
        <w:spacing w:before="220"/>
        <w:ind w:firstLine="540"/>
        <w:jc w:val="both"/>
      </w:pPr>
      <w:r w:rsidRPr="004E5757">
        <w:lastRenderedPageBreak/>
        <w:t>реорганизации дорожного движения;</w:t>
      </w:r>
    </w:p>
    <w:p w:rsidR="00B863AF" w:rsidRPr="004E5757" w:rsidRDefault="00B863AF" w:rsidP="00B863AF">
      <w:pPr>
        <w:widowControl w:val="0"/>
        <w:autoSpaceDE w:val="0"/>
        <w:autoSpaceDN w:val="0"/>
        <w:spacing w:before="220"/>
        <w:ind w:firstLine="540"/>
        <w:jc w:val="both"/>
      </w:pPr>
      <w:r w:rsidRPr="004E5757">
        <w:t>в) внедрение новых транспортных решений и видов транспортного обслуживания населения;</w:t>
      </w:r>
    </w:p>
    <w:p w:rsidR="00B863AF" w:rsidRPr="004E5757" w:rsidRDefault="00B863AF" w:rsidP="00B863AF">
      <w:pPr>
        <w:widowControl w:val="0"/>
        <w:autoSpaceDE w:val="0"/>
        <w:autoSpaceDN w:val="0"/>
        <w:spacing w:before="220"/>
        <w:ind w:firstLine="540"/>
        <w:jc w:val="both"/>
      </w:pPr>
      <w:r w:rsidRPr="004E5757">
        <w:t>г) анализ существующих условий и перспектив развития и размещения велотранспортной инфраструктуры, оценка нормативной правовой базы, необходимой для функционирования и развития велотранспортной инфраструктуры, и оценка объемов финансирования транспортной инфраструктуры с учетом развития велотранспорта.</w:t>
      </w:r>
    </w:p>
    <w:p w:rsidR="00B863AF" w:rsidRPr="004E5757" w:rsidRDefault="00B863AF" w:rsidP="00B863AF">
      <w:pPr>
        <w:widowControl w:val="0"/>
        <w:autoSpaceDE w:val="0"/>
        <w:autoSpaceDN w:val="0"/>
        <w:spacing w:before="220"/>
        <w:ind w:firstLine="540"/>
        <w:jc w:val="both"/>
      </w:pPr>
      <w:r w:rsidRPr="004E5757">
        <w:t>5.При планировании создания велотранспортной инфраструктуры функции маршрутов движения велосипедистов (далее - велотранспортные маршруты), включая пересечения, должны соответствовать функциям элементов совокупности дорог на территории поселения, городского округа (далее - сеть дорог), по которым проложены указанные маршруты.</w:t>
      </w:r>
    </w:p>
    <w:p w:rsidR="00B863AF" w:rsidRPr="004E5757" w:rsidRDefault="00B863AF" w:rsidP="00B863AF">
      <w:pPr>
        <w:widowControl w:val="0"/>
        <w:autoSpaceDE w:val="0"/>
        <w:autoSpaceDN w:val="0"/>
        <w:spacing w:before="220"/>
        <w:ind w:firstLine="540"/>
        <w:jc w:val="both"/>
      </w:pPr>
      <w:r w:rsidRPr="004E5757">
        <w:t>6) В зависимости от показателей, характеризующих текущее состояние и проблемы развития перемещения велосипедистов в поселении, городском округе, учет потребности в велотранспортной инфраструктуре осуществляется в рамках градостроительной деятельности на уровне поселения, городского округа.</w:t>
      </w:r>
    </w:p>
    <w:p w:rsidR="00B863AF" w:rsidRPr="004E5757" w:rsidRDefault="00B863AF" w:rsidP="00B863AF">
      <w:pPr>
        <w:widowControl w:val="0"/>
        <w:autoSpaceDE w:val="0"/>
        <w:autoSpaceDN w:val="0"/>
        <w:spacing w:before="220"/>
        <w:ind w:firstLine="540"/>
        <w:jc w:val="both"/>
      </w:pPr>
      <w:r w:rsidRPr="004E5757">
        <w:t>7) Планировочная структура велотранспортной сети (далее - ВТС) на уровне поселения, городского округа включает:</w:t>
      </w:r>
    </w:p>
    <w:p w:rsidR="00B863AF" w:rsidRPr="004E5757" w:rsidRDefault="00B863AF" w:rsidP="00B863AF">
      <w:pPr>
        <w:widowControl w:val="0"/>
        <w:autoSpaceDE w:val="0"/>
        <w:autoSpaceDN w:val="0"/>
        <w:spacing w:before="220"/>
        <w:ind w:firstLine="540"/>
        <w:jc w:val="both"/>
      </w:pPr>
      <w:r w:rsidRPr="004E5757">
        <w:t>а) велотранспортные маршруты городского значения, обеспечивающие деловые поездки по взаимосвязанным велотранспортным маршрутам на расстояние 5 - 15 км и рекреационные поездки протяженностью 10 - 50 км, включающие участки маршрутов движения велосипедистов между муниципальными образованиями. В черте поселения, городского округа указанные велодорожки располагаются в зоне наиболее активных перемещений велосипедистов, формируя велотранспортный маршрут, соединяющий территориальные образования (жилые зоны, офисные и образовательные центры, др.);</w:t>
      </w:r>
    </w:p>
    <w:p w:rsidR="00B863AF" w:rsidRPr="004E5757" w:rsidRDefault="00B863AF" w:rsidP="00B863AF">
      <w:pPr>
        <w:widowControl w:val="0"/>
        <w:autoSpaceDE w:val="0"/>
        <w:autoSpaceDN w:val="0"/>
        <w:spacing w:before="220"/>
        <w:ind w:firstLine="540"/>
        <w:jc w:val="both"/>
      </w:pPr>
      <w:r w:rsidRPr="004E5757">
        <w:t>б) велотранспортные маршруты районного значения протяженностью 2 - 10 км, обеспечивающие связность и наиболее короткую корреспонденцию между центром и участками жилой застройки с размещением, в основном, вдоль улиц с интенсивным движением автомобильного транспорта;</w:t>
      </w:r>
    </w:p>
    <w:p w:rsidR="00B863AF" w:rsidRPr="004E5757" w:rsidRDefault="00B863AF" w:rsidP="00B863AF">
      <w:pPr>
        <w:widowControl w:val="0"/>
        <w:autoSpaceDE w:val="0"/>
        <w:autoSpaceDN w:val="0"/>
        <w:spacing w:before="220"/>
        <w:ind w:firstLine="540"/>
        <w:jc w:val="both"/>
      </w:pPr>
      <w:r w:rsidRPr="004E5757">
        <w:t>в) велотранспортные маршруты местного значения (внутриквартальные дороги и проезды), обеспечивающие связи внутри районов и микрорайонов).</w:t>
      </w:r>
    </w:p>
    <w:p w:rsidR="00B863AF" w:rsidRPr="004E5757" w:rsidRDefault="00B863AF" w:rsidP="00B863AF">
      <w:pPr>
        <w:widowControl w:val="0"/>
        <w:autoSpaceDE w:val="0"/>
        <w:autoSpaceDN w:val="0"/>
        <w:spacing w:before="220"/>
        <w:ind w:firstLine="540"/>
        <w:jc w:val="both"/>
      </w:pPr>
      <w:r w:rsidRPr="004E5757">
        <w:t>8) По планировочным требованиям характеризуются следующие типы велотранспортных маршрутов:</w:t>
      </w:r>
    </w:p>
    <w:p w:rsidR="00B863AF" w:rsidRPr="004E5757" w:rsidRDefault="00B863AF" w:rsidP="00B863AF">
      <w:pPr>
        <w:widowControl w:val="0"/>
        <w:autoSpaceDE w:val="0"/>
        <w:autoSpaceDN w:val="0"/>
        <w:spacing w:before="220"/>
        <w:ind w:firstLine="540"/>
        <w:jc w:val="both"/>
      </w:pPr>
      <w:r w:rsidRPr="004E5757">
        <w:t>а) велотранспортные маршруты городского значения - характеризуются максимальным разделением велосипедистов, пешеходов и механических транспортных средств. Для таких маршрутов отсутствует доступ автомобилей для сквозного проезда, пересечение с автомобильными дорогами с интенсивным движением транспорта следует обеспечивать в разных уровнях, с автомобильными дорогами с низкой интенсивностью движения транспорта - за счет создания приоритетных условий движения для велосипедистов, возможностью движения велосипедистов в двух направлениях, должны быть предусмотрены минимальные уклоны на подъемах и спусках;</w:t>
      </w:r>
    </w:p>
    <w:p w:rsidR="00B863AF" w:rsidRPr="004E5757" w:rsidRDefault="00B863AF" w:rsidP="00B863AF">
      <w:pPr>
        <w:widowControl w:val="0"/>
        <w:autoSpaceDE w:val="0"/>
        <w:autoSpaceDN w:val="0"/>
        <w:spacing w:before="220"/>
        <w:ind w:firstLine="540"/>
        <w:jc w:val="both"/>
      </w:pPr>
      <w:r w:rsidRPr="004E5757">
        <w:t xml:space="preserve">б) велотранспортные маршруты районного значения - размещаются в основном вдоль </w:t>
      </w:r>
      <w:r w:rsidRPr="004E5757">
        <w:lastRenderedPageBreak/>
        <w:t>дорог с интенсивным движением транспортных средств. Для таких маршрутов преимущественно требуется создание велодорожек с разделением движения на тротуарах или выделенных полос на проезжей части, пересечения с автомобильными дорогами регулируются светофорами, используются дополнительные методы обеспечения безопасности (информационные таблички, снижение скорости, кольцевые перекрестки), допускается совмещение противоположных направлений движения велосипедистов или совмещение с пешеходными зонами, размещение на проезжей части и в виде выделенной велополосы рекомендуется в основном в зонах ограничения скорости движения транспорта до 40 км/ч;</w:t>
      </w:r>
    </w:p>
    <w:p w:rsidR="00B863AF" w:rsidRPr="004E5757" w:rsidRDefault="00B863AF" w:rsidP="00B863AF">
      <w:pPr>
        <w:widowControl w:val="0"/>
        <w:autoSpaceDE w:val="0"/>
        <w:autoSpaceDN w:val="0"/>
        <w:spacing w:before="220"/>
        <w:ind w:firstLine="540"/>
        <w:jc w:val="both"/>
      </w:pPr>
      <w:r w:rsidRPr="004E5757">
        <w:t>в) велотранспортные маршруты местного значения предназначены для перемещений велосипедистов в рамках жилого массива или двух смежных жилых массивов. Для таких маршрутов безопасность движения обеспечивается преимущественно ограничением скорости автотранспорта и снижением интенсивности транспортного потока, специальной разметкой не выделяются.</w:t>
      </w:r>
    </w:p>
    <w:p w:rsidR="00B863AF" w:rsidRPr="004E5757" w:rsidRDefault="00B863AF" w:rsidP="00B863AF">
      <w:pPr>
        <w:widowControl w:val="0"/>
        <w:autoSpaceDE w:val="0"/>
        <w:autoSpaceDN w:val="0"/>
        <w:spacing w:before="220"/>
        <w:ind w:firstLine="540"/>
        <w:jc w:val="both"/>
      </w:pPr>
      <w:r w:rsidRPr="004E5757">
        <w:t>9) При проектировании велотранспортной инфраструктуры для формирования велотранспортных маршрутов местного значения рекомендуется учитывать принцип обеспечения велосипедной доступности и ограничение движения автомобильного транспорта.</w:t>
      </w:r>
    </w:p>
    <w:p w:rsidR="00B863AF" w:rsidRPr="004E5757" w:rsidRDefault="00B863AF" w:rsidP="00B863AF">
      <w:pPr>
        <w:widowControl w:val="0"/>
        <w:autoSpaceDE w:val="0"/>
        <w:autoSpaceDN w:val="0"/>
        <w:spacing w:before="220"/>
        <w:ind w:firstLine="540"/>
        <w:jc w:val="both"/>
      </w:pPr>
      <w:r w:rsidRPr="004E5757">
        <w:t>Первоочередные задачи проектирования велотранспортной инфраструктуры:</w:t>
      </w:r>
    </w:p>
    <w:p w:rsidR="00B863AF" w:rsidRPr="004E5757" w:rsidRDefault="00B863AF" w:rsidP="00B863AF">
      <w:pPr>
        <w:widowControl w:val="0"/>
        <w:autoSpaceDE w:val="0"/>
        <w:autoSpaceDN w:val="0"/>
        <w:spacing w:before="220"/>
        <w:ind w:firstLine="540"/>
        <w:jc w:val="both"/>
      </w:pPr>
      <w:r w:rsidRPr="004E5757">
        <w:t>обеспечение непосредственной и безопасной доступности социальных объектов (детских садов, школ, спортивных и детских площадок, государственных учреждений, образовательных и досуговых центров);</w:t>
      </w:r>
    </w:p>
    <w:p w:rsidR="00B863AF" w:rsidRPr="004E5757" w:rsidRDefault="00B863AF" w:rsidP="00B863AF">
      <w:pPr>
        <w:widowControl w:val="0"/>
        <w:autoSpaceDE w:val="0"/>
        <w:autoSpaceDN w:val="0"/>
        <w:spacing w:before="220"/>
        <w:ind w:firstLine="540"/>
        <w:jc w:val="both"/>
      </w:pPr>
      <w:r w:rsidRPr="004E5757">
        <w:t>разделение потоков велосипедистов, пешеходов и автомобильного транспорта.</w:t>
      </w:r>
    </w:p>
    <w:p w:rsidR="00B863AF" w:rsidRPr="004E5757" w:rsidRDefault="00B863AF" w:rsidP="00B863AF">
      <w:pPr>
        <w:widowControl w:val="0"/>
        <w:autoSpaceDE w:val="0"/>
        <w:autoSpaceDN w:val="0"/>
        <w:spacing w:before="220"/>
        <w:ind w:firstLine="540"/>
        <w:jc w:val="both"/>
      </w:pPr>
      <w:r w:rsidRPr="004E5757">
        <w:t>При обосновании мероприятий по обеспечению безопасности велотранспортной инфраструктуры необходимо учитывать принцип максимального предупреждения опасной ситуации.</w:t>
      </w:r>
    </w:p>
    <w:p w:rsidR="00B863AF" w:rsidRPr="004E5757" w:rsidRDefault="00B863AF" w:rsidP="00B863AF">
      <w:pPr>
        <w:widowControl w:val="0"/>
        <w:autoSpaceDE w:val="0"/>
        <w:autoSpaceDN w:val="0"/>
        <w:spacing w:before="220"/>
        <w:ind w:firstLine="540"/>
        <w:jc w:val="both"/>
      </w:pPr>
      <w:r w:rsidRPr="004E5757">
        <w:t>При проектировании следует предусмотреть максимальную визуальную информированность участников дорожного движения друг о друге.</w:t>
      </w:r>
    </w:p>
    <w:p w:rsidR="00B863AF" w:rsidRPr="004E5757" w:rsidRDefault="00B863AF" w:rsidP="00B863AF">
      <w:pPr>
        <w:widowControl w:val="0"/>
        <w:autoSpaceDE w:val="0"/>
        <w:autoSpaceDN w:val="0"/>
        <w:spacing w:before="220"/>
        <w:ind w:firstLine="540"/>
        <w:jc w:val="both"/>
      </w:pPr>
      <w:r w:rsidRPr="004E5757">
        <w:t>10) При проектировании велодорожек за пределами населенных пунктов следует руководствоваться ГОСТ 33150-2014 "Дороги автомобильные общего пользования. Проектирование пешеходных и велосипедных дорожек. Общие требования".</w:t>
      </w:r>
    </w:p>
    <w:p w:rsidR="00B863AF" w:rsidRPr="004E5757" w:rsidRDefault="00B863AF" w:rsidP="00B863AF">
      <w:pPr>
        <w:widowControl w:val="0"/>
        <w:autoSpaceDE w:val="0"/>
        <w:autoSpaceDN w:val="0"/>
        <w:spacing w:before="220"/>
        <w:ind w:firstLine="540"/>
        <w:jc w:val="both"/>
      </w:pPr>
      <w:r w:rsidRPr="004E5757">
        <w:t>Проектируемые и существующие велопешеходные дорожки и иные объекты велотранспортной инфраструктуры должны обеспечивать безопасные условия движения велосипедистов и пешеходов.</w:t>
      </w:r>
    </w:p>
    <w:p w:rsidR="00B863AF" w:rsidRPr="004E5757" w:rsidRDefault="00B863AF" w:rsidP="00B863AF">
      <w:pPr>
        <w:widowControl w:val="0"/>
        <w:autoSpaceDE w:val="0"/>
        <w:autoSpaceDN w:val="0"/>
        <w:spacing w:before="220"/>
        <w:ind w:firstLine="540"/>
        <w:jc w:val="both"/>
      </w:pPr>
      <w:r w:rsidRPr="004E5757">
        <w:t>Устройство велодорожек и иных объектов велотранспортной инфраструктуры не должно ухудшать условий обеспечения безопасности дорожного движения, использования и содержания проезжей части и тротуаров, элементов благоустройства сети дорог.</w:t>
      </w:r>
    </w:p>
    <w:p w:rsidR="00B863AF" w:rsidRPr="004E5757" w:rsidRDefault="00B863AF" w:rsidP="00B863AF">
      <w:pPr>
        <w:widowControl w:val="0"/>
        <w:autoSpaceDE w:val="0"/>
        <w:autoSpaceDN w:val="0"/>
        <w:spacing w:before="220"/>
        <w:ind w:firstLine="540"/>
        <w:jc w:val="both"/>
      </w:pPr>
      <w:r w:rsidRPr="004E5757">
        <w:t>11) При проектировании велодорожек следует учитывать следующие факторы:</w:t>
      </w:r>
    </w:p>
    <w:p w:rsidR="00B863AF" w:rsidRPr="004E5757" w:rsidRDefault="00B863AF" w:rsidP="00B863AF">
      <w:pPr>
        <w:widowControl w:val="0"/>
        <w:autoSpaceDE w:val="0"/>
        <w:autoSpaceDN w:val="0"/>
        <w:spacing w:before="220"/>
        <w:ind w:firstLine="540"/>
        <w:jc w:val="both"/>
      </w:pPr>
      <w:r w:rsidRPr="004E5757">
        <w:t>назначение (категория);</w:t>
      </w:r>
    </w:p>
    <w:p w:rsidR="00B863AF" w:rsidRPr="004E5757" w:rsidRDefault="00B863AF" w:rsidP="00B863AF">
      <w:pPr>
        <w:widowControl w:val="0"/>
        <w:autoSpaceDE w:val="0"/>
        <w:autoSpaceDN w:val="0"/>
        <w:spacing w:before="220"/>
        <w:ind w:firstLine="540"/>
        <w:jc w:val="both"/>
      </w:pPr>
      <w:r w:rsidRPr="004E5757">
        <w:t>пространственное окружение (тип застройки, в пределах застройки или вне застроенной территории);</w:t>
      </w:r>
    </w:p>
    <w:p w:rsidR="00B863AF" w:rsidRPr="004E5757" w:rsidRDefault="00B863AF" w:rsidP="00B863AF">
      <w:pPr>
        <w:widowControl w:val="0"/>
        <w:autoSpaceDE w:val="0"/>
        <w:autoSpaceDN w:val="0"/>
        <w:spacing w:before="220"/>
        <w:ind w:firstLine="540"/>
        <w:jc w:val="both"/>
      </w:pPr>
      <w:r w:rsidRPr="004E5757">
        <w:lastRenderedPageBreak/>
        <w:t>общая транспортная ситуация (интенсивность движения и скорость движения транспортных средств);</w:t>
      </w:r>
    </w:p>
    <w:p w:rsidR="00B863AF" w:rsidRPr="004E5757" w:rsidRDefault="00B863AF" w:rsidP="00B863AF">
      <w:pPr>
        <w:widowControl w:val="0"/>
        <w:autoSpaceDE w:val="0"/>
        <w:autoSpaceDN w:val="0"/>
        <w:spacing w:before="220"/>
        <w:ind w:firstLine="540"/>
        <w:jc w:val="both"/>
      </w:pPr>
      <w:r w:rsidRPr="004E5757">
        <w:t>функциональное назначение (связующая, распределяющая или обеспечивающая непосредственный доступ);</w:t>
      </w:r>
    </w:p>
    <w:p w:rsidR="00B863AF" w:rsidRPr="004E5757" w:rsidRDefault="00B863AF" w:rsidP="00B863AF">
      <w:pPr>
        <w:widowControl w:val="0"/>
        <w:autoSpaceDE w:val="0"/>
        <w:autoSpaceDN w:val="0"/>
        <w:spacing w:before="220"/>
        <w:ind w:firstLine="540"/>
        <w:jc w:val="both"/>
      </w:pPr>
      <w:r w:rsidRPr="004E5757">
        <w:t>параметры велодорожек (в том числе доступная ширина, количество полос).</w:t>
      </w:r>
    </w:p>
    <w:p w:rsidR="00B863AF" w:rsidRPr="004E5757" w:rsidRDefault="00B863AF" w:rsidP="00B863AF">
      <w:pPr>
        <w:widowControl w:val="0"/>
        <w:autoSpaceDE w:val="0"/>
        <w:autoSpaceDN w:val="0"/>
        <w:spacing w:before="220"/>
        <w:ind w:firstLine="540"/>
        <w:jc w:val="both"/>
      </w:pPr>
      <w:r w:rsidRPr="004E5757">
        <w:t>12) Устройство велопешеходных дорожек и иных объектов велотранспортной инфраструктуры на тротуарах за счет сужения полос движения пешеходов допускается при наличии соответствующего технико-экономического обоснования при условии обеспечения прохода для пешеходов шириной не менее 2,5 м.</w:t>
      </w:r>
    </w:p>
    <w:p w:rsidR="00B863AF" w:rsidRPr="004E5757" w:rsidRDefault="00B863AF" w:rsidP="00B863AF">
      <w:pPr>
        <w:widowControl w:val="0"/>
        <w:autoSpaceDE w:val="0"/>
        <w:autoSpaceDN w:val="0"/>
        <w:spacing w:before="220"/>
        <w:ind w:firstLine="540"/>
        <w:jc w:val="both"/>
      </w:pPr>
      <w:r w:rsidRPr="004E5757">
        <w:t>13) Велополосы, устраиваемые на проезжей части в виде выделенных полос, обозначаются знаком 1.24.1 в соответствии с Правилами дорожного движения и отделяются от полос движения транспорта разметкой 1.2 (сплошной линией). Стоянка и остановка транспортных средств за исключением остановочных пунктов, устройство парковок на велополосах не допускается.</w:t>
      </w:r>
    </w:p>
    <w:p w:rsidR="00B863AF" w:rsidRPr="004E5757" w:rsidRDefault="00B863AF" w:rsidP="00B863AF">
      <w:pPr>
        <w:widowControl w:val="0"/>
        <w:autoSpaceDE w:val="0"/>
        <w:autoSpaceDN w:val="0"/>
        <w:spacing w:before="220"/>
        <w:ind w:firstLine="540"/>
        <w:jc w:val="both"/>
      </w:pPr>
      <w:r w:rsidRPr="004E5757">
        <w:t>14) Устройство велополос, велопешеходных дорожек и иных объектов велотранспортной инфраструктуры следует предусматривать в качестве самостоятельных элементов сети дорог на стадии проектирования, строительства и реконструкции участков сети дорог, зон жилой и исторической застройки, общественных центров, в том числе торговых центров, учебных заведений, зон рекреации, на объектах транспорта (включая автовокзалы, автостанции, станции поездов пригородного сообщения, остановочные пункты) и на подходах к ним.</w:t>
      </w:r>
    </w:p>
    <w:p w:rsidR="00B863AF" w:rsidRPr="004E5757" w:rsidRDefault="00B863AF" w:rsidP="00B863AF">
      <w:pPr>
        <w:widowControl w:val="0"/>
        <w:autoSpaceDE w:val="0"/>
        <w:autoSpaceDN w:val="0"/>
        <w:spacing w:before="220"/>
        <w:ind w:firstLine="540"/>
        <w:jc w:val="both"/>
      </w:pPr>
      <w:r w:rsidRPr="004E5757">
        <w:t>15) При устройстве велополос, велопешеходных дорожек и иных объектов велотранспортной инфраструктуры в пределах существующи</w:t>
      </w:r>
      <w:r w:rsidR="008A57A9" w:rsidRPr="004E5757">
        <w:t>х объектов, указанных в п.</w:t>
      </w:r>
      <w:r w:rsidRPr="004E5757">
        <w:t>14</w:t>
      </w:r>
      <w:r w:rsidR="008A57A9" w:rsidRPr="004E5757">
        <w:t xml:space="preserve"> настоящего раздела</w:t>
      </w:r>
      <w:r w:rsidRPr="004E5757">
        <w:t>, следует предусматривать разделение потоков транспорта, велотранспорта и пешеходов.</w:t>
      </w:r>
    </w:p>
    <w:p w:rsidR="00B863AF" w:rsidRPr="004E5757" w:rsidRDefault="00B863AF" w:rsidP="00B863AF">
      <w:pPr>
        <w:widowControl w:val="0"/>
        <w:autoSpaceDE w:val="0"/>
        <w:autoSpaceDN w:val="0"/>
        <w:spacing w:before="220"/>
        <w:ind w:firstLine="540"/>
        <w:jc w:val="both"/>
      </w:pPr>
      <w:r w:rsidRPr="004E5757">
        <w:t>16) При проектировании и устройстве велополос, велопешеходных дорожек следует соблюдать следующие рекомендации:</w:t>
      </w:r>
    </w:p>
    <w:p w:rsidR="00B863AF" w:rsidRPr="004E5757" w:rsidRDefault="00B863AF" w:rsidP="00B863AF">
      <w:pPr>
        <w:widowControl w:val="0"/>
        <w:autoSpaceDE w:val="0"/>
        <w:autoSpaceDN w:val="0"/>
        <w:spacing w:before="220"/>
        <w:ind w:firstLine="540"/>
        <w:jc w:val="both"/>
      </w:pPr>
      <w:r w:rsidRPr="004E5757">
        <w:t>велополосы, велопешеходные дорожки необходимо проектировать таким образом, чтобы они обеспечивали непрерывность всего комплекса пешеходных и велотранспортных маршрутов, а также свободный доступ для всех велосипедистов к объектам тяготения (зданиям, сооружениям, объектам транспортной инфраструктуры и пр.);</w:t>
      </w:r>
    </w:p>
    <w:p w:rsidR="00B863AF" w:rsidRPr="004E5757" w:rsidRDefault="00B863AF" w:rsidP="00B863AF">
      <w:pPr>
        <w:widowControl w:val="0"/>
        <w:autoSpaceDE w:val="0"/>
        <w:autoSpaceDN w:val="0"/>
        <w:spacing w:before="220"/>
        <w:ind w:firstLine="540"/>
        <w:jc w:val="both"/>
      </w:pPr>
      <w:r w:rsidRPr="004E5757">
        <w:t>велотранспортные маршруты следует прокладывать по кратчайшим путям с учетом обеспечения безопасности движения;</w:t>
      </w:r>
    </w:p>
    <w:p w:rsidR="00B863AF" w:rsidRPr="004E5757" w:rsidRDefault="00B863AF" w:rsidP="00B863AF">
      <w:pPr>
        <w:widowControl w:val="0"/>
        <w:autoSpaceDE w:val="0"/>
        <w:autoSpaceDN w:val="0"/>
        <w:spacing w:before="220"/>
        <w:ind w:firstLine="540"/>
        <w:jc w:val="both"/>
      </w:pPr>
      <w:r w:rsidRPr="004E5757">
        <w:t>велополосы и велопешеходные дорожки следует выполнять, по возможности, без изменения продольного профиля участка, с минимальным числом пересечений с проезжей частью улиц;</w:t>
      </w:r>
    </w:p>
    <w:p w:rsidR="00B863AF" w:rsidRPr="004E5757" w:rsidRDefault="00B863AF" w:rsidP="00B863AF">
      <w:pPr>
        <w:widowControl w:val="0"/>
        <w:autoSpaceDE w:val="0"/>
        <w:autoSpaceDN w:val="0"/>
        <w:spacing w:before="220"/>
        <w:ind w:firstLine="540"/>
        <w:jc w:val="both"/>
      </w:pPr>
      <w:r w:rsidRPr="004E5757">
        <w:t>обустройство велопешеходных дорожек должно обеспечивать комфортность движения по ним всех предполагаемых (прогнозируемых) групп пользователей;</w:t>
      </w:r>
    </w:p>
    <w:p w:rsidR="00B863AF" w:rsidRPr="004E5757" w:rsidRDefault="00B863AF" w:rsidP="00B863AF">
      <w:pPr>
        <w:widowControl w:val="0"/>
        <w:autoSpaceDE w:val="0"/>
        <w:autoSpaceDN w:val="0"/>
        <w:spacing w:before="220"/>
        <w:ind w:firstLine="540"/>
        <w:jc w:val="both"/>
      </w:pPr>
      <w:r w:rsidRPr="004E5757">
        <w:t>необходимо обеспечить полное или частичное разделение основных встречных и пересекающихся потоков велосипедистов и пешеходов в зонах массового тяготения населения;</w:t>
      </w:r>
    </w:p>
    <w:p w:rsidR="00B863AF" w:rsidRPr="004E5757" w:rsidRDefault="00B863AF" w:rsidP="00B863AF">
      <w:pPr>
        <w:widowControl w:val="0"/>
        <w:autoSpaceDE w:val="0"/>
        <w:autoSpaceDN w:val="0"/>
        <w:spacing w:before="220"/>
        <w:ind w:firstLine="540"/>
        <w:jc w:val="both"/>
      </w:pPr>
      <w:r w:rsidRPr="004E5757">
        <w:lastRenderedPageBreak/>
        <w:t>решетки водостока, размещаемые при необходимости на велопешеходных дорожках и велополосах, должны выполняться со щелями, направленными поперек направления движения велосипедистов.</w:t>
      </w:r>
    </w:p>
    <w:p w:rsidR="00B863AF" w:rsidRPr="004E5757" w:rsidRDefault="00B863AF" w:rsidP="00B863AF">
      <w:pPr>
        <w:widowControl w:val="0"/>
        <w:autoSpaceDE w:val="0"/>
        <w:autoSpaceDN w:val="0"/>
        <w:spacing w:before="220"/>
        <w:ind w:firstLine="540"/>
        <w:jc w:val="both"/>
      </w:pPr>
      <w:r w:rsidRPr="004E5757">
        <w:t>17) Велополосы на сети дорог выделяются и обозначаются дорожными знаками и разметкой в соответствии с Правилами дорожного движения и ГОСТ Р 52289-2019. Национальный стандарт Российской Федерации.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(далее - ГОСТ Р 52289-2019). При разработке архитектурно-планировочных решений участков массовой жилой застройки для нового строительства требуется в обязательном порядке обеспечить наличие велополос вдоль внутриквартальных проездов и проходов.</w:t>
      </w:r>
    </w:p>
    <w:p w:rsidR="00B863AF" w:rsidRPr="004E5757" w:rsidRDefault="00B863AF" w:rsidP="00B863AF">
      <w:pPr>
        <w:widowControl w:val="0"/>
        <w:autoSpaceDE w:val="0"/>
        <w:autoSpaceDN w:val="0"/>
        <w:spacing w:before="220"/>
        <w:ind w:firstLine="540"/>
        <w:jc w:val="both"/>
      </w:pPr>
      <w:r w:rsidRPr="004E5757">
        <w:t>18) Велодорожки и велопешеходные дорожки образующие велотранспортные маршруты местного значения должны соединяться между собой с обеспечением сквозного проезда в соседние кварталы для создания непрерывной сети велодорожек. Веломаршруты внутри кварталов могут идти как элемент проезжей части с выделением разметкой или как элемент совмещенного с механическими транспортными средствами движения при условии применения мероприятий по снижению скорости движения, в том числе искусственных неровностей в соответствии с ГОСТ Р 52605-2006 "Технические средства организации дорожного движения. Искусственные неровности. Общие технические требования. Правила применения" (далее - ГОСТ Р 52605-2006).</w:t>
      </w:r>
    </w:p>
    <w:p w:rsidR="00B863AF" w:rsidRPr="004E5757" w:rsidRDefault="00B863AF" w:rsidP="00B863AF">
      <w:pPr>
        <w:widowControl w:val="0"/>
        <w:autoSpaceDE w:val="0"/>
        <w:autoSpaceDN w:val="0"/>
        <w:spacing w:before="220"/>
        <w:ind w:firstLine="540"/>
        <w:jc w:val="both"/>
      </w:pPr>
      <w:r w:rsidRPr="004E5757">
        <w:t>19) Во дворах жилых домов велополосы не устраиваются.</w:t>
      </w:r>
    </w:p>
    <w:p w:rsidR="00B863AF" w:rsidRPr="004E5757" w:rsidRDefault="00B863AF" w:rsidP="00B863AF">
      <w:pPr>
        <w:widowControl w:val="0"/>
        <w:autoSpaceDE w:val="0"/>
        <w:autoSpaceDN w:val="0"/>
        <w:spacing w:before="220"/>
        <w:ind w:firstLine="540"/>
        <w:jc w:val="both"/>
      </w:pPr>
      <w:r w:rsidRPr="004E5757">
        <w:t>20) Ширина велополос в населенных пунктах при движении велотранспорта в одном направлении для вновь проектируемых, строящихся, реконструируемых или капитально ремонтируемых участков сети дорог принимается равной не менее 1,5 м для каждой полосы движения. При организации движения во встречных направлениях, или при устройстве велопешеходных дорожек на тротуарах шириной менее 4,5 м ширина каждой полосы движения велосипедистов принимается не менее 1,3 м.</w:t>
      </w:r>
    </w:p>
    <w:p w:rsidR="00B863AF" w:rsidRPr="004E5757" w:rsidRDefault="00B863AF" w:rsidP="00B863AF">
      <w:pPr>
        <w:widowControl w:val="0"/>
        <w:autoSpaceDE w:val="0"/>
        <w:autoSpaceDN w:val="0"/>
        <w:spacing w:before="220"/>
        <w:ind w:firstLine="540"/>
        <w:jc w:val="both"/>
      </w:pPr>
      <w:r w:rsidRPr="004E5757">
        <w:t>21) Условия доступности велодорожек и велополос для разных групп велосипедистов, в том числе мало подготовленных физически, без учета ширины велополосы и велодорожки, разделяются по следующим категориям:</w:t>
      </w:r>
    </w:p>
    <w:p w:rsidR="00B863AF" w:rsidRPr="004E5757" w:rsidRDefault="00B863AF" w:rsidP="00B863AF">
      <w:pPr>
        <w:widowControl w:val="0"/>
        <w:autoSpaceDE w:val="0"/>
        <w:autoSpaceDN w:val="0"/>
        <w:spacing w:before="220"/>
        <w:ind w:firstLine="540"/>
        <w:jc w:val="both"/>
      </w:pPr>
      <w:r w:rsidRPr="004E5757">
        <w:t>а) комфортные условия - велодорожки выполнены в виде выделенных полос, отделенных от пешеходов и транспорта ограждениями или зелеными насаждениями, преимущественно без изменения продольного профиля, имеют специальное покрытие; возможны отдельные участки с уклоном не более 25%; поверхность велодорожек твердая, ровная, приспособленная для движения любых типов велосипедов, может иметь незначительное количество препятствий и неровностей (не более 5% от общей площади поверхности), не превышающих по высоте 6 мм; средняя протяженность веломаршрутов между основными объектами тяготения не превышает 2,5 км.</w:t>
      </w:r>
    </w:p>
    <w:p w:rsidR="00B863AF" w:rsidRPr="004E5757" w:rsidRDefault="00B863AF" w:rsidP="00B863AF">
      <w:pPr>
        <w:widowControl w:val="0"/>
        <w:autoSpaceDE w:val="0"/>
        <w:autoSpaceDN w:val="0"/>
        <w:spacing w:before="220"/>
        <w:ind w:firstLine="540"/>
        <w:jc w:val="both"/>
      </w:pPr>
      <w:r w:rsidRPr="004E5757">
        <w:t>б) нормальные условия - подразделяются на две подгруппы:</w:t>
      </w:r>
    </w:p>
    <w:p w:rsidR="00B863AF" w:rsidRPr="004E5757" w:rsidRDefault="00B863AF" w:rsidP="00B863AF">
      <w:pPr>
        <w:widowControl w:val="0"/>
        <w:autoSpaceDE w:val="0"/>
        <w:autoSpaceDN w:val="0"/>
        <w:spacing w:before="220"/>
        <w:ind w:firstLine="540"/>
        <w:jc w:val="both"/>
      </w:pPr>
      <w:r w:rsidRPr="004E5757">
        <w:t xml:space="preserve">подгруппа "а" (умеренные) - велодорожки выполнены преимущественно без уклонов в плане продольного профиля; поверхность велодорожек твердая, ровная, может иметь незначительное количество препятствий и неровностей (не более 5% от общей площади поверхности), не превышающих по высоте 6 мм; средняя протяженность маршрутов движения между основными объектами тяготения не превышает 5 км, также возможно </w:t>
      </w:r>
      <w:r w:rsidRPr="004E5757">
        <w:lastRenderedPageBreak/>
        <w:t>наличие:</w:t>
      </w:r>
    </w:p>
    <w:p w:rsidR="00B863AF" w:rsidRPr="004E5757" w:rsidRDefault="00B863AF" w:rsidP="00B863AF">
      <w:pPr>
        <w:widowControl w:val="0"/>
        <w:autoSpaceDE w:val="0"/>
        <w:autoSpaceDN w:val="0"/>
        <w:spacing w:before="220"/>
        <w:ind w:firstLine="540"/>
        <w:jc w:val="both"/>
      </w:pPr>
      <w:r w:rsidRPr="004E5757">
        <w:t>одного или нескольких коротких участков с уклоном от 26% до 40% общей протяженностью не более 150 м, не имеющих препятствий и неровностей поверхности;</w:t>
      </w:r>
    </w:p>
    <w:p w:rsidR="00B863AF" w:rsidRPr="004E5757" w:rsidRDefault="00B863AF" w:rsidP="00B863AF">
      <w:pPr>
        <w:widowControl w:val="0"/>
        <w:autoSpaceDE w:val="0"/>
        <w:autoSpaceDN w:val="0"/>
        <w:spacing w:before="220"/>
        <w:ind w:firstLine="540"/>
        <w:jc w:val="both"/>
      </w:pPr>
      <w:r w:rsidRPr="004E5757">
        <w:t>одного или нескольких участков с уклоном не более 25% любой протяженности, высота препятствий и/или неровностей на которых не превышает 10 мм;</w:t>
      </w:r>
    </w:p>
    <w:p w:rsidR="00B863AF" w:rsidRPr="004E5757" w:rsidRDefault="00B863AF" w:rsidP="00B863AF">
      <w:pPr>
        <w:widowControl w:val="0"/>
        <w:autoSpaceDE w:val="0"/>
        <w:autoSpaceDN w:val="0"/>
        <w:spacing w:before="220"/>
        <w:ind w:firstLine="540"/>
        <w:jc w:val="both"/>
      </w:pPr>
      <w:r w:rsidRPr="004E5757">
        <w:t>подгруппа "б" (удовлетворительные) - велодорожки имеют уклоны до 40% (в зависимости от крутизны и протяженности), поверхность велодорожек твердая, ровная, имеет незначительное количество препятствий и неровностей (не более 10% от общей площади поверхности), не превышающих по высоте 10 мм; присутствуют все основные элементы обустройства для движения велосипедистов; средняя протяженность маршрутов движения между основными объектами тяготения не превышает 10 км, допускаются иные особенности:</w:t>
      </w:r>
    </w:p>
    <w:p w:rsidR="00B863AF" w:rsidRPr="004E5757" w:rsidRDefault="00B863AF" w:rsidP="00B863AF">
      <w:pPr>
        <w:widowControl w:val="0"/>
        <w:autoSpaceDE w:val="0"/>
        <w:autoSpaceDN w:val="0"/>
        <w:spacing w:before="220"/>
        <w:ind w:firstLine="540"/>
        <w:jc w:val="both"/>
      </w:pPr>
      <w:r w:rsidRPr="004E5757">
        <w:t>имеются уклоны 26... 40% без препятствий и неровностей поверхности с неполным соответствием их обустройства для велосипедистов (не оборудованы ограждениями, соответствующей разметкой);</w:t>
      </w:r>
    </w:p>
    <w:p w:rsidR="00B863AF" w:rsidRPr="004E5757" w:rsidRDefault="00B863AF" w:rsidP="00B863AF">
      <w:pPr>
        <w:widowControl w:val="0"/>
        <w:autoSpaceDE w:val="0"/>
        <w:autoSpaceDN w:val="0"/>
        <w:spacing w:before="220"/>
        <w:ind w:firstLine="540"/>
        <w:jc w:val="both"/>
      </w:pPr>
      <w:r w:rsidRPr="004E5757">
        <w:t>на горизонтальных поверхностях и уклонах до 25% имеется значительное количество неровностей (не более 30% от общей площади поверхности) высотой до 6 мм и/или незначительное количество неровностей (не более 5% от общей площади поверхности) высотой до 15 мм;</w:t>
      </w:r>
    </w:p>
    <w:p w:rsidR="00B863AF" w:rsidRPr="004E5757" w:rsidRDefault="00B863AF" w:rsidP="00B863AF">
      <w:pPr>
        <w:widowControl w:val="0"/>
        <w:autoSpaceDE w:val="0"/>
        <w:autoSpaceDN w:val="0"/>
        <w:spacing w:before="220"/>
        <w:ind w:firstLine="540"/>
        <w:jc w:val="both"/>
      </w:pPr>
      <w:r w:rsidRPr="004E5757">
        <w:t>на уклонах от 26% до 40% имеется значительное количество неровностей (не более 20% от общей площади поверхности) высотой до 6 мм и/или незначительное количество неровностей (не более 5% от общей площади поверхности) высотой до 10 мм;</w:t>
      </w:r>
    </w:p>
    <w:p w:rsidR="00B863AF" w:rsidRPr="004E5757" w:rsidRDefault="00B863AF" w:rsidP="00B863AF">
      <w:pPr>
        <w:widowControl w:val="0"/>
        <w:autoSpaceDE w:val="0"/>
        <w:autoSpaceDN w:val="0"/>
        <w:spacing w:before="220"/>
        <w:ind w:firstLine="540"/>
        <w:jc w:val="both"/>
      </w:pPr>
      <w:r w:rsidRPr="004E5757">
        <w:t>средняя протяженность маршрутов движения (при отсутствии уклонов более 25% и незначительном количестве неровностей поверхности, т.е. не более 10% от общей площади поверхности, высотой до 10 мм) превышает 10 км.</w:t>
      </w:r>
    </w:p>
    <w:p w:rsidR="00B863AF" w:rsidRPr="004E5757" w:rsidRDefault="00B863AF" w:rsidP="00B863AF">
      <w:pPr>
        <w:widowControl w:val="0"/>
        <w:autoSpaceDE w:val="0"/>
        <w:autoSpaceDN w:val="0"/>
        <w:spacing w:before="220"/>
        <w:ind w:firstLine="540"/>
        <w:jc w:val="both"/>
      </w:pPr>
      <w:r w:rsidRPr="004E5757">
        <w:t>в) сложные условия, подразделяющиеся на три подгруппы:</w:t>
      </w:r>
    </w:p>
    <w:p w:rsidR="00B863AF" w:rsidRPr="004E5757" w:rsidRDefault="00B863AF" w:rsidP="00B863AF">
      <w:pPr>
        <w:widowControl w:val="0"/>
        <w:autoSpaceDE w:val="0"/>
        <w:autoSpaceDN w:val="0"/>
        <w:spacing w:before="220"/>
        <w:ind w:firstLine="540"/>
        <w:jc w:val="both"/>
      </w:pPr>
      <w:r w:rsidRPr="004E5757">
        <w:t>подгруппа а (умеренно сложные) - велодорожки имеют продольный уклон 40... 60% (в зависимости от крутизны и протяженности); поверхность велодорожки твердая, ровная, возможно незначительное количество неровностей (не более 10% от общей площади поверхности), высотой не более 10 мм; средняя протяженность маршрутов движения между основными объектами тяготения превышает 5 км;</w:t>
      </w:r>
    </w:p>
    <w:p w:rsidR="00B863AF" w:rsidRPr="004E5757" w:rsidRDefault="00B863AF" w:rsidP="00B863AF">
      <w:pPr>
        <w:widowControl w:val="0"/>
        <w:autoSpaceDE w:val="0"/>
        <w:autoSpaceDN w:val="0"/>
        <w:spacing w:before="220"/>
        <w:ind w:firstLine="540"/>
        <w:jc w:val="both"/>
      </w:pPr>
      <w:r w:rsidRPr="004E5757">
        <w:t>подгруппа б (сложные) - велодорожки имеют продольный уклон 60... 80%; поверхность велодорожки твердая, ровная, неровности отсутствуют или их количество минимально (не более 2% от общей площади поверхности при высоте неровностей, не превышающей 6 мм); условия движения стесненные; средняя протяженность маршрутов движения между основными объектами тяготения превышает 5 км;</w:t>
      </w:r>
    </w:p>
    <w:p w:rsidR="00B863AF" w:rsidRPr="004E5757" w:rsidRDefault="00B863AF" w:rsidP="00B863AF">
      <w:pPr>
        <w:widowControl w:val="0"/>
        <w:autoSpaceDE w:val="0"/>
        <w:autoSpaceDN w:val="0"/>
        <w:spacing w:before="220"/>
        <w:ind w:firstLine="540"/>
        <w:jc w:val="both"/>
      </w:pPr>
      <w:r w:rsidRPr="004E5757">
        <w:t>подгруппа в (особо сложные) - велодорожки имеют продольный уклон 80... 100%; поверхность велодорожки преимущественно неровная, возможны незначительные препятствия (площадь неровностей и препятствий, высотой не более 15 мм составляет до 70%, возможны участки со скользким, грязным, вязким покрытием); условия движения стесненные; средняя протяженность маршрутов движения между основными объектами тяготения превышает 5 км.</w:t>
      </w:r>
    </w:p>
    <w:p w:rsidR="00B863AF" w:rsidRPr="004E5757" w:rsidRDefault="00B863AF" w:rsidP="00B863AF">
      <w:pPr>
        <w:widowControl w:val="0"/>
        <w:autoSpaceDE w:val="0"/>
        <w:autoSpaceDN w:val="0"/>
        <w:spacing w:before="220"/>
        <w:ind w:firstLine="540"/>
        <w:jc w:val="both"/>
      </w:pPr>
      <w:r w:rsidRPr="004E5757">
        <w:lastRenderedPageBreak/>
        <w:t>Велодорожки и велополосы, технические характеристики и обустройство которых не соответствуют условиям, приведенным в пунктах а) - в), считаются недоступными для всех групп велосипедистов.</w:t>
      </w:r>
    </w:p>
    <w:p w:rsidR="00B863AF" w:rsidRPr="004E5757" w:rsidRDefault="00B863AF" w:rsidP="00B863AF">
      <w:pPr>
        <w:widowControl w:val="0"/>
        <w:autoSpaceDE w:val="0"/>
        <w:autoSpaceDN w:val="0"/>
        <w:spacing w:before="220"/>
        <w:ind w:firstLine="540"/>
        <w:jc w:val="both"/>
      </w:pPr>
      <w:r w:rsidRPr="004E5757">
        <w:t xml:space="preserve">22) Требования к велотранспортной сети (далее - ВТС) в зависимости от вида поездки и категории (группы) велосипедистов приведены в таблице </w:t>
      </w:r>
      <w:r w:rsidR="00CF3D77" w:rsidRPr="004E5757">
        <w:t>:</w:t>
      </w:r>
    </w:p>
    <w:p w:rsidR="00B863AF" w:rsidRPr="004E5757" w:rsidRDefault="00B863AF" w:rsidP="00B863AF">
      <w:pPr>
        <w:widowControl w:val="0"/>
        <w:autoSpaceDE w:val="0"/>
        <w:autoSpaceDN w:val="0"/>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1985"/>
        <w:gridCol w:w="2948"/>
        <w:gridCol w:w="3147"/>
      </w:tblGrid>
      <w:tr w:rsidR="00B863AF" w:rsidRPr="004E5757" w:rsidTr="00907388">
        <w:tc>
          <w:tcPr>
            <w:tcW w:w="1701" w:type="dxa"/>
          </w:tcPr>
          <w:p w:rsidR="00B863AF" w:rsidRPr="004E5757" w:rsidRDefault="00B863AF" w:rsidP="00B863AF">
            <w:pPr>
              <w:widowControl w:val="0"/>
              <w:autoSpaceDE w:val="0"/>
              <w:autoSpaceDN w:val="0"/>
              <w:jc w:val="center"/>
            </w:pPr>
            <w:r w:rsidRPr="004E5757">
              <w:t>Категория велосипедиста</w:t>
            </w:r>
          </w:p>
        </w:tc>
        <w:tc>
          <w:tcPr>
            <w:tcW w:w="1985" w:type="dxa"/>
          </w:tcPr>
          <w:p w:rsidR="00B863AF" w:rsidRPr="004E5757" w:rsidRDefault="00B863AF" w:rsidP="00B863AF">
            <w:pPr>
              <w:widowControl w:val="0"/>
              <w:autoSpaceDE w:val="0"/>
              <w:autoSpaceDN w:val="0"/>
              <w:jc w:val="center"/>
            </w:pPr>
            <w:r w:rsidRPr="004E5757">
              <w:t>Виды поездок</w:t>
            </w:r>
          </w:p>
        </w:tc>
        <w:tc>
          <w:tcPr>
            <w:tcW w:w="2948" w:type="dxa"/>
          </w:tcPr>
          <w:p w:rsidR="00B863AF" w:rsidRPr="004E5757" w:rsidRDefault="00B863AF" w:rsidP="00B863AF">
            <w:pPr>
              <w:widowControl w:val="0"/>
              <w:autoSpaceDE w:val="0"/>
              <w:autoSpaceDN w:val="0"/>
              <w:jc w:val="center"/>
            </w:pPr>
            <w:r w:rsidRPr="004E5757">
              <w:t>Особенности велосипедиста</w:t>
            </w:r>
          </w:p>
        </w:tc>
        <w:tc>
          <w:tcPr>
            <w:tcW w:w="3147" w:type="dxa"/>
          </w:tcPr>
          <w:p w:rsidR="00B863AF" w:rsidRPr="004E5757" w:rsidRDefault="00B863AF" w:rsidP="00B863AF">
            <w:pPr>
              <w:widowControl w:val="0"/>
              <w:autoSpaceDE w:val="0"/>
              <w:autoSpaceDN w:val="0"/>
              <w:jc w:val="center"/>
            </w:pPr>
            <w:r w:rsidRPr="004E5757">
              <w:t>Требования к ВТС</w:t>
            </w:r>
          </w:p>
        </w:tc>
      </w:tr>
      <w:tr w:rsidR="00B863AF" w:rsidRPr="004E5757" w:rsidTr="00907388">
        <w:tc>
          <w:tcPr>
            <w:tcW w:w="1701" w:type="dxa"/>
          </w:tcPr>
          <w:p w:rsidR="00B863AF" w:rsidRPr="004E5757" w:rsidRDefault="00B863AF" w:rsidP="00B863AF">
            <w:pPr>
              <w:widowControl w:val="0"/>
              <w:autoSpaceDE w:val="0"/>
              <w:autoSpaceDN w:val="0"/>
              <w:jc w:val="both"/>
            </w:pPr>
            <w:r w:rsidRPr="004E5757">
              <w:t>Дети - учащиеся младших классов</w:t>
            </w:r>
          </w:p>
        </w:tc>
        <w:tc>
          <w:tcPr>
            <w:tcW w:w="1985" w:type="dxa"/>
          </w:tcPr>
          <w:p w:rsidR="00B863AF" w:rsidRPr="004E5757" w:rsidRDefault="00B863AF" w:rsidP="00B863AF">
            <w:pPr>
              <w:widowControl w:val="0"/>
              <w:autoSpaceDE w:val="0"/>
              <w:autoSpaceDN w:val="0"/>
            </w:pPr>
            <w:r w:rsidRPr="004E5757">
              <w:t>развлекательные</w:t>
            </w:r>
          </w:p>
        </w:tc>
        <w:tc>
          <w:tcPr>
            <w:tcW w:w="2948" w:type="dxa"/>
          </w:tcPr>
          <w:p w:rsidR="00B863AF" w:rsidRPr="004E5757" w:rsidRDefault="00B863AF" w:rsidP="00B863AF">
            <w:pPr>
              <w:widowControl w:val="0"/>
              <w:autoSpaceDE w:val="0"/>
              <w:autoSpaceDN w:val="0"/>
            </w:pPr>
            <w:r w:rsidRPr="004E5757">
              <w:t>Навыки пользования велосипедом не развиты, мало знаний правил дорожного движения, требуют наблюдения и контроля</w:t>
            </w:r>
          </w:p>
        </w:tc>
        <w:tc>
          <w:tcPr>
            <w:tcW w:w="3147" w:type="dxa"/>
          </w:tcPr>
          <w:p w:rsidR="00B863AF" w:rsidRPr="004E5757" w:rsidRDefault="00B863AF" w:rsidP="00B863AF">
            <w:pPr>
              <w:widowControl w:val="0"/>
              <w:autoSpaceDE w:val="0"/>
              <w:autoSpaceDN w:val="0"/>
            </w:pPr>
            <w:r w:rsidRPr="004E5757">
              <w:t>Вне проезжей части, выделенная на тротуаре велополоса, отдельная велодорожка</w:t>
            </w:r>
          </w:p>
        </w:tc>
      </w:tr>
      <w:tr w:rsidR="00B863AF" w:rsidRPr="004E5757" w:rsidTr="00907388">
        <w:tc>
          <w:tcPr>
            <w:tcW w:w="1701" w:type="dxa"/>
          </w:tcPr>
          <w:p w:rsidR="00B863AF" w:rsidRPr="004E5757" w:rsidRDefault="00B863AF" w:rsidP="00B863AF">
            <w:pPr>
              <w:widowControl w:val="0"/>
              <w:autoSpaceDE w:val="0"/>
              <w:autoSpaceDN w:val="0"/>
              <w:jc w:val="both"/>
            </w:pPr>
            <w:r w:rsidRPr="004E5757">
              <w:t>Дети - учащиеся старших классов</w:t>
            </w:r>
          </w:p>
        </w:tc>
        <w:tc>
          <w:tcPr>
            <w:tcW w:w="1985" w:type="dxa"/>
          </w:tcPr>
          <w:p w:rsidR="00B863AF" w:rsidRPr="004E5757" w:rsidRDefault="00B863AF" w:rsidP="00B863AF">
            <w:pPr>
              <w:widowControl w:val="0"/>
              <w:autoSpaceDE w:val="0"/>
              <w:autoSpaceDN w:val="0"/>
            </w:pPr>
            <w:r w:rsidRPr="004E5757">
              <w:t>развлекательные, целевые (поездки в школу, магазин)</w:t>
            </w:r>
          </w:p>
        </w:tc>
        <w:tc>
          <w:tcPr>
            <w:tcW w:w="2948" w:type="dxa"/>
          </w:tcPr>
          <w:p w:rsidR="00B863AF" w:rsidRPr="004E5757" w:rsidRDefault="00B863AF" w:rsidP="00B863AF">
            <w:pPr>
              <w:widowControl w:val="0"/>
              <w:autoSpaceDE w:val="0"/>
              <w:autoSpaceDN w:val="0"/>
            </w:pPr>
            <w:r w:rsidRPr="004E5757">
              <w:t>Хороший уровень владения велосипедом, развитая уверенность, низкий уровень соблюдения правил дорожного движения</w:t>
            </w:r>
          </w:p>
        </w:tc>
        <w:tc>
          <w:tcPr>
            <w:tcW w:w="3147" w:type="dxa"/>
          </w:tcPr>
          <w:p w:rsidR="00B863AF" w:rsidRPr="004E5757" w:rsidRDefault="00B863AF" w:rsidP="00B863AF">
            <w:pPr>
              <w:widowControl w:val="0"/>
              <w:autoSpaceDE w:val="0"/>
              <w:autoSpaceDN w:val="0"/>
            </w:pPr>
            <w:r w:rsidRPr="004E5757">
              <w:t>Велодорожки и велополосы вне проезжей части</w:t>
            </w:r>
          </w:p>
        </w:tc>
      </w:tr>
      <w:tr w:rsidR="00B863AF" w:rsidRPr="004E5757" w:rsidTr="00907388">
        <w:tc>
          <w:tcPr>
            <w:tcW w:w="1701" w:type="dxa"/>
            <w:vMerge w:val="restart"/>
            <w:tcBorders>
              <w:bottom w:val="nil"/>
            </w:tcBorders>
          </w:tcPr>
          <w:p w:rsidR="00B863AF" w:rsidRPr="004E5757" w:rsidRDefault="00B863AF" w:rsidP="00B863AF">
            <w:pPr>
              <w:widowControl w:val="0"/>
              <w:autoSpaceDE w:val="0"/>
              <w:autoSpaceDN w:val="0"/>
              <w:jc w:val="both"/>
            </w:pPr>
            <w:r w:rsidRPr="004E5757">
              <w:t>Взрослые, семьи</w:t>
            </w:r>
          </w:p>
        </w:tc>
        <w:tc>
          <w:tcPr>
            <w:tcW w:w="1985" w:type="dxa"/>
          </w:tcPr>
          <w:p w:rsidR="00B863AF" w:rsidRPr="004E5757" w:rsidRDefault="00B863AF" w:rsidP="00B863AF">
            <w:pPr>
              <w:widowControl w:val="0"/>
              <w:autoSpaceDE w:val="0"/>
              <w:autoSpaceDN w:val="0"/>
            </w:pPr>
            <w:r w:rsidRPr="004E5757">
              <w:t>из пригорода в город и обратно</w:t>
            </w:r>
          </w:p>
        </w:tc>
        <w:tc>
          <w:tcPr>
            <w:tcW w:w="2948" w:type="dxa"/>
          </w:tcPr>
          <w:p w:rsidR="00B863AF" w:rsidRPr="004E5757" w:rsidRDefault="00B863AF" w:rsidP="00B863AF">
            <w:pPr>
              <w:widowControl w:val="0"/>
              <w:autoSpaceDE w:val="0"/>
              <w:autoSpaceDN w:val="0"/>
            </w:pPr>
            <w:r w:rsidRPr="004E5757">
              <w:t>Опыт, развитые навыки пользования велосипедом, знания и соблюдение правил дорожного движения неоднородны</w:t>
            </w:r>
          </w:p>
        </w:tc>
        <w:tc>
          <w:tcPr>
            <w:tcW w:w="3147" w:type="dxa"/>
          </w:tcPr>
          <w:p w:rsidR="00B863AF" w:rsidRPr="004E5757" w:rsidRDefault="00B863AF" w:rsidP="00B863AF">
            <w:pPr>
              <w:widowControl w:val="0"/>
              <w:autoSpaceDE w:val="0"/>
              <w:autoSpaceDN w:val="0"/>
            </w:pPr>
            <w:r w:rsidRPr="004E5757">
              <w:t>Велодорожки и велополосы с обеспечением мероприятий для успокоения транспортных потоков</w:t>
            </w:r>
          </w:p>
        </w:tc>
      </w:tr>
      <w:tr w:rsidR="00B863AF" w:rsidRPr="004E5757" w:rsidTr="00907388">
        <w:tc>
          <w:tcPr>
            <w:tcW w:w="1701" w:type="dxa"/>
            <w:vMerge/>
            <w:tcBorders>
              <w:bottom w:val="nil"/>
            </w:tcBorders>
          </w:tcPr>
          <w:p w:rsidR="00B863AF" w:rsidRPr="004E5757" w:rsidRDefault="00B863AF" w:rsidP="00B863AF">
            <w:pPr>
              <w:spacing w:after="160" w:line="259" w:lineRule="auto"/>
              <w:rPr>
                <w:rFonts w:eastAsia="Calibri"/>
                <w:lang w:eastAsia="en-US"/>
              </w:rPr>
            </w:pPr>
          </w:p>
        </w:tc>
        <w:tc>
          <w:tcPr>
            <w:tcW w:w="1985" w:type="dxa"/>
          </w:tcPr>
          <w:p w:rsidR="00B863AF" w:rsidRPr="004E5757" w:rsidRDefault="00B863AF" w:rsidP="00B863AF">
            <w:pPr>
              <w:widowControl w:val="0"/>
              <w:autoSpaceDE w:val="0"/>
              <w:autoSpaceDN w:val="0"/>
            </w:pPr>
            <w:r w:rsidRPr="004E5757">
              <w:t>целевые (поездки за покупками, деловые поездки)</w:t>
            </w:r>
          </w:p>
        </w:tc>
        <w:tc>
          <w:tcPr>
            <w:tcW w:w="2948" w:type="dxa"/>
          </w:tcPr>
          <w:p w:rsidR="00B863AF" w:rsidRPr="004E5757" w:rsidRDefault="00B863AF" w:rsidP="00B863AF">
            <w:pPr>
              <w:widowControl w:val="0"/>
              <w:autoSpaceDE w:val="0"/>
              <w:autoSpaceDN w:val="0"/>
            </w:pPr>
            <w:r w:rsidRPr="004E5757">
              <w:t>Опыт, развитые навыки пользования велосипедом, знания и соблюдение правил дорожного движения неоднородны. Поездки для определенных целей, поездки на расстояние до 10 - 15 км, регулярные поездки</w:t>
            </w:r>
          </w:p>
        </w:tc>
        <w:tc>
          <w:tcPr>
            <w:tcW w:w="3147" w:type="dxa"/>
          </w:tcPr>
          <w:p w:rsidR="00B863AF" w:rsidRPr="004E5757" w:rsidRDefault="00B863AF" w:rsidP="00B863AF">
            <w:pPr>
              <w:widowControl w:val="0"/>
              <w:autoSpaceDE w:val="0"/>
              <w:autoSpaceDN w:val="0"/>
            </w:pPr>
            <w:r w:rsidRPr="004E5757">
              <w:t>Велодорожки и велополосы по местным дорогам с обеспечением мероприятий для успокоения транспортных потоков</w:t>
            </w:r>
          </w:p>
        </w:tc>
      </w:tr>
      <w:tr w:rsidR="00B863AF" w:rsidRPr="004E5757" w:rsidTr="00907388">
        <w:tc>
          <w:tcPr>
            <w:tcW w:w="1701" w:type="dxa"/>
            <w:vMerge/>
            <w:tcBorders>
              <w:bottom w:val="nil"/>
            </w:tcBorders>
          </w:tcPr>
          <w:p w:rsidR="00B863AF" w:rsidRPr="004E5757" w:rsidRDefault="00B863AF" w:rsidP="00B863AF">
            <w:pPr>
              <w:spacing w:after="160" w:line="259" w:lineRule="auto"/>
              <w:rPr>
                <w:rFonts w:eastAsia="Calibri"/>
                <w:lang w:eastAsia="en-US"/>
              </w:rPr>
            </w:pPr>
          </w:p>
        </w:tc>
        <w:tc>
          <w:tcPr>
            <w:tcW w:w="1985" w:type="dxa"/>
          </w:tcPr>
          <w:p w:rsidR="00B863AF" w:rsidRPr="004E5757" w:rsidRDefault="00B863AF" w:rsidP="00B863AF">
            <w:pPr>
              <w:widowControl w:val="0"/>
              <w:autoSpaceDE w:val="0"/>
              <w:autoSpaceDN w:val="0"/>
            </w:pPr>
            <w:r w:rsidRPr="004E5757">
              <w:t>рекреационные</w:t>
            </w:r>
          </w:p>
        </w:tc>
        <w:tc>
          <w:tcPr>
            <w:tcW w:w="2948" w:type="dxa"/>
          </w:tcPr>
          <w:p w:rsidR="00B863AF" w:rsidRPr="004E5757" w:rsidRDefault="00B863AF" w:rsidP="00B863AF">
            <w:pPr>
              <w:widowControl w:val="0"/>
              <w:autoSpaceDE w:val="0"/>
              <w:autoSpaceDN w:val="0"/>
            </w:pPr>
            <w:r w:rsidRPr="004E5757">
              <w:t>Опыт, развитые навыки пользования велосипедом, знания и соблюдение правил дорожного движения неоднородны. Поездки к местам отдыха (паркам, водоемам)</w:t>
            </w:r>
          </w:p>
        </w:tc>
        <w:tc>
          <w:tcPr>
            <w:tcW w:w="3147" w:type="dxa"/>
          </w:tcPr>
          <w:p w:rsidR="00B863AF" w:rsidRPr="004E5757" w:rsidRDefault="00B863AF" w:rsidP="00B863AF">
            <w:pPr>
              <w:widowControl w:val="0"/>
              <w:autoSpaceDE w:val="0"/>
              <w:autoSpaceDN w:val="0"/>
            </w:pPr>
            <w:r w:rsidRPr="004E5757">
              <w:t>Велодорожки и велополосы вне проезжей части</w:t>
            </w:r>
          </w:p>
        </w:tc>
      </w:tr>
      <w:tr w:rsidR="00B863AF" w:rsidRPr="004E5757" w:rsidTr="00907388">
        <w:tc>
          <w:tcPr>
            <w:tcW w:w="1701" w:type="dxa"/>
            <w:vMerge w:val="restart"/>
            <w:tcBorders>
              <w:top w:val="nil"/>
            </w:tcBorders>
          </w:tcPr>
          <w:p w:rsidR="00B863AF" w:rsidRPr="004E5757" w:rsidRDefault="00B863AF" w:rsidP="00B863AF">
            <w:pPr>
              <w:widowControl w:val="0"/>
              <w:autoSpaceDE w:val="0"/>
              <w:autoSpaceDN w:val="0"/>
            </w:pPr>
          </w:p>
        </w:tc>
        <w:tc>
          <w:tcPr>
            <w:tcW w:w="1985" w:type="dxa"/>
          </w:tcPr>
          <w:p w:rsidR="00B863AF" w:rsidRPr="004E5757" w:rsidRDefault="00B863AF" w:rsidP="00B863AF">
            <w:pPr>
              <w:widowControl w:val="0"/>
              <w:autoSpaceDE w:val="0"/>
              <w:autoSpaceDN w:val="0"/>
            </w:pPr>
            <w:r w:rsidRPr="004E5757">
              <w:t>туристические</w:t>
            </w:r>
          </w:p>
        </w:tc>
        <w:tc>
          <w:tcPr>
            <w:tcW w:w="2948" w:type="dxa"/>
          </w:tcPr>
          <w:p w:rsidR="00B863AF" w:rsidRPr="004E5757" w:rsidRDefault="00B863AF" w:rsidP="00B863AF">
            <w:pPr>
              <w:widowControl w:val="0"/>
              <w:autoSpaceDE w:val="0"/>
              <w:autoSpaceDN w:val="0"/>
            </w:pPr>
            <w:r w:rsidRPr="004E5757">
              <w:t xml:space="preserve">Опыт, развитые навыки пользования велосипедом, знания и соблюдение </w:t>
            </w:r>
            <w:r w:rsidRPr="004E5757">
              <w:lastRenderedPageBreak/>
              <w:t>правил дорожного движения.</w:t>
            </w:r>
          </w:p>
          <w:p w:rsidR="00B863AF" w:rsidRPr="004E5757" w:rsidRDefault="00B863AF" w:rsidP="00B863AF">
            <w:pPr>
              <w:widowControl w:val="0"/>
              <w:autoSpaceDE w:val="0"/>
              <w:autoSpaceDN w:val="0"/>
            </w:pPr>
            <w:r w:rsidRPr="004E5757">
              <w:t>Поездки на расстояние более 10 - 15 км, часть поездок группами по объектам туристической привлекательности</w:t>
            </w:r>
          </w:p>
        </w:tc>
        <w:tc>
          <w:tcPr>
            <w:tcW w:w="3147" w:type="dxa"/>
          </w:tcPr>
          <w:p w:rsidR="00B863AF" w:rsidRPr="004E5757" w:rsidRDefault="00B863AF" w:rsidP="00B863AF">
            <w:pPr>
              <w:widowControl w:val="0"/>
              <w:autoSpaceDE w:val="0"/>
              <w:autoSpaceDN w:val="0"/>
            </w:pPr>
            <w:r w:rsidRPr="004E5757">
              <w:lastRenderedPageBreak/>
              <w:t>Использование всех видов ВТС</w:t>
            </w:r>
          </w:p>
        </w:tc>
      </w:tr>
      <w:tr w:rsidR="00B863AF" w:rsidRPr="004E5757" w:rsidTr="00907388">
        <w:tc>
          <w:tcPr>
            <w:tcW w:w="1701" w:type="dxa"/>
            <w:vMerge/>
            <w:tcBorders>
              <w:top w:val="nil"/>
            </w:tcBorders>
          </w:tcPr>
          <w:p w:rsidR="00B863AF" w:rsidRPr="004E5757" w:rsidRDefault="00B863AF" w:rsidP="00B863AF">
            <w:pPr>
              <w:spacing w:after="160" w:line="259" w:lineRule="auto"/>
              <w:rPr>
                <w:rFonts w:eastAsia="Calibri"/>
                <w:lang w:eastAsia="en-US"/>
              </w:rPr>
            </w:pPr>
          </w:p>
        </w:tc>
        <w:tc>
          <w:tcPr>
            <w:tcW w:w="1985" w:type="dxa"/>
          </w:tcPr>
          <w:p w:rsidR="00B863AF" w:rsidRPr="004E5757" w:rsidRDefault="00B863AF" w:rsidP="00B863AF">
            <w:pPr>
              <w:widowControl w:val="0"/>
              <w:autoSpaceDE w:val="0"/>
              <w:autoSpaceDN w:val="0"/>
            </w:pPr>
            <w:r w:rsidRPr="004E5757">
              <w:t>спортивные</w:t>
            </w:r>
          </w:p>
        </w:tc>
        <w:tc>
          <w:tcPr>
            <w:tcW w:w="2948" w:type="dxa"/>
          </w:tcPr>
          <w:p w:rsidR="00B863AF" w:rsidRPr="004E5757" w:rsidRDefault="00B863AF" w:rsidP="00B863AF">
            <w:pPr>
              <w:widowControl w:val="0"/>
              <w:autoSpaceDE w:val="0"/>
              <w:autoSpaceDN w:val="0"/>
            </w:pPr>
            <w:r w:rsidRPr="004E5757">
              <w:t>Опыт, развитые навыки пользования велосипедом, знания и соблюдение правил дорожного движения.</w:t>
            </w:r>
          </w:p>
          <w:p w:rsidR="00B863AF" w:rsidRPr="004E5757" w:rsidRDefault="00B863AF" w:rsidP="00B863AF">
            <w:pPr>
              <w:widowControl w:val="0"/>
              <w:autoSpaceDE w:val="0"/>
              <w:autoSpaceDN w:val="0"/>
            </w:pPr>
            <w:r w:rsidRPr="004E5757">
              <w:t>Поездки на расстояние более 10 - 15 км, часто в группах по два в ряд, наличие спортивной подготовки</w:t>
            </w:r>
          </w:p>
        </w:tc>
        <w:tc>
          <w:tcPr>
            <w:tcW w:w="3147" w:type="dxa"/>
          </w:tcPr>
          <w:p w:rsidR="00B863AF" w:rsidRPr="004E5757" w:rsidRDefault="00B863AF" w:rsidP="00B863AF">
            <w:pPr>
              <w:widowControl w:val="0"/>
              <w:autoSpaceDE w:val="0"/>
              <w:autoSpaceDN w:val="0"/>
            </w:pPr>
            <w:r w:rsidRPr="004E5757">
              <w:t>Велополосы для шоссейных видов соревнований, велотреки и внедорожные полигоны для других видов соревнований</w:t>
            </w:r>
          </w:p>
        </w:tc>
      </w:tr>
    </w:tbl>
    <w:p w:rsidR="00B863AF" w:rsidRPr="004E5757" w:rsidRDefault="00B863AF" w:rsidP="00B863AF">
      <w:pPr>
        <w:widowControl w:val="0"/>
        <w:autoSpaceDE w:val="0"/>
        <w:autoSpaceDN w:val="0"/>
        <w:spacing w:before="220"/>
        <w:ind w:firstLine="540"/>
        <w:jc w:val="both"/>
      </w:pPr>
      <w:r w:rsidRPr="004E5757">
        <w:t>23) На проезжей части магистральных улиц общегородского значения устройство велополос и других элементов велотранспортной инфраструктуры не допускается.</w:t>
      </w:r>
    </w:p>
    <w:p w:rsidR="00B863AF" w:rsidRPr="004E5757" w:rsidRDefault="00B863AF" w:rsidP="00B863AF">
      <w:pPr>
        <w:widowControl w:val="0"/>
        <w:autoSpaceDE w:val="0"/>
        <w:autoSpaceDN w:val="0"/>
        <w:spacing w:before="220"/>
        <w:ind w:firstLine="540"/>
        <w:jc w:val="both"/>
      </w:pPr>
      <w:r w:rsidRPr="004E5757">
        <w:t>На магистральных улицах районного значения (распределительных) допускается размещение велополос, отделенных от полос движения транспорта разделителями движения (защитные столбики, защитные барьеры, разделительные бордюры, отделение велополосы элементами благоустройства, парковка вдоль улицы).</w:t>
      </w:r>
    </w:p>
    <w:p w:rsidR="00B863AF" w:rsidRPr="004E5757" w:rsidRDefault="00B863AF" w:rsidP="00B863AF">
      <w:pPr>
        <w:widowControl w:val="0"/>
        <w:autoSpaceDE w:val="0"/>
        <w:autoSpaceDN w:val="0"/>
        <w:spacing w:before="220"/>
        <w:ind w:firstLine="540"/>
        <w:jc w:val="both"/>
      </w:pPr>
      <w:r w:rsidRPr="004E5757">
        <w:t>На местных улицах устройство велополосы допускается в виде выделенной части полосы движения проезжей части или примыкающей к проезжей части с выделением велополосы цветом и/или разметкой при ограничении скорости не более 40 км/ч.</w:t>
      </w:r>
    </w:p>
    <w:p w:rsidR="00B863AF" w:rsidRPr="004E5757" w:rsidRDefault="00B863AF" w:rsidP="00B863AF">
      <w:pPr>
        <w:widowControl w:val="0"/>
        <w:autoSpaceDE w:val="0"/>
        <w:autoSpaceDN w:val="0"/>
        <w:spacing w:before="220"/>
        <w:ind w:firstLine="540"/>
        <w:jc w:val="both"/>
      </w:pPr>
      <w:r w:rsidRPr="004E5757">
        <w:t>В случаях размещения велополосы в пределах проезжей части, велосипедисты являются участниками дорожного движения и подчиняются общим правилам дорожного движения, при этом:</w:t>
      </w:r>
    </w:p>
    <w:p w:rsidR="00B863AF" w:rsidRPr="004E5757" w:rsidRDefault="00B863AF" w:rsidP="00B863AF">
      <w:pPr>
        <w:widowControl w:val="0"/>
        <w:autoSpaceDE w:val="0"/>
        <w:autoSpaceDN w:val="0"/>
        <w:spacing w:before="220"/>
        <w:ind w:firstLine="540"/>
        <w:jc w:val="both"/>
      </w:pPr>
      <w:r w:rsidRPr="004E5757">
        <w:t>велополосы должны быть непрерывными, при пересечении других улиц разрывы в велодорожках не допускается;</w:t>
      </w:r>
    </w:p>
    <w:p w:rsidR="00B863AF" w:rsidRPr="004E5757" w:rsidRDefault="00B863AF" w:rsidP="00B863AF">
      <w:pPr>
        <w:widowControl w:val="0"/>
        <w:autoSpaceDE w:val="0"/>
        <w:autoSpaceDN w:val="0"/>
        <w:spacing w:before="220"/>
        <w:ind w:firstLine="540"/>
        <w:jc w:val="both"/>
      </w:pPr>
      <w:r w:rsidRPr="004E5757">
        <w:t>на перекрестках изменение направления велополос с углом более 120° не допускаются;</w:t>
      </w:r>
    </w:p>
    <w:p w:rsidR="00B863AF" w:rsidRPr="004E5757" w:rsidRDefault="00B863AF" w:rsidP="00B863AF">
      <w:pPr>
        <w:widowControl w:val="0"/>
        <w:autoSpaceDE w:val="0"/>
        <w:autoSpaceDN w:val="0"/>
        <w:spacing w:before="220"/>
        <w:ind w:firstLine="540"/>
        <w:jc w:val="both"/>
      </w:pPr>
      <w:r w:rsidRPr="004E5757">
        <w:t>правая сторона велополосы на проезжей части ограничивается сплошной линией, левая кромка которой должна проходить на расстоянии не менее 0,25 м от бортового камня;</w:t>
      </w:r>
    </w:p>
    <w:p w:rsidR="00B863AF" w:rsidRPr="004E5757" w:rsidRDefault="00B863AF" w:rsidP="00B863AF">
      <w:pPr>
        <w:widowControl w:val="0"/>
        <w:autoSpaceDE w:val="0"/>
        <w:autoSpaceDN w:val="0"/>
        <w:spacing w:before="220"/>
        <w:ind w:firstLine="540"/>
        <w:jc w:val="both"/>
      </w:pPr>
      <w:r w:rsidRPr="004E5757">
        <w:t>пересечение улиц при невозможности выделения велополосы осуществляется велосипедистами по регулируемым и нерегулируемым пешеходным переходам, ширина перехода в этом случае должна быть увеличена на 1,5 м.</w:t>
      </w:r>
    </w:p>
    <w:p w:rsidR="00B863AF" w:rsidRPr="004E5757" w:rsidRDefault="00B863AF" w:rsidP="00B863AF">
      <w:pPr>
        <w:widowControl w:val="0"/>
        <w:autoSpaceDE w:val="0"/>
        <w:autoSpaceDN w:val="0"/>
        <w:spacing w:before="220"/>
        <w:ind w:firstLine="540"/>
        <w:jc w:val="both"/>
      </w:pPr>
      <w:r w:rsidRPr="004E5757">
        <w:t>велополоса должна быть выделена цветом, вдоль нее возможно устройство искусственных неровностей на дорожном покрытии.</w:t>
      </w:r>
    </w:p>
    <w:p w:rsidR="0005481F" w:rsidRPr="004E5757" w:rsidRDefault="0005481F" w:rsidP="0005481F">
      <w:pPr>
        <w:widowControl w:val="0"/>
        <w:autoSpaceDE w:val="0"/>
        <w:autoSpaceDN w:val="0"/>
        <w:spacing w:before="220"/>
        <w:ind w:firstLine="540"/>
        <w:jc w:val="both"/>
        <w:rPr>
          <w:bCs/>
        </w:rPr>
      </w:pPr>
      <w:r w:rsidRPr="004E5757">
        <w:rPr>
          <w:bCs/>
        </w:rPr>
        <w:t>24) Основные расчетные параметры велосипедных дорожек при уличной сети населенного пункта отражены в таблице:</w:t>
      </w: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81"/>
        <w:gridCol w:w="964"/>
        <w:gridCol w:w="907"/>
        <w:gridCol w:w="850"/>
        <w:gridCol w:w="1056"/>
        <w:gridCol w:w="992"/>
        <w:gridCol w:w="1276"/>
        <w:gridCol w:w="1559"/>
      </w:tblGrid>
      <w:tr w:rsidR="0005481F" w:rsidRPr="004E5757" w:rsidTr="00CA217A">
        <w:tc>
          <w:tcPr>
            <w:tcW w:w="2381" w:type="dxa"/>
          </w:tcPr>
          <w:p w:rsidR="0005481F" w:rsidRPr="004E5757" w:rsidRDefault="0005481F" w:rsidP="0033767E">
            <w:pPr>
              <w:widowControl w:val="0"/>
              <w:autoSpaceDE w:val="0"/>
              <w:autoSpaceDN w:val="0"/>
              <w:spacing w:before="220"/>
              <w:jc w:val="both"/>
            </w:pPr>
            <w:r w:rsidRPr="004E5757">
              <w:lastRenderedPageBreak/>
              <w:t>Категория дорог и улиц</w:t>
            </w:r>
          </w:p>
        </w:tc>
        <w:tc>
          <w:tcPr>
            <w:tcW w:w="964" w:type="dxa"/>
          </w:tcPr>
          <w:p w:rsidR="0005481F" w:rsidRPr="004E5757" w:rsidRDefault="0005481F" w:rsidP="0033767E">
            <w:pPr>
              <w:widowControl w:val="0"/>
              <w:autoSpaceDE w:val="0"/>
              <w:autoSpaceDN w:val="0"/>
              <w:spacing w:before="220"/>
              <w:jc w:val="both"/>
            </w:pPr>
            <w:r w:rsidRPr="004E5757">
              <w:t>Расчетная скорость движения, км/ч</w:t>
            </w:r>
          </w:p>
        </w:tc>
        <w:tc>
          <w:tcPr>
            <w:tcW w:w="907" w:type="dxa"/>
          </w:tcPr>
          <w:p w:rsidR="0005481F" w:rsidRPr="004E5757" w:rsidRDefault="0005481F" w:rsidP="0033767E">
            <w:pPr>
              <w:widowControl w:val="0"/>
              <w:autoSpaceDE w:val="0"/>
              <w:autoSpaceDN w:val="0"/>
              <w:spacing w:before="220"/>
              <w:jc w:val="both"/>
            </w:pPr>
            <w:r w:rsidRPr="004E5757">
              <w:t>Ширина в красных линиях, м</w:t>
            </w:r>
          </w:p>
        </w:tc>
        <w:tc>
          <w:tcPr>
            <w:tcW w:w="850" w:type="dxa"/>
          </w:tcPr>
          <w:p w:rsidR="0005481F" w:rsidRPr="004E5757" w:rsidRDefault="0005481F" w:rsidP="0033767E">
            <w:pPr>
              <w:widowControl w:val="0"/>
              <w:autoSpaceDE w:val="0"/>
              <w:autoSpaceDN w:val="0"/>
              <w:spacing w:before="220"/>
              <w:jc w:val="both"/>
            </w:pPr>
            <w:r w:rsidRPr="004E5757">
              <w:t>Ширина полосы движения, м</w:t>
            </w:r>
          </w:p>
        </w:tc>
        <w:tc>
          <w:tcPr>
            <w:tcW w:w="1056" w:type="dxa"/>
          </w:tcPr>
          <w:p w:rsidR="0005481F" w:rsidRPr="004E5757" w:rsidRDefault="0005481F" w:rsidP="0033767E">
            <w:pPr>
              <w:widowControl w:val="0"/>
              <w:autoSpaceDE w:val="0"/>
              <w:autoSpaceDN w:val="0"/>
              <w:spacing w:before="220"/>
              <w:jc w:val="both"/>
            </w:pPr>
            <w:r w:rsidRPr="004E5757">
              <w:t>Число полос движения</w:t>
            </w:r>
          </w:p>
        </w:tc>
        <w:tc>
          <w:tcPr>
            <w:tcW w:w="992" w:type="dxa"/>
          </w:tcPr>
          <w:p w:rsidR="0005481F" w:rsidRPr="004E5757" w:rsidRDefault="0005481F" w:rsidP="0033767E">
            <w:pPr>
              <w:widowControl w:val="0"/>
              <w:autoSpaceDE w:val="0"/>
              <w:autoSpaceDN w:val="0"/>
              <w:spacing w:before="220"/>
              <w:jc w:val="both"/>
            </w:pPr>
            <w:r w:rsidRPr="004E5757">
              <w:t>Наименьший радиус кривых в плане, м</w:t>
            </w:r>
          </w:p>
        </w:tc>
        <w:tc>
          <w:tcPr>
            <w:tcW w:w="1276" w:type="dxa"/>
          </w:tcPr>
          <w:p w:rsidR="0005481F" w:rsidRPr="004E5757" w:rsidRDefault="0005481F" w:rsidP="0033767E">
            <w:pPr>
              <w:widowControl w:val="0"/>
              <w:autoSpaceDE w:val="0"/>
              <w:autoSpaceDN w:val="0"/>
              <w:spacing w:before="220"/>
              <w:jc w:val="both"/>
            </w:pPr>
            <w:r w:rsidRPr="004E5757">
              <w:t>Наибольший продольный уклон, о/оо</w:t>
            </w:r>
          </w:p>
        </w:tc>
        <w:tc>
          <w:tcPr>
            <w:tcW w:w="1559" w:type="dxa"/>
          </w:tcPr>
          <w:p w:rsidR="0005481F" w:rsidRPr="004E5757" w:rsidRDefault="0005481F" w:rsidP="0033767E">
            <w:pPr>
              <w:widowControl w:val="0"/>
              <w:autoSpaceDE w:val="0"/>
              <w:autoSpaceDN w:val="0"/>
              <w:spacing w:before="220"/>
              <w:jc w:val="both"/>
            </w:pPr>
            <w:r w:rsidRPr="004E5757">
              <w:t>Ширина пешеходной части тротуара, м</w:t>
            </w:r>
          </w:p>
        </w:tc>
      </w:tr>
      <w:tr w:rsidR="0005481F" w:rsidRPr="004E5757" w:rsidTr="00CA217A">
        <w:tc>
          <w:tcPr>
            <w:tcW w:w="2381" w:type="dxa"/>
          </w:tcPr>
          <w:p w:rsidR="0005481F" w:rsidRPr="004E5757" w:rsidRDefault="0005481F" w:rsidP="0033767E">
            <w:pPr>
              <w:widowControl w:val="0"/>
              <w:autoSpaceDE w:val="0"/>
              <w:autoSpaceDN w:val="0"/>
              <w:spacing w:before="220"/>
              <w:jc w:val="both"/>
            </w:pPr>
            <w:r w:rsidRPr="004E5757">
              <w:t>Велосипедные дорожки:</w:t>
            </w:r>
          </w:p>
        </w:tc>
        <w:tc>
          <w:tcPr>
            <w:tcW w:w="964" w:type="dxa"/>
          </w:tcPr>
          <w:p w:rsidR="0005481F" w:rsidRPr="004E5757" w:rsidRDefault="0005481F" w:rsidP="0005481F">
            <w:pPr>
              <w:widowControl w:val="0"/>
              <w:autoSpaceDE w:val="0"/>
              <w:autoSpaceDN w:val="0"/>
              <w:spacing w:before="220"/>
              <w:ind w:firstLine="540"/>
              <w:jc w:val="both"/>
            </w:pPr>
          </w:p>
        </w:tc>
        <w:tc>
          <w:tcPr>
            <w:tcW w:w="907" w:type="dxa"/>
          </w:tcPr>
          <w:p w:rsidR="0005481F" w:rsidRPr="004E5757" w:rsidRDefault="0005481F" w:rsidP="0005481F">
            <w:pPr>
              <w:widowControl w:val="0"/>
              <w:autoSpaceDE w:val="0"/>
              <w:autoSpaceDN w:val="0"/>
              <w:spacing w:before="220"/>
              <w:ind w:firstLine="540"/>
              <w:jc w:val="both"/>
            </w:pPr>
          </w:p>
        </w:tc>
        <w:tc>
          <w:tcPr>
            <w:tcW w:w="850" w:type="dxa"/>
          </w:tcPr>
          <w:p w:rsidR="0005481F" w:rsidRPr="004E5757" w:rsidRDefault="0005481F" w:rsidP="0005481F">
            <w:pPr>
              <w:widowControl w:val="0"/>
              <w:autoSpaceDE w:val="0"/>
              <w:autoSpaceDN w:val="0"/>
              <w:spacing w:before="220"/>
              <w:ind w:firstLine="540"/>
              <w:jc w:val="both"/>
            </w:pPr>
          </w:p>
        </w:tc>
        <w:tc>
          <w:tcPr>
            <w:tcW w:w="1056" w:type="dxa"/>
          </w:tcPr>
          <w:p w:rsidR="0005481F" w:rsidRPr="004E5757" w:rsidRDefault="0005481F" w:rsidP="0005481F">
            <w:pPr>
              <w:widowControl w:val="0"/>
              <w:autoSpaceDE w:val="0"/>
              <w:autoSpaceDN w:val="0"/>
              <w:spacing w:before="220"/>
              <w:ind w:firstLine="540"/>
              <w:jc w:val="both"/>
            </w:pPr>
          </w:p>
        </w:tc>
        <w:tc>
          <w:tcPr>
            <w:tcW w:w="992" w:type="dxa"/>
          </w:tcPr>
          <w:p w:rsidR="0005481F" w:rsidRPr="004E5757" w:rsidRDefault="0005481F" w:rsidP="0005481F">
            <w:pPr>
              <w:widowControl w:val="0"/>
              <w:autoSpaceDE w:val="0"/>
              <w:autoSpaceDN w:val="0"/>
              <w:spacing w:before="220"/>
              <w:ind w:firstLine="540"/>
              <w:jc w:val="both"/>
            </w:pPr>
          </w:p>
        </w:tc>
        <w:tc>
          <w:tcPr>
            <w:tcW w:w="1276" w:type="dxa"/>
          </w:tcPr>
          <w:p w:rsidR="0005481F" w:rsidRPr="004E5757" w:rsidRDefault="0005481F" w:rsidP="0005481F">
            <w:pPr>
              <w:widowControl w:val="0"/>
              <w:autoSpaceDE w:val="0"/>
              <w:autoSpaceDN w:val="0"/>
              <w:spacing w:before="220"/>
              <w:ind w:firstLine="540"/>
              <w:jc w:val="both"/>
            </w:pPr>
          </w:p>
        </w:tc>
        <w:tc>
          <w:tcPr>
            <w:tcW w:w="1559" w:type="dxa"/>
          </w:tcPr>
          <w:p w:rsidR="0005481F" w:rsidRPr="004E5757" w:rsidRDefault="0005481F" w:rsidP="0005481F">
            <w:pPr>
              <w:widowControl w:val="0"/>
              <w:autoSpaceDE w:val="0"/>
              <w:autoSpaceDN w:val="0"/>
              <w:spacing w:before="220"/>
              <w:ind w:firstLine="540"/>
              <w:jc w:val="both"/>
            </w:pPr>
          </w:p>
        </w:tc>
      </w:tr>
      <w:tr w:rsidR="0005481F" w:rsidRPr="004E5757" w:rsidTr="00CA217A">
        <w:tc>
          <w:tcPr>
            <w:tcW w:w="2381" w:type="dxa"/>
          </w:tcPr>
          <w:p w:rsidR="0005481F" w:rsidRPr="004E5757" w:rsidRDefault="0005481F" w:rsidP="0033767E">
            <w:pPr>
              <w:widowControl w:val="0"/>
              <w:autoSpaceDE w:val="0"/>
              <w:autoSpaceDN w:val="0"/>
              <w:spacing w:before="220"/>
              <w:jc w:val="both"/>
            </w:pPr>
            <w:r w:rsidRPr="004E5757">
              <w:t>обособленные</w:t>
            </w:r>
          </w:p>
        </w:tc>
        <w:tc>
          <w:tcPr>
            <w:tcW w:w="964" w:type="dxa"/>
          </w:tcPr>
          <w:p w:rsidR="0005481F" w:rsidRPr="004E5757" w:rsidRDefault="0005481F" w:rsidP="0033767E">
            <w:pPr>
              <w:widowControl w:val="0"/>
              <w:autoSpaceDE w:val="0"/>
              <w:autoSpaceDN w:val="0"/>
              <w:spacing w:before="220"/>
              <w:ind w:firstLine="171"/>
              <w:jc w:val="both"/>
            </w:pPr>
            <w:r w:rsidRPr="004E5757">
              <w:t>20</w:t>
            </w:r>
          </w:p>
        </w:tc>
        <w:tc>
          <w:tcPr>
            <w:tcW w:w="907" w:type="dxa"/>
          </w:tcPr>
          <w:p w:rsidR="0005481F" w:rsidRPr="004E5757" w:rsidRDefault="0005481F" w:rsidP="0033767E">
            <w:pPr>
              <w:widowControl w:val="0"/>
              <w:autoSpaceDE w:val="0"/>
              <w:autoSpaceDN w:val="0"/>
              <w:spacing w:before="220"/>
              <w:ind w:firstLine="171"/>
              <w:jc w:val="both"/>
            </w:pPr>
          </w:p>
        </w:tc>
        <w:tc>
          <w:tcPr>
            <w:tcW w:w="850" w:type="dxa"/>
          </w:tcPr>
          <w:p w:rsidR="0005481F" w:rsidRPr="004E5757" w:rsidRDefault="0005481F" w:rsidP="0033767E">
            <w:pPr>
              <w:widowControl w:val="0"/>
              <w:autoSpaceDE w:val="0"/>
              <w:autoSpaceDN w:val="0"/>
              <w:spacing w:before="220"/>
              <w:ind w:firstLine="171"/>
              <w:jc w:val="both"/>
            </w:pPr>
            <w:r w:rsidRPr="004E5757">
              <w:t>1,50</w:t>
            </w:r>
          </w:p>
        </w:tc>
        <w:tc>
          <w:tcPr>
            <w:tcW w:w="1056" w:type="dxa"/>
          </w:tcPr>
          <w:p w:rsidR="0005481F" w:rsidRPr="004E5757" w:rsidRDefault="0005481F" w:rsidP="0033767E">
            <w:pPr>
              <w:widowControl w:val="0"/>
              <w:autoSpaceDE w:val="0"/>
              <w:autoSpaceDN w:val="0"/>
              <w:spacing w:before="220"/>
              <w:ind w:firstLine="171"/>
              <w:jc w:val="both"/>
            </w:pPr>
            <w:r w:rsidRPr="004E5757">
              <w:t>1 - 2</w:t>
            </w:r>
          </w:p>
        </w:tc>
        <w:tc>
          <w:tcPr>
            <w:tcW w:w="992" w:type="dxa"/>
          </w:tcPr>
          <w:p w:rsidR="0005481F" w:rsidRPr="004E5757" w:rsidRDefault="0005481F" w:rsidP="0033767E">
            <w:pPr>
              <w:widowControl w:val="0"/>
              <w:autoSpaceDE w:val="0"/>
              <w:autoSpaceDN w:val="0"/>
              <w:spacing w:before="220"/>
              <w:ind w:firstLine="171"/>
              <w:jc w:val="both"/>
            </w:pPr>
            <w:r w:rsidRPr="004E5757">
              <w:t>30</w:t>
            </w:r>
          </w:p>
        </w:tc>
        <w:tc>
          <w:tcPr>
            <w:tcW w:w="1276" w:type="dxa"/>
          </w:tcPr>
          <w:p w:rsidR="0005481F" w:rsidRPr="004E5757" w:rsidRDefault="0005481F" w:rsidP="0033767E">
            <w:pPr>
              <w:widowControl w:val="0"/>
              <w:autoSpaceDE w:val="0"/>
              <w:autoSpaceDN w:val="0"/>
              <w:spacing w:before="220"/>
              <w:ind w:firstLine="171"/>
              <w:jc w:val="both"/>
            </w:pPr>
            <w:r w:rsidRPr="004E5757">
              <w:t>40</w:t>
            </w:r>
          </w:p>
        </w:tc>
        <w:tc>
          <w:tcPr>
            <w:tcW w:w="1559" w:type="dxa"/>
          </w:tcPr>
          <w:p w:rsidR="0005481F" w:rsidRPr="004E5757" w:rsidRDefault="0005481F" w:rsidP="0033767E">
            <w:pPr>
              <w:widowControl w:val="0"/>
              <w:autoSpaceDE w:val="0"/>
              <w:autoSpaceDN w:val="0"/>
              <w:spacing w:before="220"/>
              <w:ind w:firstLine="171"/>
              <w:jc w:val="both"/>
            </w:pPr>
            <w:r w:rsidRPr="004E5757">
              <w:t>-</w:t>
            </w:r>
          </w:p>
        </w:tc>
      </w:tr>
      <w:tr w:rsidR="0005481F" w:rsidRPr="004E5757" w:rsidTr="00CA217A">
        <w:tc>
          <w:tcPr>
            <w:tcW w:w="2381" w:type="dxa"/>
          </w:tcPr>
          <w:p w:rsidR="0005481F" w:rsidRPr="004E5757" w:rsidRDefault="0005481F" w:rsidP="0033767E">
            <w:pPr>
              <w:widowControl w:val="0"/>
              <w:autoSpaceDE w:val="0"/>
              <w:autoSpaceDN w:val="0"/>
              <w:spacing w:before="220"/>
              <w:jc w:val="both"/>
            </w:pPr>
            <w:r w:rsidRPr="004E5757">
              <w:t>изолированные</w:t>
            </w:r>
          </w:p>
        </w:tc>
        <w:tc>
          <w:tcPr>
            <w:tcW w:w="964" w:type="dxa"/>
          </w:tcPr>
          <w:p w:rsidR="0005481F" w:rsidRPr="004E5757" w:rsidRDefault="0005481F" w:rsidP="0033767E">
            <w:pPr>
              <w:widowControl w:val="0"/>
              <w:autoSpaceDE w:val="0"/>
              <w:autoSpaceDN w:val="0"/>
              <w:spacing w:before="220"/>
              <w:ind w:firstLine="171"/>
              <w:jc w:val="both"/>
            </w:pPr>
            <w:r w:rsidRPr="004E5757">
              <w:t>30</w:t>
            </w:r>
          </w:p>
        </w:tc>
        <w:tc>
          <w:tcPr>
            <w:tcW w:w="907" w:type="dxa"/>
          </w:tcPr>
          <w:p w:rsidR="0005481F" w:rsidRPr="004E5757" w:rsidRDefault="0005481F" w:rsidP="0033767E">
            <w:pPr>
              <w:widowControl w:val="0"/>
              <w:autoSpaceDE w:val="0"/>
              <w:autoSpaceDN w:val="0"/>
              <w:spacing w:before="220"/>
              <w:ind w:firstLine="171"/>
              <w:jc w:val="both"/>
            </w:pPr>
          </w:p>
        </w:tc>
        <w:tc>
          <w:tcPr>
            <w:tcW w:w="850" w:type="dxa"/>
          </w:tcPr>
          <w:p w:rsidR="0005481F" w:rsidRPr="004E5757" w:rsidRDefault="0005481F" w:rsidP="0033767E">
            <w:pPr>
              <w:widowControl w:val="0"/>
              <w:autoSpaceDE w:val="0"/>
              <w:autoSpaceDN w:val="0"/>
              <w:spacing w:before="220"/>
              <w:ind w:firstLine="171"/>
              <w:jc w:val="both"/>
            </w:pPr>
            <w:r w:rsidRPr="004E5757">
              <w:t>1,50</w:t>
            </w:r>
          </w:p>
        </w:tc>
        <w:tc>
          <w:tcPr>
            <w:tcW w:w="1056" w:type="dxa"/>
          </w:tcPr>
          <w:p w:rsidR="0005481F" w:rsidRPr="004E5757" w:rsidRDefault="0005481F" w:rsidP="0033767E">
            <w:pPr>
              <w:widowControl w:val="0"/>
              <w:autoSpaceDE w:val="0"/>
              <w:autoSpaceDN w:val="0"/>
              <w:spacing w:before="220"/>
              <w:ind w:firstLine="171"/>
              <w:jc w:val="both"/>
            </w:pPr>
            <w:r w:rsidRPr="004E5757">
              <w:t>2 - 4</w:t>
            </w:r>
          </w:p>
        </w:tc>
        <w:tc>
          <w:tcPr>
            <w:tcW w:w="992" w:type="dxa"/>
          </w:tcPr>
          <w:p w:rsidR="0005481F" w:rsidRPr="004E5757" w:rsidRDefault="0005481F" w:rsidP="0033767E">
            <w:pPr>
              <w:widowControl w:val="0"/>
              <w:autoSpaceDE w:val="0"/>
              <w:autoSpaceDN w:val="0"/>
              <w:spacing w:before="220"/>
              <w:ind w:firstLine="171"/>
              <w:jc w:val="both"/>
            </w:pPr>
            <w:r w:rsidRPr="004E5757">
              <w:t>50</w:t>
            </w:r>
          </w:p>
        </w:tc>
        <w:tc>
          <w:tcPr>
            <w:tcW w:w="1276" w:type="dxa"/>
          </w:tcPr>
          <w:p w:rsidR="0005481F" w:rsidRPr="004E5757" w:rsidRDefault="0005481F" w:rsidP="0033767E">
            <w:pPr>
              <w:widowControl w:val="0"/>
              <w:autoSpaceDE w:val="0"/>
              <w:autoSpaceDN w:val="0"/>
              <w:spacing w:before="220"/>
              <w:ind w:firstLine="171"/>
              <w:jc w:val="both"/>
            </w:pPr>
            <w:r w:rsidRPr="004E5757">
              <w:t>30</w:t>
            </w:r>
          </w:p>
        </w:tc>
        <w:tc>
          <w:tcPr>
            <w:tcW w:w="1559" w:type="dxa"/>
          </w:tcPr>
          <w:p w:rsidR="0005481F" w:rsidRPr="004E5757" w:rsidRDefault="0005481F" w:rsidP="0033767E">
            <w:pPr>
              <w:widowControl w:val="0"/>
              <w:autoSpaceDE w:val="0"/>
              <w:autoSpaceDN w:val="0"/>
              <w:spacing w:before="220"/>
              <w:ind w:firstLine="171"/>
              <w:jc w:val="both"/>
            </w:pPr>
            <w:r w:rsidRPr="004E5757">
              <w:t>-</w:t>
            </w:r>
          </w:p>
        </w:tc>
      </w:tr>
    </w:tbl>
    <w:p w:rsidR="00B863AF" w:rsidRPr="004E5757" w:rsidRDefault="00B863AF" w:rsidP="00B863AF">
      <w:pPr>
        <w:widowControl w:val="0"/>
        <w:autoSpaceDE w:val="0"/>
        <w:autoSpaceDN w:val="0"/>
        <w:spacing w:before="220"/>
        <w:ind w:firstLine="540"/>
        <w:jc w:val="both"/>
      </w:pPr>
      <w:r w:rsidRPr="004E5757">
        <w:t>24) Минимально допустимые расчетные показатели проектирования велосипедных дорожек приведены в таблице</w:t>
      </w:r>
      <w:r w:rsidR="00CF3D77" w:rsidRPr="004E5757">
        <w:t>:</w:t>
      </w: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69"/>
        <w:gridCol w:w="1417"/>
        <w:gridCol w:w="1417"/>
        <w:gridCol w:w="3182"/>
      </w:tblGrid>
      <w:tr w:rsidR="00B863AF" w:rsidRPr="004E5757" w:rsidTr="00907388">
        <w:tc>
          <w:tcPr>
            <w:tcW w:w="3969" w:type="dxa"/>
          </w:tcPr>
          <w:p w:rsidR="00B863AF" w:rsidRPr="004E5757" w:rsidRDefault="00B863AF" w:rsidP="00B863AF">
            <w:pPr>
              <w:widowControl w:val="0"/>
              <w:autoSpaceDE w:val="0"/>
              <w:autoSpaceDN w:val="0"/>
              <w:jc w:val="center"/>
            </w:pPr>
            <w:r w:rsidRPr="004E5757">
              <w:t>Нормируемый параметр</w:t>
            </w:r>
          </w:p>
        </w:tc>
        <w:tc>
          <w:tcPr>
            <w:tcW w:w="2834" w:type="dxa"/>
            <w:gridSpan w:val="2"/>
          </w:tcPr>
          <w:p w:rsidR="00B863AF" w:rsidRPr="004E5757" w:rsidRDefault="00B863AF" w:rsidP="00B863AF">
            <w:pPr>
              <w:widowControl w:val="0"/>
              <w:autoSpaceDE w:val="0"/>
              <w:autoSpaceDN w:val="0"/>
              <w:jc w:val="center"/>
            </w:pPr>
            <w:r w:rsidRPr="004E5757">
              <w:t>Минимальные значения при новом строительстве, реконструкции, капитальном ремонте дорог</w:t>
            </w:r>
          </w:p>
        </w:tc>
        <w:tc>
          <w:tcPr>
            <w:tcW w:w="3182" w:type="dxa"/>
          </w:tcPr>
          <w:p w:rsidR="00B863AF" w:rsidRPr="004E5757" w:rsidRDefault="00B863AF" w:rsidP="00B863AF">
            <w:pPr>
              <w:widowControl w:val="0"/>
              <w:autoSpaceDE w:val="0"/>
              <w:autoSpaceDN w:val="0"/>
              <w:jc w:val="center"/>
            </w:pPr>
            <w:r w:rsidRPr="004E5757">
              <w:t>Минимальные значения в стесненных &lt;1&gt; и особо стесненных &lt;2&gt; условиях</w:t>
            </w:r>
          </w:p>
        </w:tc>
      </w:tr>
      <w:tr w:rsidR="00B863AF" w:rsidRPr="004E5757" w:rsidTr="00907388">
        <w:tc>
          <w:tcPr>
            <w:tcW w:w="3969" w:type="dxa"/>
          </w:tcPr>
          <w:p w:rsidR="00B863AF" w:rsidRPr="004E5757" w:rsidRDefault="00B863AF" w:rsidP="00B863AF">
            <w:pPr>
              <w:widowControl w:val="0"/>
              <w:autoSpaceDE w:val="0"/>
              <w:autoSpaceDN w:val="0"/>
              <w:jc w:val="both"/>
            </w:pPr>
            <w:r w:rsidRPr="004E5757">
              <w:t>Расчетная скорость движения, км/ч</w:t>
            </w:r>
          </w:p>
        </w:tc>
        <w:tc>
          <w:tcPr>
            <w:tcW w:w="1417" w:type="dxa"/>
          </w:tcPr>
          <w:p w:rsidR="00B863AF" w:rsidRPr="004E5757" w:rsidRDefault="00B863AF" w:rsidP="00B863AF">
            <w:pPr>
              <w:widowControl w:val="0"/>
              <w:autoSpaceDE w:val="0"/>
              <w:autoSpaceDN w:val="0"/>
              <w:jc w:val="center"/>
            </w:pPr>
            <w:r w:rsidRPr="004E5757">
              <w:t>20</w:t>
            </w:r>
          </w:p>
        </w:tc>
        <w:tc>
          <w:tcPr>
            <w:tcW w:w="1417" w:type="dxa"/>
          </w:tcPr>
          <w:p w:rsidR="00B863AF" w:rsidRPr="004E5757" w:rsidRDefault="00B863AF" w:rsidP="00B863AF">
            <w:pPr>
              <w:widowControl w:val="0"/>
              <w:autoSpaceDE w:val="0"/>
              <w:autoSpaceDN w:val="0"/>
              <w:jc w:val="center"/>
            </w:pPr>
            <w:r w:rsidRPr="004E5757">
              <w:t>30</w:t>
            </w:r>
          </w:p>
        </w:tc>
        <w:tc>
          <w:tcPr>
            <w:tcW w:w="3182" w:type="dxa"/>
          </w:tcPr>
          <w:p w:rsidR="00B863AF" w:rsidRPr="004E5757" w:rsidRDefault="00B863AF" w:rsidP="00B863AF">
            <w:pPr>
              <w:widowControl w:val="0"/>
              <w:autoSpaceDE w:val="0"/>
              <w:autoSpaceDN w:val="0"/>
            </w:pPr>
            <w:r w:rsidRPr="004E5757">
              <w:t>20 &lt;1&gt; (15 &lt;2&gt;)</w:t>
            </w:r>
          </w:p>
        </w:tc>
      </w:tr>
      <w:tr w:rsidR="00B863AF" w:rsidRPr="004E5757" w:rsidTr="00907388">
        <w:tc>
          <w:tcPr>
            <w:tcW w:w="3969" w:type="dxa"/>
          </w:tcPr>
          <w:p w:rsidR="00B863AF" w:rsidRPr="004E5757" w:rsidRDefault="00B863AF" w:rsidP="00B863AF">
            <w:pPr>
              <w:widowControl w:val="0"/>
              <w:autoSpaceDE w:val="0"/>
              <w:autoSpaceDN w:val="0"/>
              <w:jc w:val="both"/>
            </w:pPr>
            <w:r w:rsidRPr="004E5757">
              <w:t>Ширина проезжей части одной полосы велодорожки, м, не менее:</w:t>
            </w:r>
          </w:p>
        </w:tc>
        <w:tc>
          <w:tcPr>
            <w:tcW w:w="1417" w:type="dxa"/>
          </w:tcPr>
          <w:p w:rsidR="00B863AF" w:rsidRPr="004E5757" w:rsidRDefault="00B863AF" w:rsidP="00B863AF">
            <w:pPr>
              <w:widowControl w:val="0"/>
              <w:autoSpaceDE w:val="0"/>
              <w:autoSpaceDN w:val="0"/>
            </w:pPr>
          </w:p>
        </w:tc>
        <w:tc>
          <w:tcPr>
            <w:tcW w:w="1417" w:type="dxa"/>
          </w:tcPr>
          <w:p w:rsidR="00B863AF" w:rsidRPr="004E5757" w:rsidRDefault="00B863AF" w:rsidP="00B863AF">
            <w:pPr>
              <w:widowControl w:val="0"/>
              <w:autoSpaceDE w:val="0"/>
              <w:autoSpaceDN w:val="0"/>
            </w:pPr>
          </w:p>
        </w:tc>
        <w:tc>
          <w:tcPr>
            <w:tcW w:w="3182" w:type="dxa"/>
          </w:tcPr>
          <w:p w:rsidR="00B863AF" w:rsidRPr="004E5757" w:rsidRDefault="00B863AF" w:rsidP="00B863AF">
            <w:pPr>
              <w:widowControl w:val="0"/>
              <w:autoSpaceDE w:val="0"/>
              <w:autoSpaceDN w:val="0"/>
            </w:pPr>
          </w:p>
        </w:tc>
      </w:tr>
      <w:tr w:rsidR="00B863AF" w:rsidRPr="004E5757" w:rsidTr="00907388">
        <w:tc>
          <w:tcPr>
            <w:tcW w:w="3969" w:type="dxa"/>
          </w:tcPr>
          <w:p w:rsidR="00B863AF" w:rsidRPr="004E5757" w:rsidRDefault="00B863AF" w:rsidP="00B863AF">
            <w:pPr>
              <w:widowControl w:val="0"/>
              <w:autoSpaceDE w:val="0"/>
              <w:autoSpaceDN w:val="0"/>
              <w:jc w:val="both"/>
            </w:pPr>
            <w:r w:rsidRPr="004E5757">
              <w:t>однополосного одностороннего</w:t>
            </w:r>
          </w:p>
        </w:tc>
        <w:tc>
          <w:tcPr>
            <w:tcW w:w="1417" w:type="dxa"/>
          </w:tcPr>
          <w:p w:rsidR="00B863AF" w:rsidRPr="004E5757" w:rsidRDefault="00B863AF" w:rsidP="00B863AF">
            <w:pPr>
              <w:widowControl w:val="0"/>
              <w:autoSpaceDE w:val="0"/>
              <w:autoSpaceDN w:val="0"/>
              <w:jc w:val="center"/>
            </w:pPr>
            <w:r w:rsidRPr="004E5757">
              <w:t>1,5</w:t>
            </w:r>
          </w:p>
        </w:tc>
        <w:tc>
          <w:tcPr>
            <w:tcW w:w="1417" w:type="dxa"/>
          </w:tcPr>
          <w:p w:rsidR="00B863AF" w:rsidRPr="004E5757" w:rsidRDefault="00B863AF" w:rsidP="00B863AF">
            <w:pPr>
              <w:widowControl w:val="0"/>
              <w:autoSpaceDE w:val="0"/>
              <w:autoSpaceDN w:val="0"/>
              <w:jc w:val="center"/>
            </w:pPr>
            <w:r w:rsidRPr="004E5757">
              <w:t>1,5</w:t>
            </w:r>
          </w:p>
        </w:tc>
        <w:tc>
          <w:tcPr>
            <w:tcW w:w="3182" w:type="dxa"/>
          </w:tcPr>
          <w:p w:rsidR="00B863AF" w:rsidRPr="004E5757" w:rsidRDefault="00B863AF" w:rsidP="00B863AF">
            <w:pPr>
              <w:widowControl w:val="0"/>
              <w:autoSpaceDE w:val="0"/>
              <w:autoSpaceDN w:val="0"/>
            </w:pPr>
            <w:r w:rsidRPr="004E5757">
              <w:t>1,3 &lt;1&gt; (1,2 &lt;2&gt;)</w:t>
            </w:r>
          </w:p>
        </w:tc>
      </w:tr>
      <w:tr w:rsidR="00B863AF" w:rsidRPr="004E5757" w:rsidTr="00907388">
        <w:tc>
          <w:tcPr>
            <w:tcW w:w="3969" w:type="dxa"/>
          </w:tcPr>
          <w:p w:rsidR="00B863AF" w:rsidRPr="004E5757" w:rsidRDefault="00B863AF" w:rsidP="00B863AF">
            <w:pPr>
              <w:widowControl w:val="0"/>
              <w:autoSpaceDE w:val="0"/>
              <w:autoSpaceDN w:val="0"/>
              <w:jc w:val="both"/>
            </w:pPr>
            <w:r w:rsidRPr="004E5757">
              <w:t>двухполосного одностороннего</w:t>
            </w:r>
          </w:p>
        </w:tc>
        <w:tc>
          <w:tcPr>
            <w:tcW w:w="1417" w:type="dxa"/>
          </w:tcPr>
          <w:p w:rsidR="00B863AF" w:rsidRPr="004E5757" w:rsidRDefault="00B863AF" w:rsidP="00B863AF">
            <w:pPr>
              <w:widowControl w:val="0"/>
              <w:autoSpaceDE w:val="0"/>
              <w:autoSpaceDN w:val="0"/>
              <w:jc w:val="center"/>
            </w:pPr>
            <w:r w:rsidRPr="004E5757">
              <w:t>1,5</w:t>
            </w:r>
          </w:p>
        </w:tc>
        <w:tc>
          <w:tcPr>
            <w:tcW w:w="1417" w:type="dxa"/>
          </w:tcPr>
          <w:p w:rsidR="00B863AF" w:rsidRPr="004E5757" w:rsidRDefault="00B863AF" w:rsidP="00B863AF">
            <w:pPr>
              <w:widowControl w:val="0"/>
              <w:autoSpaceDE w:val="0"/>
              <w:autoSpaceDN w:val="0"/>
              <w:jc w:val="center"/>
            </w:pPr>
            <w:r w:rsidRPr="004E5757">
              <w:t>1,5</w:t>
            </w:r>
          </w:p>
        </w:tc>
        <w:tc>
          <w:tcPr>
            <w:tcW w:w="3182" w:type="dxa"/>
          </w:tcPr>
          <w:p w:rsidR="00B863AF" w:rsidRPr="004E5757" w:rsidRDefault="00B863AF" w:rsidP="00B863AF">
            <w:pPr>
              <w:widowControl w:val="0"/>
              <w:autoSpaceDE w:val="0"/>
              <w:autoSpaceDN w:val="0"/>
            </w:pPr>
            <w:r w:rsidRPr="004E5757">
              <w:t>не применяется</w:t>
            </w:r>
          </w:p>
        </w:tc>
      </w:tr>
      <w:tr w:rsidR="00B863AF" w:rsidRPr="004E5757" w:rsidTr="00907388">
        <w:tc>
          <w:tcPr>
            <w:tcW w:w="3969" w:type="dxa"/>
          </w:tcPr>
          <w:p w:rsidR="00B863AF" w:rsidRPr="004E5757" w:rsidRDefault="00B863AF" w:rsidP="00B863AF">
            <w:pPr>
              <w:widowControl w:val="0"/>
              <w:autoSpaceDE w:val="0"/>
              <w:autoSpaceDN w:val="0"/>
              <w:jc w:val="both"/>
            </w:pPr>
            <w:r w:rsidRPr="004E5757">
              <w:t>двухполосного со встречным движением</w:t>
            </w:r>
          </w:p>
        </w:tc>
        <w:tc>
          <w:tcPr>
            <w:tcW w:w="1417" w:type="dxa"/>
          </w:tcPr>
          <w:p w:rsidR="00B863AF" w:rsidRPr="004E5757" w:rsidRDefault="00B863AF" w:rsidP="00B863AF">
            <w:pPr>
              <w:widowControl w:val="0"/>
              <w:autoSpaceDE w:val="0"/>
              <w:autoSpaceDN w:val="0"/>
              <w:jc w:val="center"/>
            </w:pPr>
            <w:r w:rsidRPr="004E5757">
              <w:t>1,5</w:t>
            </w:r>
          </w:p>
        </w:tc>
        <w:tc>
          <w:tcPr>
            <w:tcW w:w="1417" w:type="dxa"/>
          </w:tcPr>
          <w:p w:rsidR="00B863AF" w:rsidRPr="004E5757" w:rsidRDefault="00B863AF" w:rsidP="00B863AF">
            <w:pPr>
              <w:widowControl w:val="0"/>
              <w:autoSpaceDE w:val="0"/>
              <w:autoSpaceDN w:val="0"/>
              <w:jc w:val="center"/>
            </w:pPr>
            <w:r w:rsidRPr="004E5757">
              <w:t>1,5</w:t>
            </w:r>
          </w:p>
        </w:tc>
        <w:tc>
          <w:tcPr>
            <w:tcW w:w="3182" w:type="dxa"/>
          </w:tcPr>
          <w:p w:rsidR="00B863AF" w:rsidRPr="004E5757" w:rsidRDefault="00B863AF" w:rsidP="00B863AF">
            <w:pPr>
              <w:widowControl w:val="0"/>
              <w:autoSpaceDE w:val="0"/>
              <w:autoSpaceDN w:val="0"/>
            </w:pPr>
            <w:r w:rsidRPr="004E5757">
              <w:t>не применяется</w:t>
            </w:r>
          </w:p>
        </w:tc>
      </w:tr>
      <w:tr w:rsidR="00B863AF" w:rsidRPr="004E5757" w:rsidTr="00907388">
        <w:tc>
          <w:tcPr>
            <w:tcW w:w="3969" w:type="dxa"/>
          </w:tcPr>
          <w:p w:rsidR="00B863AF" w:rsidRPr="004E5757" w:rsidRDefault="00B863AF" w:rsidP="00B863AF">
            <w:pPr>
              <w:widowControl w:val="0"/>
              <w:autoSpaceDE w:val="0"/>
              <w:autoSpaceDN w:val="0"/>
              <w:jc w:val="both"/>
            </w:pPr>
            <w:r w:rsidRPr="004E5757">
              <w:t>Ширина велодорожки и тротуара с выделением велодорожки цветом покрытия, м</w:t>
            </w:r>
          </w:p>
        </w:tc>
        <w:tc>
          <w:tcPr>
            <w:tcW w:w="1417" w:type="dxa"/>
          </w:tcPr>
          <w:p w:rsidR="00B863AF" w:rsidRPr="004E5757" w:rsidRDefault="00B863AF" w:rsidP="00B863AF">
            <w:pPr>
              <w:widowControl w:val="0"/>
              <w:autoSpaceDE w:val="0"/>
              <w:autoSpaceDN w:val="0"/>
              <w:jc w:val="center"/>
            </w:pPr>
            <w:r w:rsidRPr="004E5757">
              <w:t>4,0</w:t>
            </w:r>
          </w:p>
        </w:tc>
        <w:tc>
          <w:tcPr>
            <w:tcW w:w="1417" w:type="dxa"/>
          </w:tcPr>
          <w:p w:rsidR="00B863AF" w:rsidRPr="004E5757" w:rsidRDefault="00B863AF" w:rsidP="00B863AF">
            <w:pPr>
              <w:widowControl w:val="0"/>
              <w:autoSpaceDE w:val="0"/>
              <w:autoSpaceDN w:val="0"/>
              <w:jc w:val="center"/>
            </w:pPr>
            <w:r w:rsidRPr="004E5757">
              <w:t>4,0</w:t>
            </w:r>
          </w:p>
        </w:tc>
        <w:tc>
          <w:tcPr>
            <w:tcW w:w="3182" w:type="dxa"/>
          </w:tcPr>
          <w:p w:rsidR="00B863AF" w:rsidRPr="004E5757" w:rsidRDefault="00B863AF" w:rsidP="00B863AF">
            <w:pPr>
              <w:widowControl w:val="0"/>
              <w:autoSpaceDE w:val="0"/>
              <w:autoSpaceDN w:val="0"/>
            </w:pPr>
            <w:r w:rsidRPr="004E5757">
              <w:t>4,0 &lt;1&gt;</w:t>
            </w:r>
          </w:p>
        </w:tc>
      </w:tr>
      <w:tr w:rsidR="00B863AF" w:rsidRPr="004E5757" w:rsidTr="00907388">
        <w:tc>
          <w:tcPr>
            <w:tcW w:w="3969" w:type="dxa"/>
          </w:tcPr>
          <w:p w:rsidR="00B863AF" w:rsidRPr="004E5757" w:rsidRDefault="00B863AF" w:rsidP="00B863AF">
            <w:pPr>
              <w:widowControl w:val="0"/>
              <w:autoSpaceDE w:val="0"/>
              <w:autoSpaceDN w:val="0"/>
              <w:jc w:val="both"/>
            </w:pPr>
            <w:r w:rsidRPr="004E5757">
              <w:t>Ширина обочин отдельно устроенной велодорожки, м</w:t>
            </w:r>
          </w:p>
        </w:tc>
        <w:tc>
          <w:tcPr>
            <w:tcW w:w="1417" w:type="dxa"/>
          </w:tcPr>
          <w:p w:rsidR="00B863AF" w:rsidRPr="004E5757" w:rsidRDefault="00B863AF" w:rsidP="00B863AF">
            <w:pPr>
              <w:widowControl w:val="0"/>
              <w:autoSpaceDE w:val="0"/>
              <w:autoSpaceDN w:val="0"/>
              <w:jc w:val="center"/>
            </w:pPr>
            <w:r w:rsidRPr="004E5757">
              <w:t>0,5</w:t>
            </w:r>
          </w:p>
        </w:tc>
        <w:tc>
          <w:tcPr>
            <w:tcW w:w="1417" w:type="dxa"/>
          </w:tcPr>
          <w:p w:rsidR="00B863AF" w:rsidRPr="004E5757" w:rsidRDefault="00B863AF" w:rsidP="00B863AF">
            <w:pPr>
              <w:widowControl w:val="0"/>
              <w:autoSpaceDE w:val="0"/>
              <w:autoSpaceDN w:val="0"/>
              <w:jc w:val="center"/>
            </w:pPr>
            <w:r w:rsidRPr="004E5757">
              <w:t>0,5</w:t>
            </w:r>
          </w:p>
        </w:tc>
        <w:tc>
          <w:tcPr>
            <w:tcW w:w="3182" w:type="dxa"/>
          </w:tcPr>
          <w:p w:rsidR="00B863AF" w:rsidRPr="004E5757" w:rsidRDefault="00B863AF" w:rsidP="00B863AF">
            <w:pPr>
              <w:widowControl w:val="0"/>
              <w:autoSpaceDE w:val="0"/>
              <w:autoSpaceDN w:val="0"/>
            </w:pPr>
            <w:r w:rsidRPr="004E5757">
              <w:t>не применяется</w:t>
            </w:r>
          </w:p>
        </w:tc>
      </w:tr>
      <w:tr w:rsidR="00B863AF" w:rsidRPr="004E5757" w:rsidTr="00907388">
        <w:tc>
          <w:tcPr>
            <w:tcW w:w="3969" w:type="dxa"/>
          </w:tcPr>
          <w:p w:rsidR="00B863AF" w:rsidRPr="004E5757" w:rsidRDefault="00B863AF" w:rsidP="00B863AF">
            <w:pPr>
              <w:widowControl w:val="0"/>
              <w:autoSpaceDE w:val="0"/>
              <w:autoSpaceDN w:val="0"/>
              <w:jc w:val="both"/>
            </w:pPr>
            <w:r w:rsidRPr="004E5757">
              <w:t>Наименьший радиус кривых в плане, м:</w:t>
            </w:r>
          </w:p>
        </w:tc>
        <w:tc>
          <w:tcPr>
            <w:tcW w:w="1417" w:type="dxa"/>
          </w:tcPr>
          <w:p w:rsidR="00B863AF" w:rsidRPr="004E5757" w:rsidRDefault="00B863AF" w:rsidP="00B863AF">
            <w:pPr>
              <w:widowControl w:val="0"/>
              <w:autoSpaceDE w:val="0"/>
              <w:autoSpaceDN w:val="0"/>
            </w:pPr>
          </w:p>
        </w:tc>
        <w:tc>
          <w:tcPr>
            <w:tcW w:w="1417" w:type="dxa"/>
          </w:tcPr>
          <w:p w:rsidR="00B863AF" w:rsidRPr="004E5757" w:rsidRDefault="00B863AF" w:rsidP="00B863AF">
            <w:pPr>
              <w:widowControl w:val="0"/>
              <w:autoSpaceDE w:val="0"/>
              <w:autoSpaceDN w:val="0"/>
            </w:pPr>
          </w:p>
        </w:tc>
        <w:tc>
          <w:tcPr>
            <w:tcW w:w="3182" w:type="dxa"/>
          </w:tcPr>
          <w:p w:rsidR="00B863AF" w:rsidRPr="004E5757" w:rsidRDefault="00B863AF" w:rsidP="00B863AF">
            <w:pPr>
              <w:widowControl w:val="0"/>
              <w:autoSpaceDE w:val="0"/>
              <w:autoSpaceDN w:val="0"/>
            </w:pPr>
          </w:p>
        </w:tc>
      </w:tr>
      <w:tr w:rsidR="00B863AF" w:rsidRPr="004E5757" w:rsidTr="00907388">
        <w:tc>
          <w:tcPr>
            <w:tcW w:w="3969" w:type="dxa"/>
          </w:tcPr>
          <w:p w:rsidR="00B863AF" w:rsidRPr="004E5757" w:rsidRDefault="00B863AF" w:rsidP="00B863AF">
            <w:pPr>
              <w:widowControl w:val="0"/>
              <w:autoSpaceDE w:val="0"/>
              <w:autoSpaceDN w:val="0"/>
              <w:jc w:val="both"/>
            </w:pPr>
            <w:r w:rsidRPr="004E5757">
              <w:t>- при отсутствии виража</w:t>
            </w:r>
          </w:p>
        </w:tc>
        <w:tc>
          <w:tcPr>
            <w:tcW w:w="1417" w:type="dxa"/>
          </w:tcPr>
          <w:p w:rsidR="00B863AF" w:rsidRPr="004E5757" w:rsidRDefault="00B863AF" w:rsidP="00B863AF">
            <w:pPr>
              <w:widowControl w:val="0"/>
              <w:autoSpaceDE w:val="0"/>
              <w:autoSpaceDN w:val="0"/>
              <w:jc w:val="center"/>
            </w:pPr>
            <w:r w:rsidRPr="004E5757">
              <w:t>45</w:t>
            </w:r>
          </w:p>
        </w:tc>
        <w:tc>
          <w:tcPr>
            <w:tcW w:w="1417" w:type="dxa"/>
          </w:tcPr>
          <w:p w:rsidR="00B863AF" w:rsidRPr="004E5757" w:rsidRDefault="00B863AF" w:rsidP="00B863AF">
            <w:pPr>
              <w:widowControl w:val="0"/>
              <w:autoSpaceDE w:val="0"/>
              <w:autoSpaceDN w:val="0"/>
              <w:jc w:val="center"/>
            </w:pPr>
            <w:r w:rsidRPr="004E5757">
              <w:t>50</w:t>
            </w:r>
          </w:p>
        </w:tc>
        <w:tc>
          <w:tcPr>
            <w:tcW w:w="3182" w:type="dxa"/>
          </w:tcPr>
          <w:p w:rsidR="00B863AF" w:rsidRPr="004E5757" w:rsidRDefault="00B863AF" w:rsidP="00B863AF">
            <w:pPr>
              <w:widowControl w:val="0"/>
              <w:autoSpaceDE w:val="0"/>
              <w:autoSpaceDN w:val="0"/>
            </w:pPr>
            <w:r w:rsidRPr="004E5757">
              <w:t>15</w:t>
            </w:r>
          </w:p>
        </w:tc>
      </w:tr>
      <w:tr w:rsidR="00B863AF" w:rsidRPr="004E5757" w:rsidTr="00907388">
        <w:tc>
          <w:tcPr>
            <w:tcW w:w="3969" w:type="dxa"/>
          </w:tcPr>
          <w:p w:rsidR="00B863AF" w:rsidRPr="004E5757" w:rsidRDefault="00B863AF" w:rsidP="00B863AF">
            <w:pPr>
              <w:widowControl w:val="0"/>
              <w:autoSpaceDE w:val="0"/>
              <w:autoSpaceDN w:val="0"/>
              <w:jc w:val="both"/>
            </w:pPr>
            <w:r w:rsidRPr="004E5757">
              <w:t>- при устройстве виража</w:t>
            </w:r>
          </w:p>
        </w:tc>
        <w:tc>
          <w:tcPr>
            <w:tcW w:w="1417" w:type="dxa"/>
          </w:tcPr>
          <w:p w:rsidR="00B863AF" w:rsidRPr="004E5757" w:rsidRDefault="00B863AF" w:rsidP="00B863AF">
            <w:pPr>
              <w:widowControl w:val="0"/>
              <w:autoSpaceDE w:val="0"/>
              <w:autoSpaceDN w:val="0"/>
              <w:jc w:val="center"/>
            </w:pPr>
            <w:r w:rsidRPr="004E5757">
              <w:t>30</w:t>
            </w:r>
          </w:p>
        </w:tc>
        <w:tc>
          <w:tcPr>
            <w:tcW w:w="1417" w:type="dxa"/>
          </w:tcPr>
          <w:p w:rsidR="00B863AF" w:rsidRPr="004E5757" w:rsidRDefault="00B863AF" w:rsidP="00B863AF">
            <w:pPr>
              <w:widowControl w:val="0"/>
              <w:autoSpaceDE w:val="0"/>
              <w:autoSpaceDN w:val="0"/>
              <w:jc w:val="center"/>
            </w:pPr>
            <w:r w:rsidRPr="004E5757">
              <w:t>45</w:t>
            </w:r>
          </w:p>
        </w:tc>
        <w:tc>
          <w:tcPr>
            <w:tcW w:w="3182" w:type="dxa"/>
          </w:tcPr>
          <w:p w:rsidR="00B863AF" w:rsidRPr="004E5757" w:rsidRDefault="00B863AF" w:rsidP="00B863AF">
            <w:pPr>
              <w:widowControl w:val="0"/>
              <w:autoSpaceDE w:val="0"/>
              <w:autoSpaceDN w:val="0"/>
            </w:pPr>
            <w:r w:rsidRPr="004E5757">
              <w:t>15</w:t>
            </w:r>
          </w:p>
        </w:tc>
      </w:tr>
      <w:tr w:rsidR="00B863AF" w:rsidRPr="004E5757" w:rsidTr="00907388">
        <w:tc>
          <w:tcPr>
            <w:tcW w:w="3969" w:type="dxa"/>
          </w:tcPr>
          <w:p w:rsidR="00B863AF" w:rsidRPr="004E5757" w:rsidRDefault="00B863AF" w:rsidP="00B863AF">
            <w:pPr>
              <w:widowControl w:val="0"/>
              <w:autoSpaceDE w:val="0"/>
              <w:autoSpaceDN w:val="0"/>
              <w:jc w:val="both"/>
            </w:pPr>
            <w:r w:rsidRPr="004E5757">
              <w:t xml:space="preserve">Максимальный продольный уклон, </w:t>
            </w:r>
            <w:r w:rsidRPr="004E5757">
              <w:lastRenderedPageBreak/>
              <w:t>о/оо &lt;3&gt;</w:t>
            </w:r>
          </w:p>
        </w:tc>
        <w:tc>
          <w:tcPr>
            <w:tcW w:w="1417" w:type="dxa"/>
          </w:tcPr>
          <w:p w:rsidR="00B863AF" w:rsidRPr="004E5757" w:rsidRDefault="00B863AF" w:rsidP="00B863AF">
            <w:pPr>
              <w:widowControl w:val="0"/>
              <w:autoSpaceDE w:val="0"/>
              <w:autoSpaceDN w:val="0"/>
              <w:jc w:val="center"/>
            </w:pPr>
            <w:r w:rsidRPr="004E5757">
              <w:lastRenderedPageBreak/>
              <w:t>80</w:t>
            </w:r>
          </w:p>
        </w:tc>
        <w:tc>
          <w:tcPr>
            <w:tcW w:w="1417" w:type="dxa"/>
          </w:tcPr>
          <w:p w:rsidR="00B863AF" w:rsidRPr="004E5757" w:rsidRDefault="00B863AF" w:rsidP="00B863AF">
            <w:pPr>
              <w:widowControl w:val="0"/>
              <w:autoSpaceDE w:val="0"/>
              <w:autoSpaceDN w:val="0"/>
              <w:jc w:val="center"/>
            </w:pPr>
            <w:r w:rsidRPr="004E5757">
              <w:t>70</w:t>
            </w:r>
          </w:p>
        </w:tc>
        <w:tc>
          <w:tcPr>
            <w:tcW w:w="3182" w:type="dxa"/>
          </w:tcPr>
          <w:p w:rsidR="00B863AF" w:rsidRPr="004E5757" w:rsidRDefault="00B863AF" w:rsidP="00B863AF">
            <w:pPr>
              <w:widowControl w:val="0"/>
              <w:autoSpaceDE w:val="0"/>
              <w:autoSpaceDN w:val="0"/>
            </w:pPr>
            <w:r w:rsidRPr="004E5757">
              <w:t>60</w:t>
            </w:r>
          </w:p>
        </w:tc>
      </w:tr>
      <w:tr w:rsidR="00B863AF" w:rsidRPr="004E5757" w:rsidTr="00907388">
        <w:tc>
          <w:tcPr>
            <w:tcW w:w="3969" w:type="dxa"/>
          </w:tcPr>
          <w:p w:rsidR="00B863AF" w:rsidRPr="004E5757" w:rsidRDefault="00B863AF" w:rsidP="00B863AF">
            <w:pPr>
              <w:widowControl w:val="0"/>
              <w:autoSpaceDE w:val="0"/>
              <w:autoSpaceDN w:val="0"/>
              <w:jc w:val="both"/>
            </w:pPr>
            <w:r w:rsidRPr="004E5757">
              <w:t>Габарит по высоте, м</w:t>
            </w:r>
          </w:p>
        </w:tc>
        <w:tc>
          <w:tcPr>
            <w:tcW w:w="1417" w:type="dxa"/>
          </w:tcPr>
          <w:p w:rsidR="00B863AF" w:rsidRPr="004E5757" w:rsidRDefault="00B863AF" w:rsidP="00B863AF">
            <w:pPr>
              <w:widowControl w:val="0"/>
              <w:autoSpaceDE w:val="0"/>
              <w:autoSpaceDN w:val="0"/>
              <w:jc w:val="center"/>
            </w:pPr>
            <w:r w:rsidRPr="004E5757">
              <w:t>2,5</w:t>
            </w:r>
          </w:p>
        </w:tc>
        <w:tc>
          <w:tcPr>
            <w:tcW w:w="1417" w:type="dxa"/>
          </w:tcPr>
          <w:p w:rsidR="00B863AF" w:rsidRPr="004E5757" w:rsidRDefault="00B863AF" w:rsidP="00B863AF">
            <w:pPr>
              <w:widowControl w:val="0"/>
              <w:autoSpaceDE w:val="0"/>
              <w:autoSpaceDN w:val="0"/>
              <w:jc w:val="center"/>
            </w:pPr>
            <w:r w:rsidRPr="004E5757">
              <w:t>2,8</w:t>
            </w:r>
          </w:p>
        </w:tc>
        <w:tc>
          <w:tcPr>
            <w:tcW w:w="3182" w:type="dxa"/>
          </w:tcPr>
          <w:p w:rsidR="00B863AF" w:rsidRPr="004E5757" w:rsidRDefault="00B863AF" w:rsidP="00B863AF">
            <w:pPr>
              <w:widowControl w:val="0"/>
              <w:autoSpaceDE w:val="0"/>
              <w:autoSpaceDN w:val="0"/>
            </w:pPr>
            <w:r w:rsidRPr="004E5757">
              <w:t>2,5</w:t>
            </w:r>
          </w:p>
        </w:tc>
      </w:tr>
    </w:tbl>
    <w:p w:rsidR="00B863AF" w:rsidRPr="004E5757" w:rsidRDefault="00B863AF" w:rsidP="00B863AF">
      <w:pPr>
        <w:widowControl w:val="0"/>
        <w:autoSpaceDE w:val="0"/>
        <w:autoSpaceDN w:val="0"/>
        <w:spacing w:before="220"/>
        <w:ind w:firstLine="540"/>
        <w:jc w:val="both"/>
      </w:pPr>
      <w:r w:rsidRPr="004E5757">
        <w:t>&lt;1&gt; Под стесненными условиями понимаются ширина тротуара 3,0 - 4,0 м, улицы с одной полосой движения в каждом направлении, размещение рельсового наземного городского электрического транспорта (трамваи) на одной из сторон проезжей части.</w:t>
      </w:r>
    </w:p>
    <w:p w:rsidR="00B863AF" w:rsidRPr="004E5757" w:rsidRDefault="00B863AF" w:rsidP="00B863AF">
      <w:pPr>
        <w:widowControl w:val="0"/>
        <w:autoSpaceDE w:val="0"/>
        <w:autoSpaceDN w:val="0"/>
        <w:spacing w:before="220"/>
        <w:ind w:firstLine="540"/>
        <w:jc w:val="both"/>
      </w:pPr>
      <w:r w:rsidRPr="004E5757">
        <w:t>&lt;2&gt; Под особо стесненными условиями понимаются ширина тротуара 3,0 м и менее вдоль улиц с одной полосой движения в каждом направлении.</w:t>
      </w:r>
    </w:p>
    <w:p w:rsidR="00B863AF" w:rsidRPr="004E5757" w:rsidRDefault="00B863AF" w:rsidP="00B863AF">
      <w:pPr>
        <w:widowControl w:val="0"/>
        <w:autoSpaceDE w:val="0"/>
        <w:autoSpaceDN w:val="0"/>
        <w:spacing w:before="220"/>
        <w:ind w:firstLine="540"/>
        <w:jc w:val="both"/>
      </w:pPr>
      <w:r w:rsidRPr="004E5757">
        <w:t xml:space="preserve">&lt;3&gt; С учетом требований п.п. а - в п. </w:t>
      </w:r>
      <w:r w:rsidR="00CF3D77" w:rsidRPr="004E5757">
        <w:t>21 раздела 1.8.2.</w:t>
      </w:r>
    </w:p>
    <w:p w:rsidR="00B863AF" w:rsidRPr="004E5757" w:rsidRDefault="00B863AF" w:rsidP="00B863AF">
      <w:pPr>
        <w:widowControl w:val="0"/>
        <w:autoSpaceDE w:val="0"/>
        <w:autoSpaceDN w:val="0"/>
        <w:spacing w:before="220"/>
        <w:ind w:firstLine="540"/>
        <w:jc w:val="both"/>
      </w:pPr>
      <w:r w:rsidRPr="004E5757">
        <w:t>25) При размещении велодорожек необходимо обеспечить расстояние:</w:t>
      </w:r>
    </w:p>
    <w:p w:rsidR="00B863AF" w:rsidRPr="004E5757" w:rsidRDefault="00B863AF" w:rsidP="00B863AF">
      <w:pPr>
        <w:widowControl w:val="0"/>
        <w:autoSpaceDE w:val="0"/>
        <w:autoSpaceDN w:val="0"/>
        <w:spacing w:before="220"/>
        <w:ind w:firstLine="540"/>
        <w:jc w:val="both"/>
      </w:pPr>
      <w:r w:rsidRPr="004E5757">
        <w:t>до проезжей части, опор, деревьев - 0,5 - 0,75 м;</w:t>
      </w:r>
    </w:p>
    <w:p w:rsidR="00B863AF" w:rsidRPr="004E5757" w:rsidRDefault="00B863AF" w:rsidP="00B863AF">
      <w:pPr>
        <w:widowControl w:val="0"/>
        <w:autoSpaceDE w:val="0"/>
        <w:autoSpaceDN w:val="0"/>
        <w:spacing w:before="220"/>
        <w:ind w:firstLine="540"/>
        <w:jc w:val="both"/>
      </w:pPr>
      <w:r w:rsidRPr="004E5757">
        <w:t>до тротуаров - 0,25 - 0,5 м;</w:t>
      </w:r>
    </w:p>
    <w:p w:rsidR="00B863AF" w:rsidRPr="004E5757" w:rsidRDefault="00B863AF" w:rsidP="00B863AF">
      <w:pPr>
        <w:widowControl w:val="0"/>
        <w:autoSpaceDE w:val="0"/>
        <w:autoSpaceDN w:val="0"/>
        <w:spacing w:before="220"/>
        <w:ind w:firstLine="540"/>
        <w:jc w:val="both"/>
      </w:pPr>
      <w:r w:rsidRPr="004E5757">
        <w:t>до парковок автомобилей, киосков, остановочных пунктов - 0,5 - 0,75 м;</w:t>
      </w:r>
    </w:p>
    <w:p w:rsidR="00B863AF" w:rsidRPr="004E5757" w:rsidRDefault="00B863AF" w:rsidP="00B863AF">
      <w:pPr>
        <w:widowControl w:val="0"/>
        <w:autoSpaceDE w:val="0"/>
        <w:autoSpaceDN w:val="0"/>
        <w:spacing w:before="220"/>
        <w:ind w:firstLine="540"/>
        <w:jc w:val="both"/>
      </w:pPr>
      <w:r w:rsidRPr="004E5757">
        <w:t>до элементов озеленения, урн, малых архитектурных форм - 0,5 м.</w:t>
      </w:r>
    </w:p>
    <w:p w:rsidR="00B863AF" w:rsidRPr="004E5757" w:rsidRDefault="00B863AF" w:rsidP="00B863AF">
      <w:pPr>
        <w:widowControl w:val="0"/>
        <w:autoSpaceDE w:val="0"/>
        <w:autoSpaceDN w:val="0"/>
        <w:spacing w:before="220"/>
        <w:ind w:firstLine="540"/>
        <w:jc w:val="both"/>
      </w:pPr>
      <w:r w:rsidRPr="004E5757">
        <w:t xml:space="preserve">26) Велодорожки в пределах городских кварталов и районов массовой жилой застройки должны проектироваться с учетом пп. а - в </w:t>
      </w:r>
      <w:r w:rsidR="00CF3D77" w:rsidRPr="004E5757">
        <w:t xml:space="preserve"> п. 21 раздела 1.8.2 </w:t>
      </w:r>
      <w:r w:rsidRPr="004E5757">
        <w:t>настоящих норм.</w:t>
      </w:r>
    </w:p>
    <w:p w:rsidR="00B863AF" w:rsidRPr="004E5757" w:rsidRDefault="00B863AF" w:rsidP="00B863AF">
      <w:pPr>
        <w:widowControl w:val="0"/>
        <w:autoSpaceDE w:val="0"/>
        <w:autoSpaceDN w:val="0"/>
        <w:spacing w:before="220"/>
        <w:ind w:firstLine="540"/>
        <w:jc w:val="both"/>
      </w:pPr>
      <w:r w:rsidRPr="004E5757">
        <w:t>27) В зонах массового отдыха населения и на других озелененных территориях следует предусматривать выделенные велодорожки, предназначенные для рекреационного использования (прогулок и занятий физкультурой и спортом), иные элементы велотранспортной инфраструктуры.</w:t>
      </w:r>
    </w:p>
    <w:p w:rsidR="00B863AF" w:rsidRPr="004E5757" w:rsidRDefault="00B863AF" w:rsidP="00B863AF">
      <w:pPr>
        <w:widowControl w:val="0"/>
        <w:autoSpaceDE w:val="0"/>
        <w:autoSpaceDN w:val="0"/>
        <w:spacing w:before="220"/>
        <w:ind w:firstLine="540"/>
        <w:jc w:val="both"/>
      </w:pPr>
      <w:r w:rsidRPr="004E5757">
        <w:t>28) Ширина велодорожки в зонах массового отдыха населения должна быть не менее 2,0 м и предусматривать возможность встречного движения велосипедистов.</w:t>
      </w:r>
    </w:p>
    <w:p w:rsidR="00B863AF" w:rsidRPr="004E5757" w:rsidRDefault="00B863AF" w:rsidP="00B863AF">
      <w:pPr>
        <w:widowControl w:val="0"/>
        <w:autoSpaceDE w:val="0"/>
        <w:autoSpaceDN w:val="0"/>
        <w:spacing w:before="220"/>
        <w:ind w:firstLine="540"/>
        <w:jc w:val="both"/>
      </w:pPr>
      <w:r w:rsidRPr="004E5757">
        <w:t>29) Велодорожки для занятий спортом проектируются в виде замкнутых кривых с устройством ограждений для предотвращения выхода пешеходов на велодорожку.</w:t>
      </w:r>
    </w:p>
    <w:p w:rsidR="0005481F" w:rsidRPr="004E5757" w:rsidRDefault="0005481F" w:rsidP="0005481F">
      <w:pPr>
        <w:widowControl w:val="0"/>
        <w:suppressAutoHyphens/>
        <w:autoSpaceDE w:val="0"/>
        <w:jc w:val="center"/>
        <w:rPr>
          <w:rFonts w:eastAsia="Arial"/>
          <w:b/>
          <w:bCs/>
          <w:lang w:eastAsia="ar-SA"/>
        </w:rPr>
      </w:pPr>
    </w:p>
    <w:p w:rsidR="0005481F" w:rsidRPr="004E5757" w:rsidRDefault="00907388" w:rsidP="00907388">
      <w:pPr>
        <w:ind w:firstLine="540"/>
        <w:jc w:val="both"/>
        <w:rPr>
          <w:rFonts w:eastAsia="Arial"/>
          <w:b/>
          <w:bCs/>
          <w:lang w:eastAsia="ar-SA"/>
        </w:rPr>
      </w:pPr>
      <w:r w:rsidRPr="004E5757">
        <w:rPr>
          <w:rFonts w:eastAsia="Arial"/>
          <w:bCs/>
          <w:lang w:eastAsia="ar-SA"/>
        </w:rPr>
        <w:t>30) Тротуары и велосипедные дорожки следует устраивать приподнятыми на 15 см над уровнем проездов. Пересечения тротуаров и велосипедных дорожек с второстепенными проездами, а на подходах к общеобразовательным и дошкольным образовательным организациям и с основными проездами следует предусматривать в одном уровне с устройством рампы длиной соответственно 1,5 и 3 м.</w:t>
      </w:r>
    </w:p>
    <w:p w:rsidR="00B863AF" w:rsidRPr="004E5757" w:rsidRDefault="00B863AF" w:rsidP="00B863AF">
      <w:pPr>
        <w:widowControl w:val="0"/>
        <w:autoSpaceDE w:val="0"/>
        <w:autoSpaceDN w:val="0"/>
        <w:spacing w:before="220"/>
        <w:ind w:firstLine="540"/>
        <w:jc w:val="both"/>
      </w:pPr>
      <w:r w:rsidRPr="004E5757">
        <w:t>1.8.3. Велосипедные парковки</w:t>
      </w:r>
    </w:p>
    <w:p w:rsidR="00B863AF" w:rsidRPr="004E5757" w:rsidRDefault="00B863AF" w:rsidP="00B863AF">
      <w:pPr>
        <w:widowControl w:val="0"/>
        <w:autoSpaceDE w:val="0"/>
        <w:autoSpaceDN w:val="0"/>
        <w:spacing w:before="220"/>
        <w:ind w:firstLine="540"/>
        <w:jc w:val="both"/>
      </w:pPr>
      <w:r w:rsidRPr="004E5757">
        <w:t>1) Велопарковки устраиваются возле учебных заведений, кинотеатров, магазинов площадью более 200 м2, торговых центров, обзорных площадок, музеев, пересадочных узлов, иных объектов.</w:t>
      </w:r>
    </w:p>
    <w:p w:rsidR="00B863AF" w:rsidRPr="004E5757" w:rsidRDefault="00B863AF" w:rsidP="00B863AF">
      <w:pPr>
        <w:widowControl w:val="0"/>
        <w:autoSpaceDE w:val="0"/>
        <w:autoSpaceDN w:val="0"/>
        <w:spacing w:before="220"/>
        <w:ind w:firstLine="540"/>
        <w:jc w:val="both"/>
      </w:pPr>
      <w:r w:rsidRPr="004E5757">
        <w:t>2) Габаритные размеры велопарковки на 1 велосипед принимаются в размере не менее 1,2 м2 при длине парковочного места не менее 2 м.</w:t>
      </w:r>
    </w:p>
    <w:p w:rsidR="00B863AF" w:rsidRPr="004E5757" w:rsidRDefault="00B863AF" w:rsidP="00B863AF">
      <w:pPr>
        <w:widowControl w:val="0"/>
        <w:autoSpaceDE w:val="0"/>
        <w:autoSpaceDN w:val="0"/>
        <w:spacing w:before="220"/>
        <w:ind w:firstLine="540"/>
        <w:jc w:val="both"/>
      </w:pPr>
      <w:r w:rsidRPr="004E5757">
        <w:t xml:space="preserve">3) При устройстве многорядной велопарковки должен быть обеспечен проезд (проход) </w:t>
      </w:r>
      <w:r w:rsidRPr="004E5757">
        <w:lastRenderedPageBreak/>
        <w:t>между рядами шириной не менее 1,5 м.</w:t>
      </w:r>
    </w:p>
    <w:p w:rsidR="00B863AF" w:rsidRPr="004E5757" w:rsidRDefault="00B863AF" w:rsidP="00B863AF">
      <w:pPr>
        <w:widowControl w:val="0"/>
        <w:autoSpaceDE w:val="0"/>
        <w:autoSpaceDN w:val="0"/>
        <w:spacing w:before="220"/>
        <w:ind w:firstLine="540"/>
        <w:jc w:val="both"/>
      </w:pPr>
      <w:r w:rsidRPr="004E5757">
        <w:t>4) Рекомендуемые значения количества парковочных мест для велосипедов указаны в таблице</w:t>
      </w:r>
      <w:r w:rsidR="00CF3D77" w:rsidRPr="004E5757">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65"/>
        <w:gridCol w:w="4678"/>
      </w:tblGrid>
      <w:tr w:rsidR="00B863AF" w:rsidRPr="004E5757" w:rsidTr="00907388">
        <w:tc>
          <w:tcPr>
            <w:tcW w:w="5165" w:type="dxa"/>
          </w:tcPr>
          <w:p w:rsidR="00B863AF" w:rsidRPr="004E5757" w:rsidRDefault="00B863AF" w:rsidP="00B863AF">
            <w:pPr>
              <w:widowControl w:val="0"/>
              <w:autoSpaceDE w:val="0"/>
              <w:autoSpaceDN w:val="0"/>
              <w:jc w:val="center"/>
            </w:pPr>
            <w:r w:rsidRPr="004E5757">
              <w:t>Типы объектов</w:t>
            </w:r>
          </w:p>
        </w:tc>
        <w:tc>
          <w:tcPr>
            <w:tcW w:w="4678" w:type="dxa"/>
          </w:tcPr>
          <w:p w:rsidR="00B863AF" w:rsidRPr="004E5757" w:rsidRDefault="00B863AF" w:rsidP="00B863AF">
            <w:pPr>
              <w:widowControl w:val="0"/>
              <w:autoSpaceDE w:val="0"/>
              <w:autoSpaceDN w:val="0"/>
              <w:jc w:val="center"/>
            </w:pPr>
            <w:r w:rsidRPr="004E5757">
              <w:t>Число парковочных мест для велосипедов</w:t>
            </w:r>
          </w:p>
        </w:tc>
      </w:tr>
      <w:tr w:rsidR="00B863AF" w:rsidRPr="004E5757" w:rsidTr="00907388">
        <w:tc>
          <w:tcPr>
            <w:tcW w:w="5165" w:type="dxa"/>
          </w:tcPr>
          <w:p w:rsidR="00B863AF" w:rsidRPr="004E5757" w:rsidRDefault="00B863AF" w:rsidP="00B863AF">
            <w:pPr>
              <w:widowControl w:val="0"/>
              <w:autoSpaceDE w:val="0"/>
              <w:autoSpaceDN w:val="0"/>
              <w:jc w:val="both"/>
            </w:pPr>
            <w:r w:rsidRPr="004E5757">
              <w:t>Основной торговый центр</w:t>
            </w:r>
          </w:p>
        </w:tc>
        <w:tc>
          <w:tcPr>
            <w:tcW w:w="4678" w:type="dxa"/>
          </w:tcPr>
          <w:p w:rsidR="00B863AF" w:rsidRPr="004E5757" w:rsidRDefault="00B863AF" w:rsidP="00B863AF">
            <w:pPr>
              <w:widowControl w:val="0"/>
              <w:autoSpaceDE w:val="0"/>
              <w:autoSpaceDN w:val="0"/>
            </w:pPr>
            <w:r w:rsidRPr="004E5757">
              <w:t>4 - 6 на 100 м</w:t>
            </w:r>
            <w:r w:rsidRPr="004E5757">
              <w:rPr>
                <w:vertAlign w:val="superscript"/>
              </w:rPr>
              <w:t>2</w:t>
            </w:r>
            <w:r w:rsidRPr="004E5757">
              <w:t xml:space="preserve"> площади</w:t>
            </w:r>
          </w:p>
        </w:tc>
      </w:tr>
      <w:tr w:rsidR="00B863AF" w:rsidRPr="004E5757" w:rsidTr="00907388">
        <w:tc>
          <w:tcPr>
            <w:tcW w:w="5165" w:type="dxa"/>
          </w:tcPr>
          <w:p w:rsidR="00B863AF" w:rsidRPr="004E5757" w:rsidRDefault="00B863AF" w:rsidP="00B863AF">
            <w:pPr>
              <w:widowControl w:val="0"/>
              <w:autoSpaceDE w:val="0"/>
              <w:autoSpaceDN w:val="0"/>
              <w:jc w:val="both"/>
            </w:pPr>
            <w:r w:rsidRPr="004E5757">
              <w:t>Районный торговый центр (универмаг)</w:t>
            </w:r>
          </w:p>
        </w:tc>
        <w:tc>
          <w:tcPr>
            <w:tcW w:w="4678" w:type="dxa"/>
          </w:tcPr>
          <w:p w:rsidR="00B863AF" w:rsidRPr="004E5757" w:rsidRDefault="00B863AF" w:rsidP="00B863AF">
            <w:pPr>
              <w:widowControl w:val="0"/>
              <w:autoSpaceDE w:val="0"/>
              <w:autoSpaceDN w:val="0"/>
            </w:pPr>
            <w:r w:rsidRPr="004E5757">
              <w:t>5 - 7 на 100 м</w:t>
            </w:r>
            <w:r w:rsidRPr="004E5757">
              <w:rPr>
                <w:vertAlign w:val="superscript"/>
              </w:rPr>
              <w:t>2</w:t>
            </w:r>
            <w:r w:rsidRPr="004E5757">
              <w:t xml:space="preserve"> площади</w:t>
            </w:r>
          </w:p>
        </w:tc>
      </w:tr>
      <w:tr w:rsidR="00B863AF" w:rsidRPr="004E5757" w:rsidTr="00907388">
        <w:tc>
          <w:tcPr>
            <w:tcW w:w="5165" w:type="dxa"/>
          </w:tcPr>
          <w:p w:rsidR="00B863AF" w:rsidRPr="004E5757" w:rsidRDefault="00B863AF" w:rsidP="00B863AF">
            <w:pPr>
              <w:widowControl w:val="0"/>
              <w:autoSpaceDE w:val="0"/>
              <w:autoSpaceDN w:val="0"/>
              <w:jc w:val="both"/>
            </w:pPr>
            <w:r w:rsidRPr="004E5757">
              <w:t>Местный торговый центр</w:t>
            </w:r>
          </w:p>
        </w:tc>
        <w:tc>
          <w:tcPr>
            <w:tcW w:w="4678" w:type="dxa"/>
          </w:tcPr>
          <w:p w:rsidR="00B863AF" w:rsidRPr="004E5757" w:rsidRDefault="00B863AF" w:rsidP="00B863AF">
            <w:pPr>
              <w:widowControl w:val="0"/>
              <w:autoSpaceDE w:val="0"/>
              <w:autoSpaceDN w:val="0"/>
            </w:pPr>
            <w:r w:rsidRPr="004E5757">
              <w:t>6 - 8 на 100 м</w:t>
            </w:r>
            <w:r w:rsidRPr="004E5757">
              <w:rPr>
                <w:vertAlign w:val="superscript"/>
              </w:rPr>
              <w:t>2</w:t>
            </w:r>
            <w:r w:rsidRPr="004E5757">
              <w:t xml:space="preserve"> площади</w:t>
            </w:r>
          </w:p>
        </w:tc>
      </w:tr>
      <w:tr w:rsidR="00B863AF" w:rsidRPr="004E5757" w:rsidTr="00907388">
        <w:tc>
          <w:tcPr>
            <w:tcW w:w="5165" w:type="dxa"/>
          </w:tcPr>
          <w:p w:rsidR="00B863AF" w:rsidRPr="004E5757" w:rsidRDefault="00B863AF" w:rsidP="00B863AF">
            <w:pPr>
              <w:widowControl w:val="0"/>
              <w:autoSpaceDE w:val="0"/>
              <w:autoSpaceDN w:val="0"/>
              <w:jc w:val="both"/>
            </w:pPr>
            <w:r w:rsidRPr="004E5757">
              <w:t>Офисные учреждения</w:t>
            </w:r>
          </w:p>
        </w:tc>
        <w:tc>
          <w:tcPr>
            <w:tcW w:w="4678" w:type="dxa"/>
          </w:tcPr>
          <w:p w:rsidR="00B863AF" w:rsidRPr="004E5757" w:rsidRDefault="00B863AF" w:rsidP="00B863AF">
            <w:pPr>
              <w:widowControl w:val="0"/>
              <w:autoSpaceDE w:val="0"/>
              <w:autoSpaceDN w:val="0"/>
            </w:pPr>
            <w:r w:rsidRPr="004E5757">
              <w:t>2 - 4 на 100 м</w:t>
            </w:r>
            <w:r w:rsidRPr="004E5757">
              <w:rPr>
                <w:vertAlign w:val="superscript"/>
              </w:rPr>
              <w:t>2</w:t>
            </w:r>
            <w:r w:rsidRPr="004E5757">
              <w:t xml:space="preserve"> площади</w:t>
            </w:r>
          </w:p>
        </w:tc>
      </w:tr>
      <w:tr w:rsidR="00B863AF" w:rsidRPr="004E5757" w:rsidTr="00907388">
        <w:tc>
          <w:tcPr>
            <w:tcW w:w="5165" w:type="dxa"/>
          </w:tcPr>
          <w:p w:rsidR="00B863AF" w:rsidRPr="004E5757" w:rsidRDefault="00B863AF" w:rsidP="00B863AF">
            <w:pPr>
              <w:widowControl w:val="0"/>
              <w:autoSpaceDE w:val="0"/>
              <w:autoSpaceDN w:val="0"/>
              <w:jc w:val="both"/>
            </w:pPr>
            <w:r w:rsidRPr="004E5757">
              <w:t>Начальная школа</w:t>
            </w:r>
          </w:p>
        </w:tc>
        <w:tc>
          <w:tcPr>
            <w:tcW w:w="4678" w:type="dxa"/>
          </w:tcPr>
          <w:p w:rsidR="00B863AF" w:rsidRPr="004E5757" w:rsidRDefault="00B863AF" w:rsidP="00B863AF">
            <w:pPr>
              <w:widowControl w:val="0"/>
              <w:autoSpaceDE w:val="0"/>
              <w:autoSpaceDN w:val="0"/>
            </w:pPr>
            <w:r w:rsidRPr="004E5757">
              <w:t>до 30 на 100 школьников</w:t>
            </w:r>
          </w:p>
        </w:tc>
      </w:tr>
      <w:tr w:rsidR="00B863AF" w:rsidRPr="004E5757" w:rsidTr="00907388">
        <w:tc>
          <w:tcPr>
            <w:tcW w:w="5165" w:type="dxa"/>
          </w:tcPr>
          <w:p w:rsidR="00B863AF" w:rsidRPr="004E5757" w:rsidRDefault="00B863AF" w:rsidP="00B863AF">
            <w:pPr>
              <w:widowControl w:val="0"/>
              <w:autoSpaceDE w:val="0"/>
              <w:autoSpaceDN w:val="0"/>
              <w:jc w:val="both"/>
            </w:pPr>
            <w:r w:rsidRPr="004E5757">
              <w:t>Средняя школа</w:t>
            </w:r>
          </w:p>
        </w:tc>
        <w:tc>
          <w:tcPr>
            <w:tcW w:w="4678" w:type="dxa"/>
          </w:tcPr>
          <w:p w:rsidR="00B863AF" w:rsidRPr="004E5757" w:rsidRDefault="00B863AF" w:rsidP="00B863AF">
            <w:pPr>
              <w:widowControl w:val="0"/>
              <w:autoSpaceDE w:val="0"/>
              <w:autoSpaceDN w:val="0"/>
            </w:pPr>
            <w:r w:rsidRPr="004E5757">
              <w:t>до 50 на 100 школьников</w:t>
            </w:r>
          </w:p>
        </w:tc>
      </w:tr>
      <w:tr w:rsidR="00B863AF" w:rsidRPr="004E5757" w:rsidTr="00907388">
        <w:tc>
          <w:tcPr>
            <w:tcW w:w="5165" w:type="dxa"/>
          </w:tcPr>
          <w:p w:rsidR="00B863AF" w:rsidRPr="004E5757" w:rsidRDefault="00B863AF" w:rsidP="00B863AF">
            <w:pPr>
              <w:widowControl w:val="0"/>
              <w:autoSpaceDE w:val="0"/>
              <w:autoSpaceDN w:val="0"/>
              <w:jc w:val="both"/>
            </w:pPr>
            <w:r w:rsidRPr="004E5757">
              <w:t>Высшего образования</w:t>
            </w:r>
          </w:p>
        </w:tc>
        <w:tc>
          <w:tcPr>
            <w:tcW w:w="4678" w:type="dxa"/>
          </w:tcPr>
          <w:p w:rsidR="00B863AF" w:rsidRPr="004E5757" w:rsidRDefault="00B863AF" w:rsidP="00B863AF">
            <w:pPr>
              <w:widowControl w:val="0"/>
              <w:autoSpaceDE w:val="0"/>
              <w:autoSpaceDN w:val="0"/>
            </w:pPr>
            <w:r w:rsidRPr="004E5757">
              <w:t>до 60 на 100 студентов</w:t>
            </w:r>
          </w:p>
        </w:tc>
      </w:tr>
      <w:tr w:rsidR="00B863AF" w:rsidRPr="004E5757" w:rsidTr="00907388">
        <w:tc>
          <w:tcPr>
            <w:tcW w:w="5165" w:type="dxa"/>
          </w:tcPr>
          <w:p w:rsidR="00B863AF" w:rsidRPr="004E5757" w:rsidRDefault="00B863AF" w:rsidP="00B863AF">
            <w:pPr>
              <w:widowControl w:val="0"/>
              <w:autoSpaceDE w:val="0"/>
              <w:autoSpaceDN w:val="0"/>
              <w:jc w:val="both"/>
            </w:pPr>
            <w:r w:rsidRPr="004E5757">
              <w:t>Закрытый спортивный центр</w:t>
            </w:r>
          </w:p>
        </w:tc>
        <w:tc>
          <w:tcPr>
            <w:tcW w:w="4678" w:type="dxa"/>
          </w:tcPr>
          <w:p w:rsidR="00B863AF" w:rsidRPr="004E5757" w:rsidRDefault="00B863AF" w:rsidP="00B863AF">
            <w:pPr>
              <w:widowControl w:val="0"/>
              <w:autoSpaceDE w:val="0"/>
              <w:autoSpaceDN w:val="0"/>
            </w:pPr>
            <w:r w:rsidRPr="004E5757">
              <w:t>до 35 на 100 посетителей</w:t>
            </w:r>
          </w:p>
        </w:tc>
      </w:tr>
      <w:tr w:rsidR="00B863AF" w:rsidRPr="004E5757" w:rsidTr="00907388">
        <w:tc>
          <w:tcPr>
            <w:tcW w:w="5165" w:type="dxa"/>
          </w:tcPr>
          <w:p w:rsidR="00B863AF" w:rsidRPr="004E5757" w:rsidRDefault="00B863AF" w:rsidP="00B863AF">
            <w:pPr>
              <w:widowControl w:val="0"/>
              <w:autoSpaceDE w:val="0"/>
              <w:autoSpaceDN w:val="0"/>
              <w:jc w:val="both"/>
            </w:pPr>
            <w:r w:rsidRPr="004E5757">
              <w:t>Спортивная площадка с трибуной</w:t>
            </w:r>
          </w:p>
        </w:tc>
        <w:tc>
          <w:tcPr>
            <w:tcW w:w="4678" w:type="dxa"/>
          </w:tcPr>
          <w:p w:rsidR="00B863AF" w:rsidRPr="004E5757" w:rsidRDefault="00B863AF" w:rsidP="00B863AF">
            <w:pPr>
              <w:widowControl w:val="0"/>
              <w:autoSpaceDE w:val="0"/>
              <w:autoSpaceDN w:val="0"/>
            </w:pPr>
            <w:r w:rsidRPr="004E5757">
              <w:t>до 20 на 100 посетителей</w:t>
            </w:r>
          </w:p>
        </w:tc>
      </w:tr>
      <w:tr w:rsidR="00B863AF" w:rsidRPr="004E5757" w:rsidTr="00907388">
        <w:tc>
          <w:tcPr>
            <w:tcW w:w="5165" w:type="dxa"/>
          </w:tcPr>
          <w:p w:rsidR="00B863AF" w:rsidRPr="004E5757" w:rsidRDefault="00B863AF" w:rsidP="00B863AF">
            <w:pPr>
              <w:widowControl w:val="0"/>
              <w:autoSpaceDE w:val="0"/>
              <w:autoSpaceDN w:val="0"/>
              <w:jc w:val="both"/>
            </w:pPr>
            <w:r w:rsidRPr="004E5757">
              <w:t>Спортивная площадка</w:t>
            </w:r>
          </w:p>
        </w:tc>
        <w:tc>
          <w:tcPr>
            <w:tcW w:w="4678" w:type="dxa"/>
          </w:tcPr>
          <w:p w:rsidR="00B863AF" w:rsidRPr="004E5757" w:rsidRDefault="00B863AF" w:rsidP="00B863AF">
            <w:pPr>
              <w:widowControl w:val="0"/>
              <w:autoSpaceDE w:val="0"/>
              <w:autoSpaceDN w:val="0"/>
            </w:pPr>
            <w:r w:rsidRPr="004E5757">
              <w:t>до 20 на поле</w:t>
            </w:r>
          </w:p>
        </w:tc>
      </w:tr>
      <w:tr w:rsidR="00B863AF" w:rsidRPr="004E5757" w:rsidTr="00907388">
        <w:tc>
          <w:tcPr>
            <w:tcW w:w="5165" w:type="dxa"/>
          </w:tcPr>
          <w:p w:rsidR="00B863AF" w:rsidRPr="004E5757" w:rsidRDefault="00B863AF" w:rsidP="00B863AF">
            <w:pPr>
              <w:widowControl w:val="0"/>
              <w:autoSpaceDE w:val="0"/>
              <w:autoSpaceDN w:val="0"/>
              <w:jc w:val="both"/>
            </w:pPr>
            <w:r w:rsidRPr="004E5757">
              <w:t>Бассейн</w:t>
            </w:r>
          </w:p>
        </w:tc>
        <w:tc>
          <w:tcPr>
            <w:tcW w:w="4678" w:type="dxa"/>
          </w:tcPr>
          <w:p w:rsidR="00B863AF" w:rsidRPr="004E5757" w:rsidRDefault="00B863AF" w:rsidP="00B863AF">
            <w:pPr>
              <w:widowControl w:val="0"/>
              <w:autoSpaceDE w:val="0"/>
              <w:autoSpaceDN w:val="0"/>
            </w:pPr>
            <w:r w:rsidRPr="004E5757">
              <w:t>до 15 на 100 м</w:t>
            </w:r>
            <w:r w:rsidRPr="004E5757">
              <w:rPr>
                <w:vertAlign w:val="superscript"/>
              </w:rPr>
              <w:t>2</w:t>
            </w:r>
            <w:r w:rsidRPr="004E5757">
              <w:t xml:space="preserve"> водной поверхности</w:t>
            </w:r>
          </w:p>
        </w:tc>
      </w:tr>
      <w:tr w:rsidR="00B863AF" w:rsidRPr="004E5757" w:rsidTr="00907388">
        <w:tc>
          <w:tcPr>
            <w:tcW w:w="5165" w:type="dxa"/>
          </w:tcPr>
          <w:p w:rsidR="00B863AF" w:rsidRPr="004E5757" w:rsidRDefault="00B863AF" w:rsidP="00B863AF">
            <w:pPr>
              <w:widowControl w:val="0"/>
              <w:autoSpaceDE w:val="0"/>
              <w:autoSpaceDN w:val="0"/>
              <w:jc w:val="both"/>
            </w:pPr>
            <w:r w:rsidRPr="004E5757">
              <w:t>Театр</w:t>
            </w:r>
          </w:p>
        </w:tc>
        <w:tc>
          <w:tcPr>
            <w:tcW w:w="4678" w:type="dxa"/>
          </w:tcPr>
          <w:p w:rsidR="00B863AF" w:rsidRPr="004E5757" w:rsidRDefault="00B863AF" w:rsidP="00B863AF">
            <w:pPr>
              <w:widowControl w:val="0"/>
              <w:autoSpaceDE w:val="0"/>
              <w:autoSpaceDN w:val="0"/>
            </w:pPr>
            <w:r w:rsidRPr="004E5757">
              <w:t>до 20 на 100 посетителей</w:t>
            </w:r>
          </w:p>
        </w:tc>
      </w:tr>
      <w:tr w:rsidR="00B863AF" w:rsidRPr="004E5757" w:rsidTr="00907388">
        <w:tc>
          <w:tcPr>
            <w:tcW w:w="5165" w:type="dxa"/>
          </w:tcPr>
          <w:p w:rsidR="00B863AF" w:rsidRPr="004E5757" w:rsidRDefault="00B863AF" w:rsidP="00B863AF">
            <w:pPr>
              <w:widowControl w:val="0"/>
              <w:autoSpaceDE w:val="0"/>
              <w:autoSpaceDN w:val="0"/>
              <w:jc w:val="both"/>
            </w:pPr>
            <w:r w:rsidRPr="004E5757">
              <w:t>Концертный зал</w:t>
            </w:r>
          </w:p>
        </w:tc>
        <w:tc>
          <w:tcPr>
            <w:tcW w:w="4678" w:type="dxa"/>
          </w:tcPr>
          <w:p w:rsidR="00B863AF" w:rsidRPr="004E5757" w:rsidRDefault="00B863AF" w:rsidP="00B863AF">
            <w:pPr>
              <w:widowControl w:val="0"/>
              <w:autoSpaceDE w:val="0"/>
              <w:autoSpaceDN w:val="0"/>
            </w:pPr>
            <w:r w:rsidRPr="004E5757">
              <w:t>до 25 на 100 посетителей</w:t>
            </w:r>
          </w:p>
        </w:tc>
      </w:tr>
      <w:tr w:rsidR="00B863AF" w:rsidRPr="004E5757" w:rsidTr="00907388">
        <w:tc>
          <w:tcPr>
            <w:tcW w:w="5165" w:type="dxa"/>
          </w:tcPr>
          <w:p w:rsidR="00B863AF" w:rsidRPr="004E5757" w:rsidRDefault="00B863AF" w:rsidP="00B863AF">
            <w:pPr>
              <w:widowControl w:val="0"/>
              <w:autoSpaceDE w:val="0"/>
              <w:autoSpaceDN w:val="0"/>
              <w:jc w:val="both"/>
            </w:pPr>
            <w:r w:rsidRPr="004E5757">
              <w:t>Кинотеатр</w:t>
            </w:r>
          </w:p>
        </w:tc>
        <w:tc>
          <w:tcPr>
            <w:tcW w:w="4678" w:type="dxa"/>
          </w:tcPr>
          <w:p w:rsidR="00B863AF" w:rsidRPr="004E5757" w:rsidRDefault="00B863AF" w:rsidP="00B863AF">
            <w:pPr>
              <w:widowControl w:val="0"/>
              <w:autoSpaceDE w:val="0"/>
              <w:autoSpaceDN w:val="0"/>
            </w:pPr>
            <w:r w:rsidRPr="004E5757">
              <w:t>до 25 на 100 посетителей</w:t>
            </w:r>
          </w:p>
        </w:tc>
      </w:tr>
      <w:tr w:rsidR="00B863AF" w:rsidRPr="004E5757" w:rsidTr="00907388">
        <w:tc>
          <w:tcPr>
            <w:tcW w:w="5165" w:type="dxa"/>
          </w:tcPr>
          <w:p w:rsidR="00B863AF" w:rsidRPr="004E5757" w:rsidRDefault="00B863AF" w:rsidP="00B863AF">
            <w:pPr>
              <w:widowControl w:val="0"/>
              <w:autoSpaceDE w:val="0"/>
              <w:autoSpaceDN w:val="0"/>
              <w:jc w:val="both"/>
            </w:pPr>
            <w:r w:rsidRPr="004E5757">
              <w:t>Крупная дискотека; городская</w:t>
            </w:r>
          </w:p>
        </w:tc>
        <w:tc>
          <w:tcPr>
            <w:tcW w:w="4678" w:type="dxa"/>
          </w:tcPr>
          <w:p w:rsidR="00B863AF" w:rsidRPr="004E5757" w:rsidRDefault="00B863AF" w:rsidP="00B863AF">
            <w:pPr>
              <w:widowControl w:val="0"/>
              <w:autoSpaceDE w:val="0"/>
              <w:autoSpaceDN w:val="0"/>
            </w:pPr>
            <w:r w:rsidRPr="004E5757">
              <w:t>до 25 на 100 посетителей</w:t>
            </w:r>
          </w:p>
        </w:tc>
      </w:tr>
      <w:tr w:rsidR="00B863AF" w:rsidRPr="004E5757" w:rsidTr="00907388">
        <w:tc>
          <w:tcPr>
            <w:tcW w:w="5165" w:type="dxa"/>
          </w:tcPr>
          <w:p w:rsidR="00B863AF" w:rsidRPr="004E5757" w:rsidRDefault="00B863AF" w:rsidP="00B863AF">
            <w:pPr>
              <w:widowControl w:val="0"/>
              <w:autoSpaceDE w:val="0"/>
              <w:autoSpaceDN w:val="0"/>
              <w:jc w:val="both"/>
            </w:pPr>
            <w:r w:rsidRPr="004E5757">
              <w:t>Крупная дискотека; негородская</w:t>
            </w:r>
          </w:p>
        </w:tc>
        <w:tc>
          <w:tcPr>
            <w:tcW w:w="4678" w:type="dxa"/>
          </w:tcPr>
          <w:p w:rsidR="00B863AF" w:rsidRPr="004E5757" w:rsidRDefault="00B863AF" w:rsidP="00B863AF">
            <w:pPr>
              <w:widowControl w:val="0"/>
              <w:autoSpaceDE w:val="0"/>
              <w:autoSpaceDN w:val="0"/>
            </w:pPr>
            <w:r w:rsidRPr="004E5757">
              <w:t>до 5 на 100 посетителей</w:t>
            </w:r>
          </w:p>
        </w:tc>
      </w:tr>
      <w:tr w:rsidR="00B863AF" w:rsidRPr="004E5757" w:rsidTr="00907388">
        <w:tc>
          <w:tcPr>
            <w:tcW w:w="5165" w:type="dxa"/>
          </w:tcPr>
          <w:p w:rsidR="00B863AF" w:rsidRPr="004E5757" w:rsidRDefault="00B863AF" w:rsidP="00B863AF">
            <w:pPr>
              <w:widowControl w:val="0"/>
              <w:autoSpaceDE w:val="0"/>
              <w:autoSpaceDN w:val="0"/>
              <w:jc w:val="both"/>
            </w:pPr>
            <w:r w:rsidRPr="004E5757">
              <w:t>Больница; городская</w:t>
            </w:r>
          </w:p>
        </w:tc>
        <w:tc>
          <w:tcPr>
            <w:tcW w:w="4678" w:type="dxa"/>
          </w:tcPr>
          <w:p w:rsidR="00B863AF" w:rsidRPr="004E5757" w:rsidRDefault="00B863AF" w:rsidP="00B863AF">
            <w:pPr>
              <w:widowControl w:val="0"/>
              <w:autoSpaceDE w:val="0"/>
              <w:autoSpaceDN w:val="0"/>
            </w:pPr>
            <w:r w:rsidRPr="004E5757">
              <w:t>до 30 на 100 кроватей</w:t>
            </w:r>
          </w:p>
        </w:tc>
      </w:tr>
      <w:tr w:rsidR="00B863AF" w:rsidRPr="004E5757" w:rsidTr="00907388">
        <w:tc>
          <w:tcPr>
            <w:tcW w:w="5165" w:type="dxa"/>
          </w:tcPr>
          <w:p w:rsidR="00B863AF" w:rsidRPr="004E5757" w:rsidRDefault="00B863AF" w:rsidP="00B863AF">
            <w:pPr>
              <w:widowControl w:val="0"/>
              <w:autoSpaceDE w:val="0"/>
              <w:autoSpaceDN w:val="0"/>
              <w:jc w:val="both"/>
            </w:pPr>
            <w:r w:rsidRPr="004E5757">
              <w:t>Больница; областная</w:t>
            </w:r>
          </w:p>
        </w:tc>
        <w:tc>
          <w:tcPr>
            <w:tcW w:w="4678" w:type="dxa"/>
          </w:tcPr>
          <w:p w:rsidR="00B863AF" w:rsidRPr="004E5757" w:rsidRDefault="00B863AF" w:rsidP="00B863AF">
            <w:pPr>
              <w:widowControl w:val="0"/>
              <w:autoSpaceDE w:val="0"/>
              <w:autoSpaceDN w:val="0"/>
            </w:pPr>
            <w:r w:rsidRPr="004E5757">
              <w:t>до 20 на 100 кроватей</w:t>
            </w:r>
          </w:p>
        </w:tc>
      </w:tr>
      <w:tr w:rsidR="00B863AF" w:rsidRPr="004E5757" w:rsidTr="00907388">
        <w:tc>
          <w:tcPr>
            <w:tcW w:w="5165" w:type="dxa"/>
          </w:tcPr>
          <w:p w:rsidR="00B863AF" w:rsidRPr="004E5757" w:rsidRDefault="00B863AF" w:rsidP="00B863AF">
            <w:pPr>
              <w:widowControl w:val="0"/>
              <w:autoSpaceDE w:val="0"/>
              <w:autoSpaceDN w:val="0"/>
              <w:jc w:val="both"/>
            </w:pPr>
            <w:r w:rsidRPr="004E5757">
              <w:t>Дом престарелых</w:t>
            </w:r>
          </w:p>
        </w:tc>
        <w:tc>
          <w:tcPr>
            <w:tcW w:w="4678" w:type="dxa"/>
          </w:tcPr>
          <w:p w:rsidR="00B863AF" w:rsidRPr="004E5757" w:rsidRDefault="00B863AF" w:rsidP="00B863AF">
            <w:pPr>
              <w:widowControl w:val="0"/>
              <w:autoSpaceDE w:val="0"/>
              <w:autoSpaceDN w:val="0"/>
            </w:pPr>
            <w:r w:rsidRPr="004E5757">
              <w:t>до 10 на 100 кроватей</w:t>
            </w:r>
          </w:p>
        </w:tc>
      </w:tr>
      <w:tr w:rsidR="00B863AF" w:rsidRPr="004E5757" w:rsidTr="00907388">
        <w:tc>
          <w:tcPr>
            <w:tcW w:w="5165" w:type="dxa"/>
          </w:tcPr>
          <w:p w:rsidR="00B863AF" w:rsidRPr="004E5757" w:rsidRDefault="00B863AF" w:rsidP="00B863AF">
            <w:pPr>
              <w:widowControl w:val="0"/>
              <w:autoSpaceDE w:val="0"/>
              <w:autoSpaceDN w:val="0"/>
              <w:jc w:val="both"/>
            </w:pPr>
            <w:r w:rsidRPr="004E5757">
              <w:t>Места отдыха</w:t>
            </w:r>
          </w:p>
        </w:tc>
        <w:tc>
          <w:tcPr>
            <w:tcW w:w="4678" w:type="dxa"/>
          </w:tcPr>
          <w:p w:rsidR="00B863AF" w:rsidRPr="004E5757" w:rsidRDefault="00B863AF" w:rsidP="00B863AF">
            <w:pPr>
              <w:widowControl w:val="0"/>
              <w:autoSpaceDE w:val="0"/>
              <w:autoSpaceDN w:val="0"/>
            </w:pPr>
            <w:r w:rsidRPr="004E5757">
              <w:t>20 - 35 на 100 посетителей</w:t>
            </w:r>
          </w:p>
        </w:tc>
      </w:tr>
      <w:tr w:rsidR="00B863AF" w:rsidRPr="004E5757" w:rsidTr="00907388">
        <w:tc>
          <w:tcPr>
            <w:tcW w:w="5165" w:type="dxa"/>
          </w:tcPr>
          <w:p w:rsidR="00B863AF" w:rsidRPr="004E5757" w:rsidRDefault="00B863AF" w:rsidP="00B863AF">
            <w:pPr>
              <w:widowControl w:val="0"/>
              <w:autoSpaceDE w:val="0"/>
              <w:autoSpaceDN w:val="0"/>
              <w:jc w:val="both"/>
            </w:pPr>
            <w:r w:rsidRPr="004E5757">
              <w:t>Аттракционы/тематические парки развлечений</w:t>
            </w:r>
          </w:p>
        </w:tc>
        <w:tc>
          <w:tcPr>
            <w:tcW w:w="4678" w:type="dxa"/>
          </w:tcPr>
          <w:p w:rsidR="00B863AF" w:rsidRPr="004E5757" w:rsidRDefault="00B863AF" w:rsidP="00B863AF">
            <w:pPr>
              <w:widowControl w:val="0"/>
              <w:autoSpaceDE w:val="0"/>
              <w:autoSpaceDN w:val="0"/>
            </w:pPr>
            <w:r w:rsidRPr="004E5757">
              <w:t>10 - 15 на 100 посетителей</w:t>
            </w:r>
          </w:p>
        </w:tc>
      </w:tr>
    </w:tbl>
    <w:p w:rsidR="00B863AF" w:rsidRPr="004E5757" w:rsidRDefault="00B863AF" w:rsidP="00B863AF">
      <w:pPr>
        <w:widowControl w:val="0"/>
        <w:autoSpaceDE w:val="0"/>
        <w:autoSpaceDN w:val="0"/>
        <w:spacing w:before="220"/>
        <w:ind w:firstLine="540"/>
        <w:jc w:val="both"/>
      </w:pPr>
      <w:r w:rsidRPr="004E5757">
        <w:t>5) Уличные велопарковки для кратковременного хранения рекомендуется размещать на расстоянии не более 30 м от входа в учреждения, в хорошо освещенных местах с высокой интенсивностью пешеходного движения, в зоне обзора существующих камер видеонаблюдения. Велопарковки не должны препятствовать движению пешеходов и проезду спецтехники. В конструкции велопарковок рекомендуется использовать антивандальные материалы.</w:t>
      </w:r>
    </w:p>
    <w:p w:rsidR="00B863AF" w:rsidRPr="004E5757" w:rsidRDefault="00B863AF" w:rsidP="00B863AF">
      <w:pPr>
        <w:widowControl w:val="0"/>
        <w:autoSpaceDE w:val="0"/>
        <w:autoSpaceDN w:val="0"/>
        <w:spacing w:before="220"/>
        <w:ind w:firstLine="540"/>
        <w:jc w:val="both"/>
      </w:pPr>
      <w:r w:rsidRPr="004E5757">
        <w:lastRenderedPageBreak/>
        <w:t>6) При проектировании нового жилого дома рекомендуется предусматривать наличие мест постоянного хранения в количестве не менее 0,5 места на каждое домохозяйство (квартиру). В существующих жилых зданиях количество мест определяется текущим спросом. Рекомендуется размещение велосипедов на место постоянного хранения в подвальных помещениях, специально отведенных помещениях в подъездах домов, велосипедных гаражах.</w:t>
      </w:r>
    </w:p>
    <w:p w:rsidR="00B863AF" w:rsidRPr="004E5757" w:rsidRDefault="00B863AF" w:rsidP="00B863AF">
      <w:pPr>
        <w:widowControl w:val="0"/>
        <w:autoSpaceDE w:val="0"/>
        <w:autoSpaceDN w:val="0"/>
        <w:spacing w:before="220"/>
        <w:ind w:firstLine="540"/>
        <w:jc w:val="both"/>
      </w:pPr>
      <w:r w:rsidRPr="004E5757">
        <w:t>7) Места постоянного хранения рекомендуется устраивать в одном уровне с проезжей частью или тротуаром. Если доступ к ним в одном уровне невозможен, то их обустраивают рампами, пандусами или лифтами. Помещения для хранения велосипедов должны быть защищены от неблагоприятных погодных условий, иметь освещение, закрываться и быть доступными только для их пользователей.</w:t>
      </w:r>
    </w:p>
    <w:p w:rsidR="00B863AF" w:rsidRPr="004E5757" w:rsidRDefault="00B863AF" w:rsidP="00B863AF">
      <w:pPr>
        <w:widowControl w:val="0"/>
        <w:autoSpaceDE w:val="0"/>
        <w:autoSpaceDN w:val="0"/>
        <w:spacing w:before="220"/>
        <w:ind w:firstLine="540"/>
        <w:jc w:val="both"/>
      </w:pPr>
      <w:r w:rsidRPr="004E5757">
        <w:t>1.8.4. Обеспечение безопасности велосипедного движения.</w:t>
      </w:r>
    </w:p>
    <w:p w:rsidR="0005481F" w:rsidRPr="004E5757" w:rsidRDefault="00B863AF" w:rsidP="0005481F">
      <w:pPr>
        <w:widowControl w:val="0"/>
        <w:autoSpaceDE w:val="0"/>
        <w:autoSpaceDN w:val="0"/>
        <w:spacing w:before="220"/>
        <w:ind w:firstLine="540"/>
        <w:jc w:val="both"/>
        <w:rPr>
          <w:rFonts w:ascii="Calibri" w:hAnsi="Calibri" w:cs="Calibri"/>
          <w:sz w:val="22"/>
          <w:szCs w:val="20"/>
        </w:rPr>
      </w:pPr>
      <w:r w:rsidRPr="004E5757">
        <w:t xml:space="preserve"> Обеспечение безопасности передвижения велосипедистов организовывать в соответствии с Приложение N 3 к методическим рекомендациям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w:t>
      </w:r>
      <w:r w:rsidR="0005481F" w:rsidRPr="004E5757">
        <w:rPr>
          <w:rFonts w:ascii="Calibri" w:hAnsi="Calibri" w:cs="Calibri"/>
          <w:sz w:val="22"/>
          <w:szCs w:val="20"/>
        </w:rPr>
        <w:t>.</w:t>
      </w:r>
      <w:bookmarkStart w:id="21" w:name="_Toc501217726"/>
    </w:p>
    <w:p w:rsidR="00EF7199" w:rsidRPr="0005481F" w:rsidRDefault="00EF7199" w:rsidP="00907388">
      <w:pPr>
        <w:widowControl w:val="0"/>
        <w:autoSpaceDE w:val="0"/>
        <w:autoSpaceDN w:val="0"/>
        <w:spacing w:before="220"/>
        <w:ind w:firstLine="540"/>
        <w:jc w:val="center"/>
        <w:rPr>
          <w:b/>
        </w:rPr>
      </w:pPr>
      <w:r w:rsidRPr="004E5757">
        <w:rPr>
          <w:b/>
        </w:rPr>
        <w:t xml:space="preserve">1.9 Расчетные показатели, устанавливаемые для </w:t>
      </w:r>
      <w:r w:rsidR="001A010E" w:rsidRPr="004E5757">
        <w:rPr>
          <w:b/>
        </w:rPr>
        <w:t xml:space="preserve">объектов сельского хозяйства  и </w:t>
      </w:r>
      <w:r w:rsidRPr="004E5757">
        <w:rPr>
          <w:b/>
        </w:rPr>
        <w:t>объектов местного значения, имеющих промышленное и коммуналь</w:t>
      </w:r>
      <w:r w:rsidRPr="0005481F">
        <w:rPr>
          <w:b/>
        </w:rPr>
        <w:t>но-складское назначение</w:t>
      </w:r>
      <w:bookmarkEnd w:id="21"/>
    </w:p>
    <w:p w:rsidR="001A010E" w:rsidRPr="00130162" w:rsidRDefault="007A13B2" w:rsidP="001A010E">
      <w:pPr>
        <w:ind w:firstLine="709"/>
        <w:jc w:val="both"/>
      </w:pPr>
      <w:r>
        <w:t>Объекты</w:t>
      </w:r>
      <w:r w:rsidR="001A010E" w:rsidRPr="00130162">
        <w:t>, имеющих промышленное и коммунально-складское значение, объекты сельскохозяйственного</w:t>
      </w:r>
      <w:r w:rsidR="00907388">
        <w:t xml:space="preserve"> </w:t>
      </w:r>
      <w:r w:rsidR="001A010E" w:rsidRPr="00130162">
        <w:t>назначения для сельских поселений объединены в  производственную зону.</w:t>
      </w:r>
    </w:p>
    <w:p w:rsidR="001A010E" w:rsidRPr="00130162" w:rsidRDefault="001A010E" w:rsidP="001A010E">
      <w:pPr>
        <w:ind w:firstLine="709"/>
        <w:jc w:val="both"/>
      </w:pPr>
      <w:r w:rsidRPr="00130162">
        <w:t>Производственные зоны предназначены для размещения промышленных предприятий, сельскохозяйственных и агропромышленных комплексов, коммунально-складских объектов и обеспечивающих их функционирование объектов инженерной и транспортной инфраструктуры</w:t>
      </w:r>
    </w:p>
    <w:p w:rsidR="001A010E" w:rsidRPr="00D93699" w:rsidRDefault="001A010E" w:rsidP="001A010E">
      <w:pPr>
        <w:pStyle w:val="af3"/>
        <w:jc w:val="both"/>
        <w:rPr>
          <w:b/>
        </w:rPr>
      </w:pPr>
      <w:r w:rsidRPr="00D93699">
        <w:t>При размещении производственных зон необходимо обеспечивать их рациональную взаимосвязь с жилыми кварталами при минимальных затратах времени на трудовые передвижения</w:t>
      </w:r>
    </w:p>
    <w:p w:rsidR="001A010E" w:rsidRPr="00D93699" w:rsidRDefault="001A010E" w:rsidP="001A010E">
      <w:pPr>
        <w:pStyle w:val="ConsPlusNormal"/>
        <w:ind w:firstLine="540"/>
        <w:jc w:val="both"/>
        <w:rPr>
          <w:rFonts w:ascii="Times New Roman" w:hAnsi="Times New Roman"/>
          <w:sz w:val="24"/>
          <w:szCs w:val="24"/>
        </w:rPr>
      </w:pPr>
      <w:r w:rsidRPr="00D93699">
        <w:rPr>
          <w:rFonts w:ascii="Times New Roman" w:hAnsi="Times New Roman"/>
          <w:sz w:val="24"/>
          <w:szCs w:val="24"/>
        </w:rPr>
        <w:t>Производственную зону сельского поселения следует располагать по возможности с подветренной стороны по отношению к жилой зоне и ниже по рельефу местности.</w:t>
      </w:r>
    </w:p>
    <w:p w:rsidR="001A010E" w:rsidRDefault="001A010E" w:rsidP="001A010E">
      <w:pPr>
        <w:ind w:firstLine="709"/>
        <w:jc w:val="both"/>
      </w:pPr>
      <w:r w:rsidRPr="00D93699">
        <w:t>При организации производственной зоны объекты и сооружения желательно концентрировать на одной площадке с односторонним размещением относительно селитебной</w:t>
      </w:r>
      <w:r>
        <w:t xml:space="preserve"> зоны.</w:t>
      </w:r>
    </w:p>
    <w:p w:rsidR="009A058A" w:rsidRDefault="009A058A" w:rsidP="009A058A">
      <w:pPr>
        <w:ind w:firstLine="709"/>
        <w:jc w:val="both"/>
        <w:rPr>
          <w:color w:val="000000"/>
        </w:rPr>
      </w:pPr>
      <w:r>
        <w:t>С</w:t>
      </w:r>
      <w:r w:rsidRPr="00D93699">
        <w:t>анитарно-защитны</w:t>
      </w:r>
      <w:r>
        <w:t>е зоны</w:t>
      </w:r>
      <w:r w:rsidRPr="00D93699">
        <w:t xml:space="preserve"> от промышленных и коммунально-складских предприятий </w:t>
      </w:r>
      <w:r w:rsidRPr="00F43A49">
        <w:rPr>
          <w:color w:val="000000"/>
        </w:rPr>
        <w:t xml:space="preserve"> </w:t>
      </w:r>
      <w:r>
        <w:rPr>
          <w:color w:val="000000"/>
        </w:rPr>
        <w:t>назначаются согласно</w:t>
      </w:r>
      <w:r w:rsidRPr="00F43A49">
        <w:rPr>
          <w:color w:val="000000"/>
        </w:rPr>
        <w:t xml:space="preserve"> </w:t>
      </w:r>
      <w:r>
        <w:rPr>
          <w:color w:val="000000"/>
        </w:rPr>
        <w:t>нормативными</w:t>
      </w:r>
      <w:r w:rsidRPr="00F43A49">
        <w:rPr>
          <w:color w:val="000000"/>
        </w:rPr>
        <w:t xml:space="preserve"> показателями таблицы </w:t>
      </w:r>
      <w:r>
        <w:rPr>
          <w:color w:val="000000"/>
        </w:rPr>
        <w:t>1</w:t>
      </w:r>
      <w:r w:rsidR="007A13B2">
        <w:rPr>
          <w:color w:val="000000"/>
        </w:rPr>
        <w:t>6</w:t>
      </w:r>
      <w:r w:rsidRPr="00F43A49">
        <w:rPr>
          <w:color w:val="000000"/>
        </w:rPr>
        <w:t>.</w:t>
      </w:r>
    </w:p>
    <w:p w:rsidR="009A058A" w:rsidRPr="009A058A" w:rsidRDefault="009A058A" w:rsidP="009A058A">
      <w:pPr>
        <w:ind w:firstLine="567"/>
        <w:contextualSpacing/>
        <w:jc w:val="right"/>
        <w:rPr>
          <w:color w:val="000000"/>
        </w:rPr>
      </w:pPr>
      <w:r w:rsidRPr="00F43A49">
        <w:rPr>
          <w:color w:val="000000"/>
        </w:rPr>
        <w:t xml:space="preserve">Таблица </w:t>
      </w:r>
      <w:r>
        <w:rPr>
          <w:color w:val="000000"/>
        </w:rPr>
        <w:t>1</w:t>
      </w:r>
      <w:r w:rsidR="007A13B2">
        <w:rPr>
          <w:color w:val="000000"/>
        </w:rPr>
        <w:t>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9"/>
        <w:gridCol w:w="6477"/>
        <w:gridCol w:w="2226"/>
      </w:tblGrid>
      <w:tr w:rsidR="001A010E" w:rsidRPr="00D93699" w:rsidTr="00130442">
        <w:trPr>
          <w:tblHeader/>
        </w:trPr>
        <w:tc>
          <w:tcPr>
            <w:tcW w:w="632"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spacing w:after="0"/>
              <w:ind w:left="0" w:right="88"/>
              <w:jc w:val="center"/>
              <w:rPr>
                <w:sz w:val="24"/>
                <w:szCs w:val="24"/>
              </w:rPr>
            </w:pPr>
            <w:r w:rsidRPr="00D93699">
              <w:rPr>
                <w:sz w:val="24"/>
                <w:szCs w:val="24"/>
              </w:rPr>
              <w:t>№ п/п</w:t>
            </w:r>
          </w:p>
        </w:tc>
        <w:tc>
          <w:tcPr>
            <w:tcW w:w="3251"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spacing w:after="0"/>
              <w:ind w:left="0" w:right="88" w:firstLine="720"/>
              <w:jc w:val="center"/>
              <w:rPr>
                <w:sz w:val="24"/>
                <w:szCs w:val="24"/>
              </w:rPr>
            </w:pPr>
            <w:r w:rsidRPr="00D93699">
              <w:rPr>
                <w:sz w:val="24"/>
                <w:szCs w:val="24"/>
              </w:rPr>
              <w:t>Наименование предприятия,</w:t>
            </w:r>
          </w:p>
          <w:p w:rsidR="001A010E" w:rsidRPr="00D93699" w:rsidRDefault="001A010E" w:rsidP="001A010E">
            <w:pPr>
              <w:pStyle w:val="31"/>
              <w:spacing w:after="0"/>
              <w:ind w:left="0" w:right="88" w:firstLine="720"/>
              <w:jc w:val="center"/>
              <w:rPr>
                <w:sz w:val="24"/>
                <w:szCs w:val="24"/>
              </w:rPr>
            </w:pPr>
            <w:r w:rsidRPr="00D93699">
              <w:rPr>
                <w:sz w:val="24"/>
                <w:szCs w:val="24"/>
              </w:rPr>
              <w:t>класс опасности</w:t>
            </w:r>
          </w:p>
        </w:tc>
        <w:tc>
          <w:tcPr>
            <w:tcW w:w="1117"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ind w:right="-42" w:firstLine="293"/>
              <w:jc w:val="center"/>
            </w:pPr>
            <w:r w:rsidRPr="00D93699">
              <w:t>Размер СЗЗ, м</w:t>
            </w:r>
          </w:p>
        </w:tc>
      </w:tr>
      <w:tr w:rsidR="001A010E" w:rsidRPr="00D93699" w:rsidTr="00130442">
        <w:tc>
          <w:tcPr>
            <w:tcW w:w="632"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tabs>
                <w:tab w:val="left" w:pos="432"/>
              </w:tabs>
              <w:ind w:left="0" w:right="88" w:firstLine="432"/>
              <w:jc w:val="center"/>
              <w:rPr>
                <w:sz w:val="24"/>
                <w:szCs w:val="24"/>
              </w:rPr>
            </w:pPr>
            <w:r w:rsidRPr="00D93699">
              <w:rPr>
                <w:sz w:val="24"/>
                <w:szCs w:val="24"/>
              </w:rPr>
              <w:t>1</w:t>
            </w:r>
          </w:p>
        </w:tc>
        <w:tc>
          <w:tcPr>
            <w:tcW w:w="3251"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ind w:left="0" w:right="-261" w:hanging="22"/>
              <w:rPr>
                <w:sz w:val="24"/>
                <w:szCs w:val="24"/>
              </w:rPr>
            </w:pPr>
            <w:r w:rsidRPr="00D93699">
              <w:rPr>
                <w:sz w:val="24"/>
                <w:szCs w:val="24"/>
              </w:rPr>
              <w:t xml:space="preserve">Производства лесопильные – класс </w:t>
            </w:r>
            <w:r w:rsidRPr="00D93699">
              <w:rPr>
                <w:sz w:val="24"/>
                <w:szCs w:val="24"/>
                <w:lang w:val="en-US"/>
              </w:rPr>
              <w:t>IV</w:t>
            </w:r>
            <w:r w:rsidRPr="00D93699">
              <w:rPr>
                <w:sz w:val="24"/>
                <w:szCs w:val="24"/>
              </w:rPr>
              <w:t xml:space="preserve">     </w:t>
            </w:r>
          </w:p>
        </w:tc>
        <w:tc>
          <w:tcPr>
            <w:tcW w:w="1117"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ind w:right="77"/>
              <w:jc w:val="center"/>
            </w:pPr>
            <w:r w:rsidRPr="00D93699">
              <w:t>100</w:t>
            </w:r>
          </w:p>
        </w:tc>
      </w:tr>
      <w:tr w:rsidR="001A010E" w:rsidRPr="00D93699" w:rsidTr="00130442">
        <w:tc>
          <w:tcPr>
            <w:tcW w:w="632"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tabs>
                <w:tab w:val="left" w:pos="432"/>
              </w:tabs>
              <w:ind w:left="0" w:right="88" w:firstLine="432"/>
              <w:jc w:val="center"/>
              <w:rPr>
                <w:sz w:val="24"/>
                <w:szCs w:val="24"/>
              </w:rPr>
            </w:pPr>
            <w:r w:rsidRPr="00D93699">
              <w:rPr>
                <w:sz w:val="24"/>
                <w:szCs w:val="24"/>
              </w:rPr>
              <w:t>2</w:t>
            </w:r>
          </w:p>
        </w:tc>
        <w:tc>
          <w:tcPr>
            <w:tcW w:w="3251"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ind w:left="0" w:right="-261" w:hanging="22"/>
              <w:rPr>
                <w:sz w:val="24"/>
                <w:szCs w:val="24"/>
                <w:lang w:val="en-US"/>
              </w:rPr>
            </w:pPr>
            <w:r w:rsidRPr="00D93699">
              <w:rPr>
                <w:sz w:val="24"/>
                <w:szCs w:val="24"/>
              </w:rPr>
              <w:t xml:space="preserve">Деревообрабатывающее производство, класс </w:t>
            </w:r>
            <w:r w:rsidRPr="00D93699">
              <w:rPr>
                <w:sz w:val="24"/>
                <w:szCs w:val="24"/>
                <w:lang w:val="en-US"/>
              </w:rPr>
              <w:t>III</w:t>
            </w:r>
          </w:p>
        </w:tc>
        <w:tc>
          <w:tcPr>
            <w:tcW w:w="1117"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ind w:right="77"/>
              <w:jc w:val="center"/>
              <w:rPr>
                <w:lang w:val="en-US"/>
              </w:rPr>
            </w:pPr>
            <w:r w:rsidRPr="00D93699">
              <w:rPr>
                <w:lang w:val="en-US"/>
              </w:rPr>
              <w:t>300</w:t>
            </w:r>
          </w:p>
        </w:tc>
      </w:tr>
      <w:tr w:rsidR="001A010E" w:rsidRPr="00D93699" w:rsidTr="00130442">
        <w:tc>
          <w:tcPr>
            <w:tcW w:w="632"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tabs>
                <w:tab w:val="left" w:pos="432"/>
              </w:tabs>
              <w:ind w:left="0" w:right="88" w:firstLine="432"/>
              <w:jc w:val="center"/>
              <w:rPr>
                <w:sz w:val="24"/>
                <w:szCs w:val="24"/>
              </w:rPr>
            </w:pPr>
            <w:r w:rsidRPr="00D93699">
              <w:rPr>
                <w:sz w:val="24"/>
                <w:szCs w:val="24"/>
              </w:rPr>
              <w:t>3</w:t>
            </w:r>
          </w:p>
        </w:tc>
        <w:tc>
          <w:tcPr>
            <w:tcW w:w="3251"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ind w:left="0" w:right="-261" w:hanging="22"/>
              <w:rPr>
                <w:sz w:val="24"/>
                <w:szCs w:val="24"/>
              </w:rPr>
            </w:pPr>
            <w:r w:rsidRPr="00D93699">
              <w:rPr>
                <w:sz w:val="24"/>
                <w:szCs w:val="24"/>
              </w:rPr>
              <w:t>Промышленные объекты и производства(м</w:t>
            </w:r>
            <w:r w:rsidRPr="00D93699">
              <w:rPr>
                <w:color w:val="000000"/>
                <w:sz w:val="24"/>
                <w:szCs w:val="24"/>
              </w:rPr>
              <w:t>ясоперерабатывающие, консервные, рыбокоптильные производства методом холодного и горячего копчения)</w:t>
            </w:r>
            <w:r w:rsidRPr="00D93699">
              <w:rPr>
                <w:sz w:val="24"/>
                <w:szCs w:val="24"/>
              </w:rPr>
              <w:t xml:space="preserve">– класс </w:t>
            </w:r>
            <w:r w:rsidRPr="00D93699">
              <w:rPr>
                <w:sz w:val="24"/>
                <w:szCs w:val="24"/>
                <w:lang w:val="en-US"/>
              </w:rPr>
              <w:t>III</w:t>
            </w:r>
            <w:r w:rsidRPr="00D93699">
              <w:rPr>
                <w:sz w:val="24"/>
                <w:szCs w:val="24"/>
              </w:rPr>
              <w:t xml:space="preserve"> </w:t>
            </w:r>
          </w:p>
        </w:tc>
        <w:tc>
          <w:tcPr>
            <w:tcW w:w="1117" w:type="pct"/>
            <w:tcBorders>
              <w:top w:val="single" w:sz="4" w:space="0" w:color="auto"/>
              <w:left w:val="single" w:sz="4" w:space="0" w:color="auto"/>
              <w:bottom w:val="single" w:sz="4" w:space="0" w:color="auto"/>
              <w:right w:val="single" w:sz="4" w:space="0" w:color="auto"/>
            </w:tcBorders>
            <w:vAlign w:val="center"/>
          </w:tcPr>
          <w:p w:rsidR="001A010E" w:rsidRPr="00D93699" w:rsidRDefault="001A010E" w:rsidP="001A010E">
            <w:pPr>
              <w:ind w:left="-108" w:right="-42"/>
              <w:jc w:val="center"/>
            </w:pPr>
            <w:r w:rsidRPr="00D93699">
              <w:t>300</w:t>
            </w:r>
          </w:p>
        </w:tc>
      </w:tr>
      <w:tr w:rsidR="001A010E" w:rsidRPr="00D93699" w:rsidTr="00130442">
        <w:tc>
          <w:tcPr>
            <w:tcW w:w="632"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tabs>
                <w:tab w:val="left" w:pos="432"/>
              </w:tabs>
              <w:ind w:left="0" w:right="88" w:firstLine="432"/>
              <w:jc w:val="center"/>
              <w:rPr>
                <w:sz w:val="24"/>
                <w:szCs w:val="24"/>
              </w:rPr>
            </w:pPr>
            <w:r w:rsidRPr="00D93699">
              <w:rPr>
                <w:sz w:val="24"/>
                <w:szCs w:val="24"/>
              </w:rPr>
              <w:lastRenderedPageBreak/>
              <w:t>4</w:t>
            </w:r>
          </w:p>
        </w:tc>
        <w:tc>
          <w:tcPr>
            <w:tcW w:w="3251"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ind w:left="0" w:right="-261" w:hanging="22"/>
              <w:rPr>
                <w:sz w:val="24"/>
                <w:szCs w:val="24"/>
              </w:rPr>
            </w:pPr>
            <w:r w:rsidRPr="00D93699">
              <w:rPr>
                <w:sz w:val="24"/>
                <w:szCs w:val="24"/>
              </w:rPr>
              <w:t>Промышленные объекты и производства  (хлебопекарные, м</w:t>
            </w:r>
            <w:r w:rsidRPr="00D93699">
              <w:rPr>
                <w:color w:val="000000"/>
                <w:sz w:val="24"/>
                <w:szCs w:val="24"/>
              </w:rPr>
              <w:t xml:space="preserve">олочные и маслобойные,      </w:t>
            </w:r>
            <w:r w:rsidRPr="00D93699">
              <w:rPr>
                <w:sz w:val="24"/>
                <w:szCs w:val="24"/>
              </w:rPr>
              <w:t xml:space="preserve">производства, – класс </w:t>
            </w:r>
            <w:r w:rsidRPr="00D93699">
              <w:rPr>
                <w:sz w:val="24"/>
                <w:szCs w:val="24"/>
                <w:lang w:val="en-US"/>
              </w:rPr>
              <w:t>IV</w:t>
            </w:r>
          </w:p>
        </w:tc>
        <w:tc>
          <w:tcPr>
            <w:tcW w:w="1117" w:type="pct"/>
            <w:tcBorders>
              <w:top w:val="single" w:sz="4" w:space="0" w:color="auto"/>
              <w:left w:val="single" w:sz="4" w:space="0" w:color="auto"/>
              <w:bottom w:val="single" w:sz="4" w:space="0" w:color="auto"/>
              <w:right w:val="single" w:sz="4" w:space="0" w:color="auto"/>
            </w:tcBorders>
            <w:vAlign w:val="center"/>
          </w:tcPr>
          <w:p w:rsidR="001A010E" w:rsidRPr="00D93699" w:rsidRDefault="001A010E" w:rsidP="001A010E">
            <w:pPr>
              <w:ind w:left="-108" w:right="-42"/>
              <w:jc w:val="center"/>
            </w:pPr>
            <w:r w:rsidRPr="00D93699">
              <w:t>100</w:t>
            </w:r>
          </w:p>
        </w:tc>
      </w:tr>
      <w:tr w:rsidR="001A010E" w:rsidRPr="00D93699" w:rsidTr="00130442">
        <w:tc>
          <w:tcPr>
            <w:tcW w:w="632"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tabs>
                <w:tab w:val="left" w:pos="432"/>
              </w:tabs>
              <w:ind w:left="0" w:right="88" w:firstLine="432"/>
              <w:jc w:val="center"/>
              <w:rPr>
                <w:sz w:val="24"/>
                <w:szCs w:val="24"/>
              </w:rPr>
            </w:pPr>
            <w:r w:rsidRPr="00D93699">
              <w:rPr>
                <w:sz w:val="24"/>
                <w:szCs w:val="24"/>
              </w:rPr>
              <w:t>5</w:t>
            </w:r>
          </w:p>
        </w:tc>
        <w:tc>
          <w:tcPr>
            <w:tcW w:w="3251"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ind w:left="0" w:right="-261" w:hanging="22"/>
              <w:rPr>
                <w:sz w:val="24"/>
                <w:szCs w:val="24"/>
              </w:rPr>
            </w:pPr>
            <w:r w:rsidRPr="00D93699">
              <w:rPr>
                <w:color w:val="000000"/>
                <w:sz w:val="24"/>
                <w:szCs w:val="24"/>
              </w:rPr>
              <w:t xml:space="preserve">Малые предприятия и цеха малой мощности: по переработке мяса до 5 тонн в сутки без копчения; молока - до 10 т/сутки, производство хлеба и хлебобулочных изделий - до 2,5 т/сутки, рыбы - до 10 т/сутки, предприятия по производству кондитерских изделий до 0,5 т/сутки, класс </w:t>
            </w:r>
            <w:r w:rsidRPr="00D93699">
              <w:rPr>
                <w:sz w:val="24"/>
                <w:szCs w:val="24"/>
                <w:lang w:val="en-US"/>
              </w:rPr>
              <w:t>V</w:t>
            </w:r>
          </w:p>
        </w:tc>
        <w:tc>
          <w:tcPr>
            <w:tcW w:w="1117" w:type="pct"/>
            <w:tcBorders>
              <w:top w:val="single" w:sz="4" w:space="0" w:color="auto"/>
              <w:left w:val="single" w:sz="4" w:space="0" w:color="auto"/>
              <w:bottom w:val="single" w:sz="4" w:space="0" w:color="auto"/>
              <w:right w:val="single" w:sz="4" w:space="0" w:color="auto"/>
            </w:tcBorders>
            <w:vAlign w:val="center"/>
          </w:tcPr>
          <w:p w:rsidR="001A010E" w:rsidRPr="00D93699" w:rsidRDefault="001A010E" w:rsidP="001A010E">
            <w:pPr>
              <w:ind w:left="-108" w:right="-42"/>
              <w:jc w:val="center"/>
            </w:pPr>
            <w:r w:rsidRPr="00D93699">
              <w:t>50</w:t>
            </w:r>
          </w:p>
        </w:tc>
      </w:tr>
      <w:tr w:rsidR="001A010E" w:rsidRPr="00D93699" w:rsidTr="00130442">
        <w:tc>
          <w:tcPr>
            <w:tcW w:w="632"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tabs>
                <w:tab w:val="left" w:pos="432"/>
              </w:tabs>
              <w:ind w:left="-169" w:right="88" w:firstLine="432"/>
              <w:jc w:val="center"/>
              <w:rPr>
                <w:sz w:val="24"/>
                <w:szCs w:val="24"/>
              </w:rPr>
            </w:pPr>
            <w:r w:rsidRPr="00D93699">
              <w:rPr>
                <w:sz w:val="24"/>
                <w:szCs w:val="24"/>
              </w:rPr>
              <w:t>6</w:t>
            </w:r>
          </w:p>
        </w:tc>
        <w:tc>
          <w:tcPr>
            <w:tcW w:w="3251"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ind w:left="0" w:right="-261" w:hanging="22"/>
              <w:rPr>
                <w:sz w:val="24"/>
                <w:szCs w:val="24"/>
              </w:rPr>
            </w:pPr>
            <w:r w:rsidRPr="00D93699">
              <w:rPr>
                <w:color w:val="000000"/>
                <w:sz w:val="24"/>
                <w:szCs w:val="24"/>
              </w:rPr>
              <w:t>Фермы крупного рогатого скота более 100 и  менее 1200 голов (всех специализаций), фермы коневодческие, овцеводческие на 5-30 тыс.голов,. птицеводческие до 100 тыс.кур-несушек и до 1 млн.бройлеров</w:t>
            </w:r>
            <w:r w:rsidRPr="00D93699">
              <w:rPr>
                <w:sz w:val="24"/>
                <w:szCs w:val="24"/>
              </w:rPr>
              <w:t xml:space="preserve"> з</w:t>
            </w:r>
            <w:r w:rsidRPr="00D93699">
              <w:rPr>
                <w:color w:val="000000"/>
                <w:sz w:val="24"/>
                <w:szCs w:val="24"/>
              </w:rPr>
              <w:t>верофермы</w:t>
            </w:r>
            <w:r w:rsidRPr="00D93699">
              <w:rPr>
                <w:color w:val="000000"/>
                <w:sz w:val="19"/>
                <w:szCs w:val="19"/>
              </w:rPr>
              <w:t>,</w:t>
            </w:r>
            <w:r w:rsidRPr="00D93699">
              <w:rPr>
                <w:sz w:val="24"/>
                <w:szCs w:val="24"/>
              </w:rPr>
              <w:t xml:space="preserve">-  класс </w:t>
            </w:r>
            <w:r w:rsidRPr="00D93699">
              <w:rPr>
                <w:sz w:val="24"/>
                <w:szCs w:val="24"/>
                <w:lang w:val="en-US"/>
              </w:rPr>
              <w:t>III</w:t>
            </w:r>
            <w:r w:rsidRPr="00D93699">
              <w:rPr>
                <w:sz w:val="24"/>
                <w:szCs w:val="24"/>
              </w:rPr>
              <w:t xml:space="preserve">   </w:t>
            </w:r>
          </w:p>
        </w:tc>
        <w:tc>
          <w:tcPr>
            <w:tcW w:w="1117" w:type="pct"/>
            <w:tcBorders>
              <w:top w:val="single" w:sz="4" w:space="0" w:color="auto"/>
              <w:left w:val="single" w:sz="4" w:space="0" w:color="auto"/>
              <w:bottom w:val="single" w:sz="4" w:space="0" w:color="auto"/>
              <w:right w:val="single" w:sz="4" w:space="0" w:color="auto"/>
            </w:tcBorders>
            <w:vAlign w:val="center"/>
          </w:tcPr>
          <w:p w:rsidR="001A010E" w:rsidRPr="00D93699" w:rsidRDefault="001A010E" w:rsidP="001A010E">
            <w:pPr>
              <w:ind w:left="-108" w:right="-42"/>
              <w:jc w:val="center"/>
            </w:pPr>
            <w:r w:rsidRPr="00D93699">
              <w:t>300</w:t>
            </w:r>
          </w:p>
        </w:tc>
      </w:tr>
      <w:tr w:rsidR="001A010E" w:rsidRPr="00D93699" w:rsidTr="00130442">
        <w:tc>
          <w:tcPr>
            <w:tcW w:w="632"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tabs>
                <w:tab w:val="left" w:pos="432"/>
              </w:tabs>
              <w:ind w:left="-169" w:right="88" w:firstLine="432"/>
              <w:jc w:val="center"/>
              <w:rPr>
                <w:sz w:val="24"/>
                <w:szCs w:val="24"/>
              </w:rPr>
            </w:pPr>
            <w:r w:rsidRPr="00D93699">
              <w:rPr>
                <w:sz w:val="24"/>
                <w:szCs w:val="24"/>
              </w:rPr>
              <w:t>7</w:t>
            </w:r>
          </w:p>
        </w:tc>
        <w:tc>
          <w:tcPr>
            <w:tcW w:w="3251"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ind w:left="0" w:right="-261" w:hanging="22"/>
              <w:rPr>
                <w:sz w:val="24"/>
                <w:szCs w:val="24"/>
              </w:rPr>
            </w:pPr>
            <w:r w:rsidRPr="00D93699">
              <w:rPr>
                <w:color w:val="000000"/>
                <w:sz w:val="24"/>
                <w:szCs w:val="24"/>
              </w:rPr>
              <w:t>Тепличные и парниковые хозяйства, хозяйства с содержанием животных (свинарники, коровники, питомники, конюшни, зверофермы) до 100 голов, класс</w:t>
            </w:r>
            <w:r w:rsidRPr="00D93699">
              <w:rPr>
                <w:sz w:val="24"/>
                <w:szCs w:val="24"/>
              </w:rPr>
              <w:t xml:space="preserve"> </w:t>
            </w:r>
            <w:r w:rsidRPr="00D93699">
              <w:rPr>
                <w:sz w:val="24"/>
                <w:szCs w:val="24"/>
                <w:lang w:val="en-US"/>
              </w:rPr>
              <w:t>IV</w:t>
            </w:r>
          </w:p>
        </w:tc>
        <w:tc>
          <w:tcPr>
            <w:tcW w:w="1117" w:type="pct"/>
            <w:tcBorders>
              <w:top w:val="single" w:sz="4" w:space="0" w:color="auto"/>
              <w:left w:val="single" w:sz="4" w:space="0" w:color="auto"/>
              <w:bottom w:val="single" w:sz="4" w:space="0" w:color="auto"/>
              <w:right w:val="single" w:sz="4" w:space="0" w:color="auto"/>
            </w:tcBorders>
            <w:vAlign w:val="center"/>
          </w:tcPr>
          <w:p w:rsidR="001A010E" w:rsidRPr="00D93699" w:rsidRDefault="001A010E" w:rsidP="001A010E">
            <w:pPr>
              <w:ind w:left="-108" w:right="-42"/>
              <w:jc w:val="center"/>
            </w:pPr>
            <w:r w:rsidRPr="00D93699">
              <w:t>100</w:t>
            </w:r>
          </w:p>
        </w:tc>
      </w:tr>
      <w:tr w:rsidR="001A010E" w:rsidRPr="00D93699" w:rsidTr="00130442">
        <w:tc>
          <w:tcPr>
            <w:tcW w:w="632"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tabs>
                <w:tab w:val="left" w:pos="432"/>
              </w:tabs>
              <w:ind w:left="-169" w:right="88" w:firstLine="432"/>
              <w:jc w:val="center"/>
              <w:rPr>
                <w:sz w:val="24"/>
                <w:szCs w:val="24"/>
              </w:rPr>
            </w:pPr>
            <w:r w:rsidRPr="00D93699">
              <w:rPr>
                <w:sz w:val="24"/>
                <w:szCs w:val="24"/>
              </w:rPr>
              <w:t>8</w:t>
            </w:r>
          </w:p>
        </w:tc>
        <w:tc>
          <w:tcPr>
            <w:tcW w:w="3251"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ind w:left="0" w:right="-261" w:hanging="22"/>
              <w:rPr>
                <w:sz w:val="24"/>
                <w:szCs w:val="24"/>
              </w:rPr>
            </w:pPr>
            <w:r w:rsidRPr="00D93699">
              <w:rPr>
                <w:color w:val="000000"/>
                <w:sz w:val="24"/>
                <w:szCs w:val="24"/>
              </w:rPr>
              <w:t>Хозяйства с содержанием животных (свинарники, коровники, питомники, конюшни, зверофермы) до 50 голов</w:t>
            </w:r>
            <w:r w:rsidRPr="00D93699">
              <w:rPr>
                <w:color w:val="000000"/>
                <w:sz w:val="19"/>
                <w:szCs w:val="19"/>
              </w:rPr>
              <w:t>.</w:t>
            </w:r>
            <w:r w:rsidRPr="00D93699">
              <w:rPr>
                <w:sz w:val="24"/>
                <w:szCs w:val="24"/>
              </w:rPr>
              <w:t xml:space="preserve">  -  класс </w:t>
            </w:r>
            <w:r w:rsidRPr="00D93699">
              <w:rPr>
                <w:sz w:val="24"/>
                <w:szCs w:val="24"/>
                <w:lang w:val="en-US"/>
              </w:rPr>
              <w:t>V</w:t>
            </w:r>
            <w:r w:rsidRPr="00D93699">
              <w:rPr>
                <w:sz w:val="24"/>
                <w:szCs w:val="24"/>
              </w:rPr>
              <w:t xml:space="preserve">   </w:t>
            </w:r>
          </w:p>
        </w:tc>
        <w:tc>
          <w:tcPr>
            <w:tcW w:w="1117" w:type="pct"/>
            <w:tcBorders>
              <w:top w:val="single" w:sz="4" w:space="0" w:color="auto"/>
              <w:left w:val="single" w:sz="4" w:space="0" w:color="auto"/>
              <w:bottom w:val="single" w:sz="4" w:space="0" w:color="auto"/>
              <w:right w:val="single" w:sz="4" w:space="0" w:color="auto"/>
            </w:tcBorders>
            <w:vAlign w:val="center"/>
          </w:tcPr>
          <w:p w:rsidR="001A010E" w:rsidRPr="00D93699" w:rsidRDefault="001A010E" w:rsidP="001A010E">
            <w:pPr>
              <w:ind w:left="-108" w:right="-42"/>
              <w:jc w:val="center"/>
            </w:pPr>
            <w:r w:rsidRPr="00D93699">
              <w:t>50</w:t>
            </w:r>
          </w:p>
        </w:tc>
      </w:tr>
      <w:tr w:rsidR="001A010E" w:rsidRPr="00D93699" w:rsidTr="00130442">
        <w:tc>
          <w:tcPr>
            <w:tcW w:w="632"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tabs>
                <w:tab w:val="left" w:pos="432"/>
              </w:tabs>
              <w:ind w:left="-169" w:right="88" w:firstLine="432"/>
              <w:jc w:val="center"/>
              <w:rPr>
                <w:sz w:val="24"/>
                <w:szCs w:val="24"/>
              </w:rPr>
            </w:pPr>
            <w:r w:rsidRPr="00D93699">
              <w:rPr>
                <w:sz w:val="24"/>
                <w:szCs w:val="24"/>
              </w:rPr>
              <w:t>9</w:t>
            </w:r>
          </w:p>
        </w:tc>
        <w:tc>
          <w:tcPr>
            <w:tcW w:w="3251"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spacing w:after="0"/>
              <w:ind w:left="0" w:right="-261" w:hanging="23"/>
              <w:rPr>
                <w:color w:val="000000"/>
                <w:sz w:val="24"/>
                <w:szCs w:val="24"/>
              </w:rPr>
            </w:pPr>
            <w:r w:rsidRPr="00D93699">
              <w:rPr>
                <w:color w:val="000000"/>
                <w:sz w:val="24"/>
                <w:szCs w:val="24"/>
              </w:rPr>
              <w:t>Склады хранения пищевых продуктов (мясных, молочных, кондитерских, овощей, фруктов, напитков и др.), лекарственных, промышленных и хозяйственных товаров,</w:t>
            </w:r>
          </w:p>
          <w:p w:rsidR="001A010E" w:rsidRPr="00D93699" w:rsidRDefault="001A010E" w:rsidP="001A010E">
            <w:pPr>
              <w:pStyle w:val="31"/>
              <w:spacing w:after="0"/>
              <w:ind w:left="0" w:right="-261" w:hanging="23"/>
              <w:rPr>
                <w:sz w:val="24"/>
                <w:szCs w:val="24"/>
              </w:rPr>
            </w:pPr>
            <w:r w:rsidRPr="00D93699">
              <w:rPr>
                <w:color w:val="000000"/>
                <w:sz w:val="24"/>
                <w:szCs w:val="24"/>
              </w:rPr>
              <w:t xml:space="preserve"> класс </w:t>
            </w:r>
            <w:r w:rsidRPr="00D93699">
              <w:rPr>
                <w:sz w:val="24"/>
                <w:szCs w:val="24"/>
                <w:lang w:val="en-US"/>
              </w:rPr>
              <w:t>V</w:t>
            </w:r>
          </w:p>
        </w:tc>
        <w:tc>
          <w:tcPr>
            <w:tcW w:w="1117" w:type="pct"/>
            <w:tcBorders>
              <w:top w:val="single" w:sz="4" w:space="0" w:color="auto"/>
              <w:left w:val="single" w:sz="4" w:space="0" w:color="auto"/>
              <w:bottom w:val="single" w:sz="4" w:space="0" w:color="auto"/>
              <w:right w:val="single" w:sz="4" w:space="0" w:color="auto"/>
            </w:tcBorders>
            <w:vAlign w:val="center"/>
          </w:tcPr>
          <w:p w:rsidR="001A010E" w:rsidRPr="00D93699" w:rsidRDefault="001A010E" w:rsidP="001A010E">
            <w:pPr>
              <w:ind w:left="-108" w:right="-42"/>
              <w:jc w:val="center"/>
            </w:pPr>
            <w:r w:rsidRPr="00D93699">
              <w:t>50</w:t>
            </w:r>
          </w:p>
        </w:tc>
      </w:tr>
      <w:tr w:rsidR="001A010E" w:rsidRPr="00D93699" w:rsidTr="00130442">
        <w:tc>
          <w:tcPr>
            <w:tcW w:w="632"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tabs>
                <w:tab w:val="left" w:pos="432"/>
              </w:tabs>
              <w:ind w:left="-169" w:right="88" w:firstLine="432"/>
              <w:jc w:val="center"/>
              <w:rPr>
                <w:sz w:val="24"/>
                <w:szCs w:val="24"/>
              </w:rPr>
            </w:pPr>
            <w:r w:rsidRPr="00D93699">
              <w:rPr>
                <w:sz w:val="24"/>
                <w:szCs w:val="24"/>
              </w:rPr>
              <w:t>10</w:t>
            </w:r>
          </w:p>
        </w:tc>
        <w:tc>
          <w:tcPr>
            <w:tcW w:w="3251"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ind w:left="0" w:right="-261" w:hanging="22"/>
              <w:rPr>
                <w:sz w:val="24"/>
                <w:szCs w:val="24"/>
              </w:rPr>
            </w:pPr>
            <w:r w:rsidRPr="00D93699">
              <w:rPr>
                <w:sz w:val="24"/>
                <w:szCs w:val="24"/>
              </w:rPr>
              <w:t>Сельские кладбища</w:t>
            </w:r>
          </w:p>
        </w:tc>
        <w:tc>
          <w:tcPr>
            <w:tcW w:w="1117" w:type="pct"/>
            <w:tcBorders>
              <w:top w:val="single" w:sz="4" w:space="0" w:color="auto"/>
              <w:left w:val="single" w:sz="4" w:space="0" w:color="auto"/>
              <w:bottom w:val="single" w:sz="4" w:space="0" w:color="auto"/>
              <w:right w:val="single" w:sz="4" w:space="0" w:color="auto"/>
            </w:tcBorders>
            <w:vAlign w:val="center"/>
          </w:tcPr>
          <w:p w:rsidR="001A010E" w:rsidRPr="00D93699" w:rsidRDefault="001A010E" w:rsidP="001A010E">
            <w:pPr>
              <w:ind w:left="-108" w:right="-42"/>
              <w:jc w:val="center"/>
            </w:pPr>
            <w:r w:rsidRPr="00D93699">
              <w:t>50</w:t>
            </w:r>
          </w:p>
        </w:tc>
      </w:tr>
      <w:tr w:rsidR="001A010E" w:rsidRPr="00D93699" w:rsidTr="00130442">
        <w:tc>
          <w:tcPr>
            <w:tcW w:w="632"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tabs>
                <w:tab w:val="left" w:pos="432"/>
              </w:tabs>
              <w:ind w:left="-169" w:right="88" w:firstLine="432"/>
              <w:jc w:val="center"/>
              <w:rPr>
                <w:sz w:val="24"/>
                <w:szCs w:val="24"/>
              </w:rPr>
            </w:pPr>
            <w:r w:rsidRPr="00D93699">
              <w:rPr>
                <w:sz w:val="24"/>
                <w:szCs w:val="24"/>
              </w:rPr>
              <w:t>11</w:t>
            </w:r>
          </w:p>
        </w:tc>
        <w:tc>
          <w:tcPr>
            <w:tcW w:w="3251"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ind w:left="0" w:right="-261" w:hanging="22"/>
              <w:rPr>
                <w:sz w:val="24"/>
                <w:szCs w:val="24"/>
              </w:rPr>
            </w:pPr>
            <w:r w:rsidRPr="00D93699">
              <w:rPr>
                <w:color w:val="000000"/>
                <w:sz w:val="24"/>
                <w:szCs w:val="24"/>
              </w:rPr>
              <w:t>Кладбища смешанного и традиционного захоронения площадью 10 и менее га</w:t>
            </w:r>
          </w:p>
        </w:tc>
        <w:tc>
          <w:tcPr>
            <w:tcW w:w="1117" w:type="pct"/>
            <w:tcBorders>
              <w:top w:val="single" w:sz="4" w:space="0" w:color="auto"/>
              <w:left w:val="single" w:sz="4" w:space="0" w:color="auto"/>
              <w:bottom w:val="single" w:sz="4" w:space="0" w:color="auto"/>
              <w:right w:val="single" w:sz="4" w:space="0" w:color="auto"/>
            </w:tcBorders>
            <w:vAlign w:val="center"/>
          </w:tcPr>
          <w:p w:rsidR="001A010E" w:rsidRPr="00D93699" w:rsidRDefault="001A010E" w:rsidP="001A010E">
            <w:pPr>
              <w:ind w:left="-108" w:right="-42"/>
              <w:jc w:val="center"/>
            </w:pPr>
            <w:r w:rsidRPr="00D93699">
              <w:t>100</w:t>
            </w:r>
          </w:p>
        </w:tc>
      </w:tr>
      <w:tr w:rsidR="001A010E" w:rsidRPr="00D93699" w:rsidTr="00130442">
        <w:tc>
          <w:tcPr>
            <w:tcW w:w="632"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tabs>
                <w:tab w:val="left" w:pos="432"/>
              </w:tabs>
              <w:ind w:left="-169" w:right="88" w:firstLine="432"/>
              <w:jc w:val="center"/>
              <w:rPr>
                <w:sz w:val="24"/>
                <w:szCs w:val="24"/>
              </w:rPr>
            </w:pPr>
            <w:r w:rsidRPr="00D93699">
              <w:rPr>
                <w:sz w:val="24"/>
                <w:szCs w:val="24"/>
              </w:rPr>
              <w:t>12</w:t>
            </w:r>
          </w:p>
        </w:tc>
        <w:tc>
          <w:tcPr>
            <w:tcW w:w="3251"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ind w:left="0" w:right="-261" w:hanging="22"/>
              <w:rPr>
                <w:sz w:val="24"/>
                <w:szCs w:val="24"/>
              </w:rPr>
            </w:pPr>
            <w:r w:rsidRPr="00D93699">
              <w:rPr>
                <w:sz w:val="24"/>
                <w:szCs w:val="24"/>
              </w:rPr>
              <w:t xml:space="preserve">Котельные, ТЭЦ, класс </w:t>
            </w:r>
            <w:r w:rsidRPr="00D93699">
              <w:rPr>
                <w:sz w:val="24"/>
                <w:szCs w:val="24"/>
                <w:lang w:val="en-US"/>
              </w:rPr>
              <w:t xml:space="preserve">III </w:t>
            </w:r>
            <w:r>
              <w:rPr>
                <w:sz w:val="24"/>
                <w:szCs w:val="24"/>
              </w:rPr>
              <w:t>*</w:t>
            </w:r>
            <w:r w:rsidRPr="00D93699">
              <w:rPr>
                <w:sz w:val="24"/>
                <w:szCs w:val="24"/>
                <w:lang w:val="en-US"/>
              </w:rPr>
              <w:t xml:space="preserve">                                                                           </w:t>
            </w:r>
          </w:p>
        </w:tc>
        <w:tc>
          <w:tcPr>
            <w:tcW w:w="1117" w:type="pct"/>
            <w:tcBorders>
              <w:top w:val="single" w:sz="4" w:space="0" w:color="auto"/>
              <w:left w:val="single" w:sz="4" w:space="0" w:color="auto"/>
              <w:bottom w:val="single" w:sz="4" w:space="0" w:color="auto"/>
              <w:right w:val="single" w:sz="4" w:space="0" w:color="auto"/>
            </w:tcBorders>
            <w:vAlign w:val="center"/>
          </w:tcPr>
          <w:p w:rsidR="001A010E" w:rsidRPr="00D93699" w:rsidRDefault="001A010E" w:rsidP="001A010E">
            <w:pPr>
              <w:ind w:left="-108" w:right="-42"/>
              <w:jc w:val="center"/>
            </w:pPr>
            <w:r w:rsidRPr="00D93699">
              <w:t>300</w:t>
            </w:r>
          </w:p>
        </w:tc>
      </w:tr>
      <w:tr w:rsidR="001A010E" w:rsidRPr="00D93699" w:rsidTr="00130442">
        <w:tc>
          <w:tcPr>
            <w:tcW w:w="632"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tabs>
                <w:tab w:val="left" w:pos="432"/>
              </w:tabs>
              <w:ind w:left="-169" w:right="88" w:firstLine="432"/>
              <w:jc w:val="center"/>
              <w:rPr>
                <w:sz w:val="24"/>
                <w:szCs w:val="24"/>
              </w:rPr>
            </w:pPr>
            <w:r w:rsidRPr="00D93699">
              <w:rPr>
                <w:sz w:val="24"/>
                <w:szCs w:val="24"/>
              </w:rPr>
              <w:t>13</w:t>
            </w:r>
          </w:p>
        </w:tc>
        <w:tc>
          <w:tcPr>
            <w:tcW w:w="3251"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ind w:left="0" w:right="-261" w:hanging="22"/>
              <w:rPr>
                <w:sz w:val="24"/>
                <w:szCs w:val="24"/>
              </w:rPr>
            </w:pPr>
            <w:r w:rsidRPr="00D93699">
              <w:rPr>
                <w:color w:val="000000"/>
                <w:sz w:val="24"/>
                <w:szCs w:val="24"/>
              </w:rPr>
              <w:t>Автозаправочные станции для заправки транспортных средств жидким и газовым моторным топливом, мойка автомобилей с количеством постов от 2 до5,</w:t>
            </w:r>
            <w:r w:rsidRPr="00D93699">
              <w:rPr>
                <w:sz w:val="24"/>
                <w:szCs w:val="24"/>
              </w:rPr>
              <w:t xml:space="preserve"> класс </w:t>
            </w:r>
            <w:r w:rsidRPr="00D93699">
              <w:rPr>
                <w:sz w:val="24"/>
                <w:szCs w:val="24"/>
                <w:lang w:val="en-US"/>
              </w:rPr>
              <w:t>IV</w:t>
            </w:r>
          </w:p>
        </w:tc>
        <w:tc>
          <w:tcPr>
            <w:tcW w:w="1117" w:type="pct"/>
            <w:tcBorders>
              <w:top w:val="single" w:sz="4" w:space="0" w:color="auto"/>
              <w:left w:val="single" w:sz="4" w:space="0" w:color="auto"/>
              <w:bottom w:val="single" w:sz="4" w:space="0" w:color="auto"/>
              <w:right w:val="single" w:sz="4" w:space="0" w:color="auto"/>
            </w:tcBorders>
            <w:vAlign w:val="center"/>
          </w:tcPr>
          <w:p w:rsidR="001A010E" w:rsidRPr="00D93699" w:rsidRDefault="001A010E" w:rsidP="001A010E">
            <w:pPr>
              <w:ind w:left="-108"/>
              <w:jc w:val="center"/>
            </w:pPr>
            <w:r w:rsidRPr="00D93699">
              <w:t>100</w:t>
            </w:r>
          </w:p>
        </w:tc>
      </w:tr>
      <w:tr w:rsidR="001A010E" w:rsidRPr="00D93699" w:rsidTr="00130442">
        <w:tc>
          <w:tcPr>
            <w:tcW w:w="632"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tabs>
                <w:tab w:val="left" w:pos="432"/>
              </w:tabs>
              <w:ind w:left="-169" w:right="88" w:firstLine="432"/>
              <w:jc w:val="center"/>
              <w:rPr>
                <w:sz w:val="24"/>
                <w:szCs w:val="24"/>
              </w:rPr>
            </w:pPr>
            <w:r w:rsidRPr="00D93699">
              <w:rPr>
                <w:sz w:val="24"/>
                <w:szCs w:val="24"/>
              </w:rPr>
              <w:t>14</w:t>
            </w:r>
          </w:p>
        </w:tc>
        <w:tc>
          <w:tcPr>
            <w:tcW w:w="3251"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ind w:left="0" w:right="-261" w:hanging="22"/>
              <w:rPr>
                <w:sz w:val="24"/>
                <w:szCs w:val="24"/>
              </w:rPr>
            </w:pPr>
            <w:r w:rsidRPr="00D93699">
              <w:rPr>
                <w:color w:val="000000"/>
                <w:sz w:val="24"/>
                <w:szCs w:val="24"/>
              </w:rPr>
              <w:t>Автозаправочные станции, предназначенные только для заправки легковых транспортных средств жидким моторным топливом, с наличием не более 3 топливораздаточных колонок, в том числе с объектами обслуживания водителей и пассажиров (магазин сопутствующих товаров, кафе и санитарные узлы).</w:t>
            </w:r>
            <w:r w:rsidRPr="00D93699">
              <w:rPr>
                <w:sz w:val="24"/>
                <w:szCs w:val="24"/>
              </w:rPr>
              <w:t xml:space="preserve"> класс </w:t>
            </w:r>
            <w:r w:rsidRPr="00D93699">
              <w:rPr>
                <w:sz w:val="24"/>
                <w:szCs w:val="24"/>
                <w:lang w:val="en-US"/>
              </w:rPr>
              <w:t>V</w:t>
            </w:r>
          </w:p>
        </w:tc>
        <w:tc>
          <w:tcPr>
            <w:tcW w:w="1117" w:type="pct"/>
            <w:tcBorders>
              <w:top w:val="single" w:sz="4" w:space="0" w:color="auto"/>
              <w:left w:val="single" w:sz="4" w:space="0" w:color="auto"/>
              <w:bottom w:val="single" w:sz="4" w:space="0" w:color="auto"/>
              <w:right w:val="single" w:sz="4" w:space="0" w:color="auto"/>
            </w:tcBorders>
            <w:vAlign w:val="center"/>
          </w:tcPr>
          <w:p w:rsidR="001A010E" w:rsidRPr="00D93699" w:rsidRDefault="001A010E" w:rsidP="001A010E">
            <w:pPr>
              <w:ind w:left="-108"/>
              <w:jc w:val="center"/>
            </w:pPr>
            <w:r w:rsidRPr="00D93699">
              <w:t>50</w:t>
            </w:r>
          </w:p>
        </w:tc>
      </w:tr>
      <w:tr w:rsidR="001A010E" w:rsidRPr="00D93699" w:rsidTr="00130442">
        <w:tc>
          <w:tcPr>
            <w:tcW w:w="632"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tabs>
                <w:tab w:val="left" w:pos="432"/>
              </w:tabs>
              <w:ind w:left="-169" w:right="88" w:firstLine="432"/>
              <w:jc w:val="center"/>
              <w:rPr>
                <w:sz w:val="24"/>
                <w:szCs w:val="24"/>
              </w:rPr>
            </w:pPr>
            <w:r w:rsidRPr="00D93699">
              <w:rPr>
                <w:sz w:val="24"/>
                <w:szCs w:val="24"/>
              </w:rPr>
              <w:t>15</w:t>
            </w:r>
          </w:p>
        </w:tc>
        <w:tc>
          <w:tcPr>
            <w:tcW w:w="3251"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ind w:left="0" w:right="-261" w:hanging="22"/>
              <w:rPr>
                <w:sz w:val="24"/>
                <w:szCs w:val="24"/>
              </w:rPr>
            </w:pPr>
            <w:r w:rsidRPr="00D93699">
              <w:rPr>
                <w:sz w:val="24"/>
                <w:szCs w:val="24"/>
              </w:rPr>
              <w:t>Площадка временного складирования ТБО</w:t>
            </w:r>
            <w:r w:rsidRPr="00D93699">
              <w:rPr>
                <w:color w:val="000000"/>
                <w:sz w:val="24"/>
                <w:szCs w:val="24"/>
              </w:rPr>
              <w:t xml:space="preserve"> мусороперегрузочные станции, класс</w:t>
            </w:r>
            <w:r w:rsidRPr="00D93699">
              <w:rPr>
                <w:sz w:val="24"/>
                <w:szCs w:val="24"/>
              </w:rPr>
              <w:t xml:space="preserve"> </w:t>
            </w:r>
            <w:r w:rsidRPr="00D93699">
              <w:rPr>
                <w:sz w:val="24"/>
                <w:szCs w:val="24"/>
                <w:lang w:val="en-US"/>
              </w:rPr>
              <w:t>IV</w:t>
            </w:r>
          </w:p>
        </w:tc>
        <w:tc>
          <w:tcPr>
            <w:tcW w:w="1117" w:type="pct"/>
            <w:tcBorders>
              <w:top w:val="single" w:sz="4" w:space="0" w:color="auto"/>
              <w:left w:val="single" w:sz="4" w:space="0" w:color="auto"/>
              <w:bottom w:val="single" w:sz="4" w:space="0" w:color="auto"/>
              <w:right w:val="single" w:sz="4" w:space="0" w:color="auto"/>
            </w:tcBorders>
            <w:vAlign w:val="center"/>
          </w:tcPr>
          <w:p w:rsidR="001A010E" w:rsidRPr="007A13B2" w:rsidRDefault="005056F5" w:rsidP="001A010E">
            <w:pPr>
              <w:ind w:left="-108" w:right="-42"/>
              <w:jc w:val="center"/>
            </w:pPr>
            <w:r w:rsidRPr="007A13B2">
              <w:t>500</w:t>
            </w:r>
          </w:p>
        </w:tc>
      </w:tr>
      <w:tr w:rsidR="001A010E" w:rsidRPr="00D93699" w:rsidTr="00130442">
        <w:tc>
          <w:tcPr>
            <w:tcW w:w="632"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tabs>
                <w:tab w:val="left" w:pos="432"/>
              </w:tabs>
              <w:ind w:left="-169" w:right="88" w:firstLine="432"/>
              <w:jc w:val="center"/>
              <w:rPr>
                <w:sz w:val="24"/>
                <w:szCs w:val="24"/>
              </w:rPr>
            </w:pPr>
            <w:r w:rsidRPr="00D93699">
              <w:rPr>
                <w:sz w:val="24"/>
                <w:szCs w:val="24"/>
              </w:rPr>
              <w:t>16</w:t>
            </w:r>
          </w:p>
        </w:tc>
        <w:tc>
          <w:tcPr>
            <w:tcW w:w="3251"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ind w:left="0" w:right="-261" w:hanging="22"/>
              <w:rPr>
                <w:sz w:val="24"/>
                <w:szCs w:val="24"/>
              </w:rPr>
            </w:pPr>
            <w:r w:rsidRPr="00D93699">
              <w:rPr>
                <w:color w:val="000000"/>
                <w:sz w:val="24"/>
                <w:szCs w:val="24"/>
              </w:rPr>
              <w:t xml:space="preserve">Полигоны по размещению, обезвреживанию, захоронению токсичных отходов производства и потребления 1-2 классов опасности, Скотомогильники с захоронением в ямах, класс </w:t>
            </w:r>
            <w:r w:rsidRPr="00D93699">
              <w:rPr>
                <w:color w:val="000000"/>
                <w:sz w:val="24"/>
                <w:szCs w:val="24"/>
                <w:lang w:val="en-US"/>
              </w:rPr>
              <w:t>I</w:t>
            </w:r>
          </w:p>
        </w:tc>
        <w:tc>
          <w:tcPr>
            <w:tcW w:w="1117" w:type="pct"/>
            <w:tcBorders>
              <w:top w:val="single" w:sz="4" w:space="0" w:color="auto"/>
              <w:left w:val="single" w:sz="4" w:space="0" w:color="auto"/>
              <w:bottom w:val="single" w:sz="4" w:space="0" w:color="auto"/>
              <w:right w:val="single" w:sz="4" w:space="0" w:color="auto"/>
            </w:tcBorders>
            <w:vAlign w:val="center"/>
          </w:tcPr>
          <w:p w:rsidR="001A010E" w:rsidRPr="00D93699" w:rsidRDefault="001A010E" w:rsidP="001A010E">
            <w:pPr>
              <w:ind w:left="-108" w:right="-42"/>
              <w:jc w:val="center"/>
            </w:pPr>
            <w:r w:rsidRPr="00D93699">
              <w:t>1000</w:t>
            </w:r>
          </w:p>
        </w:tc>
      </w:tr>
    </w:tbl>
    <w:p w:rsidR="00907388" w:rsidRDefault="00907388" w:rsidP="000C2DAB">
      <w:pPr>
        <w:ind w:firstLine="680"/>
        <w:contextualSpacing/>
        <w:jc w:val="both"/>
        <w:rPr>
          <w:color w:val="000000"/>
        </w:rPr>
      </w:pPr>
    </w:p>
    <w:p w:rsidR="00907388" w:rsidRDefault="00907388" w:rsidP="000C2DAB">
      <w:pPr>
        <w:ind w:firstLine="680"/>
        <w:contextualSpacing/>
        <w:jc w:val="both"/>
        <w:rPr>
          <w:color w:val="000000"/>
        </w:rPr>
      </w:pPr>
    </w:p>
    <w:p w:rsidR="004E5757" w:rsidRDefault="004E5757" w:rsidP="000C2DAB">
      <w:pPr>
        <w:ind w:firstLine="680"/>
        <w:contextualSpacing/>
        <w:jc w:val="both"/>
        <w:rPr>
          <w:color w:val="000000"/>
        </w:rPr>
      </w:pPr>
    </w:p>
    <w:p w:rsidR="004E5757" w:rsidRDefault="004E5757" w:rsidP="000C2DAB">
      <w:pPr>
        <w:ind w:firstLine="680"/>
        <w:contextualSpacing/>
        <w:jc w:val="both"/>
        <w:rPr>
          <w:color w:val="000000"/>
        </w:rPr>
      </w:pPr>
    </w:p>
    <w:p w:rsidR="000C2DAB" w:rsidRPr="00673A7C" w:rsidRDefault="000C2DAB" w:rsidP="000C2DAB">
      <w:pPr>
        <w:ind w:firstLine="680"/>
        <w:contextualSpacing/>
        <w:jc w:val="both"/>
        <w:rPr>
          <w:color w:val="000000"/>
        </w:rPr>
      </w:pPr>
      <w:r w:rsidRPr="00673A7C">
        <w:rPr>
          <w:color w:val="000000"/>
        </w:rPr>
        <w:lastRenderedPageBreak/>
        <w:t>Примечания:</w:t>
      </w:r>
    </w:p>
    <w:p w:rsidR="0072553D" w:rsidRDefault="000C2DAB" w:rsidP="00610EFA">
      <w:pPr>
        <w:pStyle w:val="af3"/>
        <w:ind w:firstLine="709"/>
        <w:jc w:val="both"/>
        <w:rPr>
          <w:rFonts w:eastAsiaTheme="majorEastAsia" w:cstheme="majorBidi"/>
          <w:b/>
          <w:bCs/>
          <w:szCs w:val="28"/>
        </w:rPr>
      </w:pPr>
      <w:r w:rsidRPr="00F43A49">
        <w:rPr>
          <w:color w:val="000000"/>
        </w:rPr>
        <w:t xml:space="preserve">(*) </w:t>
      </w:r>
      <w:r w:rsidR="001A010E" w:rsidRPr="00D93699">
        <w:rPr>
          <w:sz w:val="22"/>
          <w:szCs w:val="22"/>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рассеивания загрязнений атмосферного воздуха и физического воздействия на атмосферный воздух (шум, вибрация, ЭНП), а также на основании результатов натурных исследований и измерений</w:t>
      </w:r>
    </w:p>
    <w:p w:rsidR="00EF7199" w:rsidRDefault="00EF7199" w:rsidP="00D24664">
      <w:pPr>
        <w:pStyle w:val="1"/>
      </w:pPr>
      <w:bookmarkStart w:id="22" w:name="_Toc501217727"/>
      <w:r>
        <w:t>1.1</w:t>
      </w:r>
      <w:r w:rsidR="001A010E">
        <w:t>0</w:t>
      </w:r>
      <w:r>
        <w:t xml:space="preserve"> </w:t>
      </w:r>
      <w:r w:rsidRPr="00A158B6">
        <w:t>Расчетные показатели, устанавливаемые для объектов местного значения в области предупреждения чрезвычайных ситуаций, стихийных бедствий, эпиде</w:t>
      </w:r>
      <w:r>
        <w:t>мий и ликвидации их последствий</w:t>
      </w:r>
      <w:bookmarkEnd w:id="22"/>
    </w:p>
    <w:p w:rsidR="007A13B2" w:rsidRPr="007A13B2" w:rsidRDefault="007A13B2" w:rsidP="007A13B2">
      <w:pPr>
        <w:pStyle w:val="ac"/>
        <w:ind w:firstLine="567"/>
        <w:jc w:val="both"/>
        <w:rPr>
          <w:rFonts w:ascii="Times New Roman" w:hAnsi="Times New Roman"/>
          <w:sz w:val="24"/>
          <w:szCs w:val="24"/>
        </w:rPr>
      </w:pPr>
      <w:r w:rsidRPr="007A13B2">
        <w:rPr>
          <w:rFonts w:ascii="Times New Roman" w:hAnsi="Times New Roman"/>
          <w:sz w:val="24"/>
          <w:szCs w:val="24"/>
        </w:rPr>
        <w:t xml:space="preserve">При проектировании объектов местного значения в области автомобильных дорог местного значения необходимо руководствоваться расчетными показателями таблицы </w:t>
      </w:r>
      <w:r>
        <w:rPr>
          <w:rFonts w:ascii="Times New Roman" w:hAnsi="Times New Roman"/>
          <w:sz w:val="24"/>
          <w:szCs w:val="24"/>
        </w:rPr>
        <w:t>17</w:t>
      </w:r>
      <w:r w:rsidRPr="007A13B2">
        <w:rPr>
          <w:rFonts w:ascii="Times New Roman" w:hAnsi="Times New Roman"/>
          <w:sz w:val="24"/>
          <w:szCs w:val="24"/>
        </w:rPr>
        <w:t>.</w:t>
      </w:r>
    </w:p>
    <w:p w:rsidR="007A13B2" w:rsidRPr="00673A7C" w:rsidRDefault="007A13B2" w:rsidP="007A13B2">
      <w:pPr>
        <w:ind w:firstLine="567"/>
        <w:contextualSpacing/>
        <w:jc w:val="right"/>
      </w:pPr>
      <w:r w:rsidRPr="00673A7C">
        <w:t>Таблица 17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088"/>
        <w:gridCol w:w="5782"/>
      </w:tblGrid>
      <w:tr w:rsidR="007A13B2" w:rsidRPr="00673A7C" w:rsidTr="00130442">
        <w:tc>
          <w:tcPr>
            <w:tcW w:w="2071" w:type="pct"/>
          </w:tcPr>
          <w:p w:rsidR="007A13B2" w:rsidRPr="00673A7C" w:rsidRDefault="007A13B2" w:rsidP="007A13B2">
            <w:pPr>
              <w:pStyle w:val="ConsPlusNormal"/>
              <w:jc w:val="center"/>
              <w:rPr>
                <w:rFonts w:ascii="Times New Roman" w:hAnsi="Times New Roman" w:cs="Times New Roman"/>
                <w:sz w:val="24"/>
                <w:szCs w:val="24"/>
              </w:rPr>
            </w:pPr>
            <w:r w:rsidRPr="00673A7C">
              <w:rPr>
                <w:rFonts w:ascii="Times New Roman" w:hAnsi="Times New Roman" w:cs="Times New Roman"/>
                <w:sz w:val="24"/>
                <w:szCs w:val="24"/>
              </w:rPr>
              <w:t>Основная часть (расчетные показатели)</w:t>
            </w:r>
          </w:p>
        </w:tc>
        <w:tc>
          <w:tcPr>
            <w:tcW w:w="2929" w:type="pct"/>
          </w:tcPr>
          <w:p w:rsidR="007A13B2" w:rsidRPr="00673A7C" w:rsidRDefault="007A13B2" w:rsidP="007A13B2">
            <w:pPr>
              <w:pStyle w:val="ConsPlusNormal"/>
              <w:jc w:val="center"/>
              <w:rPr>
                <w:rFonts w:ascii="Times New Roman" w:hAnsi="Times New Roman" w:cs="Times New Roman"/>
                <w:sz w:val="24"/>
                <w:szCs w:val="24"/>
              </w:rPr>
            </w:pPr>
            <w:r w:rsidRPr="00673A7C">
              <w:rPr>
                <w:rFonts w:ascii="Times New Roman" w:hAnsi="Times New Roman" w:cs="Times New Roman"/>
                <w:sz w:val="24"/>
                <w:szCs w:val="24"/>
              </w:rPr>
              <w:t>Правила и область применения расчетных показателей</w:t>
            </w:r>
          </w:p>
        </w:tc>
      </w:tr>
      <w:tr w:rsidR="007A13B2" w:rsidRPr="00673A7C" w:rsidTr="00130442">
        <w:tc>
          <w:tcPr>
            <w:tcW w:w="5000" w:type="pct"/>
            <w:gridSpan w:val="2"/>
          </w:tcPr>
          <w:p w:rsidR="007A13B2" w:rsidRPr="00673A7C" w:rsidRDefault="007A13B2" w:rsidP="007A13B2">
            <w:pPr>
              <w:pStyle w:val="ConsPlusNormal"/>
              <w:jc w:val="center"/>
              <w:rPr>
                <w:rFonts w:ascii="Times New Roman" w:hAnsi="Times New Roman" w:cs="Times New Roman"/>
                <w:sz w:val="24"/>
                <w:szCs w:val="24"/>
              </w:rPr>
            </w:pPr>
            <w:r w:rsidRPr="00673A7C">
              <w:rPr>
                <w:rFonts w:ascii="Times New Roman" w:hAnsi="Times New Roman" w:cs="Times New Roman"/>
                <w:sz w:val="24"/>
                <w:szCs w:val="24"/>
              </w:rPr>
              <w:t>а) Пожарные депо (объект)</w:t>
            </w:r>
          </w:p>
        </w:tc>
      </w:tr>
      <w:tr w:rsidR="007A13B2" w:rsidRPr="00673A7C" w:rsidTr="00130442">
        <w:tc>
          <w:tcPr>
            <w:tcW w:w="2071" w:type="pct"/>
          </w:tcPr>
          <w:p w:rsidR="007A13B2" w:rsidRPr="00673A7C" w:rsidRDefault="007A13B2" w:rsidP="007A13B2">
            <w:pPr>
              <w:pStyle w:val="ConsPlusNormal"/>
              <w:rPr>
                <w:rFonts w:ascii="Times New Roman" w:hAnsi="Times New Roman" w:cs="Times New Roman"/>
                <w:sz w:val="24"/>
                <w:szCs w:val="24"/>
              </w:rPr>
            </w:pPr>
            <w:r w:rsidRPr="00673A7C">
              <w:rPr>
                <w:rFonts w:ascii="Times New Roman" w:hAnsi="Times New Roman" w:cs="Times New Roman"/>
                <w:sz w:val="24"/>
                <w:szCs w:val="24"/>
              </w:rPr>
              <w:t>Создание и размещение с учетом нормативного времени прибытия первого подразделения к месту пожара 20 минут</w:t>
            </w:r>
          </w:p>
        </w:tc>
        <w:tc>
          <w:tcPr>
            <w:tcW w:w="2929" w:type="pct"/>
          </w:tcPr>
          <w:p w:rsidR="007A13B2" w:rsidRPr="00673A7C" w:rsidRDefault="007A13B2" w:rsidP="007A13B2">
            <w:pPr>
              <w:pStyle w:val="ConsPlusNormal"/>
              <w:jc w:val="both"/>
              <w:rPr>
                <w:rFonts w:ascii="Times New Roman" w:hAnsi="Times New Roman" w:cs="Times New Roman"/>
                <w:sz w:val="24"/>
                <w:szCs w:val="24"/>
              </w:rPr>
            </w:pPr>
            <w:r w:rsidRPr="00673A7C">
              <w:rPr>
                <w:rFonts w:ascii="Times New Roman" w:hAnsi="Times New Roman" w:cs="Times New Roman"/>
                <w:sz w:val="24"/>
                <w:szCs w:val="24"/>
              </w:rPr>
              <w:t>Для территории сельских поселений</w:t>
            </w:r>
          </w:p>
        </w:tc>
      </w:tr>
      <w:tr w:rsidR="007A13B2" w:rsidRPr="00673A7C" w:rsidTr="00130442">
        <w:tc>
          <w:tcPr>
            <w:tcW w:w="5000" w:type="pct"/>
            <w:gridSpan w:val="2"/>
          </w:tcPr>
          <w:p w:rsidR="007A13B2" w:rsidRPr="00673A7C" w:rsidRDefault="007A13B2" w:rsidP="007A13B2">
            <w:pPr>
              <w:pStyle w:val="ConsPlusNormal"/>
              <w:jc w:val="center"/>
              <w:rPr>
                <w:rFonts w:ascii="Times New Roman" w:hAnsi="Times New Roman" w:cs="Times New Roman"/>
                <w:sz w:val="24"/>
                <w:szCs w:val="24"/>
              </w:rPr>
            </w:pPr>
            <w:r w:rsidRPr="00673A7C">
              <w:rPr>
                <w:rFonts w:ascii="Times New Roman" w:hAnsi="Times New Roman" w:cs="Times New Roman"/>
                <w:sz w:val="24"/>
                <w:szCs w:val="24"/>
              </w:rPr>
              <w:t>б) Сирены</w:t>
            </w:r>
          </w:p>
        </w:tc>
      </w:tr>
      <w:tr w:rsidR="007A13B2" w:rsidRPr="00673A7C" w:rsidTr="00130442">
        <w:tc>
          <w:tcPr>
            <w:tcW w:w="2071" w:type="pct"/>
          </w:tcPr>
          <w:p w:rsidR="007A13B2" w:rsidRPr="00673A7C" w:rsidRDefault="007A13B2" w:rsidP="007A13B2">
            <w:pPr>
              <w:pStyle w:val="ConsPlusNormal"/>
              <w:rPr>
                <w:rFonts w:ascii="Times New Roman" w:hAnsi="Times New Roman" w:cs="Times New Roman"/>
                <w:sz w:val="24"/>
                <w:szCs w:val="24"/>
              </w:rPr>
            </w:pPr>
            <w:r w:rsidRPr="00673A7C">
              <w:rPr>
                <w:rFonts w:ascii="Times New Roman" w:hAnsi="Times New Roman" w:cs="Times New Roman"/>
                <w:sz w:val="24"/>
                <w:szCs w:val="24"/>
              </w:rPr>
              <w:t>Размещение определяется радиусом действия 500 м</w:t>
            </w:r>
          </w:p>
        </w:tc>
        <w:tc>
          <w:tcPr>
            <w:tcW w:w="2929" w:type="pct"/>
          </w:tcPr>
          <w:p w:rsidR="007A13B2" w:rsidRPr="00673A7C" w:rsidRDefault="007A13B2" w:rsidP="007A13B2">
            <w:pPr>
              <w:pStyle w:val="ConsPlusNormal"/>
              <w:jc w:val="both"/>
              <w:rPr>
                <w:rFonts w:ascii="Times New Roman" w:hAnsi="Times New Roman" w:cs="Times New Roman"/>
                <w:sz w:val="24"/>
                <w:szCs w:val="24"/>
              </w:rPr>
            </w:pPr>
            <w:r w:rsidRPr="00673A7C">
              <w:rPr>
                <w:rFonts w:ascii="Times New Roman" w:hAnsi="Times New Roman" w:cs="Times New Roman"/>
                <w:sz w:val="24"/>
                <w:szCs w:val="24"/>
              </w:rPr>
              <w:t>Территория населенных пунктов</w:t>
            </w:r>
          </w:p>
        </w:tc>
      </w:tr>
      <w:tr w:rsidR="007A13B2" w:rsidRPr="00673A7C" w:rsidTr="00130442">
        <w:tc>
          <w:tcPr>
            <w:tcW w:w="5000" w:type="pct"/>
            <w:gridSpan w:val="2"/>
          </w:tcPr>
          <w:p w:rsidR="007A13B2" w:rsidRPr="00673A7C" w:rsidRDefault="00F56CC2" w:rsidP="007A13B2">
            <w:pPr>
              <w:pStyle w:val="ConsPlusNormal"/>
              <w:jc w:val="center"/>
              <w:rPr>
                <w:rFonts w:ascii="Times New Roman" w:hAnsi="Times New Roman" w:cs="Times New Roman"/>
                <w:sz w:val="24"/>
                <w:szCs w:val="24"/>
              </w:rPr>
            </w:pPr>
            <w:r w:rsidRPr="00673A7C">
              <w:rPr>
                <w:rFonts w:ascii="Times New Roman" w:hAnsi="Times New Roman" w:cs="Times New Roman"/>
                <w:sz w:val="24"/>
                <w:szCs w:val="24"/>
              </w:rPr>
              <w:t>в</w:t>
            </w:r>
            <w:r w:rsidR="007A13B2" w:rsidRPr="00673A7C">
              <w:rPr>
                <w:rFonts w:ascii="Times New Roman" w:hAnsi="Times New Roman" w:cs="Times New Roman"/>
                <w:sz w:val="24"/>
                <w:szCs w:val="24"/>
              </w:rPr>
              <w:t>) Спасательные станции</w:t>
            </w:r>
          </w:p>
        </w:tc>
      </w:tr>
      <w:tr w:rsidR="007A13B2" w:rsidRPr="00673A7C" w:rsidTr="00130442">
        <w:tc>
          <w:tcPr>
            <w:tcW w:w="2071" w:type="pct"/>
          </w:tcPr>
          <w:p w:rsidR="007A13B2" w:rsidRPr="00673A7C" w:rsidRDefault="007A13B2" w:rsidP="007A13B2">
            <w:pPr>
              <w:pStyle w:val="ConsPlusNormal"/>
              <w:rPr>
                <w:rFonts w:ascii="Times New Roman" w:hAnsi="Times New Roman" w:cs="Times New Roman"/>
                <w:sz w:val="24"/>
                <w:szCs w:val="24"/>
              </w:rPr>
            </w:pPr>
            <w:r w:rsidRPr="00673A7C">
              <w:rPr>
                <w:rFonts w:ascii="Times New Roman" w:hAnsi="Times New Roman" w:cs="Times New Roman"/>
                <w:sz w:val="24"/>
                <w:szCs w:val="24"/>
              </w:rPr>
              <w:t>1 станция на объект</w:t>
            </w:r>
          </w:p>
        </w:tc>
        <w:tc>
          <w:tcPr>
            <w:tcW w:w="2929" w:type="pct"/>
          </w:tcPr>
          <w:p w:rsidR="007A13B2" w:rsidRPr="00673A7C" w:rsidRDefault="007A13B2" w:rsidP="007A13B2">
            <w:pPr>
              <w:pStyle w:val="ConsPlusNormal"/>
              <w:jc w:val="both"/>
              <w:rPr>
                <w:rFonts w:ascii="Times New Roman" w:hAnsi="Times New Roman" w:cs="Times New Roman"/>
                <w:sz w:val="24"/>
                <w:szCs w:val="24"/>
              </w:rPr>
            </w:pPr>
            <w:r w:rsidRPr="00673A7C">
              <w:rPr>
                <w:rFonts w:ascii="Times New Roman" w:hAnsi="Times New Roman" w:cs="Times New Roman"/>
                <w:sz w:val="24"/>
                <w:szCs w:val="24"/>
              </w:rPr>
              <w:t>В местах массового отдыха населения на водных объектах</w:t>
            </w:r>
          </w:p>
        </w:tc>
      </w:tr>
      <w:tr w:rsidR="007A13B2" w:rsidRPr="00673A7C" w:rsidTr="00130442">
        <w:tc>
          <w:tcPr>
            <w:tcW w:w="5000" w:type="pct"/>
            <w:gridSpan w:val="2"/>
          </w:tcPr>
          <w:p w:rsidR="007A13B2" w:rsidRPr="00673A7C" w:rsidRDefault="00F56CC2" w:rsidP="007A13B2">
            <w:pPr>
              <w:pStyle w:val="ConsPlusNormal"/>
              <w:jc w:val="center"/>
              <w:rPr>
                <w:rFonts w:ascii="Times New Roman" w:hAnsi="Times New Roman" w:cs="Times New Roman"/>
                <w:sz w:val="24"/>
                <w:szCs w:val="24"/>
              </w:rPr>
            </w:pPr>
            <w:r w:rsidRPr="00673A7C">
              <w:rPr>
                <w:rFonts w:ascii="Times New Roman" w:hAnsi="Times New Roman" w:cs="Times New Roman"/>
                <w:sz w:val="24"/>
                <w:szCs w:val="24"/>
              </w:rPr>
              <w:t>г</w:t>
            </w:r>
            <w:r w:rsidR="007A13B2" w:rsidRPr="00673A7C">
              <w:rPr>
                <w:rFonts w:ascii="Times New Roman" w:hAnsi="Times New Roman" w:cs="Times New Roman"/>
                <w:sz w:val="24"/>
                <w:szCs w:val="24"/>
              </w:rPr>
              <w:t>) Убежища</w:t>
            </w:r>
          </w:p>
        </w:tc>
      </w:tr>
      <w:tr w:rsidR="007A13B2" w:rsidRPr="00673A7C" w:rsidTr="00130442">
        <w:tc>
          <w:tcPr>
            <w:tcW w:w="2071" w:type="pct"/>
          </w:tcPr>
          <w:p w:rsidR="007A13B2" w:rsidRPr="00673A7C" w:rsidRDefault="007A13B2" w:rsidP="007A13B2">
            <w:pPr>
              <w:pStyle w:val="ConsPlusNormal"/>
              <w:rPr>
                <w:rFonts w:ascii="Times New Roman" w:hAnsi="Times New Roman" w:cs="Times New Roman"/>
                <w:sz w:val="24"/>
                <w:szCs w:val="24"/>
              </w:rPr>
            </w:pPr>
            <w:r w:rsidRPr="00673A7C">
              <w:rPr>
                <w:rFonts w:ascii="Times New Roman" w:hAnsi="Times New Roman" w:cs="Times New Roman"/>
                <w:sz w:val="24"/>
                <w:szCs w:val="24"/>
              </w:rPr>
              <w:t xml:space="preserve">По расчету на количество укрываемых (с учетом </w:t>
            </w:r>
            <w:hyperlink r:id="rId12" w:history="1">
              <w:r w:rsidRPr="00673A7C">
                <w:rPr>
                  <w:rFonts w:ascii="Times New Roman" w:hAnsi="Times New Roman" w:cs="Times New Roman"/>
                  <w:sz w:val="24"/>
                  <w:szCs w:val="24"/>
                </w:rPr>
                <w:t>СНиП II-11-77*</w:t>
              </w:r>
            </w:hyperlink>
            <w:r w:rsidRPr="00673A7C">
              <w:rPr>
                <w:rFonts w:ascii="Times New Roman" w:hAnsi="Times New Roman" w:cs="Times New Roman"/>
                <w:sz w:val="24"/>
                <w:szCs w:val="24"/>
              </w:rPr>
              <w:t>).</w:t>
            </w:r>
          </w:p>
          <w:p w:rsidR="007A13B2" w:rsidRPr="00673A7C" w:rsidRDefault="007A13B2" w:rsidP="007A13B2">
            <w:pPr>
              <w:pStyle w:val="ConsPlusNormal"/>
              <w:rPr>
                <w:rFonts w:ascii="Times New Roman" w:hAnsi="Times New Roman" w:cs="Times New Roman"/>
                <w:sz w:val="24"/>
                <w:szCs w:val="24"/>
              </w:rPr>
            </w:pPr>
            <w:r w:rsidRPr="00673A7C">
              <w:rPr>
                <w:rFonts w:ascii="Times New Roman" w:hAnsi="Times New Roman" w:cs="Times New Roman"/>
                <w:sz w:val="24"/>
                <w:szCs w:val="24"/>
              </w:rPr>
              <w:t>По согласованию с ГУ МЧС России по Республике Коми и органами местного самоуправления на соответствующих территориях (</w:t>
            </w:r>
            <w:hyperlink r:id="rId13" w:history="1">
              <w:r w:rsidRPr="00673A7C">
                <w:rPr>
                  <w:rFonts w:ascii="Times New Roman" w:hAnsi="Times New Roman" w:cs="Times New Roman"/>
                  <w:sz w:val="24"/>
                  <w:szCs w:val="24"/>
                </w:rPr>
                <w:t>постановление</w:t>
              </w:r>
            </w:hyperlink>
            <w:r w:rsidRPr="00673A7C">
              <w:rPr>
                <w:rFonts w:ascii="Times New Roman" w:hAnsi="Times New Roman" w:cs="Times New Roman"/>
                <w:sz w:val="24"/>
                <w:szCs w:val="24"/>
              </w:rPr>
              <w:t xml:space="preserve"> Правительства Российской Федерации от 29 ноября 1999 г. N 1309)</w:t>
            </w:r>
          </w:p>
        </w:tc>
        <w:tc>
          <w:tcPr>
            <w:tcW w:w="2929" w:type="pct"/>
          </w:tcPr>
          <w:p w:rsidR="007A13B2" w:rsidRPr="00673A7C" w:rsidRDefault="007A13B2" w:rsidP="007A13B2">
            <w:pPr>
              <w:pStyle w:val="ConsPlusNormal"/>
              <w:jc w:val="both"/>
              <w:rPr>
                <w:rFonts w:ascii="Times New Roman" w:hAnsi="Times New Roman" w:cs="Times New Roman"/>
                <w:sz w:val="24"/>
                <w:szCs w:val="24"/>
              </w:rPr>
            </w:pPr>
            <w:r w:rsidRPr="00673A7C">
              <w:rPr>
                <w:rFonts w:ascii="Times New Roman" w:hAnsi="Times New Roman" w:cs="Times New Roman"/>
                <w:sz w:val="24"/>
                <w:szCs w:val="24"/>
              </w:rPr>
              <w:t>В зонах возможных сильных разрушений:</w:t>
            </w:r>
          </w:p>
          <w:p w:rsidR="007A13B2" w:rsidRPr="00673A7C" w:rsidRDefault="007A13B2" w:rsidP="007A13B2">
            <w:pPr>
              <w:pStyle w:val="ConsPlusNormal"/>
              <w:jc w:val="both"/>
              <w:rPr>
                <w:rFonts w:ascii="Times New Roman" w:hAnsi="Times New Roman" w:cs="Times New Roman"/>
                <w:sz w:val="24"/>
                <w:szCs w:val="24"/>
              </w:rPr>
            </w:pPr>
            <w:r w:rsidRPr="00673A7C">
              <w:rPr>
                <w:rFonts w:ascii="Times New Roman" w:hAnsi="Times New Roman" w:cs="Times New Roman"/>
                <w:sz w:val="24"/>
                <w:szCs w:val="24"/>
              </w:rPr>
              <w:t>- для работников наибольшей работающей смены организаций, расположенных и продолжающих свою деятельность в период мобилизации и военное время;</w:t>
            </w:r>
          </w:p>
          <w:p w:rsidR="007A13B2" w:rsidRPr="00673A7C" w:rsidRDefault="007A13B2" w:rsidP="007A13B2">
            <w:pPr>
              <w:pStyle w:val="ConsPlusNormal"/>
              <w:jc w:val="both"/>
              <w:rPr>
                <w:rFonts w:ascii="Times New Roman" w:hAnsi="Times New Roman" w:cs="Times New Roman"/>
                <w:sz w:val="24"/>
                <w:szCs w:val="24"/>
              </w:rPr>
            </w:pPr>
            <w:r w:rsidRPr="00673A7C">
              <w:rPr>
                <w:rFonts w:ascii="Times New Roman" w:hAnsi="Times New Roman" w:cs="Times New Roman"/>
                <w:sz w:val="24"/>
                <w:szCs w:val="24"/>
              </w:rPr>
              <w:t>- для нетранспортабельных больных, находящихся в медицинских организациях, расположенных в зонах возможных сильных разрушений, а также обслуживающего их медицинского персонала;</w:t>
            </w:r>
          </w:p>
          <w:p w:rsidR="007A13B2" w:rsidRPr="00673A7C" w:rsidRDefault="007A13B2" w:rsidP="007A13B2">
            <w:pPr>
              <w:pStyle w:val="ConsPlusNormal"/>
              <w:jc w:val="both"/>
              <w:rPr>
                <w:rFonts w:ascii="Times New Roman" w:hAnsi="Times New Roman" w:cs="Times New Roman"/>
                <w:sz w:val="24"/>
                <w:szCs w:val="24"/>
              </w:rPr>
            </w:pPr>
            <w:r w:rsidRPr="00673A7C">
              <w:rPr>
                <w:rFonts w:ascii="Times New Roman" w:hAnsi="Times New Roman" w:cs="Times New Roman"/>
                <w:sz w:val="24"/>
                <w:szCs w:val="24"/>
              </w:rPr>
              <w:t>- для работников работающей смены дежурного и линейного персонала организаций, обеспечивающих жизнедеятельность городов, отнесенных к группам по гражданской обороне, и организаций, отнесенных к категории особой важности по гражданской обороне</w:t>
            </w:r>
          </w:p>
        </w:tc>
      </w:tr>
      <w:tr w:rsidR="007A13B2" w:rsidRPr="00673A7C" w:rsidTr="00130442">
        <w:tc>
          <w:tcPr>
            <w:tcW w:w="5000" w:type="pct"/>
            <w:gridSpan w:val="2"/>
          </w:tcPr>
          <w:p w:rsidR="007A13B2" w:rsidRPr="00673A7C" w:rsidRDefault="00F56CC2" w:rsidP="007A13B2">
            <w:pPr>
              <w:pStyle w:val="ConsPlusNormal"/>
              <w:jc w:val="center"/>
              <w:rPr>
                <w:rFonts w:ascii="Times New Roman" w:hAnsi="Times New Roman" w:cs="Times New Roman"/>
                <w:sz w:val="24"/>
                <w:szCs w:val="24"/>
              </w:rPr>
            </w:pPr>
            <w:r w:rsidRPr="00673A7C">
              <w:rPr>
                <w:rFonts w:ascii="Times New Roman" w:hAnsi="Times New Roman" w:cs="Times New Roman"/>
                <w:sz w:val="24"/>
                <w:szCs w:val="24"/>
              </w:rPr>
              <w:lastRenderedPageBreak/>
              <w:t>д</w:t>
            </w:r>
            <w:r w:rsidR="007A13B2" w:rsidRPr="00673A7C">
              <w:rPr>
                <w:rFonts w:ascii="Times New Roman" w:hAnsi="Times New Roman" w:cs="Times New Roman"/>
                <w:sz w:val="24"/>
                <w:szCs w:val="24"/>
              </w:rPr>
              <w:t>) Противорадиационные укрытия</w:t>
            </w:r>
          </w:p>
        </w:tc>
      </w:tr>
      <w:tr w:rsidR="007A13B2" w:rsidRPr="00673A7C" w:rsidTr="00130442">
        <w:tc>
          <w:tcPr>
            <w:tcW w:w="2071" w:type="pct"/>
          </w:tcPr>
          <w:p w:rsidR="007A13B2" w:rsidRPr="00673A7C" w:rsidRDefault="007A13B2" w:rsidP="007A13B2">
            <w:pPr>
              <w:pStyle w:val="ConsPlusNormal"/>
              <w:rPr>
                <w:rFonts w:ascii="Times New Roman" w:hAnsi="Times New Roman" w:cs="Times New Roman"/>
                <w:sz w:val="24"/>
                <w:szCs w:val="24"/>
              </w:rPr>
            </w:pPr>
            <w:r w:rsidRPr="00673A7C">
              <w:rPr>
                <w:rFonts w:ascii="Times New Roman" w:hAnsi="Times New Roman" w:cs="Times New Roman"/>
                <w:sz w:val="24"/>
                <w:szCs w:val="24"/>
              </w:rPr>
              <w:t xml:space="preserve">По расчету на количество укрываемых (с учетом </w:t>
            </w:r>
            <w:hyperlink r:id="rId14" w:history="1">
              <w:r w:rsidRPr="00673A7C">
                <w:rPr>
                  <w:rFonts w:ascii="Times New Roman" w:hAnsi="Times New Roman" w:cs="Times New Roman"/>
                  <w:sz w:val="24"/>
                  <w:szCs w:val="24"/>
                </w:rPr>
                <w:t>СНиП II-11-77*</w:t>
              </w:r>
            </w:hyperlink>
            <w:r w:rsidRPr="00673A7C">
              <w:rPr>
                <w:rFonts w:ascii="Times New Roman" w:hAnsi="Times New Roman" w:cs="Times New Roman"/>
                <w:sz w:val="24"/>
                <w:szCs w:val="24"/>
              </w:rPr>
              <w:t>).</w:t>
            </w:r>
          </w:p>
          <w:p w:rsidR="007A13B2" w:rsidRPr="00673A7C" w:rsidRDefault="007A13B2" w:rsidP="007A13B2">
            <w:pPr>
              <w:pStyle w:val="ConsPlusNormal"/>
              <w:rPr>
                <w:rFonts w:ascii="Times New Roman" w:hAnsi="Times New Roman" w:cs="Times New Roman"/>
                <w:sz w:val="24"/>
                <w:szCs w:val="24"/>
              </w:rPr>
            </w:pPr>
            <w:r w:rsidRPr="00673A7C">
              <w:rPr>
                <w:rFonts w:ascii="Times New Roman" w:hAnsi="Times New Roman" w:cs="Times New Roman"/>
                <w:sz w:val="24"/>
                <w:szCs w:val="24"/>
              </w:rPr>
              <w:t>По согласованию с ГУ МЧС России по Республике Коми и органами местного самоуправления на соответствующих территориях (</w:t>
            </w:r>
            <w:hyperlink r:id="rId15" w:history="1">
              <w:r w:rsidRPr="00673A7C">
                <w:rPr>
                  <w:rFonts w:ascii="Times New Roman" w:hAnsi="Times New Roman" w:cs="Times New Roman"/>
                  <w:sz w:val="24"/>
                  <w:szCs w:val="24"/>
                </w:rPr>
                <w:t>постановление</w:t>
              </w:r>
            </w:hyperlink>
            <w:r w:rsidRPr="00673A7C">
              <w:rPr>
                <w:rFonts w:ascii="Times New Roman" w:hAnsi="Times New Roman" w:cs="Times New Roman"/>
                <w:sz w:val="24"/>
                <w:szCs w:val="24"/>
              </w:rPr>
              <w:t xml:space="preserve"> Правительства Российской Федерации от 29 ноября 1999 г. N 1309)</w:t>
            </w:r>
          </w:p>
        </w:tc>
        <w:tc>
          <w:tcPr>
            <w:tcW w:w="2929" w:type="pct"/>
          </w:tcPr>
          <w:p w:rsidR="007A13B2" w:rsidRPr="00673A7C" w:rsidRDefault="007A13B2" w:rsidP="007A13B2">
            <w:pPr>
              <w:pStyle w:val="ConsPlusNormal"/>
              <w:jc w:val="both"/>
              <w:rPr>
                <w:rFonts w:ascii="Times New Roman" w:hAnsi="Times New Roman" w:cs="Times New Roman"/>
                <w:sz w:val="24"/>
                <w:szCs w:val="24"/>
              </w:rPr>
            </w:pPr>
            <w:r w:rsidRPr="00673A7C">
              <w:rPr>
                <w:rFonts w:ascii="Times New Roman" w:hAnsi="Times New Roman" w:cs="Times New Roman"/>
                <w:sz w:val="24"/>
                <w:szCs w:val="24"/>
              </w:rPr>
              <w:t>Для защиты:</w:t>
            </w:r>
          </w:p>
          <w:p w:rsidR="007A13B2" w:rsidRPr="00673A7C" w:rsidRDefault="007A13B2" w:rsidP="007A13B2">
            <w:pPr>
              <w:pStyle w:val="ConsPlusNormal"/>
              <w:jc w:val="both"/>
              <w:rPr>
                <w:rFonts w:ascii="Times New Roman" w:hAnsi="Times New Roman" w:cs="Times New Roman"/>
                <w:sz w:val="24"/>
                <w:szCs w:val="24"/>
              </w:rPr>
            </w:pPr>
            <w:r w:rsidRPr="00673A7C">
              <w:rPr>
                <w:rFonts w:ascii="Times New Roman" w:hAnsi="Times New Roman" w:cs="Times New Roman"/>
                <w:sz w:val="24"/>
                <w:szCs w:val="24"/>
              </w:rPr>
              <w:t>- работников организаций, расположенных за пределами зон возможных сильных разрушений и продолжающих свою деятельность в период мобилизации и военное время;</w:t>
            </w:r>
          </w:p>
          <w:p w:rsidR="007A13B2" w:rsidRPr="00673A7C" w:rsidRDefault="007A13B2" w:rsidP="007A13B2">
            <w:pPr>
              <w:pStyle w:val="ConsPlusNormal"/>
              <w:jc w:val="both"/>
              <w:rPr>
                <w:rFonts w:ascii="Times New Roman" w:hAnsi="Times New Roman" w:cs="Times New Roman"/>
                <w:sz w:val="24"/>
                <w:szCs w:val="24"/>
              </w:rPr>
            </w:pPr>
            <w:r w:rsidRPr="00673A7C">
              <w:rPr>
                <w:rFonts w:ascii="Times New Roman" w:hAnsi="Times New Roman" w:cs="Times New Roman"/>
                <w:sz w:val="24"/>
                <w:szCs w:val="24"/>
              </w:rPr>
              <w:t>- населения городов и других населенных пунктов, не отнесенных к группам по гражданской обороне, а также населения, эвакуируемого из городов, отнесенных к группам по гражданской обороне, зон возможных сильных разрушений, организаций, отнесенных к категории особой важности по гражданской обороне, и зон возможного катастрофического затопления</w:t>
            </w:r>
          </w:p>
        </w:tc>
      </w:tr>
      <w:tr w:rsidR="007A13B2" w:rsidRPr="00673A7C" w:rsidTr="00130442">
        <w:tc>
          <w:tcPr>
            <w:tcW w:w="5000" w:type="pct"/>
            <w:gridSpan w:val="2"/>
          </w:tcPr>
          <w:p w:rsidR="007A13B2" w:rsidRPr="00673A7C" w:rsidRDefault="00F56CC2" w:rsidP="007A13B2">
            <w:pPr>
              <w:pStyle w:val="ConsPlusNormal"/>
              <w:jc w:val="center"/>
              <w:rPr>
                <w:rFonts w:ascii="Times New Roman" w:hAnsi="Times New Roman" w:cs="Times New Roman"/>
                <w:sz w:val="24"/>
                <w:szCs w:val="24"/>
              </w:rPr>
            </w:pPr>
            <w:r w:rsidRPr="00673A7C">
              <w:rPr>
                <w:rFonts w:ascii="Times New Roman" w:hAnsi="Times New Roman" w:cs="Times New Roman"/>
                <w:sz w:val="24"/>
                <w:szCs w:val="24"/>
              </w:rPr>
              <w:t>е</w:t>
            </w:r>
            <w:r w:rsidR="007A13B2" w:rsidRPr="00673A7C">
              <w:rPr>
                <w:rFonts w:ascii="Times New Roman" w:hAnsi="Times New Roman" w:cs="Times New Roman"/>
                <w:sz w:val="24"/>
                <w:szCs w:val="24"/>
              </w:rPr>
              <w:t>) Специализированные складские помещения для хранения средств индивидуальной защиты, приборов радиационной и химической разведки, дозиметрического контроля и другого имущества гражданской обороны</w:t>
            </w:r>
          </w:p>
        </w:tc>
      </w:tr>
      <w:tr w:rsidR="007A13B2" w:rsidRPr="00673A7C" w:rsidTr="00130442">
        <w:tc>
          <w:tcPr>
            <w:tcW w:w="2071" w:type="pct"/>
          </w:tcPr>
          <w:p w:rsidR="007A13B2" w:rsidRPr="00673A7C" w:rsidRDefault="007A13B2" w:rsidP="007A13B2">
            <w:pPr>
              <w:pStyle w:val="ConsPlusNormal"/>
              <w:rPr>
                <w:rFonts w:ascii="Times New Roman" w:hAnsi="Times New Roman" w:cs="Times New Roman"/>
                <w:sz w:val="24"/>
                <w:szCs w:val="24"/>
              </w:rPr>
            </w:pPr>
            <w:r w:rsidRPr="00673A7C">
              <w:rPr>
                <w:rFonts w:ascii="Times New Roman" w:hAnsi="Times New Roman" w:cs="Times New Roman"/>
                <w:sz w:val="24"/>
                <w:szCs w:val="24"/>
              </w:rPr>
              <w:t xml:space="preserve">По </w:t>
            </w:r>
            <w:hyperlink r:id="rId16" w:history="1">
              <w:r w:rsidRPr="00673A7C">
                <w:rPr>
                  <w:rFonts w:ascii="Times New Roman" w:hAnsi="Times New Roman" w:cs="Times New Roman"/>
                  <w:sz w:val="24"/>
                  <w:szCs w:val="24"/>
                </w:rPr>
                <w:t>постановлению</w:t>
              </w:r>
            </w:hyperlink>
            <w:r w:rsidRPr="00673A7C">
              <w:rPr>
                <w:rFonts w:ascii="Times New Roman" w:hAnsi="Times New Roman" w:cs="Times New Roman"/>
                <w:sz w:val="24"/>
                <w:szCs w:val="24"/>
              </w:rPr>
              <w:t xml:space="preserve"> Правительства Российской Федерации от 29 ноября 1999 г. N 1309</w:t>
            </w:r>
          </w:p>
        </w:tc>
        <w:tc>
          <w:tcPr>
            <w:tcW w:w="2929" w:type="pct"/>
          </w:tcPr>
          <w:p w:rsidR="007A13B2" w:rsidRPr="00673A7C" w:rsidRDefault="007A13B2" w:rsidP="007A13B2">
            <w:pPr>
              <w:pStyle w:val="ConsPlusNormal"/>
              <w:jc w:val="both"/>
              <w:rPr>
                <w:rFonts w:ascii="Times New Roman" w:hAnsi="Times New Roman" w:cs="Times New Roman"/>
                <w:sz w:val="24"/>
                <w:szCs w:val="24"/>
              </w:rPr>
            </w:pPr>
            <w:r w:rsidRPr="00673A7C">
              <w:rPr>
                <w:rFonts w:ascii="Times New Roman" w:hAnsi="Times New Roman" w:cs="Times New Roman"/>
                <w:sz w:val="24"/>
                <w:szCs w:val="24"/>
              </w:rPr>
              <w:t>Создаются и размещаются по согласованию с ГУ МЧС России по Республике Коми и органами местного самоуправления на соответствующих территориях по расчету на количество укрываемых</w:t>
            </w:r>
          </w:p>
        </w:tc>
      </w:tr>
      <w:tr w:rsidR="007A13B2" w:rsidRPr="00673A7C" w:rsidTr="00130442">
        <w:tc>
          <w:tcPr>
            <w:tcW w:w="5000" w:type="pct"/>
            <w:gridSpan w:val="2"/>
          </w:tcPr>
          <w:p w:rsidR="007A13B2" w:rsidRPr="00673A7C" w:rsidRDefault="00F56CC2" w:rsidP="00F56CC2">
            <w:pPr>
              <w:pStyle w:val="ConsPlusNormal"/>
              <w:jc w:val="center"/>
              <w:rPr>
                <w:rFonts w:ascii="Times New Roman" w:hAnsi="Times New Roman" w:cs="Times New Roman"/>
                <w:sz w:val="24"/>
                <w:szCs w:val="24"/>
              </w:rPr>
            </w:pPr>
            <w:r w:rsidRPr="00673A7C">
              <w:rPr>
                <w:rFonts w:ascii="Times New Roman" w:hAnsi="Times New Roman" w:cs="Times New Roman"/>
                <w:sz w:val="24"/>
                <w:szCs w:val="24"/>
              </w:rPr>
              <w:t>ж</w:t>
            </w:r>
            <w:r w:rsidR="007A13B2" w:rsidRPr="00673A7C">
              <w:rPr>
                <w:rFonts w:ascii="Times New Roman" w:hAnsi="Times New Roman" w:cs="Times New Roman"/>
                <w:sz w:val="24"/>
                <w:szCs w:val="24"/>
              </w:rPr>
              <w:t>) Санитарно-обмывочные пункты, станции обеззараживания одежды и транспорта и иные объекты гражданской обороны для обеспечения медицинской защиты и первоочередного жизнеобеспечения населения, санитарной обработки людей и животных, специальной обработки одежды и транспортных средств</w:t>
            </w:r>
          </w:p>
        </w:tc>
      </w:tr>
      <w:tr w:rsidR="007A13B2" w:rsidRPr="00673A7C" w:rsidTr="00130442">
        <w:tc>
          <w:tcPr>
            <w:tcW w:w="2071" w:type="pct"/>
          </w:tcPr>
          <w:p w:rsidR="007A13B2" w:rsidRPr="00673A7C" w:rsidRDefault="007A13B2" w:rsidP="007A13B2">
            <w:pPr>
              <w:pStyle w:val="ConsPlusNormal"/>
              <w:rPr>
                <w:rFonts w:ascii="Times New Roman" w:hAnsi="Times New Roman" w:cs="Times New Roman"/>
                <w:sz w:val="24"/>
                <w:szCs w:val="24"/>
              </w:rPr>
            </w:pPr>
            <w:r w:rsidRPr="00673A7C">
              <w:rPr>
                <w:rFonts w:ascii="Times New Roman" w:hAnsi="Times New Roman" w:cs="Times New Roman"/>
                <w:sz w:val="24"/>
                <w:szCs w:val="24"/>
              </w:rPr>
              <w:t xml:space="preserve">По </w:t>
            </w:r>
            <w:hyperlink r:id="rId17" w:history="1">
              <w:r w:rsidRPr="00673A7C">
                <w:rPr>
                  <w:rFonts w:ascii="Times New Roman" w:hAnsi="Times New Roman" w:cs="Times New Roman"/>
                  <w:sz w:val="24"/>
                  <w:szCs w:val="24"/>
                </w:rPr>
                <w:t>постановлению</w:t>
              </w:r>
            </w:hyperlink>
            <w:r w:rsidRPr="00673A7C">
              <w:rPr>
                <w:rFonts w:ascii="Times New Roman" w:hAnsi="Times New Roman" w:cs="Times New Roman"/>
                <w:sz w:val="24"/>
                <w:szCs w:val="24"/>
              </w:rPr>
              <w:t xml:space="preserve"> Правительства Российской Федерации от 29 ноября 1999 г. N 1309</w:t>
            </w:r>
          </w:p>
        </w:tc>
        <w:tc>
          <w:tcPr>
            <w:tcW w:w="2929" w:type="pct"/>
          </w:tcPr>
          <w:p w:rsidR="007A13B2" w:rsidRPr="00673A7C" w:rsidRDefault="007A13B2" w:rsidP="007A13B2">
            <w:pPr>
              <w:pStyle w:val="ConsPlusNormal"/>
              <w:jc w:val="both"/>
              <w:rPr>
                <w:rFonts w:ascii="Times New Roman" w:hAnsi="Times New Roman" w:cs="Times New Roman"/>
                <w:sz w:val="24"/>
                <w:szCs w:val="24"/>
              </w:rPr>
            </w:pPr>
            <w:r w:rsidRPr="00673A7C">
              <w:rPr>
                <w:rFonts w:ascii="Times New Roman" w:hAnsi="Times New Roman" w:cs="Times New Roman"/>
                <w:sz w:val="24"/>
                <w:szCs w:val="24"/>
              </w:rPr>
              <w:t>Создаются и размещаются по согласованию с ГУ МЧС России по Республике Коми и органами местного самоуправления на соответствующих территориях по расчету на количество укрываемых</w:t>
            </w:r>
          </w:p>
        </w:tc>
      </w:tr>
    </w:tbl>
    <w:p w:rsidR="007A13B2" w:rsidRPr="007A13B2" w:rsidRDefault="007A13B2" w:rsidP="007A13B2"/>
    <w:p w:rsidR="009A058A" w:rsidRDefault="009A058A" w:rsidP="009A058A">
      <w:pPr>
        <w:ind w:firstLine="709"/>
        <w:jc w:val="both"/>
      </w:pPr>
      <w:r w:rsidRPr="00D93699">
        <w:t>Инженерно-технические мероприятия ГО и ЧС должны предусматриваться с учетом категорий объектов по ГО, а также с учетом отнесения территорий к</w:t>
      </w:r>
      <w:r w:rsidR="00B00303">
        <w:t xml:space="preserve"> группам по ГО, при разработке следующих градостроительных документов:</w:t>
      </w:r>
    </w:p>
    <w:p w:rsidR="009A058A" w:rsidRPr="00D93699" w:rsidRDefault="009A058A" w:rsidP="009A058A">
      <w:pPr>
        <w:ind w:firstLine="709"/>
        <w:jc w:val="both"/>
      </w:pPr>
      <w:r w:rsidRPr="00D93699">
        <w:t>- территориальных комплексных схем градостроительного планирования развития территории республики и ее частей;</w:t>
      </w:r>
    </w:p>
    <w:p w:rsidR="009A058A" w:rsidRPr="00D93699" w:rsidRDefault="009A058A" w:rsidP="009A058A">
      <w:pPr>
        <w:ind w:firstLine="709"/>
        <w:jc w:val="both"/>
      </w:pPr>
      <w:r w:rsidRPr="00D93699">
        <w:t>- генеральных планов поселений;</w:t>
      </w:r>
    </w:p>
    <w:p w:rsidR="009A058A" w:rsidRPr="00D93699" w:rsidRDefault="009A058A" w:rsidP="009A058A">
      <w:pPr>
        <w:ind w:firstLine="709"/>
        <w:jc w:val="both"/>
      </w:pPr>
      <w:r w:rsidRPr="00D93699">
        <w:t>- проектов черты населенных пунктов;</w:t>
      </w:r>
    </w:p>
    <w:p w:rsidR="009A058A" w:rsidRPr="00D93699" w:rsidRDefault="009A058A" w:rsidP="009A058A">
      <w:pPr>
        <w:ind w:firstLine="709"/>
        <w:jc w:val="both"/>
      </w:pPr>
      <w:r w:rsidRPr="00D93699">
        <w:t>- проектов планировки районов и кварталов жилой зоны, групп общественных зданий и сооружений;</w:t>
      </w:r>
    </w:p>
    <w:p w:rsidR="009A058A" w:rsidRPr="00D93699" w:rsidRDefault="009A058A" w:rsidP="009A058A">
      <w:pPr>
        <w:ind w:firstLine="709"/>
        <w:jc w:val="both"/>
      </w:pPr>
      <w:r w:rsidRPr="00D93699">
        <w:t>- проектов планировки производственных зон и промышленных узлов (районов) и отдельных предприятий, крупных инженерных сооружений;</w:t>
      </w:r>
    </w:p>
    <w:p w:rsidR="009A058A" w:rsidRPr="0028366D" w:rsidRDefault="009A058A" w:rsidP="009A058A">
      <w:pPr>
        <w:ind w:firstLine="709"/>
        <w:jc w:val="both"/>
      </w:pPr>
      <w:r w:rsidRPr="00D93699">
        <w:t>- проектов межевания территорий</w:t>
      </w:r>
      <w:r>
        <w:t>.</w:t>
      </w:r>
    </w:p>
    <w:p w:rsidR="009A058A" w:rsidRPr="005C577C" w:rsidRDefault="009A058A" w:rsidP="009A058A">
      <w:pPr>
        <w:ind w:firstLine="709"/>
        <w:jc w:val="both"/>
      </w:pPr>
      <w:r w:rsidRPr="009A058A">
        <w:t>Для обеспечения спасательных работ и действий по тушению пожаров необходимо</w:t>
      </w:r>
      <w:r>
        <w:t xml:space="preserve"> </w:t>
      </w:r>
      <w:r w:rsidRPr="005C577C">
        <w:t>разрабатывать мероприятия согласно СП 4.13130.2013</w:t>
      </w:r>
      <w:r>
        <w:t>:</w:t>
      </w:r>
      <w:r w:rsidRPr="005C577C">
        <w:t xml:space="preserve"> </w:t>
      </w:r>
    </w:p>
    <w:p w:rsidR="009A058A" w:rsidRPr="005C577C" w:rsidRDefault="009A058A" w:rsidP="009A058A">
      <w:pPr>
        <w:ind w:firstLine="709"/>
        <w:jc w:val="both"/>
      </w:pPr>
      <w:r w:rsidRPr="009A058A">
        <w:lastRenderedPageBreak/>
        <w:t>1.Ограничить максимальну</w:t>
      </w:r>
      <w:r>
        <w:t>ю высоту</w:t>
      </w:r>
      <w:r w:rsidRPr="009A058A">
        <w:t xml:space="preserve"> и этажность проектируемых зданий е учетом технических параметров имеющейся в местном гарнизоне пожарной охраны пожарной техники, предназначенной для обеспечения спасательных работ и действий по тушению пожаров;</w:t>
      </w:r>
    </w:p>
    <w:p w:rsidR="009A058A" w:rsidRDefault="009A058A" w:rsidP="009A058A">
      <w:pPr>
        <w:ind w:firstLine="709"/>
        <w:jc w:val="both"/>
      </w:pPr>
      <w:r w:rsidRPr="009A058A">
        <w:t xml:space="preserve"> 2. При разработке проектов планировки определить места и размеры (характеристику покрытия) мест установки пожарных автолестниц (автоподъемников) с учетом доступа с них в</w:t>
      </w:r>
      <w:r w:rsidR="00B00303">
        <w:t xml:space="preserve"> каждую квартиру или помещение; </w:t>
      </w:r>
      <w:r w:rsidR="00B00303" w:rsidRPr="0092431E">
        <w:t>пожарных водоемов, количество</w:t>
      </w:r>
      <w:r w:rsidR="00E56480">
        <w:t xml:space="preserve"> и</w:t>
      </w:r>
      <w:r w:rsidR="00B00303" w:rsidRPr="0092431E">
        <w:t xml:space="preserve"> объем которых </w:t>
      </w:r>
      <w:r w:rsidR="00E56480">
        <w:t>определяется расчетом</w:t>
      </w:r>
      <w:r w:rsidR="00B34714" w:rsidRPr="0092431E">
        <w:t xml:space="preserve"> согласно п.9 СП 8.13130.2009.</w:t>
      </w:r>
      <w:r w:rsidR="00E56480">
        <w:t xml:space="preserve"> </w:t>
      </w:r>
    </w:p>
    <w:p w:rsidR="00E56480" w:rsidRPr="007A13B2" w:rsidRDefault="00E56480" w:rsidP="00E56480">
      <w:pPr>
        <w:ind w:firstLine="709"/>
        <w:jc w:val="both"/>
      </w:pPr>
      <w:r w:rsidRPr="007A13B2">
        <w:t>Пожарные резервуары или искусственные водоемы надлежит размещать из условия обслуживания ими зданий, находящихся в радиусе:</w:t>
      </w:r>
    </w:p>
    <w:p w:rsidR="00E56480" w:rsidRPr="007A13B2" w:rsidRDefault="00E56480" w:rsidP="004A4096">
      <w:pPr>
        <w:pStyle w:val="a5"/>
        <w:numPr>
          <w:ilvl w:val="0"/>
          <w:numId w:val="4"/>
        </w:numPr>
        <w:jc w:val="both"/>
      </w:pPr>
      <w:r w:rsidRPr="007A13B2">
        <w:t>при наличии автонасосов - 200 м;</w:t>
      </w:r>
    </w:p>
    <w:p w:rsidR="00E56480" w:rsidRPr="007A13B2" w:rsidRDefault="00E56480" w:rsidP="004A4096">
      <w:pPr>
        <w:pStyle w:val="a5"/>
        <w:numPr>
          <w:ilvl w:val="0"/>
          <w:numId w:val="4"/>
        </w:numPr>
        <w:jc w:val="both"/>
      </w:pPr>
      <w:r w:rsidRPr="007A13B2">
        <w:t>при наличии мотопомп - 100 - 150 м в зависимости от технических возможностей мотопомп.</w:t>
      </w:r>
    </w:p>
    <w:p w:rsidR="00E56480" w:rsidRPr="007A13B2" w:rsidRDefault="00E56480" w:rsidP="00E56480">
      <w:pPr>
        <w:ind w:firstLine="709"/>
        <w:jc w:val="both"/>
      </w:pPr>
      <w:r w:rsidRPr="007A13B2">
        <w:t>Расстояние от точки забора воды из резервуаров или искусственных водоемов до зданий III, IV и V степеней огнестойкости и до открытых складов горючих материалов должно быть не менее 30 м, до зданий I и II степеней огнестойкости - не менее 10 м.</w:t>
      </w:r>
    </w:p>
    <w:p w:rsidR="009A058A" w:rsidRDefault="009A058A" w:rsidP="009A058A">
      <w:pPr>
        <w:ind w:firstLine="709"/>
        <w:jc w:val="both"/>
      </w:pPr>
      <w:r w:rsidRPr="009A058A">
        <w:t>3. При разработке проектов планировки определить места размещения разворотных площадок во внутридворовых территориях, размерами15х15 метров</w:t>
      </w:r>
      <w:r w:rsidR="00D341B3">
        <w:t>.</w:t>
      </w:r>
    </w:p>
    <w:p w:rsidR="00407261" w:rsidRPr="00407261" w:rsidRDefault="00407261" w:rsidP="00407261">
      <w:pPr>
        <w:widowControl w:val="0"/>
        <w:shd w:val="clear" w:color="auto" w:fill="FFFFFF"/>
        <w:tabs>
          <w:tab w:val="left" w:pos="538"/>
        </w:tabs>
        <w:autoSpaceDE w:val="0"/>
        <w:autoSpaceDN w:val="0"/>
        <w:adjustRightInd w:val="0"/>
        <w:spacing w:before="120" w:after="100" w:afterAutospacing="1"/>
        <w:ind w:firstLine="709"/>
        <w:jc w:val="both"/>
      </w:pPr>
      <w:r w:rsidRPr="00407261">
        <w:t>4. 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(за исключением отдельно оговоренных в разделе 6 СП 4.13130.2013</w:t>
      </w:r>
      <w:r w:rsidRPr="00407261">
        <w:rPr>
          <w:b/>
          <w:bCs/>
        </w:rPr>
        <w:t xml:space="preserve"> </w:t>
      </w:r>
      <w:r w:rsidRPr="00407261">
        <w:t>Системы противопожарной защиты.объектов нефтегазовой индустрии, автостоянок грузовых автомобилей, специализированных складов, расходных складов горючего для энергообъектов и т.п.) в зависимости от степени огнестойкости и класса их конструктивной пожарной опасности принимаются в соответствии с таблицей 1</w:t>
      </w:r>
      <w:r>
        <w:t>8</w:t>
      </w:r>
      <w:r w:rsidRPr="00407261">
        <w:t>.</w:t>
      </w:r>
    </w:p>
    <w:p w:rsidR="00407261" w:rsidRPr="00407261" w:rsidRDefault="00407261" w:rsidP="00407261">
      <w:pPr>
        <w:ind w:firstLine="1134"/>
        <w:jc w:val="right"/>
      </w:pPr>
      <w:r w:rsidRPr="00407261">
        <w:t>таблица 1</w:t>
      </w:r>
      <w:r>
        <w:t>8</w:t>
      </w: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2494"/>
        <w:gridCol w:w="2140"/>
        <w:gridCol w:w="1353"/>
        <w:gridCol w:w="1353"/>
        <w:gridCol w:w="1359"/>
        <w:gridCol w:w="1195"/>
      </w:tblGrid>
      <w:tr w:rsidR="00407261" w:rsidRPr="00407261" w:rsidTr="00673A7C">
        <w:tc>
          <w:tcPr>
            <w:tcW w:w="1260" w:type="pct"/>
            <w:tcBorders>
              <w:top w:val="single" w:sz="6" w:space="0" w:color="000000"/>
              <w:left w:val="single" w:sz="6" w:space="0" w:color="000000"/>
              <w:bottom w:val="nil"/>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Степень огнестойкости здания</w:t>
            </w:r>
          </w:p>
        </w:tc>
        <w:tc>
          <w:tcPr>
            <w:tcW w:w="1081" w:type="pct"/>
            <w:tcBorders>
              <w:top w:val="single" w:sz="6" w:space="0" w:color="000000"/>
              <w:left w:val="single" w:sz="6" w:space="0" w:color="000000"/>
              <w:bottom w:val="nil"/>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Класс конструктивной пожарной опасности</w:t>
            </w:r>
          </w:p>
        </w:tc>
        <w:tc>
          <w:tcPr>
            <w:tcW w:w="2658" w:type="pct"/>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Минимальные расстояния при степени огнестойкости и классе конструктивной пожарной опасности жилых и общественных зданий, м</w:t>
            </w:r>
          </w:p>
        </w:tc>
      </w:tr>
      <w:tr w:rsidR="00407261" w:rsidRPr="00407261" w:rsidTr="00673A7C">
        <w:tc>
          <w:tcPr>
            <w:tcW w:w="1260" w:type="pct"/>
            <w:tcBorders>
              <w:top w:val="nil"/>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p>
        </w:tc>
        <w:tc>
          <w:tcPr>
            <w:tcW w:w="1081" w:type="pct"/>
            <w:tcBorders>
              <w:top w:val="nil"/>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I, II, III</w:t>
            </w:r>
            <w:r w:rsidRPr="00407261">
              <w:br/>
            </w:r>
            <w:r w:rsidRPr="00407261">
              <w:br/>
              <w:t>С0</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II, III</w:t>
            </w:r>
            <w:r w:rsidRPr="00407261">
              <w:br/>
            </w:r>
            <w:r w:rsidRPr="00407261">
              <w:br/>
              <w:t>С1</w:t>
            </w:r>
          </w:p>
        </w:tc>
        <w:tc>
          <w:tcPr>
            <w:tcW w:w="687"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IV</w:t>
            </w:r>
            <w:r w:rsidRPr="00407261">
              <w:br/>
            </w:r>
            <w:r w:rsidRPr="00407261">
              <w:br/>
              <w:t>С0, С1</w:t>
            </w:r>
          </w:p>
        </w:tc>
        <w:tc>
          <w:tcPr>
            <w:tcW w:w="60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IV, V</w:t>
            </w:r>
            <w:r w:rsidRPr="00407261">
              <w:br/>
            </w:r>
            <w:r w:rsidRPr="00407261">
              <w:br/>
              <w:t>С2, С3</w:t>
            </w:r>
          </w:p>
        </w:tc>
      </w:tr>
      <w:tr w:rsidR="00673A7C" w:rsidRPr="00407261" w:rsidTr="00673A7C">
        <w:tc>
          <w:tcPr>
            <w:tcW w:w="5000" w:type="pct"/>
            <w:gridSpan w:val="6"/>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673A7C" w:rsidRPr="00407261" w:rsidRDefault="00673A7C" w:rsidP="00673A7C">
            <w:pPr>
              <w:spacing w:before="24" w:after="24" w:line="299" w:lineRule="atLeast"/>
              <w:jc w:val="center"/>
            </w:pPr>
            <w:r w:rsidRPr="00407261">
              <w:t>Жилые и общественные</w:t>
            </w:r>
          </w:p>
        </w:tc>
      </w:tr>
      <w:tr w:rsidR="00407261" w:rsidRPr="00407261" w:rsidTr="00673A7C">
        <w:tc>
          <w:tcPr>
            <w:tcW w:w="1260"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I, II, III</w:t>
            </w:r>
          </w:p>
        </w:tc>
        <w:tc>
          <w:tcPr>
            <w:tcW w:w="10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С0</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6</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8</w:t>
            </w:r>
          </w:p>
        </w:tc>
        <w:tc>
          <w:tcPr>
            <w:tcW w:w="687"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8</w:t>
            </w:r>
          </w:p>
        </w:tc>
        <w:tc>
          <w:tcPr>
            <w:tcW w:w="60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10</w:t>
            </w:r>
          </w:p>
        </w:tc>
      </w:tr>
      <w:tr w:rsidR="00407261" w:rsidRPr="00407261" w:rsidTr="00673A7C">
        <w:tc>
          <w:tcPr>
            <w:tcW w:w="1260"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II, III</w:t>
            </w:r>
          </w:p>
        </w:tc>
        <w:tc>
          <w:tcPr>
            <w:tcW w:w="10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С1</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8</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10</w:t>
            </w:r>
          </w:p>
        </w:tc>
        <w:tc>
          <w:tcPr>
            <w:tcW w:w="687"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10</w:t>
            </w:r>
          </w:p>
        </w:tc>
        <w:tc>
          <w:tcPr>
            <w:tcW w:w="60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12</w:t>
            </w:r>
          </w:p>
        </w:tc>
      </w:tr>
      <w:tr w:rsidR="00407261" w:rsidRPr="00407261" w:rsidTr="00673A7C">
        <w:tc>
          <w:tcPr>
            <w:tcW w:w="1260"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IV</w:t>
            </w:r>
          </w:p>
        </w:tc>
        <w:tc>
          <w:tcPr>
            <w:tcW w:w="10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С0, С1</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8</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10</w:t>
            </w:r>
          </w:p>
        </w:tc>
        <w:tc>
          <w:tcPr>
            <w:tcW w:w="687"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10</w:t>
            </w:r>
          </w:p>
        </w:tc>
        <w:tc>
          <w:tcPr>
            <w:tcW w:w="60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12</w:t>
            </w:r>
          </w:p>
        </w:tc>
      </w:tr>
      <w:tr w:rsidR="00407261" w:rsidRPr="00407261" w:rsidTr="00673A7C">
        <w:tc>
          <w:tcPr>
            <w:tcW w:w="1260"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IV, V</w:t>
            </w:r>
          </w:p>
        </w:tc>
        <w:tc>
          <w:tcPr>
            <w:tcW w:w="10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С2, С3</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10</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12</w:t>
            </w:r>
          </w:p>
        </w:tc>
        <w:tc>
          <w:tcPr>
            <w:tcW w:w="687"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12</w:t>
            </w:r>
          </w:p>
        </w:tc>
        <w:tc>
          <w:tcPr>
            <w:tcW w:w="60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15</w:t>
            </w:r>
          </w:p>
        </w:tc>
      </w:tr>
      <w:tr w:rsidR="00673A7C" w:rsidRPr="00407261" w:rsidTr="00673A7C">
        <w:tc>
          <w:tcPr>
            <w:tcW w:w="5000" w:type="pct"/>
            <w:gridSpan w:val="6"/>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673A7C" w:rsidRPr="00407261" w:rsidRDefault="00673A7C" w:rsidP="00673A7C">
            <w:pPr>
              <w:spacing w:before="24" w:after="24" w:line="299" w:lineRule="atLeast"/>
              <w:jc w:val="center"/>
            </w:pPr>
            <w:r w:rsidRPr="00407261">
              <w:t>Производственные и складские </w:t>
            </w:r>
          </w:p>
        </w:tc>
      </w:tr>
      <w:tr w:rsidR="00407261" w:rsidRPr="00407261" w:rsidTr="00673A7C">
        <w:tc>
          <w:tcPr>
            <w:tcW w:w="1260"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I, II, III</w:t>
            </w:r>
          </w:p>
        </w:tc>
        <w:tc>
          <w:tcPr>
            <w:tcW w:w="10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С0</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10</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12</w:t>
            </w:r>
          </w:p>
        </w:tc>
        <w:tc>
          <w:tcPr>
            <w:tcW w:w="687"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12</w:t>
            </w:r>
          </w:p>
        </w:tc>
        <w:tc>
          <w:tcPr>
            <w:tcW w:w="60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12</w:t>
            </w:r>
          </w:p>
        </w:tc>
      </w:tr>
      <w:tr w:rsidR="00407261" w:rsidRPr="00407261" w:rsidTr="00673A7C">
        <w:tc>
          <w:tcPr>
            <w:tcW w:w="1260"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II, III</w:t>
            </w:r>
          </w:p>
        </w:tc>
        <w:tc>
          <w:tcPr>
            <w:tcW w:w="10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С1</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12</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12</w:t>
            </w:r>
          </w:p>
        </w:tc>
        <w:tc>
          <w:tcPr>
            <w:tcW w:w="687"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12</w:t>
            </w:r>
          </w:p>
        </w:tc>
        <w:tc>
          <w:tcPr>
            <w:tcW w:w="60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12</w:t>
            </w:r>
          </w:p>
        </w:tc>
      </w:tr>
      <w:tr w:rsidR="00407261" w:rsidRPr="00407261" w:rsidTr="00673A7C">
        <w:tc>
          <w:tcPr>
            <w:tcW w:w="1260"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IV</w:t>
            </w:r>
          </w:p>
        </w:tc>
        <w:tc>
          <w:tcPr>
            <w:tcW w:w="10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С0, С1</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12</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12</w:t>
            </w:r>
          </w:p>
        </w:tc>
        <w:tc>
          <w:tcPr>
            <w:tcW w:w="687"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12</w:t>
            </w:r>
          </w:p>
        </w:tc>
        <w:tc>
          <w:tcPr>
            <w:tcW w:w="60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15</w:t>
            </w:r>
          </w:p>
        </w:tc>
      </w:tr>
      <w:tr w:rsidR="00407261" w:rsidRPr="00407261" w:rsidTr="00673A7C">
        <w:tc>
          <w:tcPr>
            <w:tcW w:w="1260"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lastRenderedPageBreak/>
              <w:t>IV, V</w:t>
            </w:r>
          </w:p>
        </w:tc>
        <w:tc>
          <w:tcPr>
            <w:tcW w:w="10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С2, С3</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15</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15</w:t>
            </w:r>
          </w:p>
        </w:tc>
        <w:tc>
          <w:tcPr>
            <w:tcW w:w="687"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15</w:t>
            </w:r>
          </w:p>
        </w:tc>
        <w:tc>
          <w:tcPr>
            <w:tcW w:w="60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18</w:t>
            </w:r>
          </w:p>
        </w:tc>
      </w:tr>
    </w:tbl>
    <w:p w:rsidR="00407261" w:rsidRPr="00407261" w:rsidRDefault="00407261" w:rsidP="00407261">
      <w:pPr>
        <w:widowControl w:val="0"/>
        <w:shd w:val="clear" w:color="auto" w:fill="FFFFFF"/>
        <w:tabs>
          <w:tab w:val="left" w:pos="538"/>
        </w:tabs>
        <w:autoSpaceDE w:val="0"/>
        <w:autoSpaceDN w:val="0"/>
        <w:adjustRightInd w:val="0"/>
        <w:spacing w:before="240" w:after="100" w:afterAutospacing="1"/>
        <w:ind w:firstLine="539"/>
        <w:jc w:val="both"/>
        <w:rPr>
          <w:spacing w:val="-3"/>
        </w:rPr>
      </w:pPr>
      <w:r w:rsidRPr="00407261">
        <w:t>Противопожарные расстояния между производственными, складскими, административно-бытовыми зданиями и сооружениями на территориях производственных объектов принимаются в соответствии с разделом 6 СП 4.13130.2013</w:t>
      </w:r>
      <w:r w:rsidRPr="00407261">
        <w:rPr>
          <w:b/>
          <w:bCs/>
        </w:rPr>
        <w:t xml:space="preserve"> </w:t>
      </w:r>
      <w:r w:rsidRPr="00407261">
        <w:t>Системы противопожарной защиты.</w:t>
      </w:r>
    </w:p>
    <w:p w:rsidR="00EF7199" w:rsidRDefault="00EF7199" w:rsidP="00D24664">
      <w:pPr>
        <w:pStyle w:val="1"/>
      </w:pPr>
      <w:bookmarkStart w:id="23" w:name="_Toc501217728"/>
      <w:r>
        <w:t>1.1</w:t>
      </w:r>
      <w:r w:rsidR="001A010E">
        <w:t>1</w:t>
      </w:r>
      <w:r>
        <w:t xml:space="preserve"> </w:t>
      </w:r>
      <w:r w:rsidRPr="00A158B6">
        <w:t>Расчетные показатели, устанавливаемые для объектов местного значения в области утилизации и переработки</w:t>
      </w:r>
      <w:r>
        <w:t xml:space="preserve"> бытовых и промышленных отходов</w:t>
      </w:r>
      <w:bookmarkEnd w:id="23"/>
    </w:p>
    <w:p w:rsidR="00B00303" w:rsidRDefault="00B00303" w:rsidP="00B00303">
      <w:pPr>
        <w:pStyle w:val="ac"/>
        <w:ind w:firstLine="567"/>
        <w:jc w:val="both"/>
        <w:rPr>
          <w:rFonts w:ascii="Times New Roman" w:hAnsi="Times New Roman"/>
          <w:color w:val="000000"/>
          <w:sz w:val="24"/>
          <w:szCs w:val="24"/>
        </w:rPr>
      </w:pPr>
      <w:r w:rsidRPr="00F43A49">
        <w:rPr>
          <w:rFonts w:ascii="Times New Roman" w:hAnsi="Times New Roman"/>
          <w:color w:val="000000"/>
          <w:sz w:val="24"/>
          <w:szCs w:val="24"/>
        </w:rPr>
        <w:t xml:space="preserve">При проектировании объектов </w:t>
      </w:r>
      <w:r w:rsidRPr="001A010E">
        <w:rPr>
          <w:rFonts w:ascii="Times New Roman" w:hAnsi="Times New Roman"/>
          <w:color w:val="000000"/>
          <w:sz w:val="24"/>
          <w:szCs w:val="24"/>
        </w:rPr>
        <w:t xml:space="preserve">местного значения в области </w:t>
      </w:r>
      <w:r w:rsidRPr="00B00303">
        <w:rPr>
          <w:rFonts w:ascii="Times New Roman" w:hAnsi="Times New Roman"/>
          <w:color w:val="000000"/>
          <w:sz w:val="24"/>
          <w:szCs w:val="24"/>
        </w:rPr>
        <w:t>утилизации и переработки бытовых и промышленных отходов</w:t>
      </w:r>
      <w:r w:rsidRPr="00F43A49">
        <w:rPr>
          <w:rFonts w:ascii="Times New Roman" w:hAnsi="Times New Roman"/>
          <w:color w:val="000000"/>
          <w:sz w:val="24"/>
          <w:szCs w:val="24"/>
        </w:rPr>
        <w:t xml:space="preserve"> необходимо руководствоваться расчетными показателями таблицы </w:t>
      </w:r>
      <w:r>
        <w:rPr>
          <w:rFonts w:ascii="Times New Roman" w:hAnsi="Times New Roman"/>
          <w:color w:val="000000"/>
          <w:sz w:val="24"/>
          <w:szCs w:val="24"/>
        </w:rPr>
        <w:t>1</w:t>
      </w:r>
      <w:r w:rsidR="00407261">
        <w:rPr>
          <w:rFonts w:ascii="Times New Roman" w:hAnsi="Times New Roman"/>
          <w:color w:val="000000"/>
          <w:sz w:val="24"/>
          <w:szCs w:val="24"/>
        </w:rPr>
        <w:t>9</w:t>
      </w:r>
      <w:r w:rsidRPr="00F43A49">
        <w:rPr>
          <w:rFonts w:ascii="Times New Roman" w:hAnsi="Times New Roman"/>
          <w:color w:val="000000"/>
          <w:sz w:val="24"/>
          <w:szCs w:val="24"/>
        </w:rPr>
        <w:t>.</w:t>
      </w:r>
    </w:p>
    <w:p w:rsidR="00B00303" w:rsidRPr="00D341B3" w:rsidRDefault="00B00303" w:rsidP="00B00303">
      <w:pPr>
        <w:ind w:firstLine="567"/>
        <w:contextualSpacing/>
        <w:jc w:val="right"/>
      </w:pPr>
      <w:r w:rsidRPr="00D341B3">
        <w:t>Таблица 1</w:t>
      </w:r>
      <w:r w:rsidR="00407261">
        <w:t>9</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4"/>
        <w:gridCol w:w="3575"/>
        <w:gridCol w:w="1837"/>
        <w:gridCol w:w="1259"/>
        <w:gridCol w:w="1402"/>
        <w:gridCol w:w="1215"/>
      </w:tblGrid>
      <w:tr w:rsidR="00B00303" w:rsidRPr="00F43A49" w:rsidTr="00130442">
        <w:trPr>
          <w:trHeight w:val="778"/>
        </w:trPr>
        <w:tc>
          <w:tcPr>
            <w:tcW w:w="359" w:type="pct"/>
            <w:vMerge w:val="restart"/>
            <w:vAlign w:val="center"/>
          </w:tcPr>
          <w:p w:rsidR="00B00303" w:rsidRPr="00F43A49" w:rsidRDefault="00B00303" w:rsidP="00B00303">
            <w:pPr>
              <w:jc w:val="center"/>
              <w:rPr>
                <w:color w:val="000000"/>
              </w:rPr>
            </w:pPr>
            <w:r w:rsidRPr="00F43A49">
              <w:rPr>
                <w:color w:val="000000"/>
              </w:rPr>
              <w:t>№</w:t>
            </w:r>
          </w:p>
          <w:p w:rsidR="00B00303" w:rsidRPr="00F43A49" w:rsidRDefault="00B00303" w:rsidP="00B00303">
            <w:pPr>
              <w:jc w:val="center"/>
              <w:rPr>
                <w:color w:val="000000"/>
              </w:rPr>
            </w:pPr>
            <w:r w:rsidRPr="00F43A49">
              <w:rPr>
                <w:color w:val="000000"/>
              </w:rPr>
              <w:t>п/п</w:t>
            </w:r>
          </w:p>
        </w:tc>
        <w:tc>
          <w:tcPr>
            <w:tcW w:w="1815" w:type="pct"/>
            <w:vMerge w:val="restart"/>
            <w:vAlign w:val="center"/>
          </w:tcPr>
          <w:p w:rsidR="00B00303" w:rsidRPr="00F43A49" w:rsidRDefault="00B00303" w:rsidP="00B00303">
            <w:pPr>
              <w:jc w:val="center"/>
              <w:rPr>
                <w:color w:val="000000"/>
              </w:rPr>
            </w:pPr>
            <w:r w:rsidRPr="00F43A49">
              <w:rPr>
                <w:color w:val="000000"/>
              </w:rPr>
              <w:t>Наименование объекта</w:t>
            </w:r>
          </w:p>
          <w:p w:rsidR="00B00303" w:rsidRPr="00F43A49" w:rsidRDefault="00B00303" w:rsidP="00B00303">
            <w:pPr>
              <w:jc w:val="center"/>
              <w:rPr>
                <w:color w:val="000000"/>
              </w:rPr>
            </w:pPr>
          </w:p>
        </w:tc>
        <w:tc>
          <w:tcPr>
            <w:tcW w:w="1594" w:type="pct"/>
            <w:gridSpan w:val="2"/>
            <w:vAlign w:val="center"/>
          </w:tcPr>
          <w:p w:rsidR="00B00303" w:rsidRPr="00F43A49" w:rsidRDefault="00B00303" w:rsidP="00B00303">
            <w:pPr>
              <w:jc w:val="center"/>
              <w:rPr>
                <w:color w:val="000000"/>
              </w:rPr>
            </w:pPr>
            <w:r w:rsidRPr="00F43A49">
              <w:rPr>
                <w:color w:val="000000"/>
              </w:rPr>
              <w:t>Минимально допустимый уровень обеспеченности</w:t>
            </w:r>
          </w:p>
        </w:tc>
        <w:tc>
          <w:tcPr>
            <w:tcW w:w="1231" w:type="pct"/>
            <w:gridSpan w:val="2"/>
          </w:tcPr>
          <w:p w:rsidR="00B00303" w:rsidRPr="00F43A49" w:rsidRDefault="00B00303" w:rsidP="00B00303">
            <w:pPr>
              <w:jc w:val="center"/>
              <w:rPr>
                <w:color w:val="000000"/>
                <w:highlight w:val="yellow"/>
              </w:rPr>
            </w:pPr>
            <w:r w:rsidRPr="00F43A49">
              <w:rPr>
                <w:color w:val="000000"/>
              </w:rPr>
              <w:t>Максимально допустимый уровень территориальной доступности</w:t>
            </w:r>
          </w:p>
        </w:tc>
      </w:tr>
      <w:tr w:rsidR="00B00303" w:rsidRPr="00F43A49" w:rsidTr="00130442">
        <w:trPr>
          <w:trHeight w:val="625"/>
        </w:trPr>
        <w:tc>
          <w:tcPr>
            <w:tcW w:w="359" w:type="pct"/>
            <w:vMerge/>
            <w:vAlign w:val="center"/>
          </w:tcPr>
          <w:p w:rsidR="00B00303" w:rsidRPr="00F43A49" w:rsidRDefault="00B00303" w:rsidP="00B00303">
            <w:pPr>
              <w:jc w:val="center"/>
              <w:rPr>
                <w:b/>
                <w:color w:val="000000"/>
              </w:rPr>
            </w:pPr>
          </w:p>
        </w:tc>
        <w:tc>
          <w:tcPr>
            <w:tcW w:w="1815" w:type="pct"/>
            <w:vMerge/>
            <w:vAlign w:val="center"/>
          </w:tcPr>
          <w:p w:rsidR="00B00303" w:rsidRPr="00F43A49" w:rsidRDefault="00B00303" w:rsidP="00B00303">
            <w:pPr>
              <w:jc w:val="center"/>
              <w:rPr>
                <w:b/>
                <w:color w:val="000000"/>
              </w:rPr>
            </w:pPr>
          </w:p>
        </w:tc>
        <w:tc>
          <w:tcPr>
            <w:tcW w:w="942" w:type="pct"/>
            <w:vAlign w:val="center"/>
          </w:tcPr>
          <w:p w:rsidR="00B00303" w:rsidRPr="00F43A49" w:rsidRDefault="00B00303" w:rsidP="00B00303">
            <w:pPr>
              <w:jc w:val="center"/>
              <w:rPr>
                <w:color w:val="000000"/>
              </w:rPr>
            </w:pPr>
            <w:r w:rsidRPr="00F43A49">
              <w:rPr>
                <w:color w:val="000000"/>
              </w:rPr>
              <w:t>Единица измерения</w:t>
            </w:r>
          </w:p>
        </w:tc>
        <w:tc>
          <w:tcPr>
            <w:tcW w:w="652" w:type="pct"/>
            <w:vAlign w:val="center"/>
          </w:tcPr>
          <w:p w:rsidR="00B00303" w:rsidRPr="00F43A49" w:rsidRDefault="00B00303" w:rsidP="00B00303">
            <w:pPr>
              <w:jc w:val="center"/>
              <w:rPr>
                <w:color w:val="000000"/>
              </w:rPr>
            </w:pPr>
            <w:r w:rsidRPr="00F43A49">
              <w:rPr>
                <w:color w:val="000000"/>
              </w:rPr>
              <w:t>Величина</w:t>
            </w:r>
          </w:p>
        </w:tc>
        <w:tc>
          <w:tcPr>
            <w:tcW w:w="724" w:type="pct"/>
            <w:vAlign w:val="center"/>
          </w:tcPr>
          <w:p w:rsidR="00B00303" w:rsidRPr="00F43A49" w:rsidRDefault="00B00303" w:rsidP="00B00303">
            <w:pPr>
              <w:jc w:val="center"/>
              <w:rPr>
                <w:color w:val="000000"/>
                <w:highlight w:val="yellow"/>
              </w:rPr>
            </w:pPr>
            <w:r w:rsidRPr="00F43A49">
              <w:rPr>
                <w:color w:val="000000"/>
              </w:rPr>
              <w:t>Единица измерения</w:t>
            </w:r>
          </w:p>
        </w:tc>
        <w:tc>
          <w:tcPr>
            <w:tcW w:w="507" w:type="pct"/>
            <w:vAlign w:val="center"/>
          </w:tcPr>
          <w:p w:rsidR="00B00303" w:rsidRPr="00F43A49" w:rsidRDefault="00B00303" w:rsidP="00B00303">
            <w:pPr>
              <w:jc w:val="center"/>
              <w:rPr>
                <w:color w:val="000000"/>
                <w:highlight w:val="yellow"/>
              </w:rPr>
            </w:pPr>
            <w:r w:rsidRPr="00F43A49">
              <w:rPr>
                <w:color w:val="000000"/>
              </w:rPr>
              <w:t>Величина</w:t>
            </w:r>
          </w:p>
        </w:tc>
      </w:tr>
      <w:tr w:rsidR="005056F5" w:rsidRPr="00F43A49" w:rsidTr="00130442">
        <w:trPr>
          <w:trHeight w:val="836"/>
        </w:trPr>
        <w:tc>
          <w:tcPr>
            <w:tcW w:w="359" w:type="pct"/>
            <w:vAlign w:val="center"/>
          </w:tcPr>
          <w:p w:rsidR="005056F5" w:rsidRPr="007A13B2" w:rsidRDefault="005056F5" w:rsidP="00B00303">
            <w:pPr>
              <w:jc w:val="center"/>
            </w:pPr>
            <w:r w:rsidRPr="007A13B2">
              <w:t>1</w:t>
            </w:r>
          </w:p>
        </w:tc>
        <w:tc>
          <w:tcPr>
            <w:tcW w:w="1815" w:type="pct"/>
            <w:vAlign w:val="center"/>
          </w:tcPr>
          <w:p w:rsidR="005056F5" w:rsidRPr="007A13B2" w:rsidRDefault="005056F5" w:rsidP="005056F5">
            <w:r w:rsidRPr="007A13B2">
              <w:t>полигоны местного значения, обслуживающие отдельные поселения или несколько поселений</w:t>
            </w:r>
          </w:p>
        </w:tc>
        <w:tc>
          <w:tcPr>
            <w:tcW w:w="942" w:type="pct"/>
            <w:vAlign w:val="center"/>
          </w:tcPr>
          <w:p w:rsidR="005056F5" w:rsidRPr="007A13B2" w:rsidRDefault="005056F5" w:rsidP="00B00303">
            <w:pPr>
              <w:jc w:val="center"/>
            </w:pPr>
            <w:r w:rsidRPr="007A13B2">
              <w:t>га/10 тыс.чел</w:t>
            </w:r>
          </w:p>
        </w:tc>
        <w:tc>
          <w:tcPr>
            <w:tcW w:w="652" w:type="pct"/>
            <w:vAlign w:val="center"/>
          </w:tcPr>
          <w:p w:rsidR="005056F5" w:rsidRPr="007A13B2" w:rsidRDefault="005056F5" w:rsidP="00B00303">
            <w:pPr>
              <w:jc w:val="center"/>
            </w:pPr>
            <w:r w:rsidRPr="007A13B2">
              <w:t>1,3</w:t>
            </w:r>
          </w:p>
        </w:tc>
        <w:tc>
          <w:tcPr>
            <w:tcW w:w="1231" w:type="pct"/>
            <w:gridSpan w:val="2"/>
            <w:vAlign w:val="center"/>
          </w:tcPr>
          <w:p w:rsidR="005056F5" w:rsidRPr="007A13B2" w:rsidRDefault="005056F5" w:rsidP="005056F5">
            <w:pPr>
              <w:jc w:val="center"/>
            </w:pPr>
            <w:r w:rsidRPr="007A13B2">
              <w:t>Полигоны размещаются по территориальному принципу за пределами населенных пунктов. Площадь участка под складирование отходов может быть выражена как в одном, так и в нескольких полигонах</w:t>
            </w:r>
          </w:p>
        </w:tc>
      </w:tr>
      <w:tr w:rsidR="008D54AC" w:rsidRPr="00F43A49" w:rsidTr="00130442">
        <w:trPr>
          <w:trHeight w:val="836"/>
        </w:trPr>
        <w:tc>
          <w:tcPr>
            <w:tcW w:w="359" w:type="pct"/>
            <w:vMerge w:val="restart"/>
            <w:vAlign w:val="center"/>
          </w:tcPr>
          <w:p w:rsidR="008D54AC" w:rsidRPr="00F43A49" w:rsidRDefault="005056F5" w:rsidP="00B00303">
            <w:pPr>
              <w:jc w:val="center"/>
              <w:rPr>
                <w:color w:val="000000"/>
              </w:rPr>
            </w:pPr>
            <w:r>
              <w:rPr>
                <w:color w:val="000000"/>
              </w:rPr>
              <w:t>2</w:t>
            </w:r>
          </w:p>
        </w:tc>
        <w:tc>
          <w:tcPr>
            <w:tcW w:w="1815" w:type="pct"/>
            <w:vAlign w:val="center"/>
          </w:tcPr>
          <w:p w:rsidR="008D54AC" w:rsidRPr="001A010E" w:rsidRDefault="008D54AC" w:rsidP="00B00303">
            <w:pPr>
              <w:rPr>
                <w:color w:val="000000"/>
              </w:rPr>
            </w:pPr>
            <w:r w:rsidRPr="00B00303">
              <w:t>объектами сбора и вывоза</w:t>
            </w:r>
            <w:r w:rsidRPr="00D93699">
              <w:t xml:space="preserve"> твердых бытовых отходов для проживающих в муниципальном жилом фонде</w:t>
            </w:r>
          </w:p>
        </w:tc>
        <w:tc>
          <w:tcPr>
            <w:tcW w:w="942" w:type="pct"/>
            <w:vMerge w:val="restart"/>
            <w:vAlign w:val="center"/>
          </w:tcPr>
          <w:p w:rsidR="008D54AC" w:rsidRPr="00F43A49" w:rsidRDefault="008D54AC" w:rsidP="00B00303">
            <w:pPr>
              <w:jc w:val="center"/>
              <w:rPr>
                <w:color w:val="000000"/>
              </w:rPr>
            </w:pPr>
            <w:r w:rsidRPr="00D93699">
              <w:t>кг/чел. в год</w:t>
            </w:r>
          </w:p>
        </w:tc>
        <w:tc>
          <w:tcPr>
            <w:tcW w:w="652" w:type="pct"/>
            <w:vAlign w:val="center"/>
          </w:tcPr>
          <w:p w:rsidR="008D54AC" w:rsidRPr="00F43A49" w:rsidRDefault="008D54AC" w:rsidP="00B00303">
            <w:pPr>
              <w:jc w:val="center"/>
              <w:rPr>
                <w:color w:val="000000"/>
              </w:rPr>
            </w:pPr>
            <w:r w:rsidRPr="00D93699">
              <w:t>190</w:t>
            </w:r>
          </w:p>
        </w:tc>
        <w:tc>
          <w:tcPr>
            <w:tcW w:w="1231" w:type="pct"/>
            <w:gridSpan w:val="2"/>
            <w:vMerge w:val="restart"/>
            <w:vAlign w:val="center"/>
          </w:tcPr>
          <w:p w:rsidR="008D54AC" w:rsidRPr="00F43A49" w:rsidRDefault="008D54AC" w:rsidP="00B00303">
            <w:pPr>
              <w:jc w:val="center"/>
              <w:rPr>
                <w:color w:val="000000"/>
                <w:highlight w:val="yellow"/>
              </w:rPr>
            </w:pPr>
            <w:r w:rsidRPr="00F43A49">
              <w:rPr>
                <w:color w:val="000000"/>
              </w:rPr>
              <w:t>Не нормируется</w:t>
            </w:r>
            <w:r>
              <w:rPr>
                <w:color w:val="000000"/>
              </w:rPr>
              <w:t>*</w:t>
            </w:r>
          </w:p>
        </w:tc>
      </w:tr>
      <w:tr w:rsidR="008D54AC" w:rsidRPr="00F43A49" w:rsidTr="00130442">
        <w:trPr>
          <w:trHeight w:val="836"/>
        </w:trPr>
        <w:tc>
          <w:tcPr>
            <w:tcW w:w="359" w:type="pct"/>
            <w:vMerge/>
            <w:vAlign w:val="center"/>
          </w:tcPr>
          <w:p w:rsidR="008D54AC" w:rsidRPr="00F43A49" w:rsidRDefault="008D54AC" w:rsidP="00B00303">
            <w:pPr>
              <w:jc w:val="center"/>
              <w:rPr>
                <w:color w:val="000000"/>
              </w:rPr>
            </w:pPr>
          </w:p>
        </w:tc>
        <w:tc>
          <w:tcPr>
            <w:tcW w:w="1815" w:type="pct"/>
            <w:vAlign w:val="center"/>
          </w:tcPr>
          <w:p w:rsidR="008D54AC" w:rsidRPr="00F43A49" w:rsidRDefault="008D54AC" w:rsidP="00B00303">
            <w:pPr>
              <w:rPr>
                <w:color w:val="000000"/>
              </w:rPr>
            </w:pPr>
            <w:r w:rsidRPr="00B00303">
              <w:t>объектами сбора и вывоза</w:t>
            </w:r>
            <w:r w:rsidRPr="00D93699">
              <w:t xml:space="preserve"> твердых бытовых отходов для проживающих в индивидуальном жилом фонде</w:t>
            </w:r>
          </w:p>
        </w:tc>
        <w:tc>
          <w:tcPr>
            <w:tcW w:w="942" w:type="pct"/>
            <w:vMerge/>
            <w:vAlign w:val="center"/>
          </w:tcPr>
          <w:p w:rsidR="008D54AC" w:rsidRPr="00F43A49" w:rsidRDefault="008D54AC" w:rsidP="00B00303">
            <w:pPr>
              <w:jc w:val="center"/>
              <w:rPr>
                <w:color w:val="000000"/>
              </w:rPr>
            </w:pPr>
          </w:p>
        </w:tc>
        <w:tc>
          <w:tcPr>
            <w:tcW w:w="652" w:type="pct"/>
            <w:vAlign w:val="center"/>
          </w:tcPr>
          <w:p w:rsidR="008D54AC" w:rsidRPr="00F43A49" w:rsidRDefault="008D54AC" w:rsidP="00B00303">
            <w:pPr>
              <w:jc w:val="center"/>
              <w:rPr>
                <w:color w:val="000000"/>
              </w:rPr>
            </w:pPr>
            <w:r w:rsidRPr="00D93699">
              <w:t>270</w:t>
            </w:r>
          </w:p>
        </w:tc>
        <w:tc>
          <w:tcPr>
            <w:tcW w:w="1231" w:type="pct"/>
            <w:gridSpan w:val="2"/>
            <w:vMerge/>
            <w:vAlign w:val="center"/>
          </w:tcPr>
          <w:p w:rsidR="008D54AC" w:rsidRPr="00F43A49" w:rsidRDefault="008D54AC" w:rsidP="00B00303">
            <w:pPr>
              <w:jc w:val="center"/>
              <w:rPr>
                <w:color w:val="000000"/>
              </w:rPr>
            </w:pPr>
          </w:p>
        </w:tc>
      </w:tr>
      <w:tr w:rsidR="00B00303" w:rsidRPr="00F43A49" w:rsidTr="00130442">
        <w:trPr>
          <w:trHeight w:val="836"/>
        </w:trPr>
        <w:tc>
          <w:tcPr>
            <w:tcW w:w="359" w:type="pct"/>
            <w:vAlign w:val="center"/>
          </w:tcPr>
          <w:p w:rsidR="00B00303" w:rsidRPr="00F43A49" w:rsidRDefault="005056F5" w:rsidP="00B00303">
            <w:pPr>
              <w:jc w:val="center"/>
              <w:rPr>
                <w:color w:val="000000"/>
              </w:rPr>
            </w:pPr>
            <w:r>
              <w:rPr>
                <w:color w:val="000000"/>
              </w:rPr>
              <w:t>3</w:t>
            </w:r>
            <w:r w:rsidR="00B00303" w:rsidRPr="00F43A49">
              <w:rPr>
                <w:color w:val="000000"/>
              </w:rPr>
              <w:t>.</w:t>
            </w:r>
          </w:p>
        </w:tc>
        <w:tc>
          <w:tcPr>
            <w:tcW w:w="1815" w:type="pct"/>
            <w:vAlign w:val="center"/>
          </w:tcPr>
          <w:p w:rsidR="00B00303" w:rsidRPr="001A010E" w:rsidRDefault="00B00303" w:rsidP="00B00303">
            <w:pPr>
              <w:rPr>
                <w:rStyle w:val="12"/>
                <w:rFonts w:eastAsia="Calibri"/>
              </w:rPr>
            </w:pPr>
            <w:r w:rsidRPr="005F13B5">
              <w:t>общее количество бытовых отходов по населенному пункту с учетом общественных зданий</w:t>
            </w:r>
          </w:p>
        </w:tc>
        <w:tc>
          <w:tcPr>
            <w:tcW w:w="942" w:type="pct"/>
            <w:vAlign w:val="center"/>
          </w:tcPr>
          <w:p w:rsidR="00B00303" w:rsidRDefault="000C2DAB" w:rsidP="00B00303">
            <w:pPr>
              <w:jc w:val="center"/>
              <w:rPr>
                <w:color w:val="000000"/>
              </w:rPr>
            </w:pPr>
            <w:r w:rsidRPr="00D93699">
              <w:t>кг/чел. в год</w:t>
            </w:r>
          </w:p>
        </w:tc>
        <w:tc>
          <w:tcPr>
            <w:tcW w:w="652" w:type="pct"/>
            <w:vAlign w:val="center"/>
          </w:tcPr>
          <w:p w:rsidR="00B00303" w:rsidRDefault="000C2DAB" w:rsidP="00B00303">
            <w:pPr>
              <w:jc w:val="center"/>
              <w:rPr>
                <w:color w:val="000000"/>
              </w:rPr>
            </w:pPr>
            <w:r>
              <w:rPr>
                <w:color w:val="000000"/>
              </w:rPr>
              <w:t>500</w:t>
            </w:r>
          </w:p>
        </w:tc>
        <w:tc>
          <w:tcPr>
            <w:tcW w:w="1231" w:type="pct"/>
            <w:gridSpan w:val="2"/>
            <w:vAlign w:val="center"/>
          </w:tcPr>
          <w:p w:rsidR="00B00303" w:rsidRPr="00F43A49" w:rsidRDefault="00B00303" w:rsidP="00B00303">
            <w:pPr>
              <w:jc w:val="center"/>
              <w:rPr>
                <w:color w:val="000000"/>
              </w:rPr>
            </w:pPr>
          </w:p>
        </w:tc>
      </w:tr>
      <w:tr w:rsidR="00B00303" w:rsidRPr="00F43A49" w:rsidTr="00130442">
        <w:trPr>
          <w:trHeight w:val="836"/>
        </w:trPr>
        <w:tc>
          <w:tcPr>
            <w:tcW w:w="359" w:type="pct"/>
            <w:vAlign w:val="center"/>
          </w:tcPr>
          <w:p w:rsidR="00B00303" w:rsidRPr="00F43A49" w:rsidRDefault="005056F5" w:rsidP="00B00303">
            <w:pPr>
              <w:jc w:val="center"/>
              <w:rPr>
                <w:color w:val="000000"/>
              </w:rPr>
            </w:pPr>
            <w:r>
              <w:rPr>
                <w:color w:val="000000"/>
              </w:rPr>
              <w:t>4</w:t>
            </w:r>
          </w:p>
        </w:tc>
        <w:tc>
          <w:tcPr>
            <w:tcW w:w="1815" w:type="pct"/>
            <w:vAlign w:val="center"/>
          </w:tcPr>
          <w:p w:rsidR="00B00303" w:rsidRPr="001A010E" w:rsidRDefault="00B00303" w:rsidP="00B00303">
            <w:pPr>
              <w:rPr>
                <w:rStyle w:val="12"/>
                <w:rFonts w:eastAsia="Calibri"/>
              </w:rPr>
            </w:pPr>
            <w:r w:rsidRPr="00D93699">
              <w:t>накоплени</w:t>
            </w:r>
            <w:r>
              <w:t>е</w:t>
            </w:r>
            <w:r w:rsidRPr="00D93699">
              <w:t xml:space="preserve"> крупногабаритных бытовых отходов</w:t>
            </w:r>
          </w:p>
        </w:tc>
        <w:tc>
          <w:tcPr>
            <w:tcW w:w="942" w:type="pct"/>
            <w:vAlign w:val="center"/>
          </w:tcPr>
          <w:p w:rsidR="00B00303" w:rsidRDefault="000C2DAB" w:rsidP="00B00303">
            <w:pPr>
              <w:jc w:val="center"/>
              <w:rPr>
                <w:color w:val="000000"/>
              </w:rPr>
            </w:pPr>
            <w:r>
              <w:rPr>
                <w:color w:val="000000"/>
              </w:rPr>
              <w:t>% от объема ТБО</w:t>
            </w:r>
          </w:p>
        </w:tc>
        <w:tc>
          <w:tcPr>
            <w:tcW w:w="652" w:type="pct"/>
            <w:vAlign w:val="center"/>
          </w:tcPr>
          <w:p w:rsidR="00B00303" w:rsidRDefault="000C2DAB" w:rsidP="00B00303">
            <w:pPr>
              <w:jc w:val="center"/>
              <w:rPr>
                <w:color w:val="000000"/>
              </w:rPr>
            </w:pPr>
            <w:r>
              <w:rPr>
                <w:color w:val="000000"/>
              </w:rPr>
              <w:t>5</w:t>
            </w:r>
          </w:p>
        </w:tc>
        <w:tc>
          <w:tcPr>
            <w:tcW w:w="1231" w:type="pct"/>
            <w:gridSpan w:val="2"/>
            <w:vAlign w:val="center"/>
          </w:tcPr>
          <w:p w:rsidR="00B00303" w:rsidRPr="00F43A49" w:rsidRDefault="00B00303" w:rsidP="00B00303">
            <w:pPr>
              <w:jc w:val="center"/>
              <w:rPr>
                <w:color w:val="000000"/>
              </w:rPr>
            </w:pPr>
          </w:p>
        </w:tc>
      </w:tr>
    </w:tbl>
    <w:p w:rsidR="000C2DAB" w:rsidRPr="00673A7C" w:rsidRDefault="000C2DAB" w:rsidP="000C2DAB">
      <w:pPr>
        <w:ind w:firstLine="680"/>
        <w:contextualSpacing/>
        <w:jc w:val="both"/>
        <w:rPr>
          <w:color w:val="000000"/>
        </w:rPr>
      </w:pPr>
      <w:r w:rsidRPr="00673A7C">
        <w:rPr>
          <w:color w:val="000000"/>
        </w:rPr>
        <w:t>Примечания:</w:t>
      </w:r>
    </w:p>
    <w:p w:rsidR="0072553D" w:rsidRDefault="000C2DAB" w:rsidP="00610EFA">
      <w:pPr>
        <w:shd w:val="clear" w:color="auto" w:fill="FFFFFF"/>
        <w:ind w:firstLine="709"/>
        <w:contextualSpacing/>
        <w:jc w:val="both"/>
      </w:pPr>
      <w:r w:rsidRPr="00F43A49">
        <w:rPr>
          <w:color w:val="000000"/>
        </w:rPr>
        <w:t xml:space="preserve">а) (*) </w:t>
      </w:r>
      <w:r w:rsidR="00B00303" w:rsidRPr="0028366D">
        <w:rPr>
          <w:rFonts w:eastAsia="Calibri"/>
          <w:lang w:eastAsia="en-US"/>
        </w:rPr>
        <w:t xml:space="preserve">Уровень территориальной доступности объектов </w:t>
      </w:r>
      <w:r w:rsidR="00B00303" w:rsidRPr="0028366D">
        <w:t>утилизации и переработки бытовых и промышленных отходов</w:t>
      </w:r>
      <w:r w:rsidR="00B00303" w:rsidRPr="0028366D">
        <w:rPr>
          <w:rFonts w:eastAsia="Calibri"/>
          <w:lang w:eastAsia="en-US"/>
        </w:rPr>
        <w:t xml:space="preserve"> устанавливается в соответствии с нормативными </w:t>
      </w:r>
      <w:r w:rsidR="00B00303" w:rsidRPr="0028366D">
        <w:rPr>
          <w:rFonts w:eastAsia="Calibri"/>
          <w:lang w:eastAsia="en-US"/>
        </w:rPr>
        <w:lastRenderedPageBreak/>
        <w:t>размерами санитарно-защитные зоны на основании СанПиН 2.2.1/2.1.1.1200-03 «Санитарно-защитные зоны и санитарная классификация предприятий, сооружений и иных объектов»</w:t>
      </w:r>
      <w:r w:rsidR="00B00303" w:rsidRPr="0028366D">
        <w:t>.</w:t>
      </w:r>
    </w:p>
    <w:p w:rsidR="00610EFA" w:rsidRDefault="00610EFA" w:rsidP="00610EFA">
      <w:pPr>
        <w:shd w:val="clear" w:color="auto" w:fill="FFFFFF"/>
        <w:ind w:firstLine="709"/>
        <w:contextualSpacing/>
        <w:jc w:val="both"/>
        <w:rPr>
          <w:rFonts w:eastAsiaTheme="majorEastAsia" w:cstheme="majorBidi"/>
          <w:b/>
          <w:bCs/>
          <w:szCs w:val="28"/>
        </w:rPr>
      </w:pPr>
    </w:p>
    <w:p w:rsidR="00EF7199" w:rsidRDefault="00EF7199" w:rsidP="00D24664">
      <w:pPr>
        <w:pStyle w:val="1"/>
      </w:pPr>
      <w:bookmarkStart w:id="24" w:name="_Toc501217729"/>
      <w:r>
        <w:t>1.1</w:t>
      </w:r>
      <w:r w:rsidR="001A010E">
        <w:t>2</w:t>
      </w:r>
      <w:r>
        <w:t xml:space="preserve"> </w:t>
      </w:r>
      <w:r w:rsidRPr="00A158B6">
        <w:t>Расчетные показатели, устанавливаемые для объектов местного</w:t>
      </w:r>
      <w:r>
        <w:t xml:space="preserve"> значения в области захоронений</w:t>
      </w:r>
      <w:bookmarkEnd w:id="24"/>
    </w:p>
    <w:p w:rsidR="000C2DAB" w:rsidRDefault="000C2DAB" w:rsidP="000C2DAB">
      <w:pPr>
        <w:pStyle w:val="ac"/>
        <w:ind w:firstLine="567"/>
        <w:jc w:val="both"/>
        <w:rPr>
          <w:rFonts w:ascii="Times New Roman" w:hAnsi="Times New Roman"/>
          <w:color w:val="000000"/>
          <w:sz w:val="24"/>
          <w:szCs w:val="24"/>
        </w:rPr>
      </w:pPr>
      <w:r w:rsidRPr="00F43A49">
        <w:rPr>
          <w:rFonts w:ascii="Times New Roman" w:hAnsi="Times New Roman"/>
          <w:color w:val="000000"/>
          <w:sz w:val="24"/>
          <w:szCs w:val="24"/>
        </w:rPr>
        <w:t xml:space="preserve">При проектировании объектов </w:t>
      </w:r>
      <w:r w:rsidRPr="001A010E">
        <w:rPr>
          <w:rFonts w:ascii="Times New Roman" w:hAnsi="Times New Roman"/>
          <w:color w:val="000000"/>
          <w:sz w:val="24"/>
          <w:szCs w:val="24"/>
        </w:rPr>
        <w:t xml:space="preserve">местного значения в области </w:t>
      </w:r>
      <w:r>
        <w:rPr>
          <w:rFonts w:ascii="Times New Roman" w:hAnsi="Times New Roman"/>
          <w:color w:val="000000"/>
          <w:sz w:val="24"/>
          <w:szCs w:val="24"/>
        </w:rPr>
        <w:t>захоронений</w:t>
      </w:r>
      <w:r w:rsidRPr="00F43A49">
        <w:rPr>
          <w:rFonts w:ascii="Times New Roman" w:hAnsi="Times New Roman"/>
          <w:color w:val="000000"/>
          <w:sz w:val="24"/>
          <w:szCs w:val="24"/>
        </w:rPr>
        <w:t xml:space="preserve"> необходимо руководствоваться расчетными показателями таблицы </w:t>
      </w:r>
      <w:r w:rsidR="00407261">
        <w:rPr>
          <w:rFonts w:ascii="Times New Roman" w:hAnsi="Times New Roman"/>
          <w:color w:val="000000"/>
          <w:sz w:val="24"/>
          <w:szCs w:val="24"/>
        </w:rPr>
        <w:t>20</w:t>
      </w:r>
      <w:r w:rsidRPr="00F43A49">
        <w:rPr>
          <w:rFonts w:ascii="Times New Roman" w:hAnsi="Times New Roman"/>
          <w:color w:val="000000"/>
          <w:sz w:val="24"/>
          <w:szCs w:val="24"/>
        </w:rPr>
        <w:t>.</w:t>
      </w:r>
    </w:p>
    <w:p w:rsidR="000C2DAB" w:rsidRPr="00F43A49" w:rsidRDefault="000C2DAB" w:rsidP="000C2DAB">
      <w:pPr>
        <w:ind w:firstLine="567"/>
        <w:contextualSpacing/>
        <w:jc w:val="right"/>
        <w:rPr>
          <w:color w:val="000000"/>
        </w:rPr>
      </w:pPr>
      <w:r w:rsidRPr="00F43A49">
        <w:rPr>
          <w:color w:val="000000"/>
        </w:rPr>
        <w:t xml:space="preserve">Таблица </w:t>
      </w:r>
      <w:r w:rsidR="00407261">
        <w:rPr>
          <w:color w:val="000000"/>
        </w:rPr>
        <w:t>20</w:t>
      </w:r>
    </w:p>
    <w:p w:rsidR="000C2DAB" w:rsidRDefault="000C2DAB" w:rsidP="000C2DA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6"/>
        <w:gridCol w:w="3088"/>
        <w:gridCol w:w="2042"/>
        <w:gridCol w:w="1281"/>
        <w:gridCol w:w="1707"/>
        <w:gridCol w:w="1138"/>
      </w:tblGrid>
      <w:tr w:rsidR="000C2DAB" w:rsidRPr="00F43A49" w:rsidTr="00673A7C">
        <w:trPr>
          <w:trHeight w:val="778"/>
        </w:trPr>
        <w:tc>
          <w:tcPr>
            <w:tcW w:w="354" w:type="pct"/>
            <w:vMerge w:val="restart"/>
            <w:vAlign w:val="center"/>
          </w:tcPr>
          <w:p w:rsidR="000C2DAB" w:rsidRPr="00F43A49" w:rsidRDefault="000C2DAB" w:rsidP="000C2DAB">
            <w:pPr>
              <w:jc w:val="center"/>
              <w:rPr>
                <w:color w:val="000000"/>
              </w:rPr>
            </w:pPr>
            <w:r w:rsidRPr="00F43A49">
              <w:rPr>
                <w:color w:val="000000"/>
              </w:rPr>
              <w:t>№</w:t>
            </w:r>
          </w:p>
          <w:p w:rsidR="000C2DAB" w:rsidRPr="00F43A49" w:rsidRDefault="000C2DAB" w:rsidP="000C2DAB">
            <w:pPr>
              <w:jc w:val="center"/>
              <w:rPr>
                <w:color w:val="000000"/>
              </w:rPr>
            </w:pPr>
            <w:r w:rsidRPr="00F43A49">
              <w:rPr>
                <w:color w:val="000000"/>
              </w:rPr>
              <w:t>п/п</w:t>
            </w:r>
          </w:p>
        </w:tc>
        <w:tc>
          <w:tcPr>
            <w:tcW w:w="1550" w:type="pct"/>
            <w:vMerge w:val="restart"/>
            <w:vAlign w:val="center"/>
          </w:tcPr>
          <w:p w:rsidR="000C2DAB" w:rsidRPr="00F43A49" w:rsidRDefault="000C2DAB" w:rsidP="000C2DAB">
            <w:pPr>
              <w:jc w:val="center"/>
              <w:rPr>
                <w:color w:val="000000"/>
              </w:rPr>
            </w:pPr>
            <w:r w:rsidRPr="00F43A49">
              <w:rPr>
                <w:color w:val="000000"/>
              </w:rPr>
              <w:t>Наименование объекта</w:t>
            </w:r>
          </w:p>
          <w:p w:rsidR="000C2DAB" w:rsidRPr="00F43A49" w:rsidRDefault="000C2DAB" w:rsidP="000C2DAB">
            <w:pPr>
              <w:jc w:val="center"/>
              <w:rPr>
                <w:color w:val="000000"/>
              </w:rPr>
            </w:pPr>
          </w:p>
        </w:tc>
        <w:tc>
          <w:tcPr>
            <w:tcW w:w="1668" w:type="pct"/>
            <w:gridSpan w:val="2"/>
            <w:vAlign w:val="center"/>
          </w:tcPr>
          <w:p w:rsidR="000C2DAB" w:rsidRPr="00F43A49" w:rsidRDefault="000C2DAB" w:rsidP="000C2DAB">
            <w:pPr>
              <w:jc w:val="center"/>
              <w:rPr>
                <w:color w:val="000000"/>
              </w:rPr>
            </w:pPr>
            <w:r w:rsidRPr="00F43A49">
              <w:rPr>
                <w:color w:val="000000"/>
              </w:rPr>
              <w:t>Минимально допустимый уровень обеспеченности</w:t>
            </w:r>
          </w:p>
        </w:tc>
        <w:tc>
          <w:tcPr>
            <w:tcW w:w="1428" w:type="pct"/>
            <w:gridSpan w:val="2"/>
          </w:tcPr>
          <w:p w:rsidR="000C2DAB" w:rsidRPr="00F43A49" w:rsidRDefault="000C2DAB" w:rsidP="000C2DAB">
            <w:pPr>
              <w:jc w:val="center"/>
              <w:rPr>
                <w:color w:val="000000"/>
                <w:highlight w:val="yellow"/>
              </w:rPr>
            </w:pPr>
            <w:r w:rsidRPr="00F43A49">
              <w:rPr>
                <w:color w:val="000000"/>
              </w:rPr>
              <w:t>Максимально допустимый уровень территориальной доступности</w:t>
            </w:r>
          </w:p>
        </w:tc>
      </w:tr>
      <w:tr w:rsidR="000C2DAB" w:rsidRPr="00F43A49" w:rsidTr="00673A7C">
        <w:trPr>
          <w:trHeight w:val="625"/>
        </w:trPr>
        <w:tc>
          <w:tcPr>
            <w:tcW w:w="354" w:type="pct"/>
            <w:vMerge/>
            <w:vAlign w:val="center"/>
          </w:tcPr>
          <w:p w:rsidR="000C2DAB" w:rsidRPr="00F43A49" w:rsidRDefault="000C2DAB" w:rsidP="000C2DAB">
            <w:pPr>
              <w:jc w:val="center"/>
              <w:rPr>
                <w:b/>
                <w:color w:val="000000"/>
              </w:rPr>
            </w:pPr>
          </w:p>
        </w:tc>
        <w:tc>
          <w:tcPr>
            <w:tcW w:w="1550" w:type="pct"/>
            <w:vMerge/>
            <w:vAlign w:val="center"/>
          </w:tcPr>
          <w:p w:rsidR="000C2DAB" w:rsidRPr="00F43A49" w:rsidRDefault="000C2DAB" w:rsidP="000C2DAB">
            <w:pPr>
              <w:jc w:val="center"/>
              <w:rPr>
                <w:b/>
                <w:color w:val="000000"/>
              </w:rPr>
            </w:pPr>
          </w:p>
        </w:tc>
        <w:tc>
          <w:tcPr>
            <w:tcW w:w="1025" w:type="pct"/>
            <w:vAlign w:val="center"/>
          </w:tcPr>
          <w:p w:rsidR="000C2DAB" w:rsidRPr="00F43A49" w:rsidRDefault="000C2DAB" w:rsidP="000C2DAB">
            <w:pPr>
              <w:jc w:val="center"/>
              <w:rPr>
                <w:color w:val="000000"/>
              </w:rPr>
            </w:pPr>
            <w:r w:rsidRPr="00F43A49">
              <w:rPr>
                <w:color w:val="000000"/>
              </w:rPr>
              <w:t>Единица измерения</w:t>
            </w:r>
          </w:p>
        </w:tc>
        <w:tc>
          <w:tcPr>
            <w:tcW w:w="643" w:type="pct"/>
            <w:vAlign w:val="center"/>
          </w:tcPr>
          <w:p w:rsidR="000C2DAB" w:rsidRPr="00F43A49" w:rsidRDefault="000C2DAB" w:rsidP="000C2DAB">
            <w:pPr>
              <w:jc w:val="center"/>
              <w:rPr>
                <w:color w:val="000000"/>
              </w:rPr>
            </w:pPr>
            <w:r w:rsidRPr="00F43A49">
              <w:rPr>
                <w:color w:val="000000"/>
              </w:rPr>
              <w:t>Величина</w:t>
            </w:r>
          </w:p>
        </w:tc>
        <w:tc>
          <w:tcPr>
            <w:tcW w:w="857" w:type="pct"/>
            <w:vAlign w:val="center"/>
          </w:tcPr>
          <w:p w:rsidR="000C2DAB" w:rsidRPr="00F43A49" w:rsidRDefault="000C2DAB" w:rsidP="000C2DAB">
            <w:pPr>
              <w:jc w:val="center"/>
              <w:rPr>
                <w:color w:val="000000"/>
                <w:highlight w:val="yellow"/>
              </w:rPr>
            </w:pPr>
            <w:r w:rsidRPr="00F43A49">
              <w:rPr>
                <w:color w:val="000000"/>
              </w:rPr>
              <w:t>Единица измерения</w:t>
            </w:r>
          </w:p>
        </w:tc>
        <w:tc>
          <w:tcPr>
            <w:tcW w:w="571" w:type="pct"/>
            <w:vAlign w:val="center"/>
          </w:tcPr>
          <w:p w:rsidR="000C2DAB" w:rsidRPr="00F43A49" w:rsidRDefault="000C2DAB" w:rsidP="000C2DAB">
            <w:pPr>
              <w:ind w:left="-108" w:right="-108"/>
              <w:jc w:val="center"/>
              <w:rPr>
                <w:color w:val="000000"/>
                <w:highlight w:val="yellow"/>
              </w:rPr>
            </w:pPr>
            <w:r w:rsidRPr="00F43A49">
              <w:rPr>
                <w:color w:val="000000"/>
              </w:rPr>
              <w:t>Величина</w:t>
            </w:r>
          </w:p>
        </w:tc>
      </w:tr>
      <w:tr w:rsidR="000C2DAB" w:rsidRPr="00F43A49" w:rsidTr="00673A7C">
        <w:trPr>
          <w:trHeight w:val="836"/>
        </w:trPr>
        <w:tc>
          <w:tcPr>
            <w:tcW w:w="354" w:type="pct"/>
            <w:vAlign w:val="center"/>
          </w:tcPr>
          <w:p w:rsidR="000C2DAB" w:rsidRPr="00F43A49" w:rsidRDefault="000C2DAB" w:rsidP="000C2DAB">
            <w:pPr>
              <w:jc w:val="center"/>
              <w:rPr>
                <w:color w:val="000000"/>
              </w:rPr>
            </w:pPr>
            <w:r w:rsidRPr="00F43A49">
              <w:rPr>
                <w:color w:val="000000"/>
              </w:rPr>
              <w:t>1.</w:t>
            </w:r>
          </w:p>
        </w:tc>
        <w:tc>
          <w:tcPr>
            <w:tcW w:w="1550" w:type="pct"/>
            <w:vAlign w:val="center"/>
          </w:tcPr>
          <w:p w:rsidR="000C2DAB" w:rsidRPr="00B00303" w:rsidRDefault="000C2DAB" w:rsidP="000C2DAB">
            <w:pPr>
              <w:pStyle w:val="af6"/>
              <w:spacing w:before="0" w:after="0"/>
              <w:ind w:firstLine="41"/>
              <w:rPr>
                <w:szCs w:val="24"/>
              </w:rPr>
            </w:pPr>
            <w:r w:rsidRPr="0028366D">
              <w:rPr>
                <w:rFonts w:eastAsia="Calibri"/>
                <w:lang w:eastAsia="en-US"/>
              </w:rPr>
              <w:t>кладбищ</w:t>
            </w:r>
            <w:r>
              <w:rPr>
                <w:rFonts w:eastAsia="Calibri"/>
                <w:lang w:eastAsia="en-US"/>
              </w:rPr>
              <w:t>а</w:t>
            </w:r>
            <w:r w:rsidRPr="0028366D">
              <w:rPr>
                <w:rFonts w:eastAsia="Calibri"/>
                <w:lang w:eastAsia="en-US"/>
              </w:rPr>
              <w:t xml:space="preserve"> смешанного и традиционного захоронения</w:t>
            </w:r>
          </w:p>
        </w:tc>
        <w:tc>
          <w:tcPr>
            <w:tcW w:w="1025" w:type="pct"/>
            <w:vAlign w:val="center"/>
          </w:tcPr>
          <w:p w:rsidR="000C2DAB" w:rsidRDefault="000C2DAB" w:rsidP="000C2DAB">
            <w:pPr>
              <w:jc w:val="center"/>
              <w:rPr>
                <w:color w:val="000000"/>
              </w:rPr>
            </w:pPr>
            <w:r>
              <w:rPr>
                <w:rFonts w:eastAsia="Calibri"/>
                <w:lang w:eastAsia="en-US"/>
              </w:rPr>
              <w:t>га/</w:t>
            </w:r>
            <w:r w:rsidRPr="0028366D">
              <w:rPr>
                <w:rFonts w:eastAsia="Calibri"/>
                <w:lang w:eastAsia="en-US"/>
              </w:rPr>
              <w:t>1000 чел</w:t>
            </w:r>
            <w:r>
              <w:rPr>
                <w:rFonts w:eastAsia="Calibri"/>
                <w:lang w:eastAsia="en-US"/>
              </w:rPr>
              <w:t>.</w:t>
            </w:r>
          </w:p>
        </w:tc>
        <w:tc>
          <w:tcPr>
            <w:tcW w:w="643" w:type="pct"/>
            <w:vAlign w:val="center"/>
          </w:tcPr>
          <w:p w:rsidR="000C2DAB" w:rsidRDefault="000C2DAB" w:rsidP="000C2DAB">
            <w:pPr>
              <w:jc w:val="center"/>
              <w:rPr>
                <w:color w:val="000000"/>
              </w:rPr>
            </w:pPr>
            <w:r>
              <w:rPr>
                <w:color w:val="000000"/>
              </w:rPr>
              <w:t>0,2</w:t>
            </w:r>
            <w:r w:rsidR="00A065D9">
              <w:rPr>
                <w:color w:val="000000"/>
              </w:rPr>
              <w:t>6</w:t>
            </w:r>
          </w:p>
          <w:p w:rsidR="000C2DAB" w:rsidRDefault="000C2DAB" w:rsidP="000C2DAB">
            <w:pPr>
              <w:jc w:val="center"/>
              <w:rPr>
                <w:color w:val="000000"/>
              </w:rPr>
            </w:pPr>
            <w:r>
              <w:rPr>
                <w:color w:val="000000"/>
              </w:rPr>
              <w:t>но не менее 0,16га/ объект</w:t>
            </w:r>
          </w:p>
        </w:tc>
        <w:tc>
          <w:tcPr>
            <w:tcW w:w="857" w:type="pct"/>
            <w:vAlign w:val="center"/>
          </w:tcPr>
          <w:p w:rsidR="000C2DAB" w:rsidRPr="00F43A49" w:rsidRDefault="000C2DAB" w:rsidP="000C2DAB">
            <w:pPr>
              <w:ind w:left="-108" w:right="-108"/>
              <w:jc w:val="center"/>
              <w:rPr>
                <w:color w:val="000000"/>
              </w:rPr>
            </w:pPr>
            <w:r w:rsidRPr="00D93699">
              <w:t>транспортная доступность</w:t>
            </w:r>
            <w:r>
              <w:t>, мин</w:t>
            </w:r>
          </w:p>
        </w:tc>
        <w:tc>
          <w:tcPr>
            <w:tcW w:w="571" w:type="pct"/>
            <w:vAlign w:val="center"/>
          </w:tcPr>
          <w:p w:rsidR="000C2DAB" w:rsidRPr="00F43A49" w:rsidRDefault="000C2DAB" w:rsidP="000C2DAB">
            <w:pPr>
              <w:jc w:val="center"/>
              <w:rPr>
                <w:color w:val="000000"/>
              </w:rPr>
            </w:pPr>
            <w:r>
              <w:rPr>
                <w:color w:val="000000"/>
              </w:rPr>
              <w:t>30</w:t>
            </w:r>
          </w:p>
        </w:tc>
      </w:tr>
    </w:tbl>
    <w:p w:rsidR="0072553D" w:rsidRDefault="0072553D" w:rsidP="0072553D">
      <w:pPr>
        <w:rPr>
          <w:rFonts w:eastAsiaTheme="majorEastAsia" w:cstheme="majorBidi"/>
          <w:szCs w:val="28"/>
        </w:rPr>
      </w:pPr>
    </w:p>
    <w:p w:rsidR="007120E4" w:rsidRPr="007749C6" w:rsidRDefault="007120E4" w:rsidP="007120E4">
      <w:pPr>
        <w:autoSpaceDE w:val="0"/>
        <w:autoSpaceDN w:val="0"/>
        <w:adjustRightInd w:val="0"/>
        <w:ind w:firstLine="540"/>
        <w:jc w:val="both"/>
        <w:rPr>
          <w:b/>
        </w:rPr>
      </w:pPr>
      <w:bookmarkStart w:id="25" w:name="_Toc501217730"/>
      <w:r w:rsidRPr="007749C6">
        <w:rPr>
          <w:b/>
        </w:rPr>
        <w:t>1.13 Расчетные показатели, устанавливаемые для участковых уполномоченных полиции, помещениями для работы на обслуживаемом административном участке</w:t>
      </w:r>
    </w:p>
    <w:p w:rsidR="007120E4" w:rsidRPr="007749C6" w:rsidRDefault="007120E4" w:rsidP="007120E4">
      <w:pPr>
        <w:autoSpaceDE w:val="0"/>
        <w:autoSpaceDN w:val="0"/>
        <w:adjustRightInd w:val="0"/>
        <w:ind w:firstLine="540"/>
        <w:jc w:val="both"/>
      </w:pPr>
      <w:r w:rsidRPr="007749C6">
        <w:t xml:space="preserve">1.13.1. В соответствии с Федеральным </w:t>
      </w:r>
      <w:hyperlink r:id="rId18" w:history="1">
        <w:r w:rsidRPr="007749C6">
          <w:rPr>
            <w:color w:val="0000FF"/>
          </w:rPr>
          <w:t>законом</w:t>
        </w:r>
      </w:hyperlink>
      <w:r w:rsidRPr="007749C6">
        <w:t xml:space="preserve"> от 6 октября 2003 г. N 131-ФЗ "Об общих принципах организации местного самоуправления в Российской Федерации" и </w:t>
      </w:r>
      <w:hyperlink r:id="rId19" w:history="1">
        <w:r w:rsidRPr="007749C6">
          <w:rPr>
            <w:color w:val="0000FF"/>
          </w:rPr>
          <w:t>частью 7 статьи 48</w:t>
        </w:r>
      </w:hyperlink>
      <w:r w:rsidRPr="007749C6">
        <w:t xml:space="preserve"> Федерального закона от 7 февраля 2011 г. N 3-ФЗ "О полиции", органы местного самоуправления обеспечивают сотрудников полиции, замещающих должности участковых уполномоченных полиции, помещениями для работы на обслуживаемом административном участке.</w:t>
      </w:r>
    </w:p>
    <w:p w:rsidR="007120E4" w:rsidRPr="007749C6" w:rsidRDefault="007120E4" w:rsidP="007120E4">
      <w:pPr>
        <w:autoSpaceDE w:val="0"/>
        <w:autoSpaceDN w:val="0"/>
        <w:adjustRightInd w:val="0"/>
        <w:spacing w:before="200"/>
        <w:ind w:firstLine="540"/>
        <w:jc w:val="both"/>
      </w:pPr>
      <w:r w:rsidRPr="007749C6">
        <w:t>В соответствии с приказом МВД России от 6 октября 2014 г. N 859 "Об утверждении примерных нормативов численности подразделений органов внутренних дел Российской Федерации" примерная нормативная численность подразделения участковых уполномоченных полиции составляет:</w:t>
      </w:r>
    </w:p>
    <w:p w:rsidR="007120E4" w:rsidRPr="007749C6" w:rsidRDefault="007120E4" w:rsidP="007120E4">
      <w:pPr>
        <w:autoSpaceDE w:val="0"/>
        <w:autoSpaceDN w:val="0"/>
        <w:adjustRightInd w:val="0"/>
        <w:spacing w:before="200"/>
        <w:ind w:firstLine="540"/>
        <w:jc w:val="both"/>
      </w:pPr>
      <w:r w:rsidRPr="007749C6">
        <w:t>1 участковый уполномоченный полиции на 2,8 - 3 тыс. постоянно проживающего городского населения;</w:t>
      </w:r>
    </w:p>
    <w:p w:rsidR="007120E4" w:rsidRPr="007749C6" w:rsidRDefault="007120E4" w:rsidP="007120E4">
      <w:pPr>
        <w:autoSpaceDE w:val="0"/>
        <w:autoSpaceDN w:val="0"/>
        <w:adjustRightInd w:val="0"/>
        <w:spacing w:before="200"/>
        <w:ind w:firstLine="540"/>
        <w:jc w:val="both"/>
      </w:pPr>
      <w:r w:rsidRPr="007749C6">
        <w:t>1 участковый уполномоченный полиции в сельском поселении - в границах одного или нескольких объединенных общей территорией сельских населенных пунктов, но не более 2,8 тыс. человек и не менее 1 участкового уполномоченного полиции на один сельский населенный пункт со статусом муниципального образования "сельское поселение" с численностью населения от 1 тыс. человек.</w:t>
      </w:r>
    </w:p>
    <w:p w:rsidR="007120E4" w:rsidRPr="007749C6" w:rsidRDefault="007120E4" w:rsidP="007120E4">
      <w:pPr>
        <w:autoSpaceDE w:val="0"/>
        <w:autoSpaceDN w:val="0"/>
        <w:adjustRightInd w:val="0"/>
        <w:spacing w:before="200"/>
        <w:ind w:firstLine="540"/>
        <w:jc w:val="both"/>
      </w:pPr>
      <w:r w:rsidRPr="007749C6">
        <w:t xml:space="preserve">В соответствии с </w:t>
      </w:r>
      <w:hyperlink r:id="rId20" w:history="1">
        <w:r w:rsidRPr="007749C6">
          <w:rPr>
            <w:color w:val="0000FF"/>
          </w:rPr>
          <w:t>Наставлением</w:t>
        </w:r>
      </w:hyperlink>
      <w:r w:rsidRPr="007749C6">
        <w:t xml:space="preserve"> по организации деятельности участковых уполномоченных полиции, утвержденным приказом МВД России от 29 марта 2019 г. N 205 (далее - Наставление) к участковому пункту полиции, предъявляются следующие требования:</w:t>
      </w:r>
    </w:p>
    <w:p w:rsidR="007120E4" w:rsidRPr="007749C6" w:rsidRDefault="007120E4" w:rsidP="007120E4">
      <w:pPr>
        <w:autoSpaceDE w:val="0"/>
        <w:autoSpaceDN w:val="0"/>
        <w:adjustRightInd w:val="0"/>
        <w:spacing w:before="200"/>
        <w:ind w:firstLine="540"/>
        <w:jc w:val="both"/>
      </w:pPr>
      <w:r w:rsidRPr="007749C6">
        <w:t xml:space="preserve">За участковым уполномоченным полиции приказом начальника территориального органа МВД России на районном уровне закрепляется административный участок, размеры и границы которого определяются: в сельской местности - в границах одного или нескольких </w:t>
      </w:r>
      <w:r w:rsidRPr="007749C6">
        <w:lastRenderedPageBreak/>
        <w:t>объединенных общей территорией сельских населенных пунктов, на территории закрытого административно-территориального образования - в границах контролируемой зоны, в соответствии с установленными нормативами их штатной численности.</w:t>
      </w:r>
    </w:p>
    <w:p w:rsidR="007120E4" w:rsidRPr="007749C6" w:rsidRDefault="007120E4" w:rsidP="007120E4">
      <w:pPr>
        <w:autoSpaceDE w:val="0"/>
        <w:autoSpaceDN w:val="0"/>
        <w:adjustRightInd w:val="0"/>
        <w:spacing w:before="200"/>
        <w:ind w:firstLine="540"/>
        <w:jc w:val="both"/>
      </w:pPr>
      <w:r w:rsidRPr="007749C6">
        <w:t>При этом учитывается возможность размещения в нем для совместной работы участковых уполномоченных полиции, помощника участкового уполномоченного полиции, инспектора по делам несовершеннолетних, сотрудника уголовного розыска и представителей общественности.</w:t>
      </w:r>
    </w:p>
    <w:p w:rsidR="007120E4" w:rsidRPr="007749C6" w:rsidRDefault="007120E4" w:rsidP="007120E4">
      <w:pPr>
        <w:autoSpaceDE w:val="0"/>
        <w:autoSpaceDN w:val="0"/>
        <w:adjustRightInd w:val="0"/>
        <w:spacing w:before="200"/>
        <w:ind w:firstLine="540"/>
        <w:jc w:val="both"/>
      </w:pPr>
      <w:r w:rsidRPr="007749C6">
        <w:t>1.13.2.  Участковый пункт полиции должен:</w:t>
      </w:r>
    </w:p>
    <w:p w:rsidR="007120E4" w:rsidRPr="007749C6" w:rsidRDefault="007120E4" w:rsidP="007120E4">
      <w:pPr>
        <w:autoSpaceDE w:val="0"/>
        <w:autoSpaceDN w:val="0"/>
        <w:adjustRightInd w:val="0"/>
        <w:spacing w:before="200"/>
        <w:ind w:firstLine="540"/>
        <w:jc w:val="both"/>
      </w:pPr>
      <w:r w:rsidRPr="007749C6">
        <w:t>располагаться, как правило, в центре административного участка (микрорайона);</w:t>
      </w:r>
    </w:p>
    <w:p w:rsidR="007120E4" w:rsidRPr="007749C6" w:rsidRDefault="007120E4" w:rsidP="007120E4">
      <w:pPr>
        <w:autoSpaceDE w:val="0"/>
        <w:autoSpaceDN w:val="0"/>
        <w:adjustRightInd w:val="0"/>
        <w:spacing w:before="200"/>
        <w:ind w:firstLine="540"/>
        <w:jc w:val="both"/>
      </w:pPr>
      <w:r w:rsidRPr="007749C6">
        <w:t>находиться в отдельно стоящем здании, а при размещении в одном здании с предприятиями, организациями или в жилых домах иметь, как правило, отдельный вход;</w:t>
      </w:r>
    </w:p>
    <w:p w:rsidR="007120E4" w:rsidRPr="007749C6" w:rsidRDefault="007120E4" w:rsidP="007120E4">
      <w:pPr>
        <w:autoSpaceDE w:val="0"/>
        <w:autoSpaceDN w:val="0"/>
        <w:adjustRightInd w:val="0"/>
        <w:spacing w:before="200"/>
        <w:ind w:firstLine="540"/>
        <w:jc w:val="both"/>
      </w:pPr>
      <w:r w:rsidRPr="007749C6">
        <w:t>иметь двери с надежными запорами (замками): наружную - дощатую, толщиной не менее 40 мм, обитую с наружной стороны листовым металлом, либо цельнометаллическую и внутреннюю - решетчатую металлическую;</w:t>
      </w:r>
    </w:p>
    <w:p w:rsidR="007120E4" w:rsidRPr="007749C6" w:rsidRDefault="007120E4" w:rsidP="007120E4">
      <w:pPr>
        <w:autoSpaceDE w:val="0"/>
        <w:autoSpaceDN w:val="0"/>
        <w:adjustRightInd w:val="0"/>
        <w:spacing w:before="200"/>
        <w:ind w:firstLine="540"/>
        <w:jc w:val="both"/>
      </w:pPr>
      <w:r w:rsidRPr="007749C6">
        <w:t>иметь на оконных проемах металлические решетки;</w:t>
      </w:r>
    </w:p>
    <w:p w:rsidR="007120E4" w:rsidRPr="007749C6" w:rsidRDefault="007120E4" w:rsidP="007120E4">
      <w:pPr>
        <w:autoSpaceDE w:val="0"/>
        <w:autoSpaceDN w:val="0"/>
        <w:adjustRightInd w:val="0"/>
        <w:spacing w:before="200"/>
        <w:ind w:firstLine="540"/>
        <w:jc w:val="both"/>
      </w:pPr>
      <w:r w:rsidRPr="007749C6">
        <w:t>иметь охранную сигнализацию, по возможности, с выводом на пульт централизованного наблюдения территориального органа МВД России или автономную сигнализацию типа "сирена" на наружной стороне здания;</w:t>
      </w:r>
    </w:p>
    <w:p w:rsidR="007120E4" w:rsidRPr="007749C6" w:rsidRDefault="007120E4" w:rsidP="007120E4">
      <w:pPr>
        <w:autoSpaceDE w:val="0"/>
        <w:autoSpaceDN w:val="0"/>
        <w:adjustRightInd w:val="0"/>
        <w:spacing w:before="200"/>
        <w:ind w:firstLine="540"/>
        <w:jc w:val="both"/>
      </w:pPr>
      <w:r w:rsidRPr="007749C6">
        <w:t>оборудован электрификацией, системой обогрева, вентиляцией, водоснабжением (санузел, рукомойник) и канализацией;</w:t>
      </w:r>
    </w:p>
    <w:p w:rsidR="007120E4" w:rsidRPr="007749C6" w:rsidRDefault="007120E4" w:rsidP="007120E4">
      <w:pPr>
        <w:autoSpaceDE w:val="0"/>
        <w:autoSpaceDN w:val="0"/>
        <w:adjustRightInd w:val="0"/>
        <w:spacing w:before="200"/>
        <w:ind w:firstLine="540"/>
        <w:jc w:val="both"/>
      </w:pPr>
      <w:r w:rsidRPr="007749C6">
        <w:t>отвечать требованиям пожарной безопасности и санитарно-гигиеническим нормам.</w:t>
      </w:r>
    </w:p>
    <w:p w:rsidR="007120E4" w:rsidRPr="007749C6" w:rsidRDefault="007120E4" w:rsidP="007120E4">
      <w:pPr>
        <w:autoSpaceDE w:val="0"/>
        <w:autoSpaceDN w:val="0"/>
        <w:adjustRightInd w:val="0"/>
        <w:spacing w:before="200"/>
        <w:ind w:firstLine="540"/>
        <w:jc w:val="both"/>
      </w:pPr>
      <w:r w:rsidRPr="007749C6">
        <w:t>Кроме того, рабочее место одного сотрудника полиции не может составлять менее 6,5 кв.м, а с учетом того, что одной из основных форм несения службы участкового является осуществление приема граждан, для расположения которых в соответствии с требованиями Наставления положено не менее 4-х стульев для посетителей, целесообразно взять за показатель служебного помещения не менее 15 кв.м на 1 участкового уполномоченного полиции.</w:t>
      </w:r>
    </w:p>
    <w:p w:rsidR="007120E4" w:rsidRPr="007749C6" w:rsidRDefault="007120E4" w:rsidP="007120E4">
      <w:pPr>
        <w:autoSpaceDE w:val="0"/>
        <w:autoSpaceDN w:val="0"/>
        <w:adjustRightInd w:val="0"/>
      </w:pPr>
    </w:p>
    <w:p w:rsidR="007120E4" w:rsidRPr="007749C6" w:rsidRDefault="007120E4" w:rsidP="007120E4">
      <w:pPr>
        <w:autoSpaceDE w:val="0"/>
        <w:autoSpaceDN w:val="0"/>
        <w:adjustRightInd w:val="0"/>
        <w:jc w:val="right"/>
        <w:outlineLvl w:val="0"/>
      </w:pPr>
      <w:r w:rsidRPr="007749C6">
        <w:t>Таблица 21</w:t>
      </w:r>
    </w:p>
    <w:p w:rsidR="007120E4" w:rsidRPr="007749C6" w:rsidRDefault="007120E4" w:rsidP="007120E4">
      <w:pPr>
        <w:pStyle w:val="2"/>
        <w:autoSpaceDE w:val="0"/>
        <w:autoSpaceDN w:val="0"/>
        <w:adjustRightInd w:val="0"/>
        <w:spacing w:before="0"/>
        <w:jc w:val="center"/>
        <w:rPr>
          <w:rFonts w:ascii="Times New Roman" w:eastAsiaTheme="minorHAnsi" w:hAnsi="Times New Roman"/>
          <w:b w:val="0"/>
          <w:bCs w:val="0"/>
          <w:sz w:val="24"/>
          <w:szCs w:val="24"/>
        </w:rPr>
      </w:pPr>
      <w:r w:rsidRPr="007749C6">
        <w:rPr>
          <w:rFonts w:ascii="Times New Roman" w:eastAsiaTheme="minorHAnsi" w:hAnsi="Times New Roman"/>
          <w:b w:val="0"/>
          <w:bCs w:val="0"/>
          <w:sz w:val="24"/>
          <w:szCs w:val="24"/>
        </w:rPr>
        <w:t>Примерные нормативы</w:t>
      </w:r>
    </w:p>
    <w:p w:rsidR="007120E4" w:rsidRPr="007749C6" w:rsidRDefault="007120E4" w:rsidP="007120E4">
      <w:pPr>
        <w:pStyle w:val="2"/>
        <w:autoSpaceDE w:val="0"/>
        <w:autoSpaceDN w:val="0"/>
        <w:adjustRightInd w:val="0"/>
        <w:spacing w:before="0"/>
        <w:jc w:val="center"/>
        <w:rPr>
          <w:rFonts w:ascii="Times New Roman" w:eastAsiaTheme="minorHAnsi" w:hAnsi="Times New Roman"/>
          <w:b w:val="0"/>
          <w:bCs w:val="0"/>
          <w:sz w:val="24"/>
          <w:szCs w:val="24"/>
        </w:rPr>
      </w:pPr>
      <w:r w:rsidRPr="007749C6">
        <w:rPr>
          <w:rFonts w:ascii="Times New Roman" w:eastAsiaTheme="minorHAnsi" w:hAnsi="Times New Roman"/>
          <w:b w:val="0"/>
          <w:bCs w:val="0"/>
          <w:sz w:val="24"/>
          <w:szCs w:val="24"/>
        </w:rPr>
        <w:t>численности подразделений территориальных органов</w:t>
      </w:r>
    </w:p>
    <w:p w:rsidR="007120E4" w:rsidRPr="007749C6" w:rsidRDefault="007120E4" w:rsidP="007120E4">
      <w:pPr>
        <w:pStyle w:val="2"/>
        <w:autoSpaceDE w:val="0"/>
        <w:autoSpaceDN w:val="0"/>
        <w:adjustRightInd w:val="0"/>
        <w:spacing w:before="0"/>
        <w:jc w:val="center"/>
        <w:rPr>
          <w:rFonts w:ascii="Times New Roman" w:eastAsiaTheme="minorHAnsi" w:hAnsi="Times New Roman"/>
          <w:b w:val="0"/>
          <w:bCs w:val="0"/>
          <w:sz w:val="24"/>
          <w:szCs w:val="24"/>
        </w:rPr>
      </w:pPr>
      <w:r w:rsidRPr="007749C6">
        <w:rPr>
          <w:rFonts w:ascii="Times New Roman" w:eastAsiaTheme="minorHAnsi" w:hAnsi="Times New Roman"/>
          <w:b w:val="0"/>
          <w:bCs w:val="0"/>
          <w:sz w:val="24"/>
          <w:szCs w:val="24"/>
        </w:rPr>
        <w:t>Министерства внутренних дел Российской Федерации</w:t>
      </w:r>
    </w:p>
    <w:p w:rsidR="007120E4" w:rsidRPr="007749C6" w:rsidRDefault="007120E4" w:rsidP="007120E4">
      <w:pPr>
        <w:autoSpaceDE w:val="0"/>
        <w:autoSpaceDN w:val="0"/>
        <w:adjustRightInd w:val="0"/>
      </w:pPr>
    </w:p>
    <w:tbl>
      <w:tblPr>
        <w:tblW w:w="9985" w:type="dxa"/>
        <w:tblLayout w:type="fixed"/>
        <w:tblCellMar>
          <w:top w:w="102" w:type="dxa"/>
          <w:left w:w="62" w:type="dxa"/>
          <w:bottom w:w="102" w:type="dxa"/>
          <w:right w:w="62" w:type="dxa"/>
        </w:tblCellMar>
        <w:tblLook w:val="0000" w:firstRow="0" w:lastRow="0" w:firstColumn="0" w:lastColumn="0" w:noHBand="0" w:noVBand="0"/>
      </w:tblPr>
      <w:tblGrid>
        <w:gridCol w:w="3458"/>
        <w:gridCol w:w="6527"/>
      </w:tblGrid>
      <w:tr w:rsidR="007120E4" w:rsidRPr="007749C6" w:rsidTr="00EE5017">
        <w:tc>
          <w:tcPr>
            <w:tcW w:w="3458" w:type="dxa"/>
            <w:tcBorders>
              <w:top w:val="single" w:sz="4" w:space="0" w:color="auto"/>
              <w:left w:val="single" w:sz="4" w:space="0" w:color="auto"/>
              <w:bottom w:val="single" w:sz="4" w:space="0" w:color="auto"/>
              <w:right w:val="single" w:sz="4" w:space="0" w:color="auto"/>
            </w:tcBorders>
          </w:tcPr>
          <w:p w:rsidR="007120E4" w:rsidRPr="007749C6" w:rsidRDefault="007120E4" w:rsidP="007120E4">
            <w:pPr>
              <w:autoSpaceDE w:val="0"/>
              <w:autoSpaceDN w:val="0"/>
              <w:adjustRightInd w:val="0"/>
              <w:jc w:val="center"/>
            </w:pPr>
            <w:r w:rsidRPr="007749C6">
              <w:t>Подразделения</w:t>
            </w:r>
          </w:p>
        </w:tc>
        <w:tc>
          <w:tcPr>
            <w:tcW w:w="6527" w:type="dxa"/>
            <w:tcBorders>
              <w:top w:val="single" w:sz="4" w:space="0" w:color="auto"/>
              <w:left w:val="single" w:sz="4" w:space="0" w:color="auto"/>
              <w:bottom w:val="single" w:sz="4" w:space="0" w:color="auto"/>
              <w:right w:val="single" w:sz="4" w:space="0" w:color="auto"/>
            </w:tcBorders>
          </w:tcPr>
          <w:p w:rsidR="007120E4" w:rsidRPr="007749C6" w:rsidRDefault="007120E4" w:rsidP="007120E4">
            <w:pPr>
              <w:autoSpaceDE w:val="0"/>
              <w:autoSpaceDN w:val="0"/>
              <w:adjustRightInd w:val="0"/>
              <w:jc w:val="center"/>
            </w:pPr>
            <w:r w:rsidRPr="007749C6">
              <w:t>Расчетные нормативы численности</w:t>
            </w:r>
          </w:p>
        </w:tc>
      </w:tr>
      <w:tr w:rsidR="007120E4" w:rsidRPr="007749C6" w:rsidTr="00EE5017">
        <w:tc>
          <w:tcPr>
            <w:tcW w:w="3458" w:type="dxa"/>
            <w:tcBorders>
              <w:top w:val="single" w:sz="4" w:space="0" w:color="auto"/>
              <w:left w:val="single" w:sz="4" w:space="0" w:color="auto"/>
              <w:bottom w:val="single" w:sz="4" w:space="0" w:color="auto"/>
              <w:right w:val="single" w:sz="4" w:space="0" w:color="auto"/>
            </w:tcBorders>
          </w:tcPr>
          <w:p w:rsidR="007120E4" w:rsidRPr="007749C6" w:rsidRDefault="007120E4" w:rsidP="007120E4">
            <w:pPr>
              <w:autoSpaceDE w:val="0"/>
              <w:autoSpaceDN w:val="0"/>
              <w:adjustRightInd w:val="0"/>
            </w:pPr>
            <w:r w:rsidRPr="007749C6">
              <w:t>Подразделения дознания</w:t>
            </w:r>
          </w:p>
        </w:tc>
        <w:tc>
          <w:tcPr>
            <w:tcW w:w="6527" w:type="dxa"/>
            <w:tcBorders>
              <w:top w:val="single" w:sz="4" w:space="0" w:color="auto"/>
              <w:left w:val="single" w:sz="4" w:space="0" w:color="auto"/>
              <w:bottom w:val="single" w:sz="4" w:space="0" w:color="auto"/>
              <w:right w:val="single" w:sz="4" w:space="0" w:color="auto"/>
            </w:tcBorders>
          </w:tcPr>
          <w:p w:rsidR="007120E4" w:rsidRPr="007749C6" w:rsidRDefault="007120E4" w:rsidP="007120E4">
            <w:pPr>
              <w:autoSpaceDE w:val="0"/>
              <w:autoSpaceDN w:val="0"/>
              <w:adjustRightInd w:val="0"/>
              <w:jc w:val="both"/>
            </w:pPr>
            <w:r w:rsidRPr="007749C6">
              <w:t>1 дознаватель на 180 материалов проверки в год или на 55 уголовных дел, находящихся в производстве</w:t>
            </w:r>
          </w:p>
        </w:tc>
      </w:tr>
      <w:tr w:rsidR="007120E4" w:rsidRPr="007749C6" w:rsidTr="00EE5017">
        <w:tc>
          <w:tcPr>
            <w:tcW w:w="3458" w:type="dxa"/>
            <w:tcBorders>
              <w:top w:val="single" w:sz="4" w:space="0" w:color="auto"/>
              <w:left w:val="single" w:sz="4" w:space="0" w:color="auto"/>
              <w:bottom w:val="single" w:sz="4" w:space="0" w:color="auto"/>
              <w:right w:val="single" w:sz="4" w:space="0" w:color="auto"/>
            </w:tcBorders>
          </w:tcPr>
          <w:p w:rsidR="007120E4" w:rsidRPr="007749C6" w:rsidRDefault="007120E4" w:rsidP="007120E4">
            <w:pPr>
              <w:autoSpaceDE w:val="0"/>
              <w:autoSpaceDN w:val="0"/>
              <w:adjustRightInd w:val="0"/>
            </w:pPr>
            <w:r w:rsidRPr="007749C6">
              <w:t xml:space="preserve">Подразделения участковых </w:t>
            </w:r>
            <w:r w:rsidRPr="007749C6">
              <w:lastRenderedPageBreak/>
              <w:t>уполномоченных полиции (УУП)</w:t>
            </w:r>
          </w:p>
        </w:tc>
        <w:tc>
          <w:tcPr>
            <w:tcW w:w="6527" w:type="dxa"/>
            <w:tcBorders>
              <w:top w:val="single" w:sz="4" w:space="0" w:color="auto"/>
              <w:left w:val="single" w:sz="4" w:space="0" w:color="auto"/>
              <w:bottom w:val="single" w:sz="4" w:space="0" w:color="auto"/>
              <w:right w:val="single" w:sz="4" w:space="0" w:color="auto"/>
            </w:tcBorders>
          </w:tcPr>
          <w:p w:rsidR="007120E4" w:rsidRPr="007749C6" w:rsidRDefault="007120E4" w:rsidP="007120E4">
            <w:pPr>
              <w:autoSpaceDE w:val="0"/>
              <w:autoSpaceDN w:val="0"/>
              <w:adjustRightInd w:val="0"/>
              <w:jc w:val="both"/>
            </w:pPr>
            <w:r w:rsidRPr="007749C6">
              <w:lastRenderedPageBreak/>
              <w:t xml:space="preserve">1 участковый уполномоченный полиции в сельском </w:t>
            </w:r>
            <w:r w:rsidRPr="007749C6">
              <w:lastRenderedPageBreak/>
              <w:t>поселении - в границах одного или нескольких объединенных общей территорией сельских населенных пунктов, но не более 2,8 тыс. человек и не менее 1 участкового уполномоченного полиции на один сельский населенный пункт со статусом муниципального образования "сельское поселение" с численностью населения от 1 тыс. человек</w:t>
            </w:r>
          </w:p>
        </w:tc>
      </w:tr>
      <w:tr w:rsidR="007120E4" w:rsidRPr="007749C6" w:rsidTr="00EE5017">
        <w:tc>
          <w:tcPr>
            <w:tcW w:w="3458" w:type="dxa"/>
            <w:tcBorders>
              <w:top w:val="single" w:sz="4" w:space="0" w:color="auto"/>
              <w:left w:val="single" w:sz="4" w:space="0" w:color="auto"/>
              <w:bottom w:val="single" w:sz="4" w:space="0" w:color="auto"/>
              <w:right w:val="single" w:sz="4" w:space="0" w:color="auto"/>
            </w:tcBorders>
          </w:tcPr>
          <w:p w:rsidR="007120E4" w:rsidRPr="007749C6" w:rsidRDefault="007120E4" w:rsidP="007120E4">
            <w:pPr>
              <w:autoSpaceDE w:val="0"/>
              <w:autoSpaceDN w:val="0"/>
              <w:adjustRightInd w:val="0"/>
            </w:pPr>
            <w:r w:rsidRPr="007749C6">
              <w:lastRenderedPageBreak/>
              <w:t>Подразделения патрульно-постовой службы полиции (ППСП)</w:t>
            </w:r>
          </w:p>
        </w:tc>
        <w:tc>
          <w:tcPr>
            <w:tcW w:w="6527" w:type="dxa"/>
            <w:tcBorders>
              <w:top w:val="single" w:sz="4" w:space="0" w:color="auto"/>
              <w:left w:val="single" w:sz="4" w:space="0" w:color="auto"/>
              <w:bottom w:val="single" w:sz="4" w:space="0" w:color="auto"/>
              <w:right w:val="single" w:sz="4" w:space="0" w:color="auto"/>
            </w:tcBorders>
          </w:tcPr>
          <w:p w:rsidR="007120E4" w:rsidRPr="007749C6" w:rsidRDefault="007120E4" w:rsidP="007120E4">
            <w:pPr>
              <w:autoSpaceDE w:val="0"/>
              <w:autoSpaceDN w:val="0"/>
              <w:adjustRightInd w:val="0"/>
              <w:jc w:val="both"/>
            </w:pPr>
            <w:r w:rsidRPr="007749C6">
              <w:t>1 сотрудник ППСП на 1 - 1,6 тыс. человек при численности населения на территории обслуживания территориального органа МВД России 10 тыс. и более человек</w:t>
            </w:r>
          </w:p>
        </w:tc>
      </w:tr>
      <w:tr w:rsidR="007120E4" w:rsidRPr="007749C6" w:rsidTr="00EE5017">
        <w:tc>
          <w:tcPr>
            <w:tcW w:w="3458" w:type="dxa"/>
            <w:tcBorders>
              <w:top w:val="single" w:sz="4" w:space="0" w:color="auto"/>
              <w:left w:val="single" w:sz="4" w:space="0" w:color="auto"/>
              <w:bottom w:val="single" w:sz="4" w:space="0" w:color="auto"/>
              <w:right w:val="single" w:sz="4" w:space="0" w:color="auto"/>
            </w:tcBorders>
          </w:tcPr>
          <w:p w:rsidR="007120E4" w:rsidRPr="007749C6" w:rsidRDefault="007120E4" w:rsidP="007120E4">
            <w:pPr>
              <w:autoSpaceDE w:val="0"/>
              <w:autoSpaceDN w:val="0"/>
              <w:adjustRightInd w:val="0"/>
            </w:pPr>
            <w:r w:rsidRPr="007749C6">
              <w:t>Подразделения по делам несовершеннолетних (ПДН)</w:t>
            </w:r>
          </w:p>
        </w:tc>
        <w:tc>
          <w:tcPr>
            <w:tcW w:w="6527" w:type="dxa"/>
            <w:tcBorders>
              <w:top w:val="single" w:sz="4" w:space="0" w:color="auto"/>
              <w:left w:val="single" w:sz="4" w:space="0" w:color="auto"/>
              <w:bottom w:val="single" w:sz="4" w:space="0" w:color="auto"/>
              <w:right w:val="single" w:sz="4" w:space="0" w:color="auto"/>
            </w:tcBorders>
          </w:tcPr>
          <w:p w:rsidR="007120E4" w:rsidRPr="007749C6" w:rsidRDefault="007120E4" w:rsidP="007120E4">
            <w:pPr>
              <w:autoSpaceDE w:val="0"/>
              <w:autoSpaceDN w:val="0"/>
              <w:adjustRightInd w:val="0"/>
              <w:jc w:val="both"/>
            </w:pPr>
            <w:r w:rsidRPr="007749C6">
              <w:t>1 инспектор ПДН на 1,4 - 1,9 тыс. несовершеннолетних, но не менее 1 инспектора ПДН на муниципальный район в сельской местности</w:t>
            </w:r>
          </w:p>
        </w:tc>
      </w:tr>
      <w:tr w:rsidR="007120E4" w:rsidRPr="007749C6" w:rsidTr="00EE5017">
        <w:tc>
          <w:tcPr>
            <w:tcW w:w="3458" w:type="dxa"/>
            <w:tcBorders>
              <w:top w:val="single" w:sz="4" w:space="0" w:color="auto"/>
              <w:left w:val="single" w:sz="4" w:space="0" w:color="auto"/>
              <w:bottom w:val="single" w:sz="4" w:space="0" w:color="auto"/>
              <w:right w:val="single" w:sz="4" w:space="0" w:color="auto"/>
            </w:tcBorders>
          </w:tcPr>
          <w:p w:rsidR="007120E4" w:rsidRPr="007749C6" w:rsidRDefault="007120E4" w:rsidP="007120E4">
            <w:pPr>
              <w:autoSpaceDE w:val="0"/>
              <w:autoSpaceDN w:val="0"/>
              <w:adjustRightInd w:val="0"/>
            </w:pPr>
            <w:r w:rsidRPr="007749C6">
              <w:t>Подразделения по исполнению административного законодательства</w:t>
            </w:r>
          </w:p>
        </w:tc>
        <w:tc>
          <w:tcPr>
            <w:tcW w:w="6527" w:type="dxa"/>
            <w:tcBorders>
              <w:top w:val="single" w:sz="4" w:space="0" w:color="auto"/>
              <w:left w:val="single" w:sz="4" w:space="0" w:color="auto"/>
              <w:bottom w:val="single" w:sz="4" w:space="0" w:color="auto"/>
              <w:right w:val="single" w:sz="4" w:space="0" w:color="auto"/>
            </w:tcBorders>
          </w:tcPr>
          <w:p w:rsidR="007120E4" w:rsidRPr="007749C6" w:rsidRDefault="007120E4" w:rsidP="007120E4">
            <w:pPr>
              <w:autoSpaceDE w:val="0"/>
              <w:autoSpaceDN w:val="0"/>
              <w:adjustRightInd w:val="0"/>
              <w:jc w:val="both"/>
            </w:pPr>
            <w:r w:rsidRPr="007749C6">
              <w:t>1 сотрудник на 2,5 тыс. материалов, зарегистрированных и обрабатываемых в территориальном органе МВД России, содержащих сведения о наличии возбужденного или оконченного производства по делам об административных правонарушениях, выявленных силами сотрудников территориального органа МВД России либо поступивших из других органов, относящихся к компетенции полиции; 1 сотрудник на 650 обращений, содержащих данные, указывающие на наличие события административного правонарушения, в год</w:t>
            </w:r>
          </w:p>
        </w:tc>
      </w:tr>
      <w:tr w:rsidR="007120E4" w:rsidRPr="007749C6" w:rsidTr="00EE5017">
        <w:tc>
          <w:tcPr>
            <w:tcW w:w="3458" w:type="dxa"/>
            <w:tcBorders>
              <w:top w:val="single" w:sz="4" w:space="0" w:color="auto"/>
              <w:left w:val="single" w:sz="4" w:space="0" w:color="auto"/>
              <w:bottom w:val="single" w:sz="4" w:space="0" w:color="auto"/>
              <w:right w:val="single" w:sz="4" w:space="0" w:color="auto"/>
            </w:tcBorders>
          </w:tcPr>
          <w:p w:rsidR="007120E4" w:rsidRPr="007749C6" w:rsidRDefault="007120E4" w:rsidP="007120E4">
            <w:pPr>
              <w:autoSpaceDE w:val="0"/>
              <w:autoSpaceDN w:val="0"/>
              <w:adjustRightInd w:val="0"/>
            </w:pPr>
            <w:r w:rsidRPr="007749C6">
              <w:t>Подразделения по охране дипломатических представительств и консульств иностранных государств</w:t>
            </w:r>
          </w:p>
        </w:tc>
        <w:tc>
          <w:tcPr>
            <w:tcW w:w="6527" w:type="dxa"/>
            <w:tcBorders>
              <w:top w:val="single" w:sz="4" w:space="0" w:color="auto"/>
              <w:left w:val="single" w:sz="4" w:space="0" w:color="auto"/>
              <w:bottom w:val="single" w:sz="4" w:space="0" w:color="auto"/>
              <w:right w:val="single" w:sz="4" w:space="0" w:color="auto"/>
            </w:tcBorders>
          </w:tcPr>
          <w:p w:rsidR="007120E4" w:rsidRPr="007749C6" w:rsidRDefault="007120E4" w:rsidP="007120E4">
            <w:pPr>
              <w:autoSpaceDE w:val="0"/>
              <w:autoSpaceDN w:val="0"/>
              <w:adjustRightInd w:val="0"/>
              <w:jc w:val="both"/>
            </w:pPr>
            <w:r w:rsidRPr="007749C6">
              <w:t>Штатная численность устанавливается исходя из количества дипломатических представительств, консульских учреждений, иных официальных представительств иностранных государств, представительств международных организаций, если такая охрана предусмотрена международными договорами Российской Федерации, особенностей характеристик зданий и помещений охраняемого объекта, их технической укрепленности: одиночный пост количество сотрудников (без учета аппарата подразделений и обслуживающего персонала) равно количеству постов с учетом коэффициента закрытия поста 6,72; парный пост количество сотрудников (без учета аппарата подразделений и обслуживающего персонала) равно количеству постов с учетом коэффициента закрытия 13,44</w:t>
            </w:r>
          </w:p>
        </w:tc>
      </w:tr>
      <w:tr w:rsidR="007120E4" w:rsidRPr="00EE5017" w:rsidTr="00EE5017">
        <w:tc>
          <w:tcPr>
            <w:tcW w:w="3458" w:type="dxa"/>
            <w:tcBorders>
              <w:top w:val="single" w:sz="4" w:space="0" w:color="auto"/>
              <w:left w:val="single" w:sz="4" w:space="0" w:color="auto"/>
              <w:bottom w:val="single" w:sz="4" w:space="0" w:color="auto"/>
              <w:right w:val="single" w:sz="4" w:space="0" w:color="auto"/>
            </w:tcBorders>
          </w:tcPr>
          <w:p w:rsidR="007120E4" w:rsidRPr="007749C6" w:rsidRDefault="007120E4" w:rsidP="007120E4">
            <w:pPr>
              <w:autoSpaceDE w:val="0"/>
              <w:autoSpaceDN w:val="0"/>
              <w:adjustRightInd w:val="0"/>
            </w:pPr>
            <w:r w:rsidRPr="007749C6">
              <w:t>Подразделения уголовного розыска</w:t>
            </w:r>
          </w:p>
        </w:tc>
        <w:tc>
          <w:tcPr>
            <w:tcW w:w="6527" w:type="dxa"/>
            <w:tcBorders>
              <w:top w:val="single" w:sz="4" w:space="0" w:color="auto"/>
              <w:left w:val="single" w:sz="4" w:space="0" w:color="auto"/>
              <w:bottom w:val="single" w:sz="4" w:space="0" w:color="auto"/>
              <w:right w:val="single" w:sz="4" w:space="0" w:color="auto"/>
            </w:tcBorders>
          </w:tcPr>
          <w:p w:rsidR="007120E4" w:rsidRPr="007749C6" w:rsidRDefault="007120E4" w:rsidP="007120E4">
            <w:pPr>
              <w:autoSpaceDE w:val="0"/>
              <w:autoSpaceDN w:val="0"/>
              <w:adjustRightInd w:val="0"/>
              <w:jc w:val="both"/>
            </w:pPr>
            <w:r w:rsidRPr="007749C6">
              <w:t>1 сотрудник уголовного розыска на 32 зарегистрированных за год преступления общеуголовной направленности</w:t>
            </w:r>
          </w:p>
        </w:tc>
      </w:tr>
    </w:tbl>
    <w:p w:rsidR="007120E4" w:rsidRPr="00EE5017" w:rsidRDefault="007120E4" w:rsidP="00D24664">
      <w:pPr>
        <w:pStyle w:val="1"/>
      </w:pPr>
    </w:p>
    <w:p w:rsidR="00EF7199" w:rsidRPr="00B5136B" w:rsidRDefault="00EF7199" w:rsidP="00D24664">
      <w:pPr>
        <w:pStyle w:val="1"/>
      </w:pPr>
      <w:r>
        <w:t>1.1</w:t>
      </w:r>
      <w:r w:rsidR="0072553D">
        <w:t>3</w:t>
      </w:r>
      <w:r>
        <w:t xml:space="preserve"> </w:t>
      </w:r>
      <w:r w:rsidRPr="00EF7199">
        <w:t>Иные расчетные показатели, необходимые для подготовки документов территориального планирования, документации по планировке территорий -</w:t>
      </w:r>
      <w:r w:rsidRPr="00987ABC">
        <w:t xml:space="preserve"> </w:t>
      </w:r>
      <w:r w:rsidRPr="00EF7199">
        <w:t>область  обеспечения  благоприятных условий жизнедеятельности населения, категории маломобильных, инвалидов и пожилых людей</w:t>
      </w:r>
      <w:bookmarkEnd w:id="25"/>
    </w:p>
    <w:p w:rsidR="00705CC8" w:rsidRPr="00B5136B" w:rsidRDefault="00705CC8" w:rsidP="00705CC8"/>
    <w:p w:rsidR="00705CC8" w:rsidRPr="006D6F6E" w:rsidRDefault="00705CC8" w:rsidP="00705CC8">
      <w:pPr>
        <w:pStyle w:val="ConsPlusNormal"/>
        <w:spacing w:before="220"/>
        <w:ind w:firstLine="540"/>
        <w:jc w:val="both"/>
        <w:rPr>
          <w:rFonts w:ascii="Times New Roman" w:hAnsi="Times New Roman"/>
          <w:sz w:val="24"/>
          <w:szCs w:val="24"/>
        </w:rPr>
      </w:pPr>
      <w:r w:rsidRPr="006D6F6E">
        <w:rPr>
          <w:rFonts w:ascii="Times New Roman" w:hAnsi="Times New Roman"/>
          <w:sz w:val="24"/>
          <w:szCs w:val="24"/>
        </w:rPr>
        <w:t xml:space="preserve">Основным принципом формирования безопасной и удобной среды проживания для </w:t>
      </w:r>
      <w:r w:rsidRPr="006D6F6E">
        <w:rPr>
          <w:rFonts w:ascii="Times New Roman" w:hAnsi="Times New Roman"/>
          <w:sz w:val="24"/>
          <w:szCs w:val="24"/>
        </w:rPr>
        <w:lastRenderedPageBreak/>
        <w:t>инвалидов и  других маломобильных групп населения является равные условия жизнедеятельности с другими категориями населения, основанные на принципе универсального проекта (дизайна), создание условий для обеспечения беспрепятственной доступности объектов обслуживания в зонах застройки различного функционального назначения, рекреационных зонах, а также в местах пользования транспортными коммуникациями, сооружениями, устройствами, пешеходными путями. В том числе на территории объектов социальной защиты населения недопустима надземная прокладка инженерных коммуникаций, препятствующих осуществлению безопасной жизнедеятельности инвалидов и других маломобильных групп.</w:t>
      </w:r>
    </w:p>
    <w:p w:rsidR="00705CC8" w:rsidRPr="006D6F6E" w:rsidRDefault="00705CC8" w:rsidP="00705CC8">
      <w:pPr>
        <w:pStyle w:val="ConsPlusNormal"/>
        <w:ind w:firstLine="539"/>
        <w:jc w:val="both"/>
        <w:rPr>
          <w:rFonts w:ascii="Times New Roman" w:hAnsi="Times New Roman"/>
          <w:sz w:val="24"/>
          <w:szCs w:val="24"/>
        </w:rPr>
      </w:pPr>
      <w:r w:rsidRPr="006D6F6E">
        <w:rPr>
          <w:rFonts w:ascii="Times New Roman" w:hAnsi="Times New Roman"/>
          <w:sz w:val="24"/>
          <w:szCs w:val="24"/>
        </w:rPr>
        <w:t>При создании доступной для инвалидов среды жизнедеятельности необходимо обеспечивать:</w:t>
      </w:r>
    </w:p>
    <w:p w:rsidR="00705CC8" w:rsidRPr="006D6F6E" w:rsidRDefault="00705CC8" w:rsidP="004A4096">
      <w:pPr>
        <w:pStyle w:val="formattext"/>
        <w:numPr>
          <w:ilvl w:val="0"/>
          <w:numId w:val="8"/>
        </w:numPr>
        <w:shd w:val="clear" w:color="auto" w:fill="FFFFFF"/>
        <w:spacing w:before="24" w:after="24" w:line="275" w:lineRule="atLeast"/>
      </w:pPr>
      <w:r w:rsidRPr="006D6F6E">
        <w:t>досягаемости ими кратчайшим путем мест целевого посещения и беспрепятственности перемещения внутри зданий и сооружений и на их территории;</w:t>
      </w:r>
    </w:p>
    <w:p w:rsidR="00705CC8" w:rsidRPr="006D6F6E" w:rsidRDefault="00705CC8" w:rsidP="004A4096">
      <w:pPr>
        <w:pStyle w:val="formattext"/>
        <w:numPr>
          <w:ilvl w:val="0"/>
          <w:numId w:val="8"/>
        </w:numPr>
        <w:shd w:val="clear" w:color="auto" w:fill="FFFFFF"/>
        <w:spacing w:before="0" w:after="0" w:line="275" w:lineRule="atLeast"/>
      </w:pPr>
      <w:r w:rsidRPr="006D6F6E">
        <w:t>- безопасности путей движения (в том числе эвакуационных и путей спасения), а также мест проживания, обслуживания и приложения труда МГН;</w:t>
      </w:r>
    </w:p>
    <w:p w:rsidR="00705CC8" w:rsidRPr="006D6F6E" w:rsidRDefault="00705CC8" w:rsidP="004A4096">
      <w:pPr>
        <w:pStyle w:val="formattext"/>
        <w:numPr>
          <w:ilvl w:val="0"/>
          <w:numId w:val="8"/>
        </w:numPr>
        <w:shd w:val="clear" w:color="auto" w:fill="FFFFFF"/>
        <w:spacing w:before="0" w:after="0" w:line="275" w:lineRule="atLeast"/>
      </w:pPr>
      <w:r w:rsidRPr="006D6F6E">
        <w:t>- эвакуации людей из здания или в безопасную зону до возможного нанесения вреда их жизни и здоровью вследствие воздействия опасных факторов;</w:t>
      </w:r>
    </w:p>
    <w:p w:rsidR="00705CC8" w:rsidRPr="006D6F6E" w:rsidRDefault="00705CC8" w:rsidP="004A4096">
      <w:pPr>
        <w:pStyle w:val="formattext"/>
        <w:numPr>
          <w:ilvl w:val="0"/>
          <w:numId w:val="8"/>
        </w:numPr>
        <w:shd w:val="clear" w:color="auto" w:fill="FFFFFF"/>
        <w:spacing w:before="0" w:after="0" w:line="275" w:lineRule="atLeast"/>
      </w:pPr>
      <w:r w:rsidRPr="006D6F6E">
        <w:t>- своевременного получения МГН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обучающем процессе и т.д.;</w:t>
      </w:r>
    </w:p>
    <w:p w:rsidR="00705CC8" w:rsidRPr="006D6F6E" w:rsidRDefault="00705CC8" w:rsidP="004A4096">
      <w:pPr>
        <w:pStyle w:val="ConsPlusNormal"/>
        <w:numPr>
          <w:ilvl w:val="0"/>
          <w:numId w:val="8"/>
        </w:numPr>
        <w:suppressAutoHyphens/>
        <w:autoSpaceDE/>
        <w:autoSpaceDN/>
        <w:adjustRightInd/>
        <w:spacing w:line="100" w:lineRule="atLeast"/>
        <w:jc w:val="both"/>
        <w:rPr>
          <w:rFonts w:ascii="Times New Roman" w:hAnsi="Times New Roman"/>
          <w:sz w:val="24"/>
          <w:szCs w:val="24"/>
        </w:rPr>
      </w:pPr>
      <w:r w:rsidRPr="006D6F6E">
        <w:rPr>
          <w:rFonts w:ascii="Times New Roman" w:hAnsi="Times New Roman"/>
          <w:sz w:val="24"/>
          <w:szCs w:val="24"/>
        </w:rPr>
        <w:t>возможность беспрепятственного передвижения с помощью трости, костылей, кресла-коляски, собаки-проводника, а также при использовании транспортных средств (индивидуальных, специализированных или общественных);</w:t>
      </w:r>
    </w:p>
    <w:p w:rsidR="00705CC8" w:rsidRPr="006D6F6E" w:rsidRDefault="00705CC8" w:rsidP="004A4096">
      <w:pPr>
        <w:pStyle w:val="ConsPlusNormal"/>
        <w:numPr>
          <w:ilvl w:val="0"/>
          <w:numId w:val="8"/>
        </w:numPr>
        <w:suppressAutoHyphens/>
        <w:autoSpaceDE/>
        <w:autoSpaceDN/>
        <w:adjustRightInd/>
        <w:spacing w:line="100" w:lineRule="atLeast"/>
        <w:jc w:val="both"/>
        <w:rPr>
          <w:rFonts w:ascii="Times New Roman" w:hAnsi="Times New Roman"/>
          <w:sz w:val="24"/>
          <w:szCs w:val="24"/>
        </w:rPr>
      </w:pPr>
      <w:r w:rsidRPr="006D6F6E">
        <w:rPr>
          <w:rFonts w:ascii="Times New Roman" w:hAnsi="Times New Roman"/>
          <w:sz w:val="24"/>
          <w:szCs w:val="24"/>
        </w:rPr>
        <w:t>создание внешней информации: визуальной, тактильной (осязательной) и звуковой;</w:t>
      </w:r>
    </w:p>
    <w:p w:rsidR="00705CC8" w:rsidRPr="006D6F6E" w:rsidRDefault="00705CC8" w:rsidP="004A4096">
      <w:pPr>
        <w:pStyle w:val="ConsPlusNormal"/>
        <w:numPr>
          <w:ilvl w:val="0"/>
          <w:numId w:val="8"/>
        </w:numPr>
        <w:suppressAutoHyphens/>
        <w:autoSpaceDE/>
        <w:autoSpaceDN/>
        <w:adjustRightInd/>
        <w:spacing w:line="100" w:lineRule="atLeast"/>
        <w:jc w:val="both"/>
        <w:rPr>
          <w:rFonts w:ascii="Times New Roman" w:hAnsi="Times New Roman"/>
          <w:sz w:val="24"/>
          <w:szCs w:val="24"/>
        </w:rPr>
      </w:pPr>
      <w:r w:rsidRPr="006D6F6E">
        <w:rPr>
          <w:rFonts w:ascii="Times New Roman" w:hAnsi="Times New Roman"/>
          <w:sz w:val="24"/>
          <w:szCs w:val="24"/>
        </w:rPr>
        <w:t>комплексное решение системы обслуживания: размещение (согласно проектному расчету) специализированных объектов и объектов обслуживания общего пользования при различных формах собственности на недвижимость.</w:t>
      </w:r>
    </w:p>
    <w:p w:rsidR="00705CC8" w:rsidRPr="006D6F6E" w:rsidRDefault="00705CC8" w:rsidP="00705CC8">
      <w:pPr>
        <w:tabs>
          <w:tab w:val="left" w:pos="1129"/>
        </w:tabs>
        <w:spacing w:line="200" w:lineRule="atLeast"/>
        <w:ind w:right="-1"/>
      </w:pPr>
    </w:p>
    <w:p w:rsidR="00705CC8" w:rsidRPr="006D6F6E" w:rsidRDefault="00705CC8" w:rsidP="00705CC8">
      <w:pPr>
        <w:tabs>
          <w:tab w:val="left" w:pos="1129"/>
        </w:tabs>
        <w:spacing w:line="200" w:lineRule="atLeast"/>
        <w:ind w:right="-1"/>
      </w:pPr>
      <w:r w:rsidRPr="006D6F6E">
        <w:t>Основополагающий блок документов:</w:t>
      </w:r>
    </w:p>
    <w:p w:rsidR="00705CC8" w:rsidRPr="006D6F6E" w:rsidRDefault="00705CC8" w:rsidP="00705CC8">
      <w:pPr>
        <w:tabs>
          <w:tab w:val="left" w:pos="1129"/>
        </w:tabs>
        <w:spacing w:line="200" w:lineRule="atLeast"/>
        <w:ind w:right="-1"/>
        <w:rPr>
          <w:rStyle w:val="12"/>
          <w:caps/>
        </w:rPr>
      </w:pPr>
      <w:r w:rsidRPr="006D6F6E">
        <w:t>СП 59.13330.2016  «Доступность зданий и сооружений для маломобильных групп населения».</w:t>
      </w:r>
    </w:p>
    <w:p w:rsidR="00705CC8" w:rsidRPr="006D6F6E" w:rsidRDefault="00705CC8" w:rsidP="00705CC8">
      <w:pPr>
        <w:shd w:val="clear" w:color="auto" w:fill="FFFFFF"/>
        <w:spacing w:line="299" w:lineRule="atLeast"/>
        <w:ind w:right="-1"/>
      </w:pPr>
      <w:r w:rsidRPr="006D6F6E">
        <w:t>СП 35-102-2001 «Жилая среда с планировочными элементами, доступными инвалидам»;</w:t>
      </w:r>
      <w:r w:rsidRPr="006D6F6E">
        <w:br/>
        <w:t>СП 35-103-2001 «Общественные здания и сооружения, доступные маломобильным посетителям»;</w:t>
      </w:r>
      <w:r w:rsidRPr="006D6F6E">
        <w:br/>
        <w:t>СП 35-104-2001 «Здания и помещения с местами труда для инвалидов».</w:t>
      </w:r>
    </w:p>
    <w:p w:rsidR="00705CC8" w:rsidRPr="006D6F6E" w:rsidRDefault="00705CC8" w:rsidP="00705CC8">
      <w:pPr>
        <w:tabs>
          <w:tab w:val="left" w:pos="1129"/>
        </w:tabs>
        <w:spacing w:line="200" w:lineRule="atLeast"/>
        <w:ind w:right="-1" w:firstLine="567"/>
        <w:jc w:val="both"/>
      </w:pPr>
      <w:r w:rsidRPr="006D6F6E">
        <w:t>Требования и рекомендации документов направлены на создание полноценной архитектурной среды, обеспечивающей необходимый уровень доступности зданий и сооружений для всех категорий (в дальнейшем - МГН) и беспрепятственное пользование ими.</w:t>
      </w:r>
    </w:p>
    <w:p w:rsidR="00705CC8" w:rsidRPr="006D6F6E" w:rsidRDefault="00705CC8" w:rsidP="00705CC8">
      <w:pPr>
        <w:pStyle w:val="ConsPlusNormal"/>
        <w:spacing w:before="220"/>
        <w:ind w:firstLine="540"/>
        <w:jc w:val="both"/>
        <w:rPr>
          <w:rFonts w:ascii="Times New Roman" w:hAnsi="Times New Roman"/>
          <w:sz w:val="24"/>
          <w:szCs w:val="24"/>
        </w:rPr>
      </w:pPr>
      <w:r w:rsidRPr="006D6F6E">
        <w:rPr>
          <w:rFonts w:ascii="Times New Roman" w:hAnsi="Times New Roman"/>
          <w:sz w:val="24"/>
          <w:szCs w:val="24"/>
        </w:rPr>
        <w:t xml:space="preserve">Формирование условий для полноценной жизнедеятельности инвалидов и других маломобильных групп населения осуществляется при разработке проектов планировки на различные фрагменты территории, разработке проектов зданий и сооружений, в соответствии с Федеральным </w:t>
      </w:r>
      <w:hyperlink r:id="rId21" w:history="1">
        <w:r w:rsidRPr="00B9681F">
          <w:rPr>
            <w:rStyle w:val="a4"/>
            <w:rFonts w:ascii="Times New Roman" w:hAnsi="Times New Roman"/>
            <w:sz w:val="24"/>
            <w:szCs w:val="24"/>
          </w:rPr>
          <w:t>законом</w:t>
        </w:r>
      </w:hyperlink>
      <w:r w:rsidRPr="006D6F6E">
        <w:rPr>
          <w:rFonts w:ascii="Times New Roman" w:hAnsi="Times New Roman"/>
          <w:sz w:val="24"/>
          <w:szCs w:val="24"/>
        </w:rPr>
        <w:t xml:space="preserve"> от 24.11.1995 г. N 181-ФЗ «О социальной защите инвалидов в Российской Федерации» предусматривается организация беспрепятственного доступа инвалидов к объектам социальной, транспортной и инженерной инфраструктуры, средствам связи и информации.</w:t>
      </w:r>
    </w:p>
    <w:p w:rsidR="00705CC8" w:rsidRPr="006D6F6E" w:rsidRDefault="00705CC8" w:rsidP="00C84E76">
      <w:pPr>
        <w:ind w:left="709" w:right="-1" w:hanging="709"/>
        <w:rPr>
          <w:b/>
        </w:rPr>
      </w:pPr>
      <w:r w:rsidRPr="006D6F6E">
        <w:rPr>
          <w:b/>
        </w:rPr>
        <w:t xml:space="preserve">Требования к земельным участкам и  путям движения </w:t>
      </w:r>
    </w:p>
    <w:p w:rsidR="00705CC8" w:rsidRPr="006D6F6E" w:rsidRDefault="00705CC8" w:rsidP="00705CC8">
      <w:pPr>
        <w:tabs>
          <w:tab w:val="right" w:pos="142"/>
        </w:tabs>
        <w:ind w:right="-1" w:firstLine="709"/>
        <w:jc w:val="both"/>
      </w:pPr>
      <w:r w:rsidRPr="006D6F6E">
        <w:t xml:space="preserve">Минимальный размер земельного участка здания или сооружения должен включать в себя необходимую площадь для размещения функционально связанных со зданием подъездов и стоянок (парковок) для транспортных средств, управляемых инвалидами или перевозящих </w:t>
      </w:r>
      <w:r w:rsidRPr="006D6F6E">
        <w:lastRenderedPageBreak/>
        <w:t>инвалидов, пешеходных маршрутов и мест отдыха, адаптированных к возможностям инвалидов и других МГН.</w:t>
      </w:r>
    </w:p>
    <w:p w:rsidR="00705CC8" w:rsidRPr="006D6F6E" w:rsidRDefault="00705CC8" w:rsidP="00705CC8">
      <w:pPr>
        <w:tabs>
          <w:tab w:val="right" w:pos="142"/>
        </w:tabs>
        <w:ind w:right="-1" w:firstLine="709"/>
        <w:jc w:val="both"/>
      </w:pPr>
      <w:r w:rsidRPr="006D6F6E">
        <w:t>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СП 42.13330.2016г. Эти пути должны стыковаться с внешними по отношению к участку транспортными и пешеходными коммуникациями, специализированными парковочными местами, остановками общественного транспорта.</w:t>
      </w:r>
    </w:p>
    <w:p w:rsidR="00705CC8" w:rsidRPr="006D6F6E" w:rsidRDefault="00705CC8" w:rsidP="00705CC8">
      <w:pPr>
        <w:tabs>
          <w:tab w:val="right" w:pos="142"/>
        </w:tabs>
        <w:ind w:right="-1" w:firstLine="709"/>
        <w:jc w:val="both"/>
      </w:pPr>
      <w:r w:rsidRPr="006D6F6E">
        <w:t>Транспортные проезды на участке и пешеходные пути к объектам допускается совмещать при соблюдении градостроительных требований к параметрам путей движения.</w:t>
      </w:r>
    </w:p>
    <w:p w:rsidR="00705CC8" w:rsidRPr="006D6F6E" w:rsidRDefault="00705CC8" w:rsidP="00705CC8">
      <w:pPr>
        <w:tabs>
          <w:tab w:val="right" w:pos="142"/>
        </w:tabs>
        <w:ind w:right="-1" w:firstLine="709"/>
        <w:jc w:val="both"/>
      </w:pPr>
      <w:r w:rsidRPr="006D6F6E">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rsidR="00705CC8" w:rsidRPr="006D6F6E" w:rsidRDefault="00705CC8" w:rsidP="00705CC8">
      <w:pPr>
        <w:tabs>
          <w:tab w:val="right" w:pos="142"/>
        </w:tabs>
        <w:ind w:right="-1" w:firstLine="709"/>
        <w:jc w:val="both"/>
      </w:pPr>
      <w:r w:rsidRPr="006D6F6E">
        <w:t>Ширина пешеходного пути с учетом встречного движения инвалидов на креслах-колясках должна быть не менее 2,0 м. В условиях сложившейся застройки допускается в пределах прямой видимости снижать ширину пути движения до 1,2 м. При этом следует устраивать не более чем через каждые 25 м горизонтальные площадки (карманы) размером не менее 2,0</w:t>
      </w:r>
      <w:r>
        <w:rPr>
          <w:noProof/>
        </w:rPr>
        <w:drawing>
          <wp:inline distT="0" distB="0" distL="0" distR="0">
            <wp:extent cx="104775" cy="123825"/>
            <wp:effectExtent l="19050" t="0" r="9525" b="0"/>
            <wp:docPr id="1" name="Рисунок 4" descr="lhh9xx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lhh9xx97"/>
                    <pic:cNvPicPr>
                      <a:picLocks noChangeAspect="1" noChangeArrowheads="1"/>
                    </pic:cNvPicPr>
                  </pic:nvPicPr>
                  <pic:blipFill>
                    <a:blip r:embed="rId22" cstate="print"/>
                    <a:srcRect/>
                    <a:stretch>
                      <a:fillRect/>
                    </a:stretch>
                  </pic:blipFill>
                  <pic:spPr bwMode="auto">
                    <a:xfrm>
                      <a:off x="0" y="0"/>
                      <a:ext cx="104775" cy="123825"/>
                    </a:xfrm>
                    <a:prstGeom prst="rect">
                      <a:avLst/>
                    </a:prstGeom>
                    <a:noFill/>
                    <a:ln w="9525">
                      <a:noFill/>
                      <a:miter lim="800000"/>
                      <a:headEnd/>
                      <a:tailEnd/>
                    </a:ln>
                  </pic:spPr>
                </pic:pic>
              </a:graphicData>
            </a:graphic>
          </wp:inline>
        </w:drawing>
      </w:r>
      <w:r w:rsidRPr="006D6F6E">
        <w:t>1,8 м для обеспечения возможности разъезда инвалидов на креслах-колясках.</w:t>
      </w:r>
    </w:p>
    <w:p w:rsidR="00705CC8" w:rsidRPr="006D6F6E" w:rsidRDefault="00705CC8" w:rsidP="00705CC8">
      <w:pPr>
        <w:tabs>
          <w:tab w:val="right" w:pos="142"/>
        </w:tabs>
        <w:ind w:right="-1" w:firstLine="709"/>
        <w:jc w:val="both"/>
      </w:pPr>
      <w:r w:rsidRPr="006D6F6E">
        <w:t>Продольный уклон путей движения, по которому возможен проезд инвалидов на креслах-колясках, не должен превышать 5%, поперечный - 2%.</w:t>
      </w:r>
    </w:p>
    <w:p w:rsidR="00705CC8" w:rsidRPr="006D6F6E" w:rsidRDefault="00705CC8" w:rsidP="00705CC8">
      <w:pPr>
        <w:tabs>
          <w:tab w:val="right" w:pos="142"/>
        </w:tabs>
        <w:ind w:right="-1" w:firstLine="709"/>
        <w:jc w:val="both"/>
      </w:pPr>
      <w:r w:rsidRPr="006D6F6E">
        <w:t>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10 м.</w:t>
      </w:r>
    </w:p>
    <w:p w:rsidR="00705CC8" w:rsidRPr="006D6F6E" w:rsidRDefault="00705CC8" w:rsidP="00705CC8">
      <w:pPr>
        <w:tabs>
          <w:tab w:val="right" w:pos="142"/>
        </w:tabs>
        <w:ind w:right="-1" w:firstLine="709"/>
        <w:jc w:val="both"/>
      </w:pPr>
      <w:r w:rsidRPr="006D6F6E">
        <w:t>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rsidR="00705CC8" w:rsidRPr="006D6F6E" w:rsidRDefault="00705CC8" w:rsidP="00705CC8">
      <w:pPr>
        <w:tabs>
          <w:tab w:val="right" w:pos="142"/>
        </w:tabs>
        <w:ind w:right="-1" w:firstLine="709"/>
        <w:jc w:val="both"/>
      </w:pPr>
      <w:r w:rsidRPr="006D6F6E">
        <w:t>Высоту бордюров по краям пешеходных путей на территории рекомендуется принимать не менее 0,05 м.</w:t>
      </w:r>
    </w:p>
    <w:p w:rsidR="00705CC8" w:rsidRPr="006D6F6E" w:rsidRDefault="00705CC8" w:rsidP="00705CC8">
      <w:pPr>
        <w:tabs>
          <w:tab w:val="right" w:pos="142"/>
        </w:tabs>
        <w:ind w:right="-1" w:firstLine="709"/>
        <w:jc w:val="both"/>
      </w:pPr>
      <w:r w:rsidRPr="006D6F6E">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rsidR="00705CC8" w:rsidRPr="006D6F6E" w:rsidRDefault="00705CC8" w:rsidP="00705CC8">
      <w:pPr>
        <w:tabs>
          <w:tab w:val="right" w:pos="142"/>
        </w:tabs>
        <w:ind w:right="-1" w:firstLine="709"/>
        <w:jc w:val="both"/>
      </w:pPr>
      <w:r w:rsidRPr="006D6F6E">
        <w:t>Покрытие пешеходных дорожек, тротуаров и пандусов должно быть из твердых материалов, ровным, шероховатым, без зазоров, не создающим вибрацию при движении, а также предотвращающим скольжение, т.е. сохраняющим крепкое сцепление подошвы обуви, опор вспомогательных средств хождения и колес кресла-коляски при сырости и снеге.</w:t>
      </w:r>
    </w:p>
    <w:p w:rsidR="00705CC8" w:rsidRPr="006D6F6E" w:rsidRDefault="00705CC8" w:rsidP="00705CC8">
      <w:pPr>
        <w:tabs>
          <w:tab w:val="right" w:pos="142"/>
        </w:tabs>
        <w:ind w:right="-1" w:firstLine="709"/>
        <w:jc w:val="both"/>
      </w:pPr>
      <w:r w:rsidRPr="006D6F6E">
        <w:t>Покрытие из бетонных плит должно иметь толщину швов между плитами не более 0,01 м. Покрытие из рыхлых материалов, в том числе песка и гравия, не допускается.</w:t>
      </w:r>
    </w:p>
    <w:p w:rsidR="00705CC8" w:rsidRPr="006D6F6E" w:rsidRDefault="00705CC8" w:rsidP="00705CC8">
      <w:pPr>
        <w:ind w:right="-1" w:firstLine="709"/>
        <w:jc w:val="both"/>
      </w:pPr>
    </w:p>
    <w:p w:rsidR="00705CC8" w:rsidRPr="006D6F6E" w:rsidRDefault="00705CC8" w:rsidP="00705CC8">
      <w:pPr>
        <w:ind w:right="-1" w:firstLine="709"/>
        <w:jc w:val="both"/>
        <w:rPr>
          <w:b/>
        </w:rPr>
      </w:pPr>
      <w:r w:rsidRPr="006D6F6E">
        <w:rPr>
          <w:b/>
        </w:rPr>
        <w:t>Входы в здания</w:t>
      </w:r>
    </w:p>
    <w:p w:rsidR="00705CC8" w:rsidRPr="006D6F6E" w:rsidRDefault="00705CC8" w:rsidP="00705CC8">
      <w:pPr>
        <w:shd w:val="clear" w:color="auto" w:fill="FFFFFF"/>
        <w:spacing w:before="24" w:after="24" w:line="253" w:lineRule="atLeast"/>
        <w:ind w:right="-1" w:firstLine="709"/>
        <w:jc w:val="both"/>
      </w:pPr>
      <w:r w:rsidRPr="006D6F6E">
        <w:t xml:space="preserve">В здании должен быть как минимум один вход, доступный для МГН, с поверхности земли и из каждого доступного для МГН подземного или надземного уровня, соединенного с этим зданием </w:t>
      </w:r>
    </w:p>
    <w:p w:rsidR="00705CC8" w:rsidRPr="006D6F6E" w:rsidRDefault="00705CC8" w:rsidP="00705CC8">
      <w:pPr>
        <w:shd w:val="clear" w:color="auto" w:fill="FFFFFF"/>
        <w:spacing w:before="24" w:after="24" w:line="253" w:lineRule="atLeast"/>
        <w:ind w:right="-1" w:firstLine="709"/>
        <w:jc w:val="both"/>
      </w:pPr>
      <w:r w:rsidRPr="006D6F6E">
        <w:t>Ширина лестничных маршей открытых лестниц должна быть не менее 1,35 м. Для открытых лестниц на перепадах рельефа ширину проступей следует принимать от 0,35 до 0,4 м, высоту подступенка - от 0,12 до 0,15 м. Все ступени лестниц в пределах одного марша должны быть одинаковыми по форме в плане, по размерам ширины проступи и высоты подъема ступеней. Поперечный уклон ступеней должен быть не более 2%.</w:t>
      </w:r>
    </w:p>
    <w:p w:rsidR="00705CC8" w:rsidRPr="006D6F6E" w:rsidRDefault="00705CC8" w:rsidP="00705CC8">
      <w:pPr>
        <w:shd w:val="clear" w:color="auto" w:fill="FFFFFF"/>
        <w:spacing w:line="253" w:lineRule="atLeast"/>
        <w:ind w:right="-1" w:firstLine="709"/>
        <w:jc w:val="both"/>
      </w:pPr>
      <w:r w:rsidRPr="006D6F6E">
        <w:t>Поверхность ступеней должна иметь антискользящее покрытие и быть шероховатой.</w:t>
      </w:r>
    </w:p>
    <w:p w:rsidR="00705CC8" w:rsidRPr="006D6F6E" w:rsidRDefault="00705CC8" w:rsidP="00705CC8">
      <w:pPr>
        <w:shd w:val="clear" w:color="auto" w:fill="FFFFFF"/>
        <w:spacing w:line="253" w:lineRule="atLeast"/>
        <w:ind w:right="-1" w:firstLine="709"/>
        <w:jc w:val="both"/>
      </w:pPr>
      <w:r w:rsidRPr="006D6F6E">
        <w:t>Не следует применять на путях движения МГН ступеней с открытыми подступенками.</w:t>
      </w:r>
    </w:p>
    <w:p w:rsidR="00705CC8" w:rsidRPr="006D6F6E" w:rsidRDefault="00705CC8" w:rsidP="00705CC8">
      <w:pPr>
        <w:shd w:val="clear" w:color="auto" w:fill="FFFFFF"/>
        <w:spacing w:line="253" w:lineRule="atLeast"/>
        <w:ind w:right="-1" w:firstLine="709"/>
        <w:jc w:val="both"/>
      </w:pPr>
      <w:r w:rsidRPr="006D6F6E">
        <w:t xml:space="preserve">Марш открытой лестницы не должен быть менее трех ступеней и не должен превышать 12 ступеней. Недопустимо применение одиночных ступеней, которые должны </w:t>
      </w:r>
      <w:r w:rsidRPr="006D6F6E">
        <w:lastRenderedPageBreak/>
        <w:t>заменяться пандусами. Расстояние между поручнями лестницы в чистоте должно быть не менее 1,0 м</w:t>
      </w:r>
    </w:p>
    <w:p w:rsidR="00705CC8" w:rsidRPr="006D6F6E" w:rsidRDefault="00705CC8" w:rsidP="00705CC8">
      <w:pPr>
        <w:shd w:val="clear" w:color="auto" w:fill="FFFFFF"/>
        <w:spacing w:before="24" w:after="24" w:line="253" w:lineRule="atLeast"/>
        <w:ind w:right="-1" w:firstLine="709"/>
        <w:jc w:val="both"/>
      </w:pPr>
      <w:r w:rsidRPr="006D6F6E">
        <w:t>Лестницы должны дублироваться пандусами или подъемными устройствами.</w:t>
      </w:r>
    </w:p>
    <w:p w:rsidR="00705CC8" w:rsidRPr="006D6F6E" w:rsidRDefault="00705CC8" w:rsidP="00705CC8">
      <w:pPr>
        <w:shd w:val="clear" w:color="auto" w:fill="FFFFFF"/>
        <w:spacing w:line="253" w:lineRule="atLeast"/>
        <w:ind w:right="-1" w:firstLine="709"/>
        <w:jc w:val="both"/>
      </w:pPr>
      <w:r w:rsidRPr="006D6F6E">
        <w:t>Наружные лестницы и пандусы должны быть оборудованы поручнями. Длина марша пандуса не должна превышать 9,0 м, а уклон не круче 1:20(5%).</w:t>
      </w:r>
    </w:p>
    <w:p w:rsidR="00705CC8" w:rsidRPr="006D6F6E" w:rsidRDefault="00705CC8" w:rsidP="00705CC8">
      <w:pPr>
        <w:shd w:val="clear" w:color="auto" w:fill="FFFFFF"/>
        <w:spacing w:line="253" w:lineRule="atLeast"/>
        <w:ind w:right="-1" w:firstLine="709"/>
        <w:jc w:val="both"/>
      </w:pPr>
      <w:r w:rsidRPr="006D6F6E">
        <w:t>Ширина между поручнями пандуса должна быть в пределах 0,9-1,0 м.</w:t>
      </w:r>
    </w:p>
    <w:p w:rsidR="00705CC8" w:rsidRPr="006D6F6E" w:rsidRDefault="00705CC8" w:rsidP="00705CC8">
      <w:pPr>
        <w:shd w:val="clear" w:color="auto" w:fill="FFFFFF"/>
        <w:spacing w:line="253" w:lineRule="atLeast"/>
        <w:ind w:right="-1" w:firstLine="709"/>
        <w:jc w:val="both"/>
      </w:pPr>
      <w:r w:rsidRPr="006D6F6E">
        <w:t>При расчетном перепаде высоты в 3,0 м и более на пути движения вместо пандуса следует применять подъемные устройства - подъемные платформы или лифты, доступные для инвалидов на кресле-коляске и других МГН .</w:t>
      </w:r>
    </w:p>
    <w:p w:rsidR="00705CC8" w:rsidRPr="006D6F6E" w:rsidRDefault="00705CC8" w:rsidP="00705CC8">
      <w:pPr>
        <w:shd w:val="clear" w:color="auto" w:fill="FFFFFF"/>
        <w:spacing w:before="24" w:after="24" w:line="253" w:lineRule="atLeast"/>
        <w:ind w:right="-1" w:firstLine="709"/>
        <w:jc w:val="both"/>
      </w:pPr>
      <w:r w:rsidRPr="006D6F6E">
        <w:t>Длина горизонтальной площадки прямого пандуса должна быть не менее 1,5 м. В верхнем и нижнем окончаниях пандуса следует предусмотреть свободную зону размером не менее 1,5</w:t>
      </w:r>
      <w:r>
        <w:rPr>
          <w:noProof/>
        </w:rPr>
        <w:drawing>
          <wp:inline distT="0" distB="0" distL="0" distR="0">
            <wp:extent cx="104775" cy="123825"/>
            <wp:effectExtent l="19050" t="0" r="9525" b="0"/>
            <wp:docPr id="2" name="Рисунок 3" descr="2si3dd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2si3ddnc"/>
                    <pic:cNvPicPr>
                      <a:picLocks noChangeAspect="1" noChangeArrowheads="1"/>
                    </pic:cNvPicPr>
                  </pic:nvPicPr>
                  <pic:blipFill>
                    <a:blip r:embed="rId22" cstate="print"/>
                    <a:srcRect/>
                    <a:stretch>
                      <a:fillRect/>
                    </a:stretch>
                  </pic:blipFill>
                  <pic:spPr bwMode="auto">
                    <a:xfrm>
                      <a:off x="0" y="0"/>
                      <a:ext cx="104775" cy="123825"/>
                    </a:xfrm>
                    <a:prstGeom prst="rect">
                      <a:avLst/>
                    </a:prstGeom>
                    <a:noFill/>
                    <a:ln w="9525">
                      <a:noFill/>
                      <a:miter lim="800000"/>
                      <a:headEnd/>
                      <a:tailEnd/>
                    </a:ln>
                  </pic:spPr>
                </pic:pic>
              </a:graphicData>
            </a:graphic>
          </wp:inline>
        </w:drawing>
      </w:r>
      <w:r w:rsidRPr="006D6F6E">
        <w:t>1,5 м.</w:t>
      </w:r>
      <w:r w:rsidRPr="006D6F6E">
        <w:rPr>
          <w:rFonts w:ascii="Arial" w:hAnsi="Arial" w:cs="Arial"/>
          <w:sz w:val="20"/>
          <w:szCs w:val="20"/>
        </w:rPr>
        <w:t xml:space="preserve"> </w:t>
      </w:r>
      <w:r w:rsidRPr="006D6F6E">
        <w:t>Аналогичные площадки (не менее 1,5</w:t>
      </w:r>
      <w:r>
        <w:rPr>
          <w:noProof/>
        </w:rPr>
        <w:drawing>
          <wp:inline distT="0" distB="0" distL="0" distR="0">
            <wp:extent cx="142875" cy="161925"/>
            <wp:effectExtent l="19050" t="0" r="9525" b="0"/>
            <wp:docPr id="3" name="Рисунок 3" descr="bdf8zyd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df8zydh"/>
                    <pic:cNvPicPr>
                      <a:picLocks noChangeAspect="1" noChangeArrowheads="1"/>
                    </pic:cNvPicPr>
                  </pic:nvPicPr>
                  <pic:blipFill>
                    <a:blip r:embed="rId23" cstate="print"/>
                    <a:srcRect/>
                    <a:stretch>
                      <a:fillRect/>
                    </a:stretch>
                  </pic:blipFill>
                  <pic:spPr bwMode="auto">
                    <a:xfrm>
                      <a:off x="0" y="0"/>
                      <a:ext cx="142875" cy="161925"/>
                    </a:xfrm>
                    <a:prstGeom prst="rect">
                      <a:avLst/>
                    </a:prstGeom>
                    <a:noFill/>
                    <a:ln w="9525">
                      <a:noFill/>
                      <a:miter lim="800000"/>
                      <a:headEnd/>
                      <a:tailEnd/>
                    </a:ln>
                  </pic:spPr>
                </pic:pic>
              </a:graphicData>
            </a:graphic>
          </wp:inline>
        </w:drawing>
      </w:r>
      <w:r w:rsidRPr="006D6F6E">
        <w:t>1,5 м) должны быть предусмотрены при каждом изменении направления пандуса.</w:t>
      </w:r>
    </w:p>
    <w:p w:rsidR="00705CC8" w:rsidRPr="006D6F6E" w:rsidRDefault="00705CC8" w:rsidP="00705CC8">
      <w:pPr>
        <w:shd w:val="clear" w:color="auto" w:fill="FFFFFF"/>
        <w:spacing w:line="253" w:lineRule="atLeast"/>
        <w:ind w:right="-1" w:firstLine="709"/>
        <w:jc w:val="both"/>
      </w:pPr>
      <w:r w:rsidRPr="006D6F6E">
        <w:t>Пандусы должны иметь двухстороннее ограждение с поручнями на высоте 0,9 м и 0,7 м с учетом технических требований к опорным стационарным устройствам по ГОСТ Р 51261. Расстояние между поручнями должно быть в пределах 0,9-1,0 м.</w:t>
      </w:r>
      <w:r w:rsidRPr="006D6F6E">
        <w:rPr>
          <w:rFonts w:ascii="Arial" w:hAnsi="Arial" w:cs="Arial"/>
          <w:sz w:val="20"/>
          <w:szCs w:val="20"/>
        </w:rPr>
        <w:t xml:space="preserve"> </w:t>
      </w:r>
      <w:r w:rsidRPr="006D6F6E">
        <w:t>Аналогичные площадки (не менее 1,5</w:t>
      </w:r>
      <w:r>
        <w:rPr>
          <w:noProof/>
        </w:rPr>
        <w:drawing>
          <wp:inline distT="0" distB="0" distL="0" distR="0">
            <wp:extent cx="142875" cy="161925"/>
            <wp:effectExtent l="19050" t="0" r="9525" b="0"/>
            <wp:docPr id="4" name="Рисунок 4" descr="bdf8zyd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df8zydh"/>
                    <pic:cNvPicPr>
                      <a:picLocks noChangeAspect="1" noChangeArrowheads="1"/>
                    </pic:cNvPicPr>
                  </pic:nvPicPr>
                  <pic:blipFill>
                    <a:blip r:embed="rId23" cstate="print"/>
                    <a:srcRect/>
                    <a:stretch>
                      <a:fillRect/>
                    </a:stretch>
                  </pic:blipFill>
                  <pic:spPr bwMode="auto">
                    <a:xfrm>
                      <a:off x="0" y="0"/>
                      <a:ext cx="142875" cy="161925"/>
                    </a:xfrm>
                    <a:prstGeom prst="rect">
                      <a:avLst/>
                    </a:prstGeom>
                    <a:noFill/>
                    <a:ln w="9525">
                      <a:noFill/>
                      <a:miter lim="800000"/>
                      <a:headEnd/>
                      <a:tailEnd/>
                    </a:ln>
                  </pic:spPr>
                </pic:pic>
              </a:graphicData>
            </a:graphic>
          </wp:inline>
        </w:drawing>
      </w:r>
      <w:r w:rsidRPr="006D6F6E">
        <w:t>1,5 м) должны быть предусмотрены при каждом изменении направления пандуса.</w:t>
      </w:r>
    </w:p>
    <w:p w:rsidR="00705CC8" w:rsidRPr="006D6F6E" w:rsidRDefault="00705CC8" w:rsidP="00705CC8">
      <w:pPr>
        <w:shd w:val="clear" w:color="auto" w:fill="FFFFFF"/>
        <w:spacing w:line="253" w:lineRule="atLeast"/>
        <w:ind w:right="-1" w:firstLine="709"/>
        <w:jc w:val="both"/>
      </w:pPr>
      <w:r w:rsidRPr="006D6F6E">
        <w:t>Поверхность пандуса должна быть нескользкой, отчетливо маркированной цветом или текстурой, контрастной относительно прилегающей поверхности.</w:t>
      </w:r>
    </w:p>
    <w:p w:rsidR="00705CC8" w:rsidRPr="006D6F6E" w:rsidRDefault="00705CC8" w:rsidP="00705CC8">
      <w:pPr>
        <w:ind w:right="-1" w:firstLine="709"/>
        <w:jc w:val="both"/>
      </w:pPr>
    </w:p>
    <w:p w:rsidR="00705CC8" w:rsidRPr="006D6F6E" w:rsidRDefault="00705CC8" w:rsidP="00705CC8">
      <w:pPr>
        <w:ind w:right="-1" w:firstLine="709"/>
        <w:jc w:val="both"/>
        <w:rPr>
          <w:b/>
        </w:rPr>
      </w:pPr>
      <w:r w:rsidRPr="006D6F6E">
        <w:t>Входная площадка при входах, доступных МГН, должна иметь: навес, водоотвод, а в зависимости от местных климатических условий - подогрев поверхности покрытия. Размеры входной площадки с пандусом не менее 2,2х2,2 м.</w:t>
      </w:r>
    </w:p>
    <w:p w:rsidR="00705CC8" w:rsidRPr="006D6F6E" w:rsidRDefault="00705CC8" w:rsidP="00705CC8">
      <w:pPr>
        <w:shd w:val="clear" w:color="auto" w:fill="FFFFFF"/>
        <w:spacing w:line="253" w:lineRule="atLeast"/>
        <w:ind w:right="-1" w:firstLine="709"/>
        <w:jc w:val="both"/>
      </w:pPr>
      <w:r w:rsidRPr="006D6F6E">
        <w:t>Поверхности покрытий входных площадок и тамбуров должны быть твердыми, не допускать скольжения при намокании и иметь поперечный уклон в пределах 1-2%.</w:t>
      </w:r>
    </w:p>
    <w:p w:rsidR="00705CC8" w:rsidRPr="006D6F6E" w:rsidRDefault="00705CC8" w:rsidP="00705CC8">
      <w:pPr>
        <w:shd w:val="clear" w:color="auto" w:fill="FFFFFF"/>
        <w:spacing w:line="253" w:lineRule="atLeast"/>
        <w:ind w:right="-1" w:firstLine="709"/>
        <w:jc w:val="both"/>
      </w:pPr>
      <w:r w:rsidRPr="006D6F6E">
        <w:t>Входные двери должны иметь ширину в свету не менее 1,2 м. Применение дверей на качающихся петлях и дверей вертушек на путях передвижения МГН не допускается.</w:t>
      </w:r>
    </w:p>
    <w:p w:rsidR="00705CC8" w:rsidRPr="006D6F6E" w:rsidRDefault="00705CC8" w:rsidP="00705CC8">
      <w:pPr>
        <w:tabs>
          <w:tab w:val="right" w:pos="0"/>
        </w:tabs>
        <w:ind w:right="-1" w:firstLine="709"/>
        <w:jc w:val="both"/>
      </w:pPr>
      <w:r w:rsidRPr="006D6F6E">
        <w:t>Наружные двери, доступные для МГН, могут иметь пороги. При этом высота каждого элемента порога не должна превышать 0,014 м.</w:t>
      </w:r>
    </w:p>
    <w:p w:rsidR="00705CC8" w:rsidRPr="006D6F6E" w:rsidRDefault="00705CC8" w:rsidP="00705CC8">
      <w:pPr>
        <w:tabs>
          <w:tab w:val="right" w:pos="0"/>
        </w:tabs>
        <w:ind w:right="-1" w:firstLine="709"/>
        <w:jc w:val="both"/>
        <w:rPr>
          <w:b/>
          <w:sz w:val="22"/>
          <w:szCs w:val="22"/>
        </w:rPr>
      </w:pPr>
      <w:r w:rsidRPr="006D6F6E">
        <w:t xml:space="preserve">Глубина тамбуров и тамбур-шлюзов при прямом движении и одностороннем открывании дверей должна быть не менее 2,45 м при ширине не менее 1,6 м. </w:t>
      </w:r>
      <w:r w:rsidRPr="006D6F6E">
        <w:rPr>
          <w:sz w:val="22"/>
          <w:szCs w:val="22"/>
        </w:rPr>
        <w:t xml:space="preserve">При глубине тамбура от 1,8 м до 1,5 м (при реконструкции) его ширина должна быть не менее 2,3 м. </w:t>
      </w:r>
    </w:p>
    <w:p w:rsidR="00705CC8" w:rsidRPr="006D6F6E" w:rsidRDefault="00705CC8" w:rsidP="00705CC8">
      <w:pPr>
        <w:ind w:right="-1" w:firstLine="709"/>
        <w:jc w:val="both"/>
        <w:rPr>
          <w:b/>
        </w:rPr>
      </w:pPr>
    </w:p>
    <w:p w:rsidR="00705CC8" w:rsidRPr="006D6F6E" w:rsidRDefault="00705CC8" w:rsidP="00705CC8">
      <w:pPr>
        <w:ind w:right="-1" w:firstLine="709"/>
        <w:jc w:val="both"/>
      </w:pPr>
      <w:r w:rsidRPr="006D6F6E">
        <w:rPr>
          <w:b/>
        </w:rPr>
        <w:t>Автостоянки для инвалидов</w:t>
      </w:r>
      <w:r w:rsidRPr="006D6F6E">
        <w:t xml:space="preserve"> – </w:t>
      </w:r>
    </w:p>
    <w:p w:rsidR="00705CC8" w:rsidRPr="006D6F6E" w:rsidRDefault="00705CC8" w:rsidP="00705CC8">
      <w:pPr>
        <w:ind w:right="-1" w:firstLine="709"/>
        <w:jc w:val="both"/>
      </w:pPr>
      <w:r w:rsidRPr="006D6F6E">
        <w:t>На стоянке (парковке) транспортных средств личного пользования, расположенной на участке около здания организации сферы услуг или внутри этого здания, следует выделять 10% машино-мест (но не менее одного места) для людей с инвалидностью, в том числе количество специализированных расширенных машино-мест для транспортных средств инвалидов, передвигающихся на кресле-коляске, определять расчетом, при числе мест.</w:t>
      </w:r>
    </w:p>
    <w:p w:rsidR="00705CC8" w:rsidRPr="006D6F6E" w:rsidRDefault="00705CC8" w:rsidP="00705CC8">
      <w:pPr>
        <w:ind w:right="-1" w:firstLine="709"/>
        <w:jc w:val="both"/>
      </w:pPr>
      <w:r w:rsidRPr="006D6F6E">
        <w:t>Места для стоянки (парковки) транспортных средств, управляемых инвалидами или перевозящих инвалидов, следует размещать вблизи входа в предприятие, организацию или в учреждение, доступного для инвалидов, но не далее 50 м, от входа в жилое здание - не далее 100 м.</w:t>
      </w:r>
    </w:p>
    <w:p w:rsidR="00705CC8" w:rsidRPr="006D6F6E" w:rsidRDefault="00705CC8" w:rsidP="00705CC8">
      <w:pPr>
        <w:ind w:right="-1" w:firstLine="709"/>
        <w:jc w:val="both"/>
      </w:pPr>
      <w:r w:rsidRPr="006D6F6E">
        <w:t>Разметку места для стоянки автомашины инвалида на кресле-коляске следует предусматривать размером 6,0</w:t>
      </w:r>
      <w:r>
        <w:rPr>
          <w:noProof/>
        </w:rPr>
        <w:drawing>
          <wp:inline distT="0" distB="0" distL="0" distR="0">
            <wp:extent cx="104775" cy="123825"/>
            <wp:effectExtent l="19050" t="0" r="9525" b="0"/>
            <wp:docPr id="5" name="Рисунок 1" descr="nh00kfw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nh00kfwv"/>
                    <pic:cNvPicPr>
                      <a:picLocks noChangeAspect="1" noChangeArrowheads="1"/>
                    </pic:cNvPicPr>
                  </pic:nvPicPr>
                  <pic:blipFill>
                    <a:blip r:embed="rId22" cstate="print"/>
                    <a:srcRect/>
                    <a:stretch>
                      <a:fillRect/>
                    </a:stretch>
                  </pic:blipFill>
                  <pic:spPr bwMode="auto">
                    <a:xfrm>
                      <a:off x="0" y="0"/>
                      <a:ext cx="104775" cy="123825"/>
                    </a:xfrm>
                    <a:prstGeom prst="rect">
                      <a:avLst/>
                    </a:prstGeom>
                    <a:noFill/>
                    <a:ln w="9525">
                      <a:noFill/>
                      <a:miter lim="800000"/>
                      <a:headEnd/>
                      <a:tailEnd/>
                    </a:ln>
                  </pic:spPr>
                </pic:pic>
              </a:graphicData>
            </a:graphic>
          </wp:inline>
        </w:drawing>
      </w:r>
      <w:r w:rsidRPr="006D6F6E">
        <w:t xml:space="preserve">3,6 м, что дает возможность создать безопасную зону сбоку и сзади машины. Каждое машино-место, предназначенное для стоянки (парковки) транспортных средств инвалидов, должно иметь хотя бы один доступный пешеходный подход к основным пешеходным коммуникациям, в том числе для людей, передвигающихся в кресле-коляске, Пандус должен иметь нескользкое покрытие, обеспечивающее удобный переход с площадки для стоянки на тротуар. Размеры парковочных мест, расположенных параллельно </w:t>
      </w:r>
      <w:r w:rsidRPr="006D6F6E">
        <w:lastRenderedPageBreak/>
        <w:t>бордюру, должны обеспечивать доступ к задней части автомобиля для пользования пандусом или подъемным приспособлением.</w:t>
      </w:r>
    </w:p>
    <w:p w:rsidR="00705CC8" w:rsidRPr="006D6F6E" w:rsidRDefault="00705CC8" w:rsidP="00705CC8">
      <w:pPr>
        <w:ind w:right="-1"/>
      </w:pPr>
    </w:p>
    <w:p w:rsidR="00705CC8" w:rsidRPr="006D6F6E" w:rsidRDefault="00705CC8" w:rsidP="00C84E76">
      <w:pPr>
        <w:tabs>
          <w:tab w:val="right" w:pos="0"/>
        </w:tabs>
        <w:ind w:right="-1" w:firstLine="709"/>
        <w:rPr>
          <w:b/>
        </w:rPr>
      </w:pPr>
      <w:r w:rsidRPr="006D6F6E">
        <w:rPr>
          <w:b/>
        </w:rPr>
        <w:t>Благоустройство территории  и места отдыха</w:t>
      </w:r>
    </w:p>
    <w:p w:rsidR="00705CC8" w:rsidRPr="006D6F6E" w:rsidRDefault="00705CC8" w:rsidP="00705CC8">
      <w:pPr>
        <w:tabs>
          <w:tab w:val="right" w:pos="0"/>
        </w:tabs>
        <w:ind w:right="-1" w:firstLine="567"/>
        <w:jc w:val="both"/>
      </w:pPr>
      <w:r w:rsidRPr="006D6F6E">
        <w:t>На территории на основных путях движения людей рекомендуется предусматривать не менее чем через 100-150 м места отдыха, доступные для МГН, оборудованные навесами, скамьями с опорой для спины и подлокотником, телефонами-автоматами, указателями, светильниками, сигнализацией и т.п.</w:t>
      </w:r>
    </w:p>
    <w:p w:rsidR="00705CC8" w:rsidRPr="006D6F6E" w:rsidRDefault="00705CC8" w:rsidP="00705CC8">
      <w:pPr>
        <w:tabs>
          <w:tab w:val="right" w:pos="0"/>
        </w:tabs>
        <w:ind w:right="-1" w:firstLine="567"/>
        <w:jc w:val="both"/>
      </w:pPr>
      <w:r w:rsidRPr="006D6F6E">
        <w:t>Устройства и оборудование (почтовые ящики, укрытия таксофонов, информационные щиты и т.п.),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610EFA" w:rsidRDefault="00705CC8" w:rsidP="00610EFA">
      <w:pPr>
        <w:tabs>
          <w:tab w:val="right" w:pos="0"/>
        </w:tabs>
        <w:ind w:right="-1" w:firstLine="567"/>
        <w:jc w:val="both"/>
      </w:pPr>
      <w:r w:rsidRPr="006D6F6E">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тактильных наземных указателей или на отдельных плитах высотой до 0,04 м, край которых должен находиться от установленного оборудования на расстоянии 0,7-0,8 м.</w:t>
      </w:r>
      <w:bookmarkStart w:id="26" w:name="_Toc501096865"/>
      <w:bookmarkStart w:id="27" w:name="_Toc501217731"/>
    </w:p>
    <w:p w:rsidR="00610EFA" w:rsidRDefault="00610EFA" w:rsidP="00610EFA">
      <w:pPr>
        <w:tabs>
          <w:tab w:val="right" w:pos="0"/>
        </w:tabs>
        <w:ind w:right="-1" w:firstLine="567"/>
        <w:jc w:val="both"/>
      </w:pPr>
    </w:p>
    <w:p w:rsidR="00610EFA" w:rsidRDefault="00610EFA" w:rsidP="00610EFA">
      <w:pPr>
        <w:tabs>
          <w:tab w:val="right" w:pos="0"/>
        </w:tabs>
        <w:ind w:right="-1" w:firstLine="567"/>
        <w:jc w:val="both"/>
      </w:pPr>
    </w:p>
    <w:p w:rsidR="00610EFA" w:rsidRDefault="00610EFA" w:rsidP="00610EFA">
      <w:pPr>
        <w:tabs>
          <w:tab w:val="right" w:pos="0"/>
        </w:tabs>
        <w:ind w:right="-1" w:firstLine="567"/>
        <w:jc w:val="both"/>
      </w:pPr>
    </w:p>
    <w:p w:rsidR="007A1AF3" w:rsidRDefault="007A1AF3" w:rsidP="00610EFA">
      <w:pPr>
        <w:tabs>
          <w:tab w:val="right" w:pos="0"/>
        </w:tabs>
        <w:ind w:right="-1" w:firstLine="567"/>
        <w:jc w:val="both"/>
      </w:pPr>
    </w:p>
    <w:p w:rsidR="007A1AF3" w:rsidRDefault="007A1AF3" w:rsidP="00610EFA">
      <w:pPr>
        <w:tabs>
          <w:tab w:val="right" w:pos="0"/>
        </w:tabs>
        <w:ind w:right="-1" w:firstLine="567"/>
        <w:jc w:val="both"/>
      </w:pPr>
    </w:p>
    <w:p w:rsidR="007A1AF3" w:rsidRDefault="007A1AF3" w:rsidP="00610EFA">
      <w:pPr>
        <w:tabs>
          <w:tab w:val="right" w:pos="0"/>
        </w:tabs>
        <w:ind w:right="-1" w:firstLine="567"/>
        <w:jc w:val="both"/>
      </w:pPr>
    </w:p>
    <w:p w:rsidR="007A1AF3" w:rsidRDefault="007A1AF3" w:rsidP="00610EFA">
      <w:pPr>
        <w:tabs>
          <w:tab w:val="right" w:pos="0"/>
        </w:tabs>
        <w:ind w:right="-1" w:firstLine="567"/>
        <w:jc w:val="both"/>
      </w:pPr>
    </w:p>
    <w:p w:rsidR="007A1AF3" w:rsidRDefault="007A1AF3" w:rsidP="00610EFA">
      <w:pPr>
        <w:tabs>
          <w:tab w:val="right" w:pos="0"/>
        </w:tabs>
        <w:ind w:right="-1" w:firstLine="567"/>
        <w:jc w:val="both"/>
      </w:pPr>
    </w:p>
    <w:p w:rsidR="007A1AF3" w:rsidRDefault="007A1AF3" w:rsidP="00610EFA">
      <w:pPr>
        <w:tabs>
          <w:tab w:val="right" w:pos="0"/>
        </w:tabs>
        <w:ind w:right="-1" w:firstLine="567"/>
        <w:jc w:val="both"/>
      </w:pPr>
    </w:p>
    <w:p w:rsidR="007A1AF3" w:rsidRDefault="007A1AF3" w:rsidP="00610EFA">
      <w:pPr>
        <w:tabs>
          <w:tab w:val="right" w:pos="0"/>
        </w:tabs>
        <w:ind w:right="-1" w:firstLine="567"/>
        <w:jc w:val="both"/>
      </w:pPr>
    </w:p>
    <w:p w:rsidR="007A1AF3" w:rsidRDefault="007A1AF3" w:rsidP="00610EFA">
      <w:pPr>
        <w:tabs>
          <w:tab w:val="right" w:pos="0"/>
        </w:tabs>
        <w:ind w:right="-1" w:firstLine="567"/>
        <w:jc w:val="both"/>
      </w:pPr>
    </w:p>
    <w:p w:rsidR="007A1AF3" w:rsidRDefault="007A1AF3" w:rsidP="00610EFA">
      <w:pPr>
        <w:tabs>
          <w:tab w:val="right" w:pos="0"/>
        </w:tabs>
        <w:ind w:right="-1" w:firstLine="567"/>
        <w:jc w:val="both"/>
      </w:pPr>
    </w:p>
    <w:p w:rsidR="007A1AF3" w:rsidRDefault="007A1AF3" w:rsidP="00610EFA">
      <w:pPr>
        <w:tabs>
          <w:tab w:val="right" w:pos="0"/>
        </w:tabs>
        <w:ind w:right="-1" w:firstLine="567"/>
        <w:jc w:val="both"/>
      </w:pPr>
    </w:p>
    <w:p w:rsidR="007A1AF3" w:rsidRDefault="007A1AF3" w:rsidP="00610EFA">
      <w:pPr>
        <w:tabs>
          <w:tab w:val="right" w:pos="0"/>
        </w:tabs>
        <w:ind w:right="-1" w:firstLine="567"/>
        <w:jc w:val="both"/>
      </w:pPr>
    </w:p>
    <w:p w:rsidR="007A1AF3" w:rsidRDefault="007A1AF3" w:rsidP="00610EFA">
      <w:pPr>
        <w:tabs>
          <w:tab w:val="right" w:pos="0"/>
        </w:tabs>
        <w:ind w:right="-1" w:firstLine="567"/>
        <w:jc w:val="both"/>
      </w:pPr>
    </w:p>
    <w:p w:rsidR="007A1AF3" w:rsidRDefault="007A1AF3" w:rsidP="00610EFA">
      <w:pPr>
        <w:tabs>
          <w:tab w:val="right" w:pos="0"/>
        </w:tabs>
        <w:ind w:right="-1" w:firstLine="567"/>
        <w:jc w:val="both"/>
      </w:pPr>
    </w:p>
    <w:p w:rsidR="007A1AF3" w:rsidRDefault="007A1AF3" w:rsidP="00610EFA">
      <w:pPr>
        <w:tabs>
          <w:tab w:val="right" w:pos="0"/>
        </w:tabs>
        <w:ind w:right="-1" w:firstLine="567"/>
        <w:jc w:val="both"/>
      </w:pPr>
    </w:p>
    <w:p w:rsidR="007A1AF3" w:rsidRDefault="007A1AF3" w:rsidP="00610EFA">
      <w:pPr>
        <w:tabs>
          <w:tab w:val="right" w:pos="0"/>
        </w:tabs>
        <w:ind w:right="-1" w:firstLine="567"/>
        <w:jc w:val="both"/>
      </w:pPr>
    </w:p>
    <w:p w:rsidR="007A1AF3" w:rsidRDefault="007A1AF3" w:rsidP="00610EFA">
      <w:pPr>
        <w:tabs>
          <w:tab w:val="right" w:pos="0"/>
        </w:tabs>
        <w:ind w:right="-1" w:firstLine="567"/>
        <w:jc w:val="both"/>
      </w:pPr>
    </w:p>
    <w:p w:rsidR="007A1AF3" w:rsidRDefault="007A1AF3" w:rsidP="00610EFA">
      <w:pPr>
        <w:tabs>
          <w:tab w:val="right" w:pos="0"/>
        </w:tabs>
        <w:ind w:right="-1" w:firstLine="567"/>
        <w:jc w:val="both"/>
      </w:pPr>
    </w:p>
    <w:p w:rsidR="007A1AF3" w:rsidRDefault="007A1AF3" w:rsidP="00610EFA">
      <w:pPr>
        <w:tabs>
          <w:tab w:val="right" w:pos="0"/>
        </w:tabs>
        <w:ind w:right="-1" w:firstLine="567"/>
        <w:jc w:val="both"/>
      </w:pPr>
    </w:p>
    <w:p w:rsidR="007A1AF3" w:rsidRDefault="007A1AF3" w:rsidP="00610EFA">
      <w:pPr>
        <w:tabs>
          <w:tab w:val="right" w:pos="0"/>
        </w:tabs>
        <w:ind w:right="-1" w:firstLine="567"/>
        <w:jc w:val="both"/>
      </w:pPr>
    </w:p>
    <w:p w:rsidR="007A1AF3" w:rsidRDefault="007A1AF3" w:rsidP="00610EFA">
      <w:pPr>
        <w:tabs>
          <w:tab w:val="right" w:pos="0"/>
        </w:tabs>
        <w:ind w:right="-1" w:firstLine="567"/>
        <w:jc w:val="both"/>
      </w:pPr>
    </w:p>
    <w:p w:rsidR="007A1AF3" w:rsidRDefault="007A1AF3" w:rsidP="00610EFA">
      <w:pPr>
        <w:tabs>
          <w:tab w:val="right" w:pos="0"/>
        </w:tabs>
        <w:ind w:right="-1" w:firstLine="567"/>
        <w:jc w:val="both"/>
      </w:pPr>
    </w:p>
    <w:p w:rsidR="007A1AF3" w:rsidRDefault="007A1AF3" w:rsidP="00610EFA">
      <w:pPr>
        <w:tabs>
          <w:tab w:val="right" w:pos="0"/>
        </w:tabs>
        <w:ind w:right="-1" w:firstLine="567"/>
        <w:jc w:val="both"/>
      </w:pPr>
    </w:p>
    <w:p w:rsidR="007A1AF3" w:rsidRDefault="007A1AF3" w:rsidP="00610EFA">
      <w:pPr>
        <w:tabs>
          <w:tab w:val="right" w:pos="0"/>
        </w:tabs>
        <w:ind w:right="-1" w:firstLine="567"/>
        <w:jc w:val="both"/>
      </w:pPr>
    </w:p>
    <w:p w:rsidR="007A1AF3" w:rsidRDefault="007A1AF3" w:rsidP="00610EFA">
      <w:pPr>
        <w:tabs>
          <w:tab w:val="right" w:pos="0"/>
        </w:tabs>
        <w:ind w:right="-1" w:firstLine="567"/>
        <w:jc w:val="both"/>
      </w:pPr>
    </w:p>
    <w:p w:rsidR="007A1AF3" w:rsidRDefault="007A1AF3" w:rsidP="00610EFA">
      <w:pPr>
        <w:tabs>
          <w:tab w:val="right" w:pos="0"/>
        </w:tabs>
        <w:ind w:right="-1" w:firstLine="567"/>
        <w:jc w:val="both"/>
      </w:pPr>
    </w:p>
    <w:p w:rsidR="007A1AF3" w:rsidRDefault="007A1AF3" w:rsidP="00610EFA">
      <w:pPr>
        <w:tabs>
          <w:tab w:val="right" w:pos="0"/>
        </w:tabs>
        <w:ind w:right="-1" w:firstLine="567"/>
        <w:jc w:val="both"/>
      </w:pPr>
    </w:p>
    <w:p w:rsidR="007A1AF3" w:rsidRDefault="007A1AF3" w:rsidP="00610EFA">
      <w:pPr>
        <w:tabs>
          <w:tab w:val="right" w:pos="0"/>
        </w:tabs>
        <w:ind w:right="-1" w:firstLine="567"/>
        <w:jc w:val="both"/>
      </w:pPr>
    </w:p>
    <w:p w:rsidR="007A1AF3" w:rsidRDefault="007A1AF3" w:rsidP="00610EFA">
      <w:pPr>
        <w:tabs>
          <w:tab w:val="right" w:pos="0"/>
        </w:tabs>
        <w:ind w:right="-1" w:firstLine="567"/>
        <w:jc w:val="both"/>
      </w:pPr>
    </w:p>
    <w:p w:rsidR="007A1AF3" w:rsidRDefault="007A1AF3" w:rsidP="00610EFA">
      <w:pPr>
        <w:tabs>
          <w:tab w:val="right" w:pos="0"/>
        </w:tabs>
        <w:ind w:right="-1" w:firstLine="567"/>
        <w:jc w:val="both"/>
      </w:pPr>
    </w:p>
    <w:p w:rsidR="007A1AF3" w:rsidRDefault="007A1AF3" w:rsidP="00610EFA">
      <w:pPr>
        <w:tabs>
          <w:tab w:val="right" w:pos="0"/>
        </w:tabs>
        <w:ind w:right="-1" w:firstLine="567"/>
        <w:jc w:val="both"/>
      </w:pPr>
    </w:p>
    <w:p w:rsidR="007A1AF3" w:rsidRDefault="007A1AF3" w:rsidP="00610EFA">
      <w:pPr>
        <w:tabs>
          <w:tab w:val="right" w:pos="0"/>
        </w:tabs>
        <w:ind w:right="-1" w:firstLine="567"/>
        <w:jc w:val="both"/>
      </w:pPr>
    </w:p>
    <w:p w:rsidR="00705CC8" w:rsidRPr="004E5757" w:rsidRDefault="00705CC8" w:rsidP="00610EFA">
      <w:pPr>
        <w:tabs>
          <w:tab w:val="right" w:pos="0"/>
        </w:tabs>
        <w:ind w:right="-1" w:firstLine="567"/>
        <w:jc w:val="both"/>
      </w:pPr>
      <w:r w:rsidRPr="001C5927">
        <w:lastRenderedPageBreak/>
        <w:t xml:space="preserve">ЧАСТЬ </w:t>
      </w:r>
      <w:r w:rsidRPr="001C5927">
        <w:rPr>
          <w:lang w:val="en-US"/>
        </w:rPr>
        <w:t>II</w:t>
      </w:r>
      <w:bookmarkEnd w:id="26"/>
      <w:bookmarkEnd w:id="27"/>
    </w:p>
    <w:p w:rsidR="007120E4" w:rsidRPr="001C5927" w:rsidRDefault="007120E4" w:rsidP="00610EFA">
      <w:pPr>
        <w:tabs>
          <w:tab w:val="right" w:pos="0"/>
        </w:tabs>
        <w:ind w:right="-1" w:firstLine="567"/>
        <w:jc w:val="both"/>
      </w:pPr>
    </w:p>
    <w:p w:rsidR="00705CC8" w:rsidRPr="001C5927" w:rsidRDefault="00705CC8" w:rsidP="00D24664">
      <w:pPr>
        <w:pStyle w:val="1"/>
      </w:pPr>
      <w:bookmarkStart w:id="28" w:name="_Toc501096866"/>
      <w:bookmarkStart w:id="29" w:name="_Toc501217732"/>
      <w:r w:rsidRPr="001C5927">
        <w:t>ОСНОВНЫЕ РАСЧЕТНЫЕ ПОКАЗАТЕЛИ</w:t>
      </w:r>
      <w:bookmarkEnd w:id="28"/>
      <w:bookmarkEnd w:id="29"/>
    </w:p>
    <w:p w:rsidR="00705CC8" w:rsidRPr="00C20C72" w:rsidRDefault="00705CC8" w:rsidP="00705CC8">
      <w:pPr>
        <w:pStyle w:val="S"/>
        <w:jc w:val="center"/>
        <w:rPr>
          <w:b/>
          <w:sz w:val="28"/>
          <w:szCs w:val="28"/>
        </w:rPr>
      </w:pPr>
    </w:p>
    <w:p w:rsidR="005D7660" w:rsidRPr="001C5927" w:rsidRDefault="005D7660" w:rsidP="00D24664">
      <w:pPr>
        <w:pStyle w:val="1"/>
      </w:pPr>
      <w:bookmarkStart w:id="30" w:name="_Toc481060412"/>
      <w:bookmarkStart w:id="31" w:name="_Toc501217733"/>
      <w:r w:rsidRPr="001C5927">
        <w:t>1 Анализ административно- территориального устройства, природно-климатических и социально-экономических условий развития МО МР «Корткеросский» Республики Коми</w:t>
      </w:r>
      <w:bookmarkEnd w:id="30"/>
      <w:bookmarkEnd w:id="31"/>
    </w:p>
    <w:p w:rsidR="005D7660" w:rsidRDefault="005D7660" w:rsidP="005D7660">
      <w:pPr>
        <w:pStyle w:val="S2"/>
        <w:numPr>
          <w:ilvl w:val="0"/>
          <w:numId w:val="0"/>
        </w:numPr>
        <w:spacing w:line="360" w:lineRule="auto"/>
        <w:ind w:left="360"/>
      </w:pPr>
      <w:bookmarkStart w:id="32" w:name="_Toc185782391"/>
    </w:p>
    <w:p w:rsidR="00300AAE" w:rsidRPr="001C5927" w:rsidRDefault="00300AAE" w:rsidP="00300AAE">
      <w:pPr>
        <w:pStyle w:val="1"/>
      </w:pPr>
      <w:bookmarkStart w:id="33" w:name="_Toc501217734"/>
      <w:bookmarkEnd w:id="32"/>
      <w:r w:rsidRPr="001C5927">
        <w:t>1.1 Характеристика территории  МО МР «Корткеросский»</w:t>
      </w:r>
      <w:bookmarkEnd w:id="33"/>
      <w:r w:rsidRPr="001C5927">
        <w:t xml:space="preserve"> </w:t>
      </w:r>
    </w:p>
    <w:p w:rsidR="00300AAE" w:rsidRPr="00A74682" w:rsidRDefault="00300AAE" w:rsidP="00300AAE">
      <w:pPr>
        <w:ind w:firstLine="720"/>
        <w:jc w:val="both"/>
      </w:pPr>
      <w:r w:rsidRPr="00B06D6D">
        <w:t xml:space="preserve"> </w:t>
      </w:r>
      <w:r w:rsidRPr="00A74682">
        <w:t>МР «Корткеросский» расположен в центральной части Республики Коми и граничит с МР «Сысольский», МР «Койгородский», МР «Усть-Куломский», ГО «Ухта», МР «Княжпогостский», МР «Усть-Вымский», ГО «Сыктывкар», а так же с Пермским краем.</w:t>
      </w:r>
    </w:p>
    <w:p w:rsidR="00300AAE" w:rsidRPr="007749C6" w:rsidRDefault="00300AAE" w:rsidP="00300AAE">
      <w:pPr>
        <w:ind w:firstLine="720"/>
        <w:jc w:val="both"/>
      </w:pPr>
      <w:r w:rsidRPr="00A74682">
        <w:t xml:space="preserve">Административным и экономическим центром района является с. Корткерос с </w:t>
      </w:r>
      <w:r w:rsidRPr="007749C6">
        <w:t>населением 5055 человек.</w:t>
      </w:r>
    </w:p>
    <w:p w:rsidR="00300AAE" w:rsidRPr="00A74682" w:rsidRDefault="00300AAE" w:rsidP="00300AAE">
      <w:pPr>
        <w:ind w:firstLine="720"/>
        <w:jc w:val="both"/>
      </w:pPr>
      <w:r w:rsidRPr="007749C6">
        <w:t>В состав территории муниципальное образование муниципального района «Корткеросский» входит 18 сельских поселений, объединяющих 53 населенных пункта (10 поселков сельского типа, 15 сел и 28 деревень</w:t>
      </w:r>
      <w:r w:rsidRPr="00A74682">
        <w:t>),</w:t>
      </w:r>
    </w:p>
    <w:p w:rsidR="00C833D3" w:rsidRPr="00A74682" w:rsidRDefault="00C833D3" w:rsidP="00A74682">
      <w:pPr>
        <w:pStyle w:val="a5"/>
        <w:numPr>
          <w:ilvl w:val="0"/>
          <w:numId w:val="10"/>
        </w:numPr>
        <w:jc w:val="both"/>
      </w:pPr>
      <w:r w:rsidRPr="00A74682">
        <w:t xml:space="preserve">МО СП «Богородск» </w:t>
      </w:r>
    </w:p>
    <w:p w:rsidR="00C833D3" w:rsidRPr="00A74682" w:rsidRDefault="00C833D3" w:rsidP="00A74682">
      <w:pPr>
        <w:pStyle w:val="a5"/>
        <w:numPr>
          <w:ilvl w:val="0"/>
          <w:numId w:val="10"/>
        </w:numPr>
        <w:jc w:val="both"/>
      </w:pPr>
      <w:r w:rsidRPr="00A74682">
        <w:t>МО СП «Вомын»</w:t>
      </w:r>
    </w:p>
    <w:p w:rsidR="00C833D3" w:rsidRPr="00A74682" w:rsidRDefault="00C833D3" w:rsidP="00A74682">
      <w:pPr>
        <w:pStyle w:val="a5"/>
        <w:numPr>
          <w:ilvl w:val="0"/>
          <w:numId w:val="10"/>
        </w:numPr>
        <w:jc w:val="both"/>
      </w:pPr>
      <w:r w:rsidRPr="00A74682">
        <w:t>МО СП «Большелуг»</w:t>
      </w:r>
    </w:p>
    <w:p w:rsidR="00C833D3" w:rsidRPr="00A74682" w:rsidRDefault="00C833D3" w:rsidP="00A74682">
      <w:pPr>
        <w:pStyle w:val="a5"/>
        <w:numPr>
          <w:ilvl w:val="0"/>
          <w:numId w:val="10"/>
        </w:numPr>
        <w:jc w:val="both"/>
      </w:pPr>
      <w:r w:rsidRPr="00A74682">
        <w:t>МО СП «Додзь»</w:t>
      </w:r>
    </w:p>
    <w:p w:rsidR="00C833D3" w:rsidRPr="00A74682" w:rsidRDefault="00C833D3" w:rsidP="00A74682">
      <w:pPr>
        <w:pStyle w:val="a5"/>
        <w:numPr>
          <w:ilvl w:val="0"/>
          <w:numId w:val="10"/>
        </w:numPr>
        <w:jc w:val="both"/>
      </w:pPr>
      <w:r w:rsidRPr="00A74682">
        <w:t>МО СП «Керес»</w:t>
      </w:r>
    </w:p>
    <w:p w:rsidR="00C833D3" w:rsidRPr="00A74682" w:rsidRDefault="00C833D3" w:rsidP="00A74682">
      <w:pPr>
        <w:pStyle w:val="a5"/>
        <w:numPr>
          <w:ilvl w:val="0"/>
          <w:numId w:val="10"/>
        </w:numPr>
        <w:jc w:val="both"/>
      </w:pPr>
      <w:r w:rsidRPr="00A74682">
        <w:t>МО СП «Корткерос»</w:t>
      </w:r>
    </w:p>
    <w:p w:rsidR="00C833D3" w:rsidRPr="00A74682" w:rsidRDefault="00C833D3" w:rsidP="00A74682">
      <w:pPr>
        <w:pStyle w:val="a5"/>
        <w:numPr>
          <w:ilvl w:val="0"/>
          <w:numId w:val="10"/>
        </w:numPr>
        <w:jc w:val="both"/>
      </w:pPr>
      <w:r w:rsidRPr="00A74682">
        <w:t>МО СП «Маджа»</w:t>
      </w:r>
    </w:p>
    <w:p w:rsidR="00C833D3" w:rsidRPr="00A74682" w:rsidRDefault="00C833D3" w:rsidP="00A74682">
      <w:pPr>
        <w:pStyle w:val="a5"/>
        <w:numPr>
          <w:ilvl w:val="0"/>
          <w:numId w:val="10"/>
        </w:numPr>
        <w:jc w:val="both"/>
      </w:pPr>
      <w:r w:rsidRPr="00A74682">
        <w:t>МО СП «Мордино»</w:t>
      </w:r>
    </w:p>
    <w:p w:rsidR="00C833D3" w:rsidRPr="00A74682" w:rsidRDefault="00C833D3" w:rsidP="00A74682">
      <w:pPr>
        <w:pStyle w:val="a5"/>
        <w:numPr>
          <w:ilvl w:val="0"/>
          <w:numId w:val="10"/>
        </w:numPr>
        <w:jc w:val="both"/>
      </w:pPr>
      <w:r w:rsidRPr="00A74682">
        <w:t>МО СП «Намск»</w:t>
      </w:r>
    </w:p>
    <w:p w:rsidR="00C833D3" w:rsidRPr="00A74682" w:rsidRDefault="00C833D3" w:rsidP="00A74682">
      <w:pPr>
        <w:pStyle w:val="a5"/>
        <w:numPr>
          <w:ilvl w:val="0"/>
          <w:numId w:val="10"/>
        </w:numPr>
        <w:jc w:val="both"/>
      </w:pPr>
      <w:r w:rsidRPr="00A74682">
        <w:t>МО СП «Небдино»</w:t>
      </w:r>
    </w:p>
    <w:p w:rsidR="00C833D3" w:rsidRPr="00A74682" w:rsidRDefault="00C833D3" w:rsidP="00A74682">
      <w:pPr>
        <w:pStyle w:val="a5"/>
        <w:numPr>
          <w:ilvl w:val="0"/>
          <w:numId w:val="10"/>
        </w:numPr>
        <w:jc w:val="both"/>
      </w:pPr>
      <w:r w:rsidRPr="00A74682">
        <w:t>МО СП «Нившера»</w:t>
      </w:r>
    </w:p>
    <w:p w:rsidR="00C833D3" w:rsidRPr="00A74682" w:rsidRDefault="00C833D3" w:rsidP="00A74682">
      <w:pPr>
        <w:pStyle w:val="a5"/>
        <w:numPr>
          <w:ilvl w:val="0"/>
          <w:numId w:val="10"/>
        </w:numPr>
        <w:jc w:val="both"/>
      </w:pPr>
      <w:r w:rsidRPr="00A74682">
        <w:t>МО СП «Пезмег»</w:t>
      </w:r>
    </w:p>
    <w:p w:rsidR="00C833D3" w:rsidRPr="00A74682" w:rsidRDefault="00C833D3" w:rsidP="00A74682">
      <w:pPr>
        <w:pStyle w:val="a5"/>
        <w:numPr>
          <w:ilvl w:val="0"/>
          <w:numId w:val="10"/>
        </w:numPr>
        <w:jc w:val="both"/>
      </w:pPr>
      <w:r w:rsidRPr="00A74682">
        <w:t>МО СП «Подтыбок»</w:t>
      </w:r>
    </w:p>
    <w:p w:rsidR="00C833D3" w:rsidRPr="00A74682" w:rsidRDefault="00C833D3" w:rsidP="00A74682">
      <w:pPr>
        <w:pStyle w:val="a5"/>
        <w:numPr>
          <w:ilvl w:val="0"/>
          <w:numId w:val="10"/>
        </w:numPr>
        <w:jc w:val="both"/>
      </w:pPr>
      <w:r w:rsidRPr="00A74682">
        <w:t>МО СП «Подъельск»</w:t>
      </w:r>
    </w:p>
    <w:p w:rsidR="00C833D3" w:rsidRPr="00A74682" w:rsidRDefault="00C833D3" w:rsidP="00A74682">
      <w:pPr>
        <w:pStyle w:val="a5"/>
        <w:numPr>
          <w:ilvl w:val="0"/>
          <w:numId w:val="10"/>
        </w:numPr>
        <w:jc w:val="both"/>
      </w:pPr>
      <w:r w:rsidRPr="00A74682">
        <w:t>МО СП «Позтыкерес»</w:t>
      </w:r>
    </w:p>
    <w:p w:rsidR="00C833D3" w:rsidRPr="00A74682" w:rsidRDefault="00C833D3" w:rsidP="00A74682">
      <w:pPr>
        <w:pStyle w:val="a5"/>
        <w:numPr>
          <w:ilvl w:val="0"/>
          <w:numId w:val="10"/>
        </w:numPr>
        <w:jc w:val="both"/>
      </w:pPr>
      <w:r w:rsidRPr="00A74682">
        <w:t>МО СП «Приозерный»</w:t>
      </w:r>
    </w:p>
    <w:p w:rsidR="00C833D3" w:rsidRPr="00A74682" w:rsidRDefault="00C833D3" w:rsidP="00A74682">
      <w:pPr>
        <w:pStyle w:val="a5"/>
        <w:numPr>
          <w:ilvl w:val="0"/>
          <w:numId w:val="10"/>
        </w:numPr>
        <w:jc w:val="both"/>
      </w:pPr>
      <w:r w:rsidRPr="00A74682">
        <w:t>МО СП «Сторожевск»</w:t>
      </w:r>
    </w:p>
    <w:p w:rsidR="00C833D3" w:rsidRPr="00A74682" w:rsidRDefault="00C833D3" w:rsidP="00A74682">
      <w:pPr>
        <w:pStyle w:val="a5"/>
        <w:numPr>
          <w:ilvl w:val="0"/>
          <w:numId w:val="10"/>
        </w:numPr>
        <w:jc w:val="both"/>
      </w:pPr>
      <w:r w:rsidRPr="00A74682">
        <w:t>МО СП «Усть-Лэкчим»</w:t>
      </w:r>
    </w:p>
    <w:p w:rsidR="00462F9C" w:rsidRPr="00A74682" w:rsidRDefault="00462F9C" w:rsidP="00A74682">
      <w:pPr>
        <w:ind w:firstLine="720"/>
        <w:jc w:val="both"/>
      </w:pPr>
      <w:r w:rsidRPr="00A74682">
        <w:t xml:space="preserve">Район имеет выход на железнодорожную станцию «Сыктывкар» через территорию МР «Сыктывдинский» и ГО «Сыктывкар». Расстояние до железнодорожной станции от с. Корткерос составляет </w:t>
      </w:r>
      <w:smartTag w:uri="urn:schemas-microsoft-com:office:smarttags" w:element="metricconverter">
        <w:smartTagPr>
          <w:attr w:name="ProductID" w:val="53 км"/>
        </w:smartTagPr>
        <w:r w:rsidRPr="00A74682">
          <w:t>53 км</w:t>
        </w:r>
      </w:smartTag>
      <w:r w:rsidRPr="00A74682">
        <w:t xml:space="preserve">. </w:t>
      </w:r>
    </w:p>
    <w:p w:rsidR="00462F9C" w:rsidRPr="00A74682" w:rsidRDefault="00462F9C" w:rsidP="00A74682">
      <w:pPr>
        <w:ind w:firstLine="720"/>
        <w:jc w:val="both"/>
      </w:pPr>
      <w:r w:rsidRPr="00A74682">
        <w:t xml:space="preserve">Район имеет большой потенциал в плане развития транспортного сообщения с сопредельными территориями на планируемый период. По территории района пролегает участок автодороги Сыктывкар - Кудымкар - Пермь, который введен в эксплуатацию. С вводом в эксплуатацию автодороги в целом по территории района ожидается значительное увеличение потока транзитных грузов, будет открыт транспортный доступ к рынкам Пермского края. </w:t>
      </w:r>
    </w:p>
    <w:p w:rsidR="00462F9C" w:rsidRPr="00A74682" w:rsidRDefault="00462F9C" w:rsidP="00A74682">
      <w:pPr>
        <w:ind w:firstLine="720"/>
        <w:jc w:val="both"/>
      </w:pPr>
      <w:r w:rsidRPr="00A74682">
        <w:t xml:space="preserve">Положение МР «Корткеросский» позволяет устойчивый сбыт в МО ГО «Сыктывкар» продукции сельского хозяйства, произведенной на территории района. С точки зрения развития экономики района, развитие сельского хозяйства и переработки сельскохозяйственной продукции является перспективным. </w:t>
      </w:r>
    </w:p>
    <w:p w:rsidR="005D7660" w:rsidRPr="00A74682" w:rsidRDefault="005D7660" w:rsidP="00A74682">
      <w:pPr>
        <w:pStyle w:val="S2"/>
        <w:numPr>
          <w:ilvl w:val="0"/>
          <w:numId w:val="0"/>
        </w:numPr>
        <w:ind w:firstLine="709"/>
      </w:pPr>
    </w:p>
    <w:p w:rsidR="005D7660" w:rsidRPr="00A74682" w:rsidRDefault="005D7660" w:rsidP="00D24664">
      <w:pPr>
        <w:pStyle w:val="1"/>
      </w:pPr>
      <w:bookmarkStart w:id="34" w:name="_Toc501217735"/>
      <w:r w:rsidRPr="00A74682">
        <w:lastRenderedPageBreak/>
        <w:t xml:space="preserve">1.2 </w:t>
      </w:r>
      <w:r w:rsidR="00C042A7" w:rsidRPr="00A74682">
        <w:t xml:space="preserve"> Природно-к</w:t>
      </w:r>
      <w:r w:rsidRPr="00A74682">
        <w:t>лимат</w:t>
      </w:r>
      <w:r w:rsidR="00C042A7" w:rsidRPr="00A74682">
        <w:t>ические условия</w:t>
      </w:r>
      <w:bookmarkEnd w:id="34"/>
    </w:p>
    <w:p w:rsidR="005D7660" w:rsidRPr="00A74682" w:rsidRDefault="005D7660" w:rsidP="00A74682">
      <w:pPr>
        <w:pStyle w:val="maintext"/>
        <w:spacing w:before="0" w:after="0"/>
        <w:ind w:firstLine="709"/>
        <w:jc w:val="both"/>
        <w:rPr>
          <w:rFonts w:ascii="Times New Roman" w:hAnsi="Times New Roman" w:cs="Times New Roman"/>
          <w:sz w:val="24"/>
          <w:szCs w:val="24"/>
        </w:rPr>
      </w:pPr>
      <w:r w:rsidRPr="00A74682">
        <w:rPr>
          <w:rFonts w:ascii="Times New Roman" w:hAnsi="Times New Roman" w:cs="Times New Roman"/>
          <w:b/>
          <w:sz w:val="24"/>
          <w:szCs w:val="24"/>
        </w:rPr>
        <w:t>Климат</w:t>
      </w:r>
      <w:r w:rsidRPr="00A74682">
        <w:rPr>
          <w:rFonts w:ascii="Times New Roman" w:hAnsi="Times New Roman" w:cs="Times New Roman"/>
          <w:sz w:val="24"/>
          <w:szCs w:val="24"/>
        </w:rPr>
        <w:t xml:space="preserve"> МР «Корткеросский» умеренно-континентальный, лето короткое и умеренно-прохладное, зима многоснежная, продолжительная и умеренно-холодная. Климат формируется в условиях малого количества солнечной радиации зимой, под воздействием северных морей и интенсивного западного переноса воздушных масс. Вынос теплого морского воздуха, связанный с прохождением атлантических циклонов, и частые вторжения арктического воздуха с Северного Ледовитого океана придают погоде большую неустойчивость в течение всего года. </w:t>
      </w:r>
    </w:p>
    <w:p w:rsidR="005D7660" w:rsidRPr="00A74682" w:rsidRDefault="005D7660" w:rsidP="00A74682">
      <w:pPr>
        <w:pStyle w:val="maintext"/>
        <w:spacing w:before="0" w:after="0"/>
        <w:ind w:firstLine="709"/>
        <w:jc w:val="both"/>
        <w:rPr>
          <w:rFonts w:ascii="Times New Roman" w:hAnsi="Times New Roman" w:cs="Times New Roman"/>
          <w:sz w:val="24"/>
          <w:szCs w:val="24"/>
        </w:rPr>
      </w:pPr>
      <w:r w:rsidRPr="00A74682">
        <w:rPr>
          <w:rFonts w:ascii="Times New Roman" w:hAnsi="Times New Roman" w:cs="Times New Roman"/>
          <w:sz w:val="24"/>
          <w:szCs w:val="24"/>
        </w:rPr>
        <w:t>Годовая амплитуда колебаний температуры воздуха составляет 32,3 °С. Самым теплым месяцем года является июль (средняя месячная температура +15,8 °С), самым холодным месяцем - январь (минус 16,5 °С). Среднегодовая температура воздуха, по данным метеостанции д. Лунь, равна минус 0,4 °С. Прорывы тропического воздуха вызывают повышение температуры до абсолютного максимума 36 °С. Абсолютный температурный минимум (минус 46 °С) обусловлен поступлением воздуха из Арктики. Вегетационный период (переход температуры за 5 °С) начинается с 10 по 20 мая и продолжается до 20 августа - 1 сентября. Его продолжительность составляет 80 - 100 дней. Число дней со среднесуточной температурой воздуха выше 0 °С составляет 185. Заморозки начинаются в конце сентября.</w:t>
      </w:r>
    </w:p>
    <w:p w:rsidR="005D7660" w:rsidRPr="00A74682" w:rsidRDefault="005D7660" w:rsidP="00A74682">
      <w:pPr>
        <w:pStyle w:val="maintext"/>
        <w:spacing w:before="0" w:after="0"/>
        <w:ind w:firstLine="709"/>
        <w:jc w:val="both"/>
        <w:rPr>
          <w:rFonts w:ascii="Times New Roman" w:hAnsi="Times New Roman" w:cs="Times New Roman"/>
          <w:sz w:val="24"/>
          <w:szCs w:val="24"/>
        </w:rPr>
      </w:pPr>
      <w:r w:rsidRPr="00A74682">
        <w:rPr>
          <w:rFonts w:ascii="Times New Roman" w:hAnsi="Times New Roman" w:cs="Times New Roman"/>
          <w:sz w:val="24"/>
          <w:szCs w:val="24"/>
        </w:rPr>
        <w:t xml:space="preserve">Снежный покров является фактором, оказывающим существенное влияние на формирование климата в зимний период, в основном вследствие большой отражательной способности поверхности снега. В то же время снежный покров предохраняет почву от глубокого промерзания. Наиболее интенсивный рост высоты снежного покрова идет от ноября к январю, в месяцы с наибольшей повторяемостью циклонической погоды, когда сохраняются основные запасы снега. Наибольшей величины он достигает во второй декаде марта. Наибольшая за зиму средняя высота снежного покрова по данным снегомерной съемки в лесу составляет </w:t>
      </w:r>
      <w:smartTag w:uri="urn:schemas-microsoft-com:office:smarttags" w:element="metricconverter">
        <w:smartTagPr>
          <w:attr w:name="ProductID" w:val="92 см"/>
        </w:smartTagPr>
        <w:r w:rsidRPr="00A74682">
          <w:rPr>
            <w:rFonts w:ascii="Times New Roman" w:hAnsi="Times New Roman" w:cs="Times New Roman"/>
            <w:sz w:val="24"/>
            <w:szCs w:val="24"/>
          </w:rPr>
          <w:t>92 см</w:t>
        </w:r>
      </w:smartTag>
      <w:r w:rsidRPr="00A74682">
        <w:rPr>
          <w:rFonts w:ascii="Times New Roman" w:hAnsi="Times New Roman" w:cs="Times New Roman"/>
          <w:sz w:val="24"/>
          <w:szCs w:val="24"/>
        </w:rPr>
        <w:t xml:space="preserve">. </w:t>
      </w:r>
    </w:p>
    <w:p w:rsidR="005D7660" w:rsidRPr="00A74682" w:rsidRDefault="005D7660" w:rsidP="00A74682">
      <w:pPr>
        <w:pStyle w:val="maintext"/>
        <w:spacing w:before="0" w:after="0"/>
        <w:ind w:firstLine="709"/>
        <w:jc w:val="both"/>
        <w:rPr>
          <w:rFonts w:ascii="Times New Roman" w:hAnsi="Times New Roman" w:cs="Times New Roman"/>
          <w:sz w:val="24"/>
          <w:szCs w:val="24"/>
        </w:rPr>
      </w:pPr>
      <w:r w:rsidRPr="00A74682">
        <w:rPr>
          <w:rFonts w:ascii="Times New Roman" w:hAnsi="Times New Roman" w:cs="Times New Roman"/>
          <w:sz w:val="24"/>
          <w:szCs w:val="24"/>
        </w:rPr>
        <w:t xml:space="preserve">В целом за год преобладают ветры южного, юго-западного направлений. Среднегодовая скорость ветра 3,3 м/с. </w:t>
      </w:r>
    </w:p>
    <w:p w:rsidR="005D7660" w:rsidRPr="00A74682" w:rsidRDefault="005D7660" w:rsidP="00A74682">
      <w:pPr>
        <w:ind w:firstLine="720"/>
      </w:pPr>
    </w:p>
    <w:p w:rsidR="005D7660" w:rsidRPr="00536953" w:rsidRDefault="005D7660" w:rsidP="00536953">
      <w:pPr>
        <w:ind w:firstLine="851"/>
      </w:pPr>
      <w:r w:rsidRPr="00536953">
        <w:t>Согласно С</w:t>
      </w:r>
      <w:r w:rsidR="00387DDB" w:rsidRPr="00536953">
        <w:t xml:space="preserve">П 131.13330.2012 </w:t>
      </w:r>
      <w:r w:rsidRPr="00536953">
        <w:t>Строительная климатология территория МР «Корткеросский» по климатическому районированию относится к климатическому подрайону I В. Для территории характерны высокая степень дифференциации климатических условий, неустойчивость и резкая смена погодных условий.</w:t>
      </w:r>
    </w:p>
    <w:p w:rsidR="00536953" w:rsidRPr="006000D1" w:rsidRDefault="00536953" w:rsidP="00536953">
      <w:pPr>
        <w:ind w:firstLine="851"/>
        <w:rPr>
          <w:b/>
        </w:rPr>
      </w:pPr>
      <w:bookmarkStart w:id="35" w:name="_Toc247334171"/>
      <w:bookmarkStart w:id="36" w:name="_Toc257294582"/>
    </w:p>
    <w:p w:rsidR="005D7660" w:rsidRPr="00536953" w:rsidRDefault="005D7660" w:rsidP="00536953">
      <w:pPr>
        <w:ind w:firstLine="851"/>
        <w:rPr>
          <w:b/>
        </w:rPr>
      </w:pPr>
      <w:r w:rsidRPr="00536953">
        <w:rPr>
          <w:b/>
        </w:rPr>
        <w:t>Водные ресурсы</w:t>
      </w:r>
      <w:bookmarkEnd w:id="35"/>
      <w:bookmarkEnd w:id="36"/>
    </w:p>
    <w:p w:rsidR="005D7660" w:rsidRPr="00536953" w:rsidRDefault="005D7660" w:rsidP="00536953">
      <w:pPr>
        <w:ind w:firstLine="851"/>
      </w:pPr>
      <w:r w:rsidRPr="00536953">
        <w:t xml:space="preserve">Гидрографическая сеть водных объектов МР «Корткеросский» принадлежит бассейну р. Вычегда. Вычегда - вторая по величине река в Республике Коми и самый большой водоносный приток Северной Двины. Река Вычегда, являющаяся основной водной артерией района, пересекает его с востока на запад. Река типично равнинная, с песчаным дном и песчаными, песчано-галечными перекатами, мелями и низкими намывными островами. В ее пойме встречаются старицы. </w:t>
      </w:r>
    </w:p>
    <w:p w:rsidR="005D7660" w:rsidRPr="00A74682" w:rsidRDefault="005D7660" w:rsidP="00A74682">
      <w:pPr>
        <w:ind w:firstLine="709"/>
        <w:jc w:val="both"/>
      </w:pPr>
      <w:r w:rsidRPr="00A74682">
        <w:t xml:space="preserve">Наиболее крупные притоки р. Вычегды - рр. Локчим, Вишера и Маджа, по особенностям водного режима также являются равнинными реками, протекают в широких долинах, сильно меандрируют, с перекатами, песчаными островами и береговыми отмелями в меженный период. </w:t>
      </w:r>
    </w:p>
    <w:p w:rsidR="005D7660" w:rsidRPr="00A74682" w:rsidRDefault="005D7660" w:rsidP="00A74682">
      <w:pPr>
        <w:ind w:firstLine="709"/>
        <w:jc w:val="both"/>
      </w:pPr>
      <w:r w:rsidRPr="00A74682">
        <w:t>В районе насчитывается 122 озер, стариц</w:t>
      </w:r>
      <w:r w:rsidR="00673A7C" w:rsidRPr="00A74682">
        <w:t>,</w:t>
      </w:r>
      <w:r w:rsidRPr="00A74682">
        <w:t xml:space="preserve"> множество болот. Из наиболее крупных болот можно отметить: Нившера</w:t>
      </w:r>
      <w:r w:rsidR="00673A7C" w:rsidRPr="00A74682">
        <w:t>, Шир-нюр</w:t>
      </w:r>
      <w:r w:rsidRPr="00A74682">
        <w:t>, Сотчем-нюр), Тыбью-нюр, Большое, Ур-ель-нюр</w:t>
      </w:r>
      <w:r w:rsidR="00673A7C" w:rsidRPr="00A74682">
        <w:t xml:space="preserve">, </w:t>
      </w:r>
      <w:r w:rsidRPr="00A74682">
        <w:t>Керка-нюр.</w:t>
      </w:r>
    </w:p>
    <w:p w:rsidR="005D7660" w:rsidRPr="00A74682" w:rsidRDefault="005D7660" w:rsidP="00A74682">
      <w:pPr>
        <w:ind w:firstLine="709"/>
        <w:jc w:val="both"/>
      </w:pPr>
      <w:r w:rsidRPr="00A74682">
        <w:lastRenderedPageBreak/>
        <w:t xml:space="preserve">Гидрологический режим рек характеризуется высоким половодьем, летней меженью, прерываемой эпизодическими дождевыми паводками, повышенным осенним стоком и низкой зимней меженью. </w:t>
      </w:r>
    </w:p>
    <w:p w:rsidR="002A122B" w:rsidRPr="006000D1" w:rsidRDefault="002A122B" w:rsidP="00A74682">
      <w:pPr>
        <w:ind w:firstLine="709"/>
        <w:jc w:val="both"/>
        <w:rPr>
          <w:b/>
        </w:rPr>
      </w:pPr>
    </w:p>
    <w:p w:rsidR="005D7660" w:rsidRPr="00A74682" w:rsidRDefault="005D7660" w:rsidP="002A122B">
      <w:pPr>
        <w:ind w:firstLine="709"/>
        <w:rPr>
          <w:b/>
        </w:rPr>
      </w:pPr>
      <w:r w:rsidRPr="00A74682">
        <w:rPr>
          <w:b/>
        </w:rPr>
        <w:t>Лесные ресурсы</w:t>
      </w:r>
    </w:p>
    <w:p w:rsidR="005D7660" w:rsidRPr="00A74682" w:rsidRDefault="005D7660" w:rsidP="00A74682">
      <w:pPr>
        <w:ind w:firstLine="709"/>
        <w:jc w:val="both"/>
      </w:pPr>
      <w:r w:rsidRPr="00A74682">
        <w:t>По характеру растительности территория района относится к подзоне средней тайги. Лесные ресурсы района сосредоточены в лесных массивах ГУ РК «Корткеросское лесничество», ГУ РК «Сторожевское лесничество», ГУ РК «Локчимское лесничество» и частично ГУ РК «Железнодорожное лесничество».</w:t>
      </w:r>
    </w:p>
    <w:p w:rsidR="005D7660" w:rsidRPr="00A74682" w:rsidRDefault="005D7660" w:rsidP="00A74682">
      <w:pPr>
        <w:pStyle w:val="21"/>
        <w:ind w:firstLine="720"/>
        <w:rPr>
          <w:rFonts w:cs="Times New Roman"/>
          <w:sz w:val="24"/>
          <w:szCs w:val="24"/>
        </w:rPr>
      </w:pPr>
      <w:r w:rsidRPr="00A74682">
        <w:rPr>
          <w:rFonts w:cs="Times New Roman"/>
          <w:sz w:val="24"/>
          <w:szCs w:val="24"/>
        </w:rPr>
        <w:t xml:space="preserve">Леса и кустарники занимают примерно 91 % территории района. Преобладают сосново-еловые леса и еловые с примесью березы и осины. </w:t>
      </w:r>
    </w:p>
    <w:p w:rsidR="005D7660" w:rsidRPr="00A74682" w:rsidRDefault="005D7660" w:rsidP="00A74682">
      <w:pPr>
        <w:ind w:firstLine="720"/>
        <w:jc w:val="both"/>
      </w:pPr>
      <w:r w:rsidRPr="00A74682">
        <w:t>Лесные земли составляют 98,7 % от общей площади лесного фонда района, в том числе покрытые лесной растительностью - 90,6 %, из них на долю лесных культур приходится 3,4 %. Не покрытые лесной растительностью земли, представленные преимущественно вырубками последних двух лет, составляют 1,6 %.</w:t>
      </w:r>
    </w:p>
    <w:p w:rsidR="005D7660" w:rsidRPr="00A74682" w:rsidRDefault="005D7660" w:rsidP="00A74682">
      <w:pPr>
        <w:ind w:firstLine="720"/>
        <w:jc w:val="both"/>
      </w:pPr>
      <w:r w:rsidRPr="00A74682">
        <w:t xml:space="preserve">Нелесные земли составляют 14,2 % общей площади лесного фонда и представлены в основном болотами. </w:t>
      </w:r>
    </w:p>
    <w:p w:rsidR="005D7660" w:rsidRPr="00A74682" w:rsidRDefault="005D7660" w:rsidP="00A74682">
      <w:pPr>
        <w:ind w:firstLine="720"/>
        <w:jc w:val="both"/>
      </w:pPr>
      <w:r w:rsidRPr="00A74682">
        <w:t xml:space="preserve">Общая площадь земель лесного фонда 1910,1 тыс. га. Площадь, покрытая лесом 1730,0 тыс. га. Лесистость 90,6 %. </w:t>
      </w:r>
    </w:p>
    <w:p w:rsidR="005D7660" w:rsidRPr="00A74682" w:rsidRDefault="005D7660" w:rsidP="00A74682">
      <w:pPr>
        <w:ind w:firstLine="720"/>
        <w:jc w:val="both"/>
      </w:pPr>
      <w:r w:rsidRPr="00A74682">
        <w:t>Преобладают сосново-еловые леса и еловые с примесью березы и осины. Основной лесообразующей породой является ель обыкновенная, на долю которой приходится 41,1 % земель, покрытых растительностью, на сосну - 31,2 %, менее 1 % - приходится на лиственницу и кедр. Общий запас древесины в лесах района - 192761,9 тыс. м</w:t>
      </w:r>
      <w:r w:rsidRPr="00A74682">
        <w:rPr>
          <w:vertAlign w:val="superscript"/>
        </w:rPr>
        <w:t>3</w:t>
      </w:r>
      <w:r w:rsidRPr="00A74682">
        <w:t>, из них - 133584,7 тыс. м</w:t>
      </w:r>
      <w:r w:rsidRPr="00A74682">
        <w:rPr>
          <w:vertAlign w:val="superscript"/>
        </w:rPr>
        <w:t>3</w:t>
      </w:r>
      <w:r w:rsidRPr="00A74682">
        <w:t xml:space="preserve"> (69,3 %) в хвойных лесах.</w:t>
      </w:r>
    </w:p>
    <w:p w:rsidR="005D7660" w:rsidRPr="00A74682" w:rsidRDefault="005D7660" w:rsidP="00A74682">
      <w:pPr>
        <w:ind w:firstLine="720"/>
        <w:jc w:val="both"/>
      </w:pPr>
      <w:r w:rsidRPr="00A74682">
        <w:t>Расчетная лесосека по району составляет 2336,4 тыс. м</w:t>
      </w:r>
      <w:r w:rsidRPr="00A74682">
        <w:rPr>
          <w:vertAlign w:val="superscript"/>
        </w:rPr>
        <w:t>3</w:t>
      </w:r>
      <w:r w:rsidRPr="00A74682">
        <w:t>. Расчетная лесосека используется в среднем на 33,2 %. Заготовка</w:t>
      </w:r>
      <w:r w:rsidRPr="00A74682">
        <w:rPr>
          <w:color w:val="FF0000"/>
        </w:rPr>
        <w:t xml:space="preserve"> </w:t>
      </w:r>
      <w:r w:rsidRPr="00A74682">
        <w:t xml:space="preserve">древесины за </w:t>
      </w:r>
      <w:smartTag w:uri="urn:schemas-microsoft-com:office:smarttags" w:element="metricconverter">
        <w:smartTagPr>
          <w:attr w:name="ProductID" w:val="2008 г"/>
        </w:smartTagPr>
        <w:r w:rsidRPr="00A74682">
          <w:t>2008 г</w:t>
        </w:r>
      </w:smartTag>
      <w:r w:rsidRPr="00A74682">
        <w:t>. на территории района составила 774,9 тыс. м</w:t>
      </w:r>
      <w:r w:rsidRPr="00A74682">
        <w:rPr>
          <w:vertAlign w:val="superscript"/>
        </w:rPr>
        <w:t>3</w:t>
      </w:r>
      <w:r w:rsidRPr="00A74682">
        <w:t>.</w:t>
      </w:r>
    </w:p>
    <w:p w:rsidR="005D7660" w:rsidRPr="002A122B" w:rsidRDefault="005D7660" w:rsidP="002A122B"/>
    <w:p w:rsidR="005D7660" w:rsidRPr="002A122B" w:rsidRDefault="005D7660" w:rsidP="002A122B">
      <w:pPr>
        <w:ind w:firstLine="709"/>
        <w:rPr>
          <w:b/>
        </w:rPr>
      </w:pPr>
      <w:r w:rsidRPr="002A122B">
        <w:rPr>
          <w:b/>
        </w:rPr>
        <w:t>Инженерно-строительные условия и минерально-сырьевые ресурсы</w:t>
      </w:r>
    </w:p>
    <w:p w:rsidR="005D7660" w:rsidRPr="002A122B" w:rsidRDefault="005D7660" w:rsidP="002A122B">
      <w:r w:rsidRPr="002A122B">
        <w:t xml:space="preserve">Минерально-сырьевой потенциал МР «Корткеросский» включает ранее разрабатывавшиеся месторождения железных руд, проявление гелиеносных негорючих газов. Прогнозируется открытие месторождений нефти и газа. На территории района известны признаки россыпной золотоносности и алмазоносности. </w:t>
      </w:r>
    </w:p>
    <w:p w:rsidR="005D7660" w:rsidRPr="00A74682" w:rsidRDefault="005D7660" w:rsidP="00A74682">
      <w:pPr>
        <w:ind w:firstLine="709"/>
        <w:jc w:val="both"/>
      </w:pPr>
      <w:r w:rsidRPr="00A74682">
        <w:t>Имеются перспективы добычи лечебных и промышленных минеральных вод.</w:t>
      </w:r>
    </w:p>
    <w:p w:rsidR="005D7660" w:rsidRPr="00A74682" w:rsidRDefault="005D7660" w:rsidP="00A74682">
      <w:pPr>
        <w:ind w:firstLine="709"/>
        <w:jc w:val="both"/>
      </w:pPr>
      <w:r w:rsidRPr="00A74682">
        <w:t>Дальнейшее развитие минерально-сырьевой базы района возможно только на основе полноценного геологического изучения, включающего средне- и крупномасштабную геологическую съемку с поисковыми работами, комплекс геофизических исследований, в первую очередь сейсморазведку и параметрическое бурение.</w:t>
      </w:r>
    </w:p>
    <w:p w:rsidR="005D7660" w:rsidRPr="00A74682" w:rsidRDefault="005D7660" w:rsidP="00A74682">
      <w:pPr>
        <w:rPr>
          <w:b/>
        </w:rPr>
      </w:pPr>
    </w:p>
    <w:p w:rsidR="005D7660" w:rsidRPr="00A74682" w:rsidRDefault="005D7660" w:rsidP="002A122B">
      <w:pPr>
        <w:ind w:firstLine="709"/>
        <w:rPr>
          <w:b/>
        </w:rPr>
      </w:pPr>
      <w:r w:rsidRPr="00A74682">
        <w:rPr>
          <w:b/>
        </w:rPr>
        <w:t>Земельные ресурсы.</w:t>
      </w:r>
    </w:p>
    <w:p w:rsidR="005D7660" w:rsidRPr="00A74682" w:rsidRDefault="005D7660" w:rsidP="002A122B">
      <w:pPr>
        <w:ind w:firstLine="709"/>
        <w:jc w:val="both"/>
      </w:pPr>
      <w:r w:rsidRPr="00A74682">
        <w:t>Общая площадь района составляет 1,97 млн. га. На лесные площади приходится 1,77 млн. га, что составляет 90 % от общей площади земель в пределах административных границ района. Болота занимают 6,8 % территории района. Дорогами занято менее 1 % земель.</w:t>
      </w:r>
    </w:p>
    <w:p w:rsidR="005D7660" w:rsidRPr="00A74682" w:rsidRDefault="005D7660" w:rsidP="00A74682">
      <w:pPr>
        <w:suppressAutoHyphens/>
        <w:autoSpaceDE w:val="0"/>
        <w:autoSpaceDN w:val="0"/>
        <w:adjustRightInd w:val="0"/>
        <w:ind w:firstLine="720"/>
        <w:jc w:val="both"/>
      </w:pPr>
      <w:r w:rsidRPr="00A74682">
        <w:t xml:space="preserve">Согласно почвенно-мелиоративному районированию территория района относится к средней зоне. Заболоченность территории составляет 58 - 73 %. </w:t>
      </w:r>
    </w:p>
    <w:p w:rsidR="005D7660" w:rsidRPr="00A74682" w:rsidRDefault="005D7660" w:rsidP="00A74682">
      <w:pPr>
        <w:ind w:firstLine="708"/>
        <w:jc w:val="both"/>
      </w:pPr>
      <w:r w:rsidRPr="00A74682">
        <w:t xml:space="preserve">Общая площадь земель сельскохозяйственного назначения </w:t>
      </w:r>
      <w:smartTag w:uri="urn:schemas-microsoft-com:office:smarttags" w:element="metricconverter">
        <w:smartTagPr>
          <w:attr w:name="ProductID" w:val="68896 га"/>
        </w:smartTagPr>
        <w:r w:rsidRPr="00A74682">
          <w:t>68896 га</w:t>
        </w:r>
      </w:smartTag>
      <w:r w:rsidRPr="00A74682">
        <w:t xml:space="preserve">, что составляет примерно 3,5 % общей площади, из них сельскохозяйственных угодий - </w:t>
      </w:r>
      <w:smartTag w:uri="urn:schemas-microsoft-com:office:smarttags" w:element="metricconverter">
        <w:smartTagPr>
          <w:attr w:name="ProductID" w:val="26026 га"/>
        </w:smartTagPr>
        <w:r w:rsidRPr="00A74682">
          <w:t>26026 га</w:t>
        </w:r>
      </w:smartTag>
      <w:r w:rsidRPr="00A74682">
        <w:t xml:space="preserve">. Из всех земель сельскохозяйственного назначения предоставлено в собственность гражданам </w:t>
      </w:r>
      <w:smartTag w:uri="urn:schemas-microsoft-com:office:smarttags" w:element="metricconverter">
        <w:smartTagPr>
          <w:attr w:name="ProductID" w:val="11076 га"/>
        </w:smartTagPr>
        <w:r w:rsidRPr="00A74682">
          <w:t>11076 га</w:t>
        </w:r>
      </w:smartTag>
      <w:r w:rsidRPr="00A74682">
        <w:t>, в собственности юридических лиц земель сельскохозяйственного назначения нет.</w:t>
      </w:r>
    </w:p>
    <w:p w:rsidR="005D7660" w:rsidRPr="00A74682" w:rsidRDefault="005D7660" w:rsidP="00A74682">
      <w:pPr>
        <w:ind w:firstLine="708"/>
        <w:jc w:val="both"/>
      </w:pPr>
      <w:r w:rsidRPr="00A74682">
        <w:t xml:space="preserve">Площадь нарушенных земель в пределах административных границ составляет </w:t>
      </w:r>
      <w:smartTag w:uri="urn:schemas-microsoft-com:office:smarttags" w:element="metricconverter">
        <w:smartTagPr>
          <w:attr w:name="ProductID" w:val="227 га"/>
        </w:smartTagPr>
        <w:r w:rsidRPr="00A74682">
          <w:t>227 га</w:t>
        </w:r>
      </w:smartTag>
      <w:r w:rsidRPr="00A74682">
        <w:t>.</w:t>
      </w:r>
    </w:p>
    <w:p w:rsidR="005D7660" w:rsidRPr="00A74682" w:rsidRDefault="005D7660" w:rsidP="00A74682">
      <w:pPr>
        <w:ind w:left="360" w:firstLine="774"/>
        <w:jc w:val="both"/>
      </w:pPr>
      <w:r w:rsidRPr="00A74682">
        <w:lastRenderedPageBreak/>
        <w:t>Общая площадь земель сельскохозяйственного назначения составляет примерно 3,5 % общей площади района.</w:t>
      </w:r>
    </w:p>
    <w:p w:rsidR="002A122B" w:rsidRPr="006000D1" w:rsidRDefault="002A122B" w:rsidP="00A74682">
      <w:pPr>
        <w:pStyle w:val="3"/>
        <w:suppressAutoHyphens/>
        <w:spacing w:before="0" w:beforeAutospacing="0" w:after="0"/>
        <w:ind w:firstLine="720"/>
        <w:rPr>
          <w:rFonts w:ascii="Times New Roman" w:hAnsi="Times New Roman"/>
          <w:sz w:val="24"/>
          <w:szCs w:val="24"/>
        </w:rPr>
      </w:pPr>
      <w:bookmarkStart w:id="37" w:name="_Toc257294586"/>
    </w:p>
    <w:p w:rsidR="005D7660" w:rsidRPr="002A122B" w:rsidRDefault="005D7660" w:rsidP="002A122B">
      <w:pPr>
        <w:ind w:firstLine="709"/>
        <w:rPr>
          <w:b/>
        </w:rPr>
      </w:pPr>
      <w:r w:rsidRPr="002A122B">
        <w:rPr>
          <w:b/>
        </w:rPr>
        <w:t>Ресурсы животного мира и водно-биологические ресурсы</w:t>
      </w:r>
      <w:bookmarkEnd w:id="37"/>
    </w:p>
    <w:p w:rsidR="00F4519E" w:rsidRPr="002A122B" w:rsidRDefault="005D7660" w:rsidP="002A122B">
      <w:pPr>
        <w:ind w:firstLine="709"/>
      </w:pPr>
      <w:r w:rsidRPr="002A122B">
        <w:t xml:space="preserve">В последние годы в сфере использования ресурсов диких животных отмечается снижение значимости государственных промысловых хозяйств. В связи с чем необходимы меры по организации в наиболее перспективных угодьях государственных, частных, арендных предприятий по использованию ресурсов диких животных. </w:t>
      </w:r>
    </w:p>
    <w:p w:rsidR="005D7660" w:rsidRDefault="005D7660" w:rsidP="00A74682">
      <w:pPr>
        <w:pStyle w:val="maintext"/>
        <w:spacing w:before="0" w:after="0"/>
        <w:ind w:firstLine="708"/>
        <w:jc w:val="both"/>
        <w:rPr>
          <w:rFonts w:ascii="Times New Roman" w:hAnsi="Times New Roman" w:cs="Times New Roman"/>
          <w:iCs/>
          <w:sz w:val="24"/>
          <w:szCs w:val="24"/>
        </w:rPr>
      </w:pPr>
      <w:r w:rsidRPr="00A74682">
        <w:rPr>
          <w:rFonts w:ascii="Times New Roman" w:hAnsi="Times New Roman" w:cs="Times New Roman"/>
          <w:iCs/>
          <w:sz w:val="24"/>
          <w:szCs w:val="24"/>
        </w:rPr>
        <w:t xml:space="preserve">Одним из главных условий рационального использования промысловых животных является достаточный уровень их численности. Основными мерами по поддержанию оптимальной численности диких животных являются сохранение наиболее ценных для воспроизводства угодий, проведение широкомасштабных биотехнических мероприятий, научно-обоснованный подход к определению норм и квот изъятия промысловых животных. </w:t>
      </w:r>
    </w:p>
    <w:p w:rsidR="00C92038" w:rsidRPr="006000D1" w:rsidRDefault="00C92038" w:rsidP="00A74682">
      <w:pPr>
        <w:pStyle w:val="maintext"/>
        <w:spacing w:before="0" w:after="0"/>
        <w:ind w:firstLine="708"/>
        <w:jc w:val="both"/>
        <w:rPr>
          <w:rFonts w:ascii="Times New Roman" w:hAnsi="Times New Roman" w:cs="Times New Roman"/>
          <w:iCs/>
          <w:sz w:val="24"/>
          <w:szCs w:val="24"/>
        </w:rPr>
      </w:pPr>
    </w:p>
    <w:p w:rsidR="00300AAE" w:rsidRPr="007749C6" w:rsidRDefault="00300AAE" w:rsidP="00300AAE">
      <w:pPr>
        <w:pStyle w:val="1"/>
      </w:pPr>
      <w:bookmarkStart w:id="38" w:name="_Toc247334176"/>
      <w:bookmarkStart w:id="39" w:name="_Toc257294587"/>
      <w:bookmarkStart w:id="40" w:name="_Toc501217736"/>
      <w:bookmarkStart w:id="41" w:name="_Toc501217737"/>
      <w:bookmarkStart w:id="42" w:name="_Toc501217738"/>
      <w:r w:rsidRPr="007749C6">
        <w:t>1.3. Экономический потенциал</w:t>
      </w:r>
      <w:bookmarkEnd w:id="38"/>
      <w:bookmarkEnd w:id="39"/>
      <w:bookmarkEnd w:id="40"/>
    </w:p>
    <w:p w:rsidR="00300AAE" w:rsidRPr="007749C6" w:rsidRDefault="00300AAE" w:rsidP="00300AAE"/>
    <w:p w:rsidR="00300AAE" w:rsidRPr="007749C6" w:rsidRDefault="00300AAE" w:rsidP="00300AAE">
      <w:pPr>
        <w:ind w:firstLine="567"/>
        <w:rPr>
          <w:b/>
        </w:rPr>
      </w:pPr>
      <w:r w:rsidRPr="007749C6">
        <w:t xml:space="preserve"> </w:t>
      </w:r>
      <w:r w:rsidRPr="007749C6">
        <w:rPr>
          <w:b/>
        </w:rPr>
        <w:t>Промышленность</w:t>
      </w:r>
    </w:p>
    <w:p w:rsidR="00300AAE" w:rsidRPr="007749C6" w:rsidRDefault="00300AAE" w:rsidP="00300AAE">
      <w:pPr>
        <w:ind w:firstLine="567"/>
      </w:pPr>
    </w:p>
    <w:p w:rsidR="00300AAE" w:rsidRPr="007749C6" w:rsidRDefault="00300AAE" w:rsidP="00300AAE">
      <w:pPr>
        <w:ind w:firstLine="567"/>
        <w:jc w:val="both"/>
      </w:pPr>
      <w:r w:rsidRPr="007749C6">
        <w:t>По экономико-географическому положению район относится к полупериферийным районам республики: не имеет железнодорожного выхода, но обладает выгодным «соседским» положением по отношению к центру республики.</w:t>
      </w:r>
    </w:p>
    <w:p w:rsidR="00300AAE" w:rsidRPr="007749C6" w:rsidRDefault="00300AAE" w:rsidP="00300AAE">
      <w:pPr>
        <w:ind w:firstLine="601"/>
        <w:jc w:val="both"/>
      </w:pPr>
      <w:r w:rsidRPr="007749C6">
        <w:rPr>
          <w:rFonts w:eastAsia="Calibri"/>
        </w:rPr>
        <w:t>Ведущая отрасль экономики муниципального района «Корткеросский» – сельское хозяйство</w:t>
      </w:r>
      <w:r w:rsidRPr="007749C6">
        <w:t xml:space="preserve">. Муниципальный район «Корткеросский» является одним из основных производителей сельхозпродукции в Республике Коми. </w:t>
      </w:r>
    </w:p>
    <w:p w:rsidR="00300AAE" w:rsidRPr="007749C6" w:rsidRDefault="00300AAE" w:rsidP="00300AAE">
      <w:pPr>
        <w:ind w:firstLine="601"/>
        <w:jc w:val="both"/>
      </w:pPr>
      <w:r w:rsidRPr="007749C6">
        <w:rPr>
          <w:bCs/>
        </w:rPr>
        <w:t>Муниципалитет характеризуется, прежде всего, относительно большим количеством сохранившихся коллективных сельскохозяйственных организаций.</w:t>
      </w:r>
      <w:r w:rsidRPr="007749C6">
        <w:rPr>
          <w:rFonts w:eastAsia="Calibri"/>
        </w:rPr>
        <w:t xml:space="preserve"> Основным видом деятельности для подавляющего количества сельхозорганизаций является производство первичной сельскохозяйственной продукции животноводства и растениеводства. </w:t>
      </w:r>
    </w:p>
    <w:p w:rsidR="00300AAE" w:rsidRPr="007749C6" w:rsidRDefault="00300AAE" w:rsidP="00300AAE">
      <w:pPr>
        <w:ind w:firstLine="601"/>
        <w:jc w:val="both"/>
        <w:rPr>
          <w:bCs/>
          <w:shd w:val="clear" w:color="auto" w:fill="FFFFFF"/>
        </w:rPr>
      </w:pPr>
      <w:r w:rsidRPr="007749C6">
        <w:rPr>
          <w:rFonts w:eastAsia="Calibri"/>
        </w:rPr>
        <w:t>Кроме того, основными отраслями промышленности Корткеросского района являются: лесозаготовительная и деревообрабатывающая промышленность; предприятия пищевой промышленности;</w:t>
      </w:r>
      <w:ins w:id="43" w:author="Podorova" w:date="2020-12-15T12:16:00Z">
        <w:r w:rsidRPr="007749C6">
          <w:rPr>
            <w:rFonts w:eastAsia="Calibri"/>
          </w:rPr>
          <w:t xml:space="preserve"> </w:t>
        </w:r>
      </w:ins>
      <w:r w:rsidRPr="007749C6">
        <w:rPr>
          <w:bCs/>
          <w:shd w:val="clear" w:color="auto" w:fill="FFFFFF"/>
        </w:rPr>
        <w:t>обеспечение</w:t>
      </w:r>
      <w:r w:rsidRPr="007749C6">
        <w:rPr>
          <w:shd w:val="clear" w:color="auto" w:fill="FFFFFF"/>
        </w:rPr>
        <w:t> </w:t>
      </w:r>
      <w:r w:rsidRPr="007749C6">
        <w:rPr>
          <w:bCs/>
          <w:shd w:val="clear" w:color="auto" w:fill="FFFFFF"/>
        </w:rPr>
        <w:t>электрической</w:t>
      </w:r>
      <w:r w:rsidRPr="007749C6">
        <w:rPr>
          <w:shd w:val="clear" w:color="auto" w:fill="FFFFFF"/>
        </w:rPr>
        <w:t> </w:t>
      </w:r>
      <w:r w:rsidRPr="007749C6">
        <w:rPr>
          <w:bCs/>
          <w:shd w:val="clear" w:color="auto" w:fill="FFFFFF"/>
        </w:rPr>
        <w:t>энергией</w:t>
      </w:r>
      <w:r w:rsidRPr="007749C6">
        <w:rPr>
          <w:shd w:val="clear" w:color="auto" w:fill="FFFFFF"/>
        </w:rPr>
        <w:t>, </w:t>
      </w:r>
      <w:r w:rsidRPr="007749C6">
        <w:rPr>
          <w:bCs/>
          <w:shd w:val="clear" w:color="auto" w:fill="FFFFFF"/>
        </w:rPr>
        <w:t>газом</w:t>
      </w:r>
      <w:r w:rsidRPr="007749C6">
        <w:rPr>
          <w:shd w:val="clear" w:color="auto" w:fill="FFFFFF"/>
        </w:rPr>
        <w:t> </w:t>
      </w:r>
      <w:r w:rsidRPr="007749C6">
        <w:rPr>
          <w:bCs/>
          <w:shd w:val="clear" w:color="auto" w:fill="FFFFFF"/>
        </w:rPr>
        <w:t>и</w:t>
      </w:r>
      <w:r w:rsidRPr="007749C6">
        <w:rPr>
          <w:shd w:val="clear" w:color="auto" w:fill="FFFFFF"/>
        </w:rPr>
        <w:t> </w:t>
      </w:r>
      <w:r w:rsidRPr="007749C6">
        <w:rPr>
          <w:bCs/>
          <w:shd w:val="clear" w:color="auto" w:fill="FFFFFF"/>
        </w:rPr>
        <w:t>паром.</w:t>
      </w:r>
    </w:p>
    <w:p w:rsidR="00300AAE" w:rsidRPr="007749C6" w:rsidRDefault="00300AAE" w:rsidP="00300AAE">
      <w:pPr>
        <w:ind w:firstLine="601"/>
        <w:jc w:val="both"/>
      </w:pPr>
      <w:r w:rsidRPr="007749C6">
        <w:rPr>
          <w:rFonts w:eastAsia="Calibri"/>
        </w:rPr>
        <w:t>Пищевая промышленность в районе представлена предприятиями по переработке сельскохозяйственной продукции</w:t>
      </w:r>
      <w:r w:rsidRPr="007749C6">
        <w:t>– ООО «Корткеросский молочный завод» и убойный пункт СПК «Вишерский»; хлебопечения -  ПО «Корткерос - 2», ИП Милош Н.В., ИП Решетова И.П. и др.предприятиями хлебопечения.</w:t>
      </w:r>
    </w:p>
    <w:p w:rsidR="00300AAE" w:rsidRPr="007749C6" w:rsidRDefault="00300AAE" w:rsidP="00300AAE">
      <w:pPr>
        <w:pStyle w:val="17"/>
        <w:ind w:firstLine="601"/>
        <w:rPr>
          <w:szCs w:val="24"/>
        </w:rPr>
      </w:pPr>
      <w:r w:rsidRPr="007749C6">
        <w:rPr>
          <w:bCs/>
          <w:szCs w:val="24"/>
        </w:rPr>
        <w:t xml:space="preserve">Предприятия </w:t>
      </w:r>
      <w:r w:rsidRPr="007749C6">
        <w:rPr>
          <w:bCs/>
          <w:szCs w:val="24"/>
          <w:shd w:val="clear" w:color="auto" w:fill="FFFFFF"/>
        </w:rPr>
        <w:t>обеспечения электрической энергией</w:t>
      </w:r>
      <w:r w:rsidRPr="007749C6">
        <w:rPr>
          <w:szCs w:val="24"/>
          <w:shd w:val="clear" w:color="auto" w:fill="FFFFFF"/>
        </w:rPr>
        <w:t>, </w:t>
      </w:r>
      <w:r w:rsidRPr="007749C6">
        <w:rPr>
          <w:bCs/>
          <w:szCs w:val="24"/>
          <w:shd w:val="clear" w:color="auto" w:fill="FFFFFF"/>
        </w:rPr>
        <w:t>газом</w:t>
      </w:r>
      <w:r w:rsidRPr="007749C6">
        <w:rPr>
          <w:szCs w:val="24"/>
          <w:shd w:val="clear" w:color="auto" w:fill="FFFFFF"/>
        </w:rPr>
        <w:t> </w:t>
      </w:r>
      <w:r w:rsidRPr="007749C6">
        <w:rPr>
          <w:bCs/>
          <w:szCs w:val="24"/>
          <w:shd w:val="clear" w:color="auto" w:fill="FFFFFF"/>
        </w:rPr>
        <w:t>и</w:t>
      </w:r>
      <w:r w:rsidRPr="007749C6">
        <w:rPr>
          <w:szCs w:val="24"/>
          <w:shd w:val="clear" w:color="auto" w:fill="FFFFFF"/>
        </w:rPr>
        <w:t> </w:t>
      </w:r>
      <w:r w:rsidRPr="007749C6">
        <w:rPr>
          <w:bCs/>
          <w:szCs w:val="24"/>
          <w:shd w:val="clear" w:color="auto" w:fill="FFFFFF"/>
        </w:rPr>
        <w:t>паром</w:t>
      </w:r>
      <w:r w:rsidRPr="007749C6">
        <w:rPr>
          <w:szCs w:val="24"/>
        </w:rPr>
        <w:t>; кондиционирование воздуха</w:t>
      </w:r>
      <w:r w:rsidRPr="007749C6">
        <w:rPr>
          <w:bCs/>
          <w:szCs w:val="24"/>
        </w:rPr>
        <w:t xml:space="preserve">: Корткеросский филиал ОАО «Коми тепловая компания», Корткеросский РЭС филиала «Южные электрические сети ПАО «МРСК Северо-Запада» «Комиэнерго». </w:t>
      </w:r>
    </w:p>
    <w:p w:rsidR="00300AAE" w:rsidRPr="007749C6" w:rsidRDefault="00300AAE" w:rsidP="00300AAE">
      <w:pPr>
        <w:ind w:firstLine="567"/>
        <w:jc w:val="both"/>
      </w:pPr>
      <w:r w:rsidRPr="007749C6">
        <w:t>Оборот организаций муниципального образования муниципального района «Корткеросский» за 2020 год составил  3</w:t>
      </w:r>
      <w:r w:rsidRPr="007749C6">
        <w:rPr>
          <w:iCs/>
        </w:rPr>
        <w:t xml:space="preserve"> 003,645 </w:t>
      </w:r>
      <w:r w:rsidRPr="007749C6">
        <w:t>млн. рублей, что составляет 175,3% к 2019 году.</w:t>
      </w:r>
    </w:p>
    <w:p w:rsidR="00300AAE" w:rsidRPr="007749C6" w:rsidRDefault="00300AAE" w:rsidP="00300AAE">
      <w:pPr>
        <w:ind w:firstLine="567"/>
        <w:jc w:val="both"/>
      </w:pPr>
      <w:r w:rsidRPr="007749C6">
        <w:t>Объём отгруженных товаров собственного производства муниципального района составил 1865,037 млн. рублей или 199,4% к прошлому году.</w:t>
      </w:r>
    </w:p>
    <w:p w:rsidR="00300AAE" w:rsidRPr="007749C6" w:rsidRDefault="00300AAE" w:rsidP="00300AAE">
      <w:pPr>
        <w:pStyle w:val="16"/>
        <w:tabs>
          <w:tab w:val="left" w:pos="851"/>
        </w:tabs>
        <w:autoSpaceDE w:val="0"/>
        <w:autoSpaceDN w:val="0"/>
        <w:adjustRightInd w:val="0"/>
        <w:ind w:left="0" w:firstLine="709"/>
        <w:jc w:val="both"/>
      </w:pPr>
      <w:r w:rsidRPr="007749C6">
        <w:t xml:space="preserve">Согласно официальным статистическим данным, на 1 января 2021 года в муниципальном районе «Корткеросский» было зарегистрировано 336 индивидуальных предпринимателей, или 90,6 % к аналогичному периоду прошлого года.   </w:t>
      </w:r>
    </w:p>
    <w:p w:rsidR="00300AAE" w:rsidRPr="007749C6" w:rsidRDefault="00300AAE" w:rsidP="00300AAE">
      <w:pPr>
        <w:pStyle w:val="16"/>
        <w:tabs>
          <w:tab w:val="left" w:pos="851"/>
        </w:tabs>
        <w:autoSpaceDE w:val="0"/>
        <w:autoSpaceDN w:val="0"/>
        <w:adjustRightInd w:val="0"/>
        <w:ind w:left="0" w:firstLine="709"/>
        <w:jc w:val="both"/>
      </w:pPr>
      <w:r w:rsidRPr="007749C6">
        <w:t>Основная часть индивидуальных предпринимателей сосредоточена в розничной торговле (27,0%), транспортировке и хранению (15,5%), сельском и лесном хозяйстве (17,3 %).</w:t>
      </w:r>
    </w:p>
    <w:p w:rsidR="00300AAE" w:rsidRPr="007749C6" w:rsidRDefault="00300AAE" w:rsidP="00300AAE">
      <w:pPr>
        <w:ind w:firstLine="1134"/>
        <w:jc w:val="both"/>
      </w:pPr>
      <w:r w:rsidRPr="007749C6">
        <w:lastRenderedPageBreak/>
        <w:t>С целью поддержки малого и среднего предпринимательства района, в 2020 году, действовала подпрограмма «Малое и среднее предпринимательство в муниципальном районе «Корткеросский» муниципальной программы муниципального района «Корткеросский» «Развитие экономики» на период до 2023 года.</w:t>
      </w:r>
    </w:p>
    <w:p w:rsidR="00300AAE" w:rsidRPr="007749C6" w:rsidRDefault="00300AAE" w:rsidP="00300AAE">
      <w:pPr>
        <w:ind w:firstLine="1134"/>
      </w:pPr>
    </w:p>
    <w:p w:rsidR="00300AAE" w:rsidRPr="007749C6" w:rsidRDefault="00300AAE" w:rsidP="00300AAE">
      <w:pPr>
        <w:suppressAutoHyphens/>
        <w:autoSpaceDE w:val="0"/>
        <w:autoSpaceDN w:val="0"/>
        <w:adjustRightInd w:val="0"/>
        <w:ind w:firstLine="708"/>
        <w:jc w:val="both"/>
        <w:rPr>
          <w:b/>
        </w:rPr>
      </w:pPr>
    </w:p>
    <w:p w:rsidR="00300AAE" w:rsidRPr="007749C6" w:rsidRDefault="00300AAE" w:rsidP="00300AAE">
      <w:pPr>
        <w:suppressAutoHyphens/>
        <w:autoSpaceDE w:val="0"/>
        <w:autoSpaceDN w:val="0"/>
        <w:adjustRightInd w:val="0"/>
        <w:ind w:firstLine="708"/>
        <w:jc w:val="both"/>
        <w:rPr>
          <w:b/>
        </w:rPr>
      </w:pPr>
      <w:r w:rsidRPr="007749C6">
        <w:rPr>
          <w:b/>
        </w:rPr>
        <w:t>Лесное хозяйство</w:t>
      </w:r>
    </w:p>
    <w:p w:rsidR="00300AAE" w:rsidRPr="007749C6" w:rsidRDefault="00300AAE" w:rsidP="00300AAE">
      <w:pPr>
        <w:ind w:firstLine="567"/>
        <w:jc w:val="both"/>
        <w:rPr>
          <w:color w:val="2E2E2E"/>
        </w:rPr>
      </w:pPr>
      <w:r w:rsidRPr="007749C6">
        <w:rPr>
          <w:color w:val="2E2E2E"/>
        </w:rPr>
        <w:t xml:space="preserve">Основной отраслью промышленности Корткеросского района является лесозаготовительная и деревообрабатывающая промышленность. </w:t>
      </w:r>
    </w:p>
    <w:p w:rsidR="00300AAE" w:rsidRPr="007749C6" w:rsidRDefault="00300AAE" w:rsidP="00300AAE">
      <w:pPr>
        <w:ind w:right="-1" w:firstLine="601"/>
        <w:jc w:val="both"/>
      </w:pPr>
      <w:r w:rsidRPr="007749C6">
        <w:t>В настоящее время лесная промышленность муниципального района представлена средними и малыми по объемам производства предприятиями.</w:t>
      </w:r>
    </w:p>
    <w:p w:rsidR="00300AAE" w:rsidRPr="007749C6" w:rsidRDefault="00300AAE" w:rsidP="00300AAE">
      <w:pPr>
        <w:widowControl w:val="0"/>
        <w:autoSpaceDE w:val="0"/>
        <w:autoSpaceDN w:val="0"/>
        <w:adjustRightInd w:val="0"/>
        <w:ind w:firstLine="601"/>
        <w:jc w:val="both"/>
        <w:rPr>
          <w:bCs/>
        </w:rPr>
      </w:pPr>
      <w:r w:rsidRPr="007749C6">
        <w:rPr>
          <w:bCs/>
        </w:rPr>
        <w:t>Основными лесозаготовительными предприятиями являются: АО «Монди Сыктывкарский ЛПК»</w:t>
      </w:r>
      <w:r w:rsidRPr="007749C6">
        <w:t xml:space="preserve"> (район является одним из основных поставщиков древесины на АО «Монди СЛПК»)</w:t>
      </w:r>
      <w:r w:rsidRPr="007749C6">
        <w:rPr>
          <w:bCs/>
        </w:rPr>
        <w:t>, ООО «Бор», ООО «ЛокчимЛесПил», ООО «</w:t>
      </w:r>
      <w:r w:rsidRPr="007749C6">
        <w:t>ОПК</w:t>
      </w:r>
      <w:r w:rsidRPr="007749C6">
        <w:rPr>
          <w:bCs/>
        </w:rPr>
        <w:t xml:space="preserve">», ИП Михайлов, </w:t>
      </w:r>
      <w:r w:rsidRPr="007749C6">
        <w:t>ИП Джишкариани М.В., ИП Шкляева Н.В.</w:t>
      </w:r>
      <w:r w:rsidRPr="007749C6">
        <w:rPr>
          <w:bCs/>
        </w:rPr>
        <w:t xml:space="preserve"> и др.</w:t>
      </w:r>
    </w:p>
    <w:p w:rsidR="00300AAE" w:rsidRPr="007749C6" w:rsidRDefault="00300AAE" w:rsidP="00300AAE">
      <w:pPr>
        <w:ind w:right="-1" w:firstLine="601"/>
        <w:jc w:val="both"/>
      </w:pPr>
      <w:r w:rsidRPr="007749C6">
        <w:t xml:space="preserve">Производство деревообработки в валовом продукте района имеет незначительные объёмы. </w:t>
      </w:r>
      <w:r w:rsidRPr="007749C6">
        <w:rPr>
          <w:bCs/>
        </w:rPr>
        <w:t>Деревообрабатывающая промышленность представлена лесопильным производством</w:t>
      </w:r>
      <w:r w:rsidRPr="007749C6">
        <w:t>, предприятий глубокой переработки древесины в районе нет. Основные предприятия - ООО «Присма», ООО «Бор», ООО «Теребей», ООО «Леспил», ИП Толхатов З.М., ИП Панюков А.В., ИП Шкляева Н.В., ИП Николян И.С.</w:t>
      </w:r>
    </w:p>
    <w:p w:rsidR="00300AAE" w:rsidRPr="007749C6" w:rsidRDefault="00300AAE" w:rsidP="00300AAE">
      <w:pPr>
        <w:ind w:firstLine="709"/>
        <w:jc w:val="both"/>
      </w:pPr>
      <w:r w:rsidRPr="007749C6">
        <w:t>Производство древесины необработанной за 2020 год составило 322,6% в сравнении с 2019 годом, в том числе бревен лиственных пород  208,4% , бревен хвойных пород 301,3%.</w:t>
      </w:r>
    </w:p>
    <w:p w:rsidR="00300AAE" w:rsidRPr="007749C6" w:rsidRDefault="00300AAE" w:rsidP="00300AAE">
      <w:pPr>
        <w:ind w:firstLine="567"/>
        <w:jc w:val="both"/>
      </w:pPr>
      <w:r w:rsidRPr="007749C6">
        <w:t>В Корткеросском районе продолжают реализовываться 2 проекта малого и среднего лесного бизнеса при поддержке ОАО «Монди СЛПК», в целях создания рабочих мест-  ООО «Присма», ООО «Теребей».</w:t>
      </w:r>
    </w:p>
    <w:p w:rsidR="00300AAE" w:rsidRPr="007749C6" w:rsidRDefault="00300AAE" w:rsidP="00300AAE">
      <w:pPr>
        <w:ind w:firstLine="567"/>
        <w:jc w:val="both"/>
      </w:pPr>
    </w:p>
    <w:p w:rsidR="00300AAE" w:rsidRPr="007749C6" w:rsidRDefault="00300AAE" w:rsidP="00300AAE">
      <w:pPr>
        <w:ind w:firstLine="720"/>
        <w:jc w:val="both"/>
      </w:pPr>
    </w:p>
    <w:p w:rsidR="00300AAE" w:rsidRPr="007749C6" w:rsidRDefault="00300AAE" w:rsidP="00300AAE">
      <w:pPr>
        <w:ind w:firstLine="708"/>
        <w:jc w:val="both"/>
      </w:pPr>
      <w:r w:rsidRPr="007749C6">
        <w:rPr>
          <w:b/>
        </w:rPr>
        <w:t>Сельскохозяйственное производство</w:t>
      </w:r>
    </w:p>
    <w:p w:rsidR="00300AAE" w:rsidRPr="007749C6" w:rsidRDefault="00300AAE" w:rsidP="00300AAE">
      <w:pPr>
        <w:ind w:firstLine="601"/>
        <w:jc w:val="both"/>
        <w:rPr>
          <w:bCs/>
        </w:rPr>
      </w:pPr>
    </w:p>
    <w:p w:rsidR="00300AAE" w:rsidRPr="007749C6" w:rsidRDefault="00300AAE" w:rsidP="00300AAE">
      <w:pPr>
        <w:ind w:firstLine="601"/>
        <w:jc w:val="both"/>
      </w:pPr>
      <w:r w:rsidRPr="007749C6">
        <w:rPr>
          <w:bCs/>
        </w:rPr>
        <w:t>Муниципалитет характеризуется, прежде всего, относительно большим количеством сохранившихся коллективных сельскохозяйственных организаций.</w:t>
      </w:r>
      <w:r w:rsidRPr="007749C6">
        <w:rPr>
          <w:rFonts w:eastAsia="Calibri"/>
        </w:rPr>
        <w:t xml:space="preserve"> Основным видом деятельности для подавляющего количества сельхозорганизаций является производство первичной сельскохозяйственной продукции животноводства и растениеводства. </w:t>
      </w:r>
    </w:p>
    <w:p w:rsidR="00300AAE" w:rsidRPr="007749C6" w:rsidRDefault="00300AAE" w:rsidP="00300AAE">
      <w:pPr>
        <w:ind w:firstLine="567"/>
        <w:jc w:val="both"/>
      </w:pPr>
      <w:r w:rsidRPr="007749C6">
        <w:t xml:space="preserve">В Агропромышленный комплекс Корткеросского района входят: </w:t>
      </w:r>
    </w:p>
    <w:p w:rsidR="00300AAE" w:rsidRPr="007749C6" w:rsidRDefault="00300AAE" w:rsidP="00300AAE">
      <w:pPr>
        <w:ind w:firstLine="567"/>
        <w:jc w:val="both"/>
      </w:pPr>
      <w:r w:rsidRPr="007749C6">
        <w:t>7 - организаций, занимающихся производством и реализацией сельскохозяйственной продукции;</w:t>
      </w:r>
    </w:p>
    <w:p w:rsidR="00300AAE" w:rsidRPr="007749C6" w:rsidRDefault="00300AAE" w:rsidP="00300AAE">
      <w:pPr>
        <w:ind w:firstLine="567"/>
        <w:jc w:val="both"/>
      </w:pPr>
      <w:r w:rsidRPr="007749C6">
        <w:t>2  - в производстве пищевой продукции: ООО «Корткеросский молочный завод» и ПО «Корткерос-2»;</w:t>
      </w:r>
    </w:p>
    <w:p w:rsidR="00300AAE" w:rsidRPr="007749C6" w:rsidRDefault="00300AAE" w:rsidP="00300AAE">
      <w:pPr>
        <w:ind w:firstLine="567"/>
        <w:jc w:val="both"/>
      </w:pPr>
      <w:r w:rsidRPr="007749C6">
        <w:t>4 – сельскохозяйственных потребительских кооператива;</w:t>
      </w:r>
    </w:p>
    <w:p w:rsidR="00300AAE" w:rsidRPr="007749C6" w:rsidRDefault="00300AAE" w:rsidP="00300AAE">
      <w:pPr>
        <w:ind w:firstLine="567"/>
        <w:jc w:val="both"/>
      </w:pPr>
      <w:r w:rsidRPr="007749C6">
        <w:t>11- крестьянских (фермерских) хозяйств;</w:t>
      </w:r>
    </w:p>
    <w:p w:rsidR="00300AAE" w:rsidRPr="007749C6" w:rsidRDefault="00300AAE" w:rsidP="00300AAE">
      <w:pPr>
        <w:ind w:firstLine="567"/>
        <w:jc w:val="both"/>
      </w:pPr>
      <w:r w:rsidRPr="007749C6">
        <w:t>Порядка 9000 граждан, ведущих ЛПХ.</w:t>
      </w:r>
    </w:p>
    <w:p w:rsidR="00300AAE" w:rsidRPr="007749C6" w:rsidRDefault="00300AAE" w:rsidP="00300AAE">
      <w:pPr>
        <w:pStyle w:val="0020"/>
        <w:ind w:firstLine="567"/>
        <w:jc w:val="both"/>
        <w:rPr>
          <w:rFonts w:ascii="Times New Roman" w:hAnsi="Times New Roman" w:cs="Times New Roman"/>
          <w:b w:val="0"/>
          <w:i w:val="0"/>
          <w:sz w:val="24"/>
          <w:szCs w:val="24"/>
        </w:rPr>
      </w:pPr>
      <w:r w:rsidRPr="007749C6">
        <w:rPr>
          <w:rFonts w:ascii="Times New Roman" w:hAnsi="Times New Roman" w:cs="Times New Roman"/>
          <w:b w:val="0"/>
          <w:i w:val="0"/>
          <w:sz w:val="24"/>
          <w:szCs w:val="24"/>
        </w:rPr>
        <w:t>Численность работников занятых в сельском хозяйстве составляет 410 человек.</w:t>
      </w:r>
    </w:p>
    <w:p w:rsidR="00300AAE" w:rsidRPr="007749C6" w:rsidRDefault="00300AAE" w:rsidP="00300AAE">
      <w:pPr>
        <w:pStyle w:val="17"/>
        <w:ind w:firstLine="709"/>
        <w:rPr>
          <w:szCs w:val="24"/>
        </w:rPr>
      </w:pPr>
      <w:r w:rsidRPr="007749C6">
        <w:rPr>
          <w:szCs w:val="24"/>
        </w:rPr>
        <w:t xml:space="preserve">В республике, по итогам 2020 года, как и по итогам 2019 года сельхозпредприятия Корткеросского района являются основными производителями молока. За 2020 г. в районе произведено 26,9% от общереспубликанского объема. </w:t>
      </w:r>
    </w:p>
    <w:p w:rsidR="00300AAE" w:rsidRPr="007749C6" w:rsidRDefault="00300AAE" w:rsidP="00300AAE">
      <w:pPr>
        <w:pStyle w:val="17"/>
        <w:ind w:firstLine="709"/>
        <w:rPr>
          <w:szCs w:val="24"/>
        </w:rPr>
      </w:pPr>
      <w:r w:rsidRPr="007749C6">
        <w:rPr>
          <w:szCs w:val="24"/>
        </w:rPr>
        <w:t xml:space="preserve">В 2020 году произведено молока 101 230 ц или осталось на уровне прошлого года. За 2020 год произведено скота и птицы на убой в живом весе 2 146 ц, или снизилось  на 21,04 % относительно 2019 года. </w:t>
      </w:r>
    </w:p>
    <w:p w:rsidR="00300AAE" w:rsidRPr="007749C6" w:rsidRDefault="00300AAE" w:rsidP="00300AAE">
      <w:pPr>
        <w:pStyle w:val="17"/>
        <w:ind w:firstLine="709"/>
        <w:rPr>
          <w:szCs w:val="24"/>
        </w:rPr>
      </w:pPr>
      <w:r w:rsidRPr="007749C6">
        <w:rPr>
          <w:szCs w:val="24"/>
        </w:rPr>
        <w:lastRenderedPageBreak/>
        <w:t>Численность скота в сельскохозяйственных организациях (без учета микропредприятий)  в 2020 года уменьшилось по КРС на 2,3 % (составляет 3 770 голов), в том числе снизилось поголовье коров  на 2,5 (1805 голов).</w:t>
      </w:r>
    </w:p>
    <w:p w:rsidR="00300AAE" w:rsidRPr="007749C6" w:rsidRDefault="00300AAE" w:rsidP="00300AAE">
      <w:pPr>
        <w:pStyle w:val="17"/>
        <w:ind w:firstLine="709"/>
        <w:rPr>
          <w:szCs w:val="24"/>
        </w:rPr>
      </w:pPr>
      <w:r w:rsidRPr="007749C6">
        <w:rPr>
          <w:szCs w:val="24"/>
        </w:rPr>
        <w:t xml:space="preserve">Продуктивность молочного стада в сельскохозяйственных организациях (без учета субъектов малого предпринимательства) составила в 2020 году 5745 кг. на одну корову, что выше на 17 кг., в сравнении с аналогичным периодом прошлого года. </w:t>
      </w:r>
    </w:p>
    <w:p w:rsidR="00300AAE" w:rsidRPr="007749C6" w:rsidRDefault="00300AAE" w:rsidP="00300AAE">
      <w:pPr>
        <w:pStyle w:val="18"/>
        <w:ind w:firstLine="709"/>
        <w:rPr>
          <w:rFonts w:ascii="Times New Roman" w:hAnsi="Times New Roman"/>
          <w:szCs w:val="24"/>
        </w:rPr>
      </w:pPr>
      <w:r w:rsidRPr="007749C6">
        <w:rPr>
          <w:rFonts w:ascii="Times New Roman" w:hAnsi="Times New Roman"/>
          <w:szCs w:val="24"/>
        </w:rPr>
        <w:t xml:space="preserve">Объем реализации продукции сельского хозяйства сельскохозяйственными организациями (без микропредприятий)  за 2020 год составил: </w:t>
      </w:r>
    </w:p>
    <w:p w:rsidR="00300AAE" w:rsidRPr="007749C6" w:rsidRDefault="00300AAE" w:rsidP="00300AAE">
      <w:pPr>
        <w:pStyle w:val="18"/>
        <w:ind w:firstLine="709"/>
        <w:rPr>
          <w:rFonts w:ascii="Times New Roman" w:hAnsi="Times New Roman"/>
          <w:sz w:val="28"/>
          <w:szCs w:val="28"/>
        </w:rPr>
      </w:pPr>
      <w:r w:rsidRPr="007749C6">
        <w:rPr>
          <w:rFonts w:ascii="Times New Roman" w:hAnsi="Times New Roman"/>
          <w:szCs w:val="24"/>
        </w:rPr>
        <w:t>реализация скота и птицы в живом весе составила 2169 ц., или снизилось  на  26,3% по сравнению с 2019 годом, реализация молока составила 97905 ц., что на 6,9 % ниже, чем за аналогичный период прошлого года.</w:t>
      </w:r>
    </w:p>
    <w:p w:rsidR="00300AAE" w:rsidRPr="007749C6" w:rsidRDefault="00300AAE" w:rsidP="00300AAE">
      <w:pPr>
        <w:pStyle w:val="ae"/>
        <w:spacing w:after="0"/>
        <w:ind w:left="0" w:firstLine="708"/>
        <w:jc w:val="both"/>
      </w:pPr>
      <w:r w:rsidRPr="007749C6">
        <w:t xml:space="preserve">К основным сельхозорганизациям относятся ООО «Небдинский» (с. Небдино), ООО «Сторожевск» (с. Сторожевск), СПК «Исток» (с. Большелуг), СПК «Вишерский» (с. Богородск), ООО «Нившера», ООО «Северная Нива». </w:t>
      </w:r>
    </w:p>
    <w:p w:rsidR="00300AAE" w:rsidRPr="007749C6" w:rsidRDefault="00300AAE" w:rsidP="00300AAE">
      <w:pPr>
        <w:pStyle w:val="ac"/>
        <w:ind w:firstLine="567"/>
        <w:jc w:val="both"/>
        <w:rPr>
          <w:rFonts w:ascii="Times New Roman" w:hAnsi="Times New Roman"/>
          <w:sz w:val="24"/>
          <w:szCs w:val="24"/>
        </w:rPr>
      </w:pPr>
      <w:r w:rsidRPr="007749C6">
        <w:rPr>
          <w:rFonts w:ascii="Times New Roman" w:hAnsi="Times New Roman"/>
          <w:sz w:val="24"/>
          <w:szCs w:val="24"/>
        </w:rPr>
        <w:t xml:space="preserve">В 2020 году в рамках подпрограммы «Развитие сельского хозяйства и регулирования рынков сельскохозяйственной продукции, сырья и продовольствия»   на период  2014-2022 г.г.» муниципальной программы «Развитие экономики» оказана финансовая поддержка СПК «Исток» в размере 2,0 млн. рублей </w:t>
      </w:r>
      <w:r w:rsidRPr="007749C6">
        <w:rPr>
          <w:rFonts w:ascii="Times New Roman" w:hAnsi="Times New Roman"/>
          <w:color w:val="2E2E2E"/>
          <w:sz w:val="24"/>
          <w:szCs w:val="24"/>
        </w:rPr>
        <w:t>на строительство коровника на 140 голов с молочным блоком в д.Выльыб с установкой роботов-дояров. Общая с</w:t>
      </w:r>
      <w:r w:rsidRPr="007749C6">
        <w:rPr>
          <w:rFonts w:ascii="Times New Roman" w:hAnsi="Times New Roman"/>
          <w:sz w:val="24"/>
          <w:szCs w:val="24"/>
        </w:rPr>
        <w:t>тоимость проекта порядка 70 млн. рублей. На сегодняшний день возведено здание фермы, проводятся кровельные работы, освоено 11 млн.рублей.</w:t>
      </w:r>
    </w:p>
    <w:p w:rsidR="00300AAE" w:rsidRPr="007749C6" w:rsidRDefault="00300AAE" w:rsidP="00300AAE">
      <w:pPr>
        <w:ind w:firstLine="851"/>
        <w:jc w:val="both"/>
        <w:rPr>
          <w:color w:val="2E2E2E"/>
        </w:rPr>
      </w:pPr>
      <w:r w:rsidRPr="007749C6">
        <w:rPr>
          <w:color w:val="2E2E2E"/>
        </w:rPr>
        <w:t>Строительство коровника позволит создать современную высокотехнологичную производственно-материальную базу для эффективного ведения сельскохозяйственного производства. После введения коровника в эксплуатацию, планируется увеличить поголовье на 40 голов и повысить качественные характеристики дойного стада путем приобретения племенного скота. Также будут созданы благоприятные условия труда для персонала и модернизированы девять рабочих мест.</w:t>
      </w:r>
    </w:p>
    <w:p w:rsidR="00300AAE" w:rsidRPr="007749C6" w:rsidRDefault="00300AAE" w:rsidP="00300AAE">
      <w:pPr>
        <w:pStyle w:val="ac"/>
        <w:ind w:firstLine="851"/>
        <w:jc w:val="both"/>
        <w:rPr>
          <w:rFonts w:ascii="Times New Roman" w:hAnsi="Times New Roman"/>
          <w:sz w:val="24"/>
          <w:szCs w:val="24"/>
        </w:rPr>
      </w:pPr>
      <w:r w:rsidRPr="007749C6">
        <w:rPr>
          <w:rFonts w:ascii="Times New Roman" w:hAnsi="Times New Roman"/>
          <w:sz w:val="24"/>
          <w:szCs w:val="24"/>
        </w:rPr>
        <w:t>Также, в рамках реализации программы продолжена реконструкция и модернизация  Корткеросского молочного завода в рамках проекта «Народный бюджет». Так, в 2020 году проведены работы по ремонту производственных посещений предприятия. В ходе ремонта произведена замена окон, установлены новые радиаторы, двери. Частично проведена замена сетей электро-, тепло- и водоснабжения, произведена покраска стен, потолков, уложена плитка по периметру цеха. Всего сумма израсходованных средств составила 1,4 млн. рублей, из них 940,0 тыс. рублей средства республиканского и районного бюджетов, выделенных предприятию в рамках реализации подпрограммы.</w:t>
      </w:r>
    </w:p>
    <w:p w:rsidR="00300AAE" w:rsidRPr="007749C6" w:rsidRDefault="00300AAE" w:rsidP="00300AAE">
      <w:pPr>
        <w:pStyle w:val="ac"/>
        <w:ind w:firstLine="851"/>
        <w:jc w:val="both"/>
        <w:rPr>
          <w:rFonts w:ascii="Times New Roman" w:hAnsi="Times New Roman"/>
          <w:color w:val="2E2E2E"/>
          <w:sz w:val="24"/>
          <w:szCs w:val="24"/>
        </w:rPr>
      </w:pPr>
      <w:r w:rsidRPr="007749C6">
        <w:rPr>
          <w:rFonts w:ascii="Times New Roman" w:hAnsi="Times New Roman"/>
          <w:sz w:val="24"/>
          <w:szCs w:val="24"/>
        </w:rPr>
        <w:t>Кроме того, последовательно администрация проводит политику модернизации хлебопекарных производств, в 2020 году в рамках программы выделена субсидия в размере 500,0 тыс. рублей</w:t>
      </w:r>
      <w:r w:rsidRPr="007749C6">
        <w:rPr>
          <w:rFonts w:ascii="Times New Roman" w:hAnsi="Times New Roman"/>
          <w:sz w:val="24"/>
          <w:szCs w:val="24"/>
        </w:rPr>
        <w:tab/>
        <w:t xml:space="preserve">ИП Решетовой И.П. для обновления оборудования хлебопечения в с. Мордино. </w:t>
      </w:r>
      <w:r w:rsidRPr="007749C6">
        <w:rPr>
          <w:rFonts w:ascii="Times New Roman" w:hAnsi="Times New Roman"/>
          <w:color w:val="2E2E2E"/>
          <w:sz w:val="24"/>
          <w:szCs w:val="24"/>
        </w:rPr>
        <w:t>Новое оборудование поможет расширить ассортимент продукции. Также планируется создание одного дополнительного рабочего места пекаря.</w:t>
      </w:r>
    </w:p>
    <w:p w:rsidR="00300AAE" w:rsidRPr="007749C6" w:rsidRDefault="00300AAE" w:rsidP="00300AAE">
      <w:pPr>
        <w:ind w:right="-285" w:firstLine="851"/>
        <w:jc w:val="both"/>
      </w:pPr>
      <w:r w:rsidRPr="007749C6">
        <w:t>В 2018 году начата реализация инвестиционного проекта «Строительство животноводческого помещения молочного направления на 540 голов КРС, для выращивания ремонтного молодняка в селе Пезмег, Корткеросского района Республики Коми» (ООО «Северная Нива»).</w:t>
      </w:r>
    </w:p>
    <w:p w:rsidR="00300AAE" w:rsidRPr="007749C6" w:rsidRDefault="00300AAE" w:rsidP="00300AAE">
      <w:pPr>
        <w:ind w:right="-285" w:firstLine="851"/>
        <w:jc w:val="both"/>
      </w:pPr>
      <w:r w:rsidRPr="007749C6">
        <w:t xml:space="preserve">Проект предусматривает строительство животноводческого помещения под выращивание ремонтного молодняка молочного направления на 540 голов КРС. Строительство помещения является вторым этапом формирования единой производственно-материальной базы предприятия для эффективного ведения сельскохозяйственного производства. В первый этап входило строительство молочно-товарной фермы с применением роботов-дояров на 260 коров, ферма введена в эксплуатацию. </w:t>
      </w:r>
    </w:p>
    <w:p w:rsidR="00300AAE" w:rsidRPr="007749C6" w:rsidRDefault="00300AAE" w:rsidP="00300AAE">
      <w:pPr>
        <w:ind w:firstLine="851"/>
        <w:jc w:val="both"/>
      </w:pPr>
      <w:r w:rsidRPr="007749C6">
        <w:lastRenderedPageBreak/>
        <w:t>Планируемые сроки реализации проекта –2018 - 2021 гг.</w:t>
      </w:r>
    </w:p>
    <w:p w:rsidR="00300AAE" w:rsidRPr="007749C6" w:rsidRDefault="00300AAE" w:rsidP="00300AAE">
      <w:pPr>
        <w:ind w:firstLine="851"/>
        <w:jc w:val="both"/>
      </w:pPr>
      <w:r w:rsidRPr="007749C6">
        <w:t xml:space="preserve">В рамках проекта планируется дополнительно создать 5 рабочих мест. Общая стоимость проекта – 176,3 млн. руб., </w:t>
      </w:r>
    </w:p>
    <w:p w:rsidR="00300AAE" w:rsidRPr="007749C6" w:rsidRDefault="00300AAE" w:rsidP="00300AAE">
      <w:pPr>
        <w:suppressAutoHyphens/>
        <w:ind w:firstLine="851"/>
        <w:jc w:val="both"/>
      </w:pPr>
      <w:r w:rsidRPr="007749C6">
        <w:t>В рамках проекта на сегодняшний день предприятием освоено – 37,4 млн.руб.</w:t>
      </w:r>
    </w:p>
    <w:p w:rsidR="00300AAE" w:rsidRPr="007749C6" w:rsidRDefault="00300AAE" w:rsidP="00300AAE">
      <w:pPr>
        <w:ind w:firstLine="567"/>
        <w:jc w:val="both"/>
      </w:pPr>
      <w:r w:rsidRPr="007749C6">
        <w:t>Также, хочется отметить, что одним из победителей на предоставление гранта  «Агростартап» из республиканского бюджета стал фермер Тийду Алиса Эдуардовна, проживающая в п.Аджером Корткеросского района.  Стоимость проекта  - 5,8 млн.руб., из них сумма гранта составляет – 5,0 млн.руб. По проекту планируется разведение крупного рогатого скота мясных пород.</w:t>
      </w:r>
    </w:p>
    <w:p w:rsidR="00300AAE" w:rsidRPr="007749C6" w:rsidRDefault="00300AAE" w:rsidP="00300AAE">
      <w:pPr>
        <w:pStyle w:val="ac"/>
        <w:ind w:firstLine="567"/>
        <w:jc w:val="both"/>
        <w:rPr>
          <w:rFonts w:ascii="Times New Roman" w:hAnsi="Times New Roman"/>
          <w:sz w:val="24"/>
          <w:szCs w:val="24"/>
        </w:rPr>
      </w:pPr>
    </w:p>
    <w:p w:rsidR="00300AAE" w:rsidRPr="007749C6" w:rsidRDefault="00300AAE" w:rsidP="00300AAE">
      <w:pPr>
        <w:pStyle w:val="ac"/>
        <w:ind w:firstLine="567"/>
        <w:jc w:val="both"/>
        <w:rPr>
          <w:rFonts w:ascii="Times New Roman" w:hAnsi="Times New Roman"/>
          <w:sz w:val="24"/>
          <w:szCs w:val="24"/>
        </w:rPr>
      </w:pPr>
      <w:r w:rsidRPr="007749C6">
        <w:rPr>
          <w:rFonts w:ascii="Times New Roman" w:hAnsi="Times New Roman"/>
          <w:sz w:val="24"/>
          <w:szCs w:val="24"/>
        </w:rPr>
        <w:t>Планируемые инвестиционные проекты: 2020- 2023гг.</w:t>
      </w:r>
    </w:p>
    <w:p w:rsidR="00300AAE" w:rsidRPr="007749C6" w:rsidRDefault="00300AAE" w:rsidP="00300AAE">
      <w:pPr>
        <w:pStyle w:val="ac"/>
        <w:numPr>
          <w:ilvl w:val="0"/>
          <w:numId w:val="18"/>
        </w:numPr>
        <w:tabs>
          <w:tab w:val="left" w:pos="993"/>
        </w:tabs>
        <w:ind w:left="0" w:firstLine="567"/>
        <w:jc w:val="both"/>
        <w:rPr>
          <w:rFonts w:ascii="Times New Roman" w:hAnsi="Times New Roman"/>
          <w:sz w:val="24"/>
          <w:szCs w:val="24"/>
        </w:rPr>
      </w:pPr>
      <w:r w:rsidRPr="007749C6">
        <w:rPr>
          <w:rFonts w:ascii="Times New Roman" w:hAnsi="Times New Roman"/>
          <w:sz w:val="24"/>
          <w:szCs w:val="24"/>
        </w:rPr>
        <w:t xml:space="preserve">Строительство молочной фермы на 400 голов беспривязного содержания с доильно-молочным блоком в селе Большелуг; </w:t>
      </w:r>
    </w:p>
    <w:p w:rsidR="00300AAE" w:rsidRPr="007749C6" w:rsidRDefault="00300AAE" w:rsidP="00300AAE">
      <w:pPr>
        <w:pStyle w:val="ac"/>
        <w:numPr>
          <w:ilvl w:val="0"/>
          <w:numId w:val="18"/>
        </w:numPr>
        <w:tabs>
          <w:tab w:val="left" w:pos="993"/>
        </w:tabs>
        <w:ind w:left="0" w:firstLine="567"/>
        <w:jc w:val="both"/>
        <w:rPr>
          <w:rFonts w:ascii="Times New Roman" w:hAnsi="Times New Roman"/>
          <w:sz w:val="24"/>
          <w:szCs w:val="24"/>
        </w:rPr>
      </w:pPr>
      <w:r w:rsidRPr="007749C6">
        <w:rPr>
          <w:rFonts w:ascii="Times New Roman" w:hAnsi="Times New Roman"/>
          <w:sz w:val="24"/>
          <w:szCs w:val="24"/>
        </w:rPr>
        <w:t xml:space="preserve">Строительство молочной фермы на 400 голов беспривязного содержания с доильно-молочным блоком в селе Нившера; </w:t>
      </w:r>
    </w:p>
    <w:p w:rsidR="00300AAE" w:rsidRPr="007749C6" w:rsidRDefault="00300AAE" w:rsidP="00300AAE">
      <w:pPr>
        <w:pStyle w:val="ac"/>
        <w:numPr>
          <w:ilvl w:val="0"/>
          <w:numId w:val="18"/>
        </w:numPr>
        <w:tabs>
          <w:tab w:val="left" w:pos="993"/>
        </w:tabs>
        <w:ind w:left="0" w:firstLine="567"/>
        <w:jc w:val="both"/>
        <w:rPr>
          <w:rFonts w:ascii="Times New Roman" w:hAnsi="Times New Roman"/>
          <w:sz w:val="24"/>
          <w:szCs w:val="24"/>
        </w:rPr>
      </w:pPr>
      <w:r w:rsidRPr="007749C6">
        <w:rPr>
          <w:rFonts w:ascii="Times New Roman" w:hAnsi="Times New Roman"/>
          <w:sz w:val="24"/>
          <w:szCs w:val="24"/>
        </w:rPr>
        <w:t>Строительство животноводческого помещения на 452 голов в с.Богородск;</w:t>
      </w:r>
    </w:p>
    <w:p w:rsidR="00300AAE" w:rsidRPr="007749C6" w:rsidRDefault="00300AAE" w:rsidP="00300AAE">
      <w:pPr>
        <w:pStyle w:val="ac"/>
        <w:numPr>
          <w:ilvl w:val="0"/>
          <w:numId w:val="18"/>
        </w:numPr>
        <w:tabs>
          <w:tab w:val="left" w:pos="993"/>
        </w:tabs>
        <w:ind w:left="0" w:firstLine="567"/>
        <w:jc w:val="both"/>
        <w:rPr>
          <w:rFonts w:ascii="Times New Roman" w:hAnsi="Times New Roman"/>
          <w:sz w:val="24"/>
          <w:szCs w:val="24"/>
        </w:rPr>
      </w:pPr>
      <w:r w:rsidRPr="007749C6">
        <w:rPr>
          <w:rFonts w:ascii="Times New Roman" w:hAnsi="Times New Roman"/>
          <w:sz w:val="24"/>
          <w:szCs w:val="24"/>
        </w:rPr>
        <w:t>Строительство молочно-товарной фермы с выращиванием молодняка на 859 голов КРС.</w:t>
      </w:r>
    </w:p>
    <w:p w:rsidR="00300AAE" w:rsidRPr="007749C6" w:rsidRDefault="00300AAE" w:rsidP="00300AAE">
      <w:pPr>
        <w:pStyle w:val="ac"/>
        <w:numPr>
          <w:ilvl w:val="0"/>
          <w:numId w:val="18"/>
        </w:numPr>
        <w:tabs>
          <w:tab w:val="left" w:pos="993"/>
        </w:tabs>
        <w:ind w:left="0" w:firstLine="567"/>
        <w:jc w:val="both"/>
        <w:rPr>
          <w:rFonts w:ascii="Times New Roman" w:hAnsi="Times New Roman"/>
          <w:sz w:val="24"/>
          <w:szCs w:val="24"/>
        </w:rPr>
      </w:pPr>
      <w:r w:rsidRPr="007749C6">
        <w:rPr>
          <w:rFonts w:ascii="Times New Roman" w:hAnsi="Times New Roman"/>
          <w:sz w:val="24"/>
          <w:szCs w:val="24"/>
        </w:rPr>
        <w:t>Строительство комбикормового цеха в ООО «Небдинский» (срок реализации проекта 2021 год.</w:t>
      </w:r>
    </w:p>
    <w:p w:rsidR="00300AAE" w:rsidRPr="007749C6" w:rsidRDefault="00300AAE" w:rsidP="00300AAE">
      <w:pPr>
        <w:pStyle w:val="ac"/>
        <w:ind w:firstLine="567"/>
        <w:jc w:val="both"/>
        <w:rPr>
          <w:rFonts w:ascii="Times New Roman" w:hAnsi="Times New Roman"/>
          <w:color w:val="2E2E2E"/>
          <w:sz w:val="24"/>
          <w:szCs w:val="24"/>
        </w:rPr>
      </w:pPr>
      <w:r w:rsidRPr="007749C6">
        <w:rPr>
          <w:rFonts w:ascii="Times New Roman" w:hAnsi="Times New Roman"/>
          <w:color w:val="2E2E2E"/>
          <w:sz w:val="24"/>
          <w:szCs w:val="24"/>
        </w:rPr>
        <w:t>Также, в 2021 году в рамках реализации проекта «Народный бюджет» в сфере агропромышленного комплекса будет реализован проект по модернизации пекарни в с. Мордино, а именно проведен полный ремонт здания действующей пекарни.</w:t>
      </w:r>
    </w:p>
    <w:p w:rsidR="00146CAA" w:rsidRPr="007749C6" w:rsidRDefault="00146CAA" w:rsidP="00146CAA">
      <w:pPr>
        <w:pStyle w:val="1"/>
      </w:pPr>
      <w:r w:rsidRPr="007749C6">
        <w:t xml:space="preserve">1.4 </w:t>
      </w:r>
      <w:bookmarkStart w:id="44" w:name="_Toc185782407"/>
      <w:r w:rsidRPr="007749C6">
        <w:t>Транспортное обеспечение</w:t>
      </w:r>
      <w:bookmarkEnd w:id="41"/>
      <w:bookmarkEnd w:id="44"/>
    </w:p>
    <w:p w:rsidR="00146CAA" w:rsidRPr="007749C6" w:rsidRDefault="00146CAA" w:rsidP="00146CAA"/>
    <w:p w:rsidR="00146CAA" w:rsidRPr="007749C6" w:rsidRDefault="00146CAA" w:rsidP="00146CAA">
      <w:pPr>
        <w:ind w:firstLine="709"/>
        <w:jc w:val="both"/>
      </w:pPr>
      <w:r w:rsidRPr="007749C6">
        <w:t xml:space="preserve">Существующее транспортное обеспечение МР «Корткеросский» представлено автомобильными дорогами. Общая протяженность автомобильных дорог с твердым покрытием  составила 453,534 км. </w:t>
      </w:r>
    </w:p>
    <w:p w:rsidR="00146CAA" w:rsidRPr="007749C6" w:rsidRDefault="00146CAA" w:rsidP="00146CAA">
      <w:pPr>
        <w:ind w:firstLine="709"/>
        <w:jc w:val="both"/>
      </w:pPr>
      <w:r w:rsidRPr="007749C6">
        <w:t>В районе существует относительно развитая сеть автомобильных дорог общего пользования, что позволяет вести лесозаготовку в большинстве лесничеств. Густота дорог общего пользования на 1000 км</w:t>
      </w:r>
      <w:r w:rsidRPr="007749C6">
        <w:rPr>
          <w:vertAlign w:val="superscript"/>
        </w:rPr>
        <w:t>2</w:t>
      </w:r>
      <w:r w:rsidRPr="007749C6">
        <w:t xml:space="preserve"> территории составила 26,0 км (по состоянию на конец 2020 г.). Густота дорог влияет на экономическую доступность к лесным ресурсам района, позволяет осваивать их значительные объемы. Основа сети лесовозных дорог района была заложена в советское время. Ее ключевыми элементами являются дорога от г. Сыктывкар до с. Усть-Кулом, проходящая по территории района с запада на восток, а также два ответвления от нее: от с. Сторожевск на севере до с. Нившера и от с. Корткерос на юг до с. Мордино и далее до д. Лопыдино</w:t>
      </w:r>
    </w:p>
    <w:p w:rsidR="00146CAA" w:rsidRPr="007749C6" w:rsidRDefault="00146CAA" w:rsidP="00146CAA">
      <w:pPr>
        <w:ind w:firstLine="709"/>
        <w:jc w:val="both"/>
      </w:pPr>
      <w:r w:rsidRPr="007749C6">
        <w:t>По территории района проходят дороги общего пользования, находящиеся в государственной собственности Республики Коми, протяженность дорог общего пользования на территории района составляет 358,845 км. Протяженность дорог общего пользования местного значения на территории района составляет 156,450 км.</w:t>
      </w:r>
    </w:p>
    <w:p w:rsidR="00146CAA" w:rsidRPr="007749C6" w:rsidRDefault="00146CAA" w:rsidP="00146CAA">
      <w:pPr>
        <w:ind w:firstLine="709"/>
        <w:jc w:val="both"/>
        <w:rPr>
          <w:b/>
        </w:rPr>
      </w:pPr>
      <w:r w:rsidRPr="007749C6">
        <w:t xml:space="preserve"> </w:t>
      </w:r>
    </w:p>
    <w:p w:rsidR="005D7660" w:rsidRPr="007749C6" w:rsidRDefault="001C5927" w:rsidP="00D24664">
      <w:pPr>
        <w:pStyle w:val="1"/>
      </w:pPr>
      <w:r w:rsidRPr="007749C6">
        <w:t xml:space="preserve">1.5 </w:t>
      </w:r>
      <w:r w:rsidR="00C833D3" w:rsidRPr="007749C6">
        <w:t xml:space="preserve"> Население</w:t>
      </w:r>
      <w:bookmarkEnd w:id="42"/>
    </w:p>
    <w:p w:rsidR="00953001" w:rsidRPr="007749C6" w:rsidRDefault="00953001" w:rsidP="00953001"/>
    <w:p w:rsidR="008C23EF" w:rsidRPr="007749C6" w:rsidRDefault="008C23EF" w:rsidP="008C23EF">
      <w:pPr>
        <w:pStyle w:val="25"/>
        <w:ind w:firstLine="709"/>
        <w:jc w:val="both"/>
        <w:rPr>
          <w:noProof w:val="0"/>
          <w:sz w:val="24"/>
          <w:szCs w:val="24"/>
        </w:rPr>
      </w:pPr>
      <w:r w:rsidRPr="007749C6">
        <w:rPr>
          <w:noProof w:val="0"/>
          <w:sz w:val="24"/>
          <w:szCs w:val="24"/>
        </w:rPr>
        <w:t>Численность населения на 1 января 2020 года в районе составила 17  963</w:t>
      </w:r>
      <w:r w:rsidRPr="007749C6">
        <w:rPr>
          <w:noProof w:val="0"/>
          <w:color w:val="FF0000"/>
          <w:sz w:val="24"/>
          <w:szCs w:val="24"/>
        </w:rPr>
        <w:t xml:space="preserve"> </w:t>
      </w:r>
      <w:r w:rsidRPr="007749C6">
        <w:rPr>
          <w:noProof w:val="0"/>
          <w:sz w:val="24"/>
          <w:szCs w:val="24"/>
        </w:rPr>
        <w:t>человек или уменьшилась на 108 человек к 1 января 2019 года (по имеющейся информации Комистата).</w:t>
      </w:r>
    </w:p>
    <w:p w:rsidR="008C23EF" w:rsidRPr="007749C6" w:rsidRDefault="008C23EF" w:rsidP="008C23EF">
      <w:pPr>
        <w:pStyle w:val="25"/>
        <w:ind w:firstLine="709"/>
        <w:jc w:val="both"/>
        <w:rPr>
          <w:sz w:val="24"/>
          <w:szCs w:val="24"/>
        </w:rPr>
      </w:pPr>
      <w:r w:rsidRPr="007749C6">
        <w:rPr>
          <w:sz w:val="24"/>
          <w:szCs w:val="24"/>
        </w:rPr>
        <w:t xml:space="preserve">  Демографическая ситуация в муниципальном районе «Корткеросский» в  январе-ноябре 2020 года по сравнению с аналогичным периодом прошлого года характеризовалась снижением рождаемости ростом смертности. В январе-ноябре 2020 года число родившихся </w:t>
      </w:r>
      <w:r w:rsidRPr="007749C6">
        <w:rPr>
          <w:sz w:val="24"/>
          <w:szCs w:val="24"/>
        </w:rPr>
        <w:lastRenderedPageBreak/>
        <w:t xml:space="preserve">уменьшилось на 9 человек (составило 200 человек), число умерших увеличилось на 9 человек (составило 271 человек), аналогично к соответствующему периоду прошлого года.     </w:t>
      </w:r>
    </w:p>
    <w:p w:rsidR="008C23EF" w:rsidRPr="007749C6" w:rsidRDefault="008C23EF" w:rsidP="008C23EF">
      <w:pPr>
        <w:pStyle w:val="25"/>
        <w:jc w:val="both"/>
        <w:rPr>
          <w:sz w:val="24"/>
          <w:szCs w:val="24"/>
        </w:rPr>
      </w:pPr>
      <w:r w:rsidRPr="007749C6">
        <w:rPr>
          <w:sz w:val="24"/>
          <w:szCs w:val="24"/>
        </w:rPr>
        <w:t xml:space="preserve">            Естественная убыль населения за январь-ноябрь 2020 года составила 71 человек  (в 2019 году - 53 человека).</w:t>
      </w:r>
    </w:p>
    <w:p w:rsidR="008C23EF" w:rsidRPr="007749C6" w:rsidRDefault="008C23EF" w:rsidP="008C23EF">
      <w:pPr>
        <w:pStyle w:val="18"/>
        <w:ind w:firstLine="709"/>
        <w:rPr>
          <w:rFonts w:ascii="Times New Roman" w:hAnsi="Times New Roman"/>
          <w:szCs w:val="24"/>
        </w:rPr>
      </w:pPr>
      <w:r w:rsidRPr="007749C6">
        <w:rPr>
          <w:rFonts w:ascii="Times New Roman" w:hAnsi="Times New Roman"/>
          <w:szCs w:val="24"/>
        </w:rPr>
        <w:t>За январь – ноябрь 2020 года коэффициент рождаемости (на 1000 человек населения), по сравнению с прошлым годом снизился с 12,7 до 12,2 (по республике - с 9,6 до 9,2).</w:t>
      </w:r>
    </w:p>
    <w:p w:rsidR="008C23EF" w:rsidRPr="007749C6" w:rsidRDefault="008C23EF" w:rsidP="008C23EF">
      <w:pPr>
        <w:pStyle w:val="18"/>
        <w:ind w:firstLine="709"/>
        <w:rPr>
          <w:rFonts w:ascii="Times New Roman" w:hAnsi="Times New Roman"/>
          <w:szCs w:val="24"/>
        </w:rPr>
      </w:pPr>
      <w:r w:rsidRPr="007749C6">
        <w:rPr>
          <w:rFonts w:ascii="Times New Roman" w:hAnsi="Times New Roman"/>
          <w:szCs w:val="24"/>
        </w:rPr>
        <w:t xml:space="preserve">Коэффициент смертности (число умерших на 1000 человек населения) увеличился с 15,9 до 16,5 (по республике: рост с 11,9 до 12,9). </w:t>
      </w:r>
    </w:p>
    <w:p w:rsidR="008C23EF" w:rsidRPr="007749C6" w:rsidRDefault="008C23EF" w:rsidP="008C23EF">
      <w:pPr>
        <w:autoSpaceDE w:val="0"/>
        <w:autoSpaceDN w:val="0"/>
        <w:adjustRightInd w:val="0"/>
        <w:ind w:firstLine="720"/>
        <w:jc w:val="both"/>
      </w:pPr>
      <w:r w:rsidRPr="007749C6">
        <w:t xml:space="preserve">Миграция населения в январе – ноябре 2020 года: в район прибыло 802 человека, или на 38 человек меньше, чем за соответствующий период  2019 года, выбыло 900 человек, что на 28 человек больше, чем в аналогичном периоде прошлого года. Миграционная убыль в январе – ноябре 2020 года составила 98 человек. </w:t>
      </w:r>
    </w:p>
    <w:p w:rsidR="008C23EF" w:rsidRPr="007749C6" w:rsidRDefault="008C23EF" w:rsidP="008C23EF">
      <w:pPr>
        <w:rPr>
          <w:b/>
        </w:rPr>
      </w:pPr>
    </w:p>
    <w:p w:rsidR="005D7660" w:rsidRPr="007749C6" w:rsidRDefault="005D7660" w:rsidP="00A74682">
      <w:pPr>
        <w:rPr>
          <w:b/>
        </w:rPr>
      </w:pPr>
    </w:p>
    <w:p w:rsidR="001919D9" w:rsidRPr="007749C6" w:rsidRDefault="001919D9" w:rsidP="001919D9">
      <w:pPr>
        <w:ind w:firstLine="567"/>
        <w:jc w:val="center"/>
        <w:rPr>
          <w:b/>
        </w:rPr>
      </w:pPr>
      <w:r w:rsidRPr="007749C6">
        <w:rPr>
          <w:b/>
        </w:rPr>
        <w:t>1.6. Жилищный фонд</w:t>
      </w:r>
    </w:p>
    <w:p w:rsidR="001919D9" w:rsidRPr="007749C6" w:rsidRDefault="001919D9" w:rsidP="001919D9">
      <w:pPr>
        <w:ind w:firstLine="567"/>
        <w:jc w:val="both"/>
      </w:pPr>
      <w:r w:rsidRPr="007749C6">
        <w:t>Общая площадь жилых помещений на 01.01.2021 на территории района составила 654,71 тыс. м</w:t>
      </w:r>
      <w:r w:rsidRPr="007749C6">
        <w:rPr>
          <w:vertAlign w:val="superscript"/>
        </w:rPr>
        <w:t>2</w:t>
      </w:r>
      <w:r w:rsidRPr="007749C6">
        <w:t>. Из них по видам собственности – муниципальная 78,9 тыс. м</w:t>
      </w:r>
      <w:r w:rsidRPr="007749C6">
        <w:rPr>
          <w:vertAlign w:val="superscript"/>
        </w:rPr>
        <w:t>2</w:t>
      </w:r>
      <w:r w:rsidRPr="007749C6">
        <w:t>, частная – 575,81 тыс. м</w:t>
      </w:r>
      <w:r w:rsidRPr="007749C6">
        <w:rPr>
          <w:vertAlign w:val="superscript"/>
        </w:rPr>
        <w:t>2</w:t>
      </w:r>
      <w:r w:rsidRPr="007749C6">
        <w:t>.</w:t>
      </w:r>
    </w:p>
    <w:p w:rsidR="001919D9" w:rsidRPr="007749C6" w:rsidRDefault="001919D9" w:rsidP="001919D9">
      <w:pPr>
        <w:ind w:firstLine="567"/>
        <w:jc w:val="both"/>
      </w:pPr>
      <w:r w:rsidRPr="007749C6">
        <w:t>По материалу стен кирпичные – 52,44 тыс. м</w:t>
      </w:r>
      <w:r w:rsidRPr="007749C6">
        <w:rPr>
          <w:vertAlign w:val="superscript"/>
        </w:rPr>
        <w:t>2</w:t>
      </w:r>
      <w:r w:rsidRPr="007749C6">
        <w:t>, панельные – 36,5 тыс. м</w:t>
      </w:r>
      <w:r w:rsidRPr="007749C6">
        <w:rPr>
          <w:vertAlign w:val="superscript"/>
        </w:rPr>
        <w:t>2</w:t>
      </w:r>
      <w:r w:rsidRPr="007749C6">
        <w:t>, блочные – 3,9 тыс. м</w:t>
      </w:r>
      <w:r w:rsidRPr="007749C6">
        <w:rPr>
          <w:vertAlign w:val="superscript"/>
        </w:rPr>
        <w:t>2</w:t>
      </w:r>
      <w:r w:rsidRPr="007749C6">
        <w:t>, деревянные – 520,23 тыс. м</w:t>
      </w:r>
      <w:r w:rsidRPr="007749C6">
        <w:rPr>
          <w:vertAlign w:val="superscript"/>
        </w:rPr>
        <w:t>2</w:t>
      </w:r>
      <w:r w:rsidRPr="007749C6">
        <w:t>, прочие – 41,64 тыс. м</w:t>
      </w:r>
      <w:r w:rsidRPr="007749C6">
        <w:rPr>
          <w:vertAlign w:val="superscript"/>
        </w:rPr>
        <w:t>2</w:t>
      </w:r>
      <w:r w:rsidRPr="007749C6">
        <w:t xml:space="preserve">. </w:t>
      </w:r>
    </w:p>
    <w:p w:rsidR="001919D9" w:rsidRPr="007749C6" w:rsidRDefault="001919D9" w:rsidP="001919D9">
      <w:pPr>
        <w:ind w:firstLine="567"/>
        <w:jc w:val="both"/>
      </w:pPr>
      <w:r w:rsidRPr="007749C6">
        <w:t>На одного жителя приходится 36,26 м</w:t>
      </w:r>
      <w:r w:rsidRPr="007749C6">
        <w:rPr>
          <w:vertAlign w:val="superscript"/>
        </w:rPr>
        <w:t>2</w:t>
      </w:r>
      <w:r w:rsidRPr="007749C6">
        <w:t xml:space="preserve"> общей площади жилых помещений.</w:t>
      </w:r>
    </w:p>
    <w:p w:rsidR="001919D9" w:rsidRPr="007749C6" w:rsidRDefault="001919D9" w:rsidP="001919D9">
      <w:pPr>
        <w:ind w:firstLine="567"/>
        <w:jc w:val="both"/>
      </w:pPr>
      <w:r w:rsidRPr="007749C6">
        <w:t>В районе отмечается высокий уровень обеспеченности жилищной обеспеченности, это связано с увеличением строительства нового жилищного фонда.</w:t>
      </w:r>
    </w:p>
    <w:p w:rsidR="005D7660" w:rsidRPr="007749C6" w:rsidRDefault="005D7660" w:rsidP="00A74682">
      <w:pPr>
        <w:ind w:firstLine="709"/>
        <w:jc w:val="both"/>
      </w:pPr>
    </w:p>
    <w:p w:rsidR="005D7660" w:rsidRPr="007749C6" w:rsidRDefault="005D7660" w:rsidP="00D24664">
      <w:pPr>
        <w:pStyle w:val="1"/>
      </w:pPr>
      <w:bookmarkStart w:id="45" w:name="_Toc501217740"/>
      <w:r w:rsidRPr="007749C6">
        <w:t>1.</w:t>
      </w:r>
      <w:r w:rsidR="001C5927" w:rsidRPr="007749C6">
        <w:t>7</w:t>
      </w:r>
      <w:r w:rsidRPr="007749C6">
        <w:t xml:space="preserve"> Культурно-бытовое обслуживание населения</w:t>
      </w:r>
      <w:bookmarkEnd w:id="45"/>
    </w:p>
    <w:p w:rsidR="00692D95" w:rsidRPr="007749C6" w:rsidRDefault="00692D95" w:rsidP="00692D95">
      <w:pPr>
        <w:ind w:firstLine="709"/>
        <w:jc w:val="both"/>
        <w:rPr>
          <w:b/>
        </w:rPr>
      </w:pPr>
      <w:r w:rsidRPr="007749C6">
        <w:rPr>
          <w:b/>
        </w:rPr>
        <w:t>Учреждения образования</w:t>
      </w:r>
    </w:p>
    <w:p w:rsidR="00692D95" w:rsidRPr="007749C6" w:rsidRDefault="00692D95" w:rsidP="00692D95">
      <w:pPr>
        <w:ind w:firstLine="720"/>
      </w:pPr>
      <w:r w:rsidRPr="007749C6">
        <w:t>Система образования муниципального района «Корткеросский», курируемая Управлением образования администрации района, представлена 25 образовательными организациями, в которых по состоянию на 1 января 2021 года обучается 2061 школьника, 999 воспитанника дошкольного образования и 726 воспитанников дополнительного образования.</w:t>
      </w:r>
    </w:p>
    <w:p w:rsidR="00692D95" w:rsidRPr="007749C6" w:rsidRDefault="00692D95" w:rsidP="00692D95">
      <w:pPr>
        <w:pStyle w:val="aa"/>
        <w:spacing w:before="0" w:beforeAutospacing="0" w:after="0"/>
        <w:ind w:firstLine="720"/>
        <w:jc w:val="both"/>
      </w:pPr>
      <w:r w:rsidRPr="007749C6">
        <w:t>На территории района расположено Государственное специальное (коррекционное) образовательное учреждение для обучающихся, воспитанников с ограниченными возможностями здоровья - «Специальная (коррекционная) общеобразовательная школа-интернат № 10 VIII вида».</w:t>
      </w:r>
    </w:p>
    <w:p w:rsidR="00692D95" w:rsidRPr="007749C6" w:rsidRDefault="00692D95" w:rsidP="00692D95">
      <w:pPr>
        <w:autoSpaceDE w:val="0"/>
        <w:autoSpaceDN w:val="0"/>
        <w:adjustRightInd w:val="0"/>
        <w:ind w:firstLine="720"/>
        <w:jc w:val="both"/>
        <w:rPr>
          <w:iCs/>
        </w:rPr>
      </w:pPr>
      <w:r w:rsidRPr="007749C6">
        <w:rPr>
          <w:iCs/>
        </w:rPr>
        <w:t>В с. Корткерос действует Муниципальная образовательная организация "Районный центр дополнительного образования" с. Корткерос (МОО РЦДО с. Корткерос).</w:t>
      </w:r>
    </w:p>
    <w:p w:rsidR="00692D95" w:rsidRPr="007749C6" w:rsidRDefault="00692D95" w:rsidP="00692D95">
      <w:pPr>
        <w:ind w:firstLine="720"/>
        <w:jc w:val="both"/>
      </w:pPr>
      <w:r w:rsidRPr="007749C6">
        <w:t xml:space="preserve">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 по сравнению с 2015 годом была снижена за счет проведения ремонтных работ в рамках Соглашений по выделению субсидий, строительства новых зданий и ликвидации старых зданий. </w:t>
      </w:r>
    </w:p>
    <w:p w:rsidR="005D7660" w:rsidRPr="007749C6" w:rsidRDefault="005D7660" w:rsidP="00A74682">
      <w:pPr>
        <w:rPr>
          <w:b/>
        </w:rPr>
      </w:pPr>
    </w:p>
    <w:p w:rsidR="005D7660" w:rsidRPr="007749C6" w:rsidRDefault="005D7660" w:rsidP="00A74682">
      <w:pPr>
        <w:ind w:firstLine="708"/>
        <w:rPr>
          <w:b/>
          <w:color w:val="000000"/>
        </w:rPr>
      </w:pPr>
      <w:r w:rsidRPr="007749C6">
        <w:rPr>
          <w:b/>
          <w:color w:val="000000"/>
        </w:rPr>
        <w:t>Физкультурные и спортивные сооружения</w:t>
      </w:r>
    </w:p>
    <w:p w:rsidR="00E44A80" w:rsidRPr="007749C6" w:rsidRDefault="00E44A80" w:rsidP="00E44A80">
      <w:pPr>
        <w:ind w:firstLine="709"/>
        <w:jc w:val="both"/>
      </w:pPr>
      <w:r w:rsidRPr="007749C6">
        <w:t>Численность систематически занимающихся физической культуры и спорта составила 5868 человек.</w:t>
      </w:r>
    </w:p>
    <w:p w:rsidR="00E44A80" w:rsidRPr="007749C6" w:rsidRDefault="00E44A80" w:rsidP="00E44A80">
      <w:pPr>
        <w:ind w:firstLine="709"/>
        <w:jc w:val="both"/>
      </w:pPr>
      <w:r w:rsidRPr="007749C6">
        <w:t>Обучающихся по видам спорта за 2020 года составила 754 в возрасте с 6 до 18 лет. Подготовлено спортсменов, выполнивших спортивные и массовые разряды 63 человека.</w:t>
      </w:r>
    </w:p>
    <w:p w:rsidR="00E44A80" w:rsidRPr="007749C6" w:rsidRDefault="00E44A80" w:rsidP="00E44A80">
      <w:pPr>
        <w:ind w:firstLine="709"/>
        <w:jc w:val="both"/>
      </w:pPr>
      <w:r w:rsidRPr="007749C6">
        <w:t>По состоянию на 1 января 2021 года отрасль физической культуры и спорта в Корткеросском районе представляют следующие муниципальные бюджетные учреждения:</w:t>
      </w:r>
    </w:p>
    <w:p w:rsidR="00E44A80" w:rsidRPr="007749C6" w:rsidRDefault="00E44A80" w:rsidP="00E44A80">
      <w:pPr>
        <w:ind w:firstLine="709"/>
        <w:jc w:val="both"/>
      </w:pPr>
      <w:r w:rsidRPr="007749C6">
        <w:lastRenderedPageBreak/>
        <w:t>1) МБУДО «Корткеросская детско-юношеская спортивная школа»;</w:t>
      </w:r>
    </w:p>
    <w:p w:rsidR="00E44A80" w:rsidRPr="007749C6" w:rsidRDefault="00E44A80" w:rsidP="00E44A80">
      <w:pPr>
        <w:ind w:firstLine="709"/>
        <w:jc w:val="both"/>
      </w:pPr>
      <w:r w:rsidRPr="007749C6">
        <w:t>2) МБУДО «Комплексная детско-юношеская спортивная школа Корткеросского района»</w:t>
      </w:r>
    </w:p>
    <w:p w:rsidR="00E44A80" w:rsidRPr="007749C6" w:rsidRDefault="00E44A80" w:rsidP="00E44A80">
      <w:pPr>
        <w:ind w:firstLine="709"/>
        <w:jc w:val="both"/>
      </w:pPr>
      <w:r w:rsidRPr="007749C6">
        <w:t>3) МБУ «Центр спортивных мероприятий Корткеросского района»</w:t>
      </w:r>
    </w:p>
    <w:p w:rsidR="00E44A80" w:rsidRPr="007749C6" w:rsidRDefault="00E44A80" w:rsidP="00E44A80">
      <w:pPr>
        <w:ind w:firstLine="709"/>
        <w:jc w:val="both"/>
      </w:pPr>
      <w:r w:rsidRPr="007749C6">
        <w:t>В процессе реализации Программы в 2020 году достигнуты следующие основные результаты:</w:t>
      </w:r>
    </w:p>
    <w:p w:rsidR="00E44A80" w:rsidRPr="007749C6" w:rsidRDefault="00E44A80" w:rsidP="00E44A80">
      <w:pPr>
        <w:ind w:firstLine="709"/>
        <w:jc w:val="both"/>
      </w:pPr>
      <w:r w:rsidRPr="007749C6">
        <w:t>- доля граждан, систематически занимающегося физической культурой и спортом составила 35,6 %.</w:t>
      </w:r>
    </w:p>
    <w:p w:rsidR="00E44A80" w:rsidRPr="007749C6" w:rsidRDefault="00E44A80" w:rsidP="00E44A80">
      <w:pPr>
        <w:ind w:firstLine="709"/>
        <w:jc w:val="both"/>
      </w:pPr>
      <w:r w:rsidRPr="007749C6">
        <w:t>- обеспеченность населения спортивными сооружениями составила 57,60 %;</w:t>
      </w:r>
    </w:p>
    <w:p w:rsidR="00E44A80" w:rsidRPr="007749C6" w:rsidRDefault="00E44A80" w:rsidP="00E44A80">
      <w:pPr>
        <w:ind w:firstLine="709"/>
        <w:jc w:val="both"/>
      </w:pPr>
      <w:r w:rsidRPr="007749C6">
        <w:t>- доля инвалидов и лиц с ограниченными возможностями здоровья, занимающихся физической культурой и спортом в общей численности данной категории населения составила 9,70 %</w:t>
      </w:r>
    </w:p>
    <w:p w:rsidR="00E44A80" w:rsidRPr="007749C6" w:rsidRDefault="00E44A80" w:rsidP="00E44A80">
      <w:pPr>
        <w:ind w:firstLine="709"/>
        <w:jc w:val="both"/>
      </w:pPr>
      <w:r w:rsidRPr="007749C6">
        <w:t>По состоянию на 31 декабря 2020 года на территории муниципального района действуют 70 спортивных объектов различной направленности.</w:t>
      </w:r>
    </w:p>
    <w:p w:rsidR="00E44A80" w:rsidRPr="007749C6" w:rsidRDefault="00E44A80" w:rsidP="00E44A80">
      <w:pPr>
        <w:ind w:firstLine="709"/>
        <w:jc w:val="both"/>
      </w:pPr>
      <w:r w:rsidRPr="007749C6">
        <w:t>В 2020 году был сделан большой упор на ремонт спортивных объектов, а также строительство новых объектов:</w:t>
      </w:r>
    </w:p>
    <w:p w:rsidR="00E44A80" w:rsidRPr="007749C6" w:rsidRDefault="00E44A80" w:rsidP="00E44A80">
      <w:pPr>
        <w:ind w:firstLine="709"/>
        <w:jc w:val="both"/>
      </w:pPr>
      <w:r w:rsidRPr="007749C6">
        <w:t> </w:t>
      </w:r>
    </w:p>
    <w:p w:rsidR="00E44A80" w:rsidRPr="007749C6" w:rsidRDefault="00E44A80" w:rsidP="00E44A80">
      <w:pPr>
        <w:ind w:firstLine="709"/>
        <w:jc w:val="both"/>
      </w:pPr>
      <w:r w:rsidRPr="007749C6">
        <w:t>1) Реализовали два проекта в рамках «Народного бюджета» по строительству спортивных площадок с уличными тренажерами в с. Додзь и с. Мордино;</w:t>
      </w:r>
    </w:p>
    <w:p w:rsidR="00E44A80" w:rsidRPr="007749C6" w:rsidRDefault="00E44A80" w:rsidP="00E44A80">
      <w:pPr>
        <w:ind w:firstLine="709"/>
        <w:jc w:val="both"/>
      </w:pPr>
      <w:r w:rsidRPr="007749C6">
        <w:t>2) Провели капитальный ремонт спортивного зала п. Усть-Лэкчим;</w:t>
      </w:r>
    </w:p>
    <w:p w:rsidR="00E44A80" w:rsidRPr="007749C6" w:rsidRDefault="00E44A80" w:rsidP="00E44A80">
      <w:pPr>
        <w:ind w:firstLine="709"/>
        <w:jc w:val="both"/>
      </w:pPr>
      <w:r w:rsidRPr="007749C6">
        <w:t>3) Восстановили отмостку и дренажную систему лыжной базы с. Большелуг;</w:t>
      </w:r>
    </w:p>
    <w:p w:rsidR="00E44A80" w:rsidRPr="007749C6" w:rsidRDefault="00E44A80" w:rsidP="00E44A80">
      <w:pPr>
        <w:ind w:firstLine="709"/>
        <w:jc w:val="both"/>
      </w:pPr>
      <w:r w:rsidRPr="007749C6">
        <w:t>4) Провели работы по ремонту системы отопления лыжной базы с. Мордино (добавили радиаторы системы отопления в туалет и коридор);</w:t>
      </w:r>
    </w:p>
    <w:p w:rsidR="00E44A80" w:rsidRPr="007749C6" w:rsidRDefault="00E44A80" w:rsidP="00E44A80">
      <w:pPr>
        <w:ind w:firstLine="709"/>
        <w:jc w:val="both"/>
      </w:pPr>
      <w:r w:rsidRPr="007749C6">
        <w:t>5) Провели замену кровли и окон, а также восстановили систему водоотведения спортивного зала с. Богородск (лыжная база);</w:t>
      </w:r>
    </w:p>
    <w:p w:rsidR="00E44A80" w:rsidRPr="007749C6" w:rsidRDefault="00E44A80" w:rsidP="00E44A80">
      <w:pPr>
        <w:ind w:firstLine="709"/>
        <w:jc w:val="both"/>
      </w:pPr>
      <w:r w:rsidRPr="007749C6">
        <w:t>6) Построили биатлонное стрельбище на 10 установок на лыжной базе с. Корткерос.</w:t>
      </w:r>
    </w:p>
    <w:p w:rsidR="00E44A80" w:rsidRPr="007749C6" w:rsidRDefault="00E44A80" w:rsidP="00E44A80">
      <w:pPr>
        <w:ind w:firstLine="709"/>
        <w:jc w:val="both"/>
      </w:pPr>
      <w:r w:rsidRPr="007749C6">
        <w:t>Кроме этого завершили проектирования и прошли государственную экспертизу проектной документации «Лыжной базы» с. Нившера, для последующего включения в адресную инвестиционную программу Республики Коми с целью строительства объекта в 2022 году.</w:t>
      </w:r>
    </w:p>
    <w:p w:rsidR="00E44A80" w:rsidRPr="007749C6" w:rsidRDefault="00E44A80" w:rsidP="00E44A80">
      <w:pPr>
        <w:ind w:firstLine="709"/>
        <w:jc w:val="both"/>
      </w:pPr>
      <w:r w:rsidRPr="007749C6">
        <w:t> </w:t>
      </w:r>
    </w:p>
    <w:p w:rsidR="00E44A80" w:rsidRPr="007749C6" w:rsidRDefault="00E44A80" w:rsidP="00E44A80">
      <w:pPr>
        <w:ind w:firstLine="709"/>
        <w:jc w:val="both"/>
      </w:pPr>
      <w:r w:rsidRPr="007749C6">
        <w:t>Задачи на 2021 год:</w:t>
      </w:r>
    </w:p>
    <w:p w:rsidR="00E44A80" w:rsidRPr="007749C6" w:rsidRDefault="00E44A80" w:rsidP="00E44A80">
      <w:pPr>
        <w:ind w:firstLine="709"/>
        <w:jc w:val="both"/>
      </w:pPr>
      <w:r w:rsidRPr="007749C6">
        <w:t>- Ремонт кровли лыжной базы с. Мордино;</w:t>
      </w:r>
    </w:p>
    <w:p w:rsidR="00E44A80" w:rsidRPr="007749C6" w:rsidRDefault="00E44A80" w:rsidP="00E44A80">
      <w:pPr>
        <w:ind w:firstLine="709"/>
        <w:jc w:val="both"/>
      </w:pPr>
      <w:r w:rsidRPr="007749C6">
        <w:t>- Замена окон в спортивном зале с. Богородск;</w:t>
      </w:r>
    </w:p>
    <w:p w:rsidR="00E44A80" w:rsidRPr="007749C6" w:rsidRDefault="00E44A80" w:rsidP="00E44A80">
      <w:pPr>
        <w:ind w:firstLine="709"/>
        <w:jc w:val="both"/>
      </w:pPr>
      <w:r w:rsidRPr="007749C6">
        <w:t>- Ремонт спортивного клуба п. Подтыбок;</w:t>
      </w:r>
    </w:p>
    <w:p w:rsidR="00E44A80" w:rsidRPr="007749C6" w:rsidRDefault="00E44A80" w:rsidP="00E44A80">
      <w:pPr>
        <w:ind w:firstLine="709"/>
        <w:jc w:val="both"/>
      </w:pPr>
      <w:r w:rsidRPr="007749C6">
        <w:t>- Реализация одного проекта в рамках «Народного бюджета» в сфере спорта;</w:t>
      </w:r>
    </w:p>
    <w:p w:rsidR="00E44A80" w:rsidRPr="007749C6" w:rsidRDefault="00E44A80" w:rsidP="00E44A80">
      <w:pPr>
        <w:ind w:firstLine="709"/>
        <w:jc w:val="both"/>
      </w:pPr>
      <w:r w:rsidRPr="007749C6">
        <w:t>- Увеличение количества присвоенных спортивно-массовых разрядов в детско-юношеских спортивных школах;</w:t>
      </w:r>
    </w:p>
    <w:p w:rsidR="00E44A80" w:rsidRPr="007749C6" w:rsidRDefault="00E44A80" w:rsidP="00E44A80">
      <w:pPr>
        <w:ind w:firstLine="709"/>
        <w:jc w:val="both"/>
      </w:pPr>
      <w:r w:rsidRPr="007749C6">
        <w:t>- Укрепление материально-технической базы учреждений спорта</w:t>
      </w:r>
    </w:p>
    <w:p w:rsidR="00E44A80" w:rsidRPr="007749C6" w:rsidRDefault="00E44A80" w:rsidP="00E44A80">
      <w:pPr>
        <w:ind w:firstLine="709"/>
        <w:jc w:val="both"/>
      </w:pPr>
    </w:p>
    <w:p w:rsidR="005D7660" w:rsidRPr="007749C6" w:rsidRDefault="005D7660" w:rsidP="00A74682">
      <w:pPr>
        <w:ind w:firstLine="709"/>
        <w:jc w:val="both"/>
        <w:rPr>
          <w:rStyle w:val="24"/>
          <w:rFonts w:ascii="Times New Roman" w:hAnsi="Times New Roman"/>
        </w:rPr>
      </w:pPr>
      <w:r w:rsidRPr="007749C6">
        <w:rPr>
          <w:rStyle w:val="24"/>
          <w:rFonts w:ascii="Times New Roman" w:hAnsi="Times New Roman"/>
        </w:rPr>
        <w:t xml:space="preserve">Некоторые спортивные объекты, расположенные на территории района, имеют большой процент износа. </w:t>
      </w:r>
    </w:p>
    <w:p w:rsidR="001C5927" w:rsidRPr="007749C6" w:rsidRDefault="001C5927" w:rsidP="00A74682">
      <w:pPr>
        <w:ind w:firstLine="708"/>
        <w:rPr>
          <w:b/>
        </w:rPr>
      </w:pPr>
    </w:p>
    <w:p w:rsidR="005D7660" w:rsidRPr="007749C6" w:rsidRDefault="005D7660" w:rsidP="00A74682">
      <w:pPr>
        <w:ind w:firstLine="708"/>
        <w:rPr>
          <w:b/>
        </w:rPr>
      </w:pPr>
      <w:r w:rsidRPr="007749C6">
        <w:rPr>
          <w:b/>
        </w:rPr>
        <w:t>Учреждения здравоохранения и социального обеспечения</w:t>
      </w:r>
    </w:p>
    <w:p w:rsidR="005D7660" w:rsidRPr="007749C6" w:rsidRDefault="005D7660" w:rsidP="00A74682">
      <w:pPr>
        <w:ind w:firstLine="851"/>
      </w:pPr>
      <w:r w:rsidRPr="007749C6">
        <w:t>Медицинскую деятельность на территории муниципального района «Корткеросский» осуществляет ГБУЗ РК «Корткеросская ЦРБ». В ее составе работают  фельдшерско-акушерски</w:t>
      </w:r>
      <w:r w:rsidR="001919D9" w:rsidRPr="007749C6">
        <w:t>е</w:t>
      </w:r>
      <w:r w:rsidRPr="007749C6">
        <w:t xml:space="preserve"> пункт</w:t>
      </w:r>
      <w:r w:rsidR="001919D9" w:rsidRPr="007749C6">
        <w:t>ы</w:t>
      </w:r>
      <w:r w:rsidRPr="007749C6">
        <w:t xml:space="preserve">, </w:t>
      </w:r>
      <w:r w:rsidR="001919D9" w:rsidRPr="007749C6">
        <w:t>врачебные амбулатории и две больницы.</w:t>
      </w:r>
    </w:p>
    <w:p w:rsidR="005D7660" w:rsidRPr="007749C6" w:rsidRDefault="005D7660" w:rsidP="00A74682">
      <w:pPr>
        <w:ind w:firstLine="851"/>
      </w:pPr>
      <w:r w:rsidRPr="007749C6">
        <w:t>Хорошо отлажены и продолжают развиваться в районе система здравоохранения и социальная сфера. На его террит</w:t>
      </w:r>
      <w:r w:rsidR="001919D9" w:rsidRPr="007749C6">
        <w:t xml:space="preserve">ории функционируют две больницы, </w:t>
      </w:r>
      <w:r w:rsidRPr="007749C6">
        <w:t>2</w:t>
      </w:r>
      <w:r w:rsidR="001919D9" w:rsidRPr="007749C6">
        <w:t>5</w:t>
      </w:r>
      <w:r w:rsidRPr="007749C6">
        <w:t xml:space="preserve"> фельдшерско–акушерских пунктов, </w:t>
      </w:r>
      <w:r w:rsidR="001919D9" w:rsidRPr="007749C6">
        <w:t>5</w:t>
      </w:r>
      <w:r w:rsidRPr="007749C6">
        <w:t xml:space="preserve"> врачебных амбулаторий</w:t>
      </w:r>
      <w:r w:rsidR="001919D9" w:rsidRPr="007749C6">
        <w:t>.</w:t>
      </w:r>
      <w:r w:rsidRPr="007749C6">
        <w:t xml:space="preserve"> </w:t>
      </w:r>
    </w:p>
    <w:p w:rsidR="005D7660" w:rsidRPr="007749C6" w:rsidRDefault="005D7660" w:rsidP="00A74682">
      <w:pPr>
        <w:ind w:firstLine="720"/>
        <w:jc w:val="both"/>
        <w:rPr>
          <w:color w:val="000000"/>
        </w:rPr>
      </w:pPr>
      <w:r w:rsidRPr="007749C6">
        <w:rPr>
          <w:color w:val="000000"/>
        </w:rPr>
        <w:lastRenderedPageBreak/>
        <w:t>Большинство зданий здравоохранения нуждаются в капитальном ремонте</w:t>
      </w:r>
      <w:r w:rsidR="001919D9" w:rsidRPr="007749C6">
        <w:rPr>
          <w:color w:val="000000"/>
        </w:rPr>
        <w:t xml:space="preserve">. В ближайший период планируется строительств </w:t>
      </w:r>
      <w:r w:rsidR="00E44A80" w:rsidRPr="007749C6">
        <w:rPr>
          <w:color w:val="000000"/>
        </w:rPr>
        <w:t xml:space="preserve">15 </w:t>
      </w:r>
      <w:r w:rsidR="001919D9" w:rsidRPr="007749C6">
        <w:rPr>
          <w:color w:val="000000"/>
        </w:rPr>
        <w:t>ФАПов</w:t>
      </w:r>
      <w:r w:rsidR="00E44A80" w:rsidRPr="007749C6">
        <w:rPr>
          <w:color w:val="000000"/>
        </w:rPr>
        <w:t>,</w:t>
      </w:r>
      <w:r w:rsidR="001919D9" w:rsidRPr="007749C6">
        <w:rPr>
          <w:color w:val="000000"/>
        </w:rPr>
        <w:t xml:space="preserve"> 2 врачебных амбулаторий (в с.Нившера и с.Мордино) и 1 участковая больница в с.Сторожевск</w:t>
      </w:r>
      <w:r w:rsidRPr="007749C6">
        <w:rPr>
          <w:color w:val="000000"/>
        </w:rPr>
        <w:t>.</w:t>
      </w:r>
    </w:p>
    <w:p w:rsidR="005D7660" w:rsidRPr="007749C6" w:rsidRDefault="005D7660" w:rsidP="00A74682">
      <w:pPr>
        <w:rPr>
          <w:b/>
        </w:rPr>
      </w:pPr>
    </w:p>
    <w:p w:rsidR="007E5812" w:rsidRPr="007749C6" w:rsidRDefault="007E5812" w:rsidP="007E5812">
      <w:pPr>
        <w:ind w:firstLine="720"/>
        <w:rPr>
          <w:b/>
        </w:rPr>
      </w:pPr>
      <w:r w:rsidRPr="007749C6">
        <w:rPr>
          <w:b/>
        </w:rPr>
        <w:t>Учреждения культуры, искусства и отдыха</w:t>
      </w:r>
    </w:p>
    <w:p w:rsidR="007E5812" w:rsidRPr="007749C6" w:rsidRDefault="007E5812" w:rsidP="007E5812">
      <w:pPr>
        <w:pStyle w:val="aa"/>
        <w:spacing w:before="0" w:beforeAutospacing="0" w:after="0"/>
        <w:ind w:firstLine="709"/>
        <w:jc w:val="both"/>
        <w:rPr>
          <w:color w:val="2E2E2E"/>
        </w:rPr>
      </w:pPr>
      <w:r w:rsidRPr="007749C6">
        <w:rPr>
          <w:rStyle w:val="a9"/>
          <w:b w:val="0"/>
          <w:color w:val="2E2E2E"/>
          <w:bdr w:val="none" w:sz="0" w:space="0" w:color="auto" w:frame="1"/>
        </w:rPr>
        <w:t>Сеть учреждений культуры Корткеросского района состоит из пяти муниципальных учреждений.</w:t>
      </w:r>
    </w:p>
    <w:p w:rsidR="007E5812" w:rsidRPr="007749C6" w:rsidRDefault="007E5812" w:rsidP="007E5812">
      <w:pPr>
        <w:pStyle w:val="aa"/>
        <w:numPr>
          <w:ilvl w:val="0"/>
          <w:numId w:val="14"/>
        </w:numPr>
        <w:spacing w:before="0" w:beforeAutospacing="0" w:after="0"/>
        <w:jc w:val="both"/>
        <w:rPr>
          <w:color w:val="2E2E2E"/>
        </w:rPr>
      </w:pPr>
      <w:r w:rsidRPr="007749C6">
        <w:rPr>
          <w:rStyle w:val="a9"/>
          <w:b w:val="0"/>
          <w:color w:val="2E2E2E"/>
          <w:bdr w:val="none" w:sz="0" w:space="0" w:color="auto" w:frame="1"/>
        </w:rPr>
        <w:t xml:space="preserve">МБУ "Корткеросский центр культуры и досуга": </w:t>
      </w:r>
      <w:r w:rsidRPr="007749C6">
        <w:rPr>
          <w:color w:val="2E2E2E"/>
        </w:rPr>
        <w:t>25 культурно-досуговых учреждений (из них 24 филиала);</w:t>
      </w:r>
    </w:p>
    <w:p w:rsidR="007E5812" w:rsidRPr="007749C6" w:rsidRDefault="007E5812" w:rsidP="007E5812">
      <w:pPr>
        <w:pStyle w:val="aa"/>
        <w:numPr>
          <w:ilvl w:val="0"/>
          <w:numId w:val="14"/>
        </w:numPr>
        <w:spacing w:before="0" w:beforeAutospacing="0" w:after="0"/>
        <w:jc w:val="both"/>
        <w:rPr>
          <w:color w:val="2E2E2E"/>
        </w:rPr>
      </w:pPr>
      <w:r w:rsidRPr="007749C6">
        <w:rPr>
          <w:rStyle w:val="a9"/>
          <w:b w:val="0"/>
          <w:color w:val="2E2E2E"/>
          <w:bdr w:val="none" w:sz="0" w:space="0" w:color="auto" w:frame="1"/>
        </w:rPr>
        <w:t xml:space="preserve">МУ "Корткеросская централизованная библиотечная система: </w:t>
      </w:r>
      <w:r w:rsidRPr="007749C6">
        <w:rPr>
          <w:color w:val="2E2E2E"/>
        </w:rPr>
        <w:t>1 центральная библиотека и 21 филиал;</w:t>
      </w:r>
    </w:p>
    <w:p w:rsidR="007E5812" w:rsidRPr="007749C6" w:rsidRDefault="007E5812" w:rsidP="007E5812">
      <w:pPr>
        <w:pStyle w:val="aa"/>
        <w:numPr>
          <w:ilvl w:val="0"/>
          <w:numId w:val="14"/>
        </w:numPr>
        <w:spacing w:before="0" w:beforeAutospacing="0" w:after="0"/>
        <w:jc w:val="both"/>
        <w:rPr>
          <w:color w:val="2E2E2E"/>
        </w:rPr>
      </w:pPr>
      <w:r w:rsidRPr="007749C6">
        <w:rPr>
          <w:rStyle w:val="a9"/>
          <w:b w:val="0"/>
          <w:color w:val="2E2E2E"/>
          <w:bdr w:val="none" w:sz="0" w:space="0" w:color="auto" w:frame="1"/>
        </w:rPr>
        <w:t>МБУДО "Корткеросская районная школа искусств";</w:t>
      </w:r>
    </w:p>
    <w:p w:rsidR="007E5812" w:rsidRPr="007749C6" w:rsidRDefault="007E5812" w:rsidP="007E5812">
      <w:pPr>
        <w:pStyle w:val="aa"/>
        <w:numPr>
          <w:ilvl w:val="0"/>
          <w:numId w:val="14"/>
        </w:numPr>
        <w:spacing w:before="0" w:beforeAutospacing="0" w:after="0"/>
        <w:jc w:val="both"/>
        <w:rPr>
          <w:color w:val="2E2E2E"/>
        </w:rPr>
      </w:pPr>
      <w:r w:rsidRPr="007749C6">
        <w:rPr>
          <w:rStyle w:val="a9"/>
          <w:b w:val="0"/>
          <w:color w:val="2E2E2E"/>
          <w:bdr w:val="none" w:sz="0" w:space="0" w:color="auto" w:frame="1"/>
        </w:rPr>
        <w:t xml:space="preserve">МУ "Корткеросский районный историко-краеведческий музей" и </w:t>
      </w:r>
      <w:r w:rsidRPr="007749C6">
        <w:rPr>
          <w:color w:val="2E2E2E"/>
        </w:rPr>
        <w:t>1 филиал в с. Нёбдино Корткеросского района (Литературный музей В.А.Савина);</w:t>
      </w:r>
    </w:p>
    <w:p w:rsidR="007E5812" w:rsidRPr="007749C6" w:rsidRDefault="007E5812" w:rsidP="007E5812">
      <w:pPr>
        <w:pStyle w:val="aa"/>
        <w:numPr>
          <w:ilvl w:val="0"/>
          <w:numId w:val="14"/>
        </w:numPr>
        <w:spacing w:before="0" w:beforeAutospacing="0" w:after="0"/>
        <w:jc w:val="both"/>
        <w:rPr>
          <w:bCs/>
          <w:color w:val="474747"/>
        </w:rPr>
      </w:pPr>
      <w:r w:rsidRPr="007749C6">
        <w:rPr>
          <w:rStyle w:val="a9"/>
          <w:b w:val="0"/>
          <w:color w:val="2E2E2E"/>
          <w:bdr w:val="none" w:sz="0" w:space="0" w:color="auto" w:frame="1"/>
        </w:rPr>
        <w:t>МБУ "Центр коми культуры Корткеросского района.</w:t>
      </w:r>
    </w:p>
    <w:p w:rsidR="007E5812" w:rsidRPr="007749C6" w:rsidRDefault="007E5812" w:rsidP="007E5812">
      <w:pPr>
        <w:pStyle w:val="aa"/>
        <w:spacing w:before="0" w:beforeAutospacing="0" w:after="0"/>
        <w:jc w:val="both"/>
        <w:rPr>
          <w:b/>
        </w:rPr>
      </w:pPr>
    </w:p>
    <w:p w:rsidR="007E5812" w:rsidRPr="007749C6" w:rsidRDefault="007E5812" w:rsidP="007E5812">
      <w:pPr>
        <w:pStyle w:val="aa"/>
        <w:spacing w:before="0" w:beforeAutospacing="0" w:after="0"/>
        <w:ind w:firstLine="709"/>
        <w:jc w:val="both"/>
        <w:rPr>
          <w:color w:val="2E2E2E"/>
        </w:rPr>
      </w:pPr>
      <w:r w:rsidRPr="007749C6">
        <w:rPr>
          <w:b/>
        </w:rPr>
        <w:t>Учреждения отдыха</w:t>
      </w:r>
      <w:r w:rsidRPr="007749C6">
        <w:rPr>
          <w:color w:val="2E2E2E"/>
        </w:rPr>
        <w:t xml:space="preserve"> </w:t>
      </w:r>
    </w:p>
    <w:p w:rsidR="007E5812" w:rsidRPr="007749C6" w:rsidRDefault="007E5812" w:rsidP="007E5812">
      <w:pPr>
        <w:pStyle w:val="aa"/>
        <w:spacing w:before="0" w:beforeAutospacing="0" w:after="0"/>
        <w:ind w:firstLine="709"/>
        <w:jc w:val="both"/>
        <w:rPr>
          <w:color w:val="2E2E2E"/>
        </w:rPr>
      </w:pPr>
      <w:r w:rsidRPr="007749C6">
        <w:rPr>
          <w:color w:val="2E2E2E"/>
        </w:rPr>
        <w:t>Богатый природный потенциал Корткеросского района, этно-исторические достопримечательности, близость к столице республики, транспортная доступность основных, перспективных для развития туризма и рекреации, объектов дает возможность для организации на территории муниципального района туристских маршрутов различных направлений.</w:t>
      </w:r>
    </w:p>
    <w:p w:rsidR="007E5812" w:rsidRPr="007749C6" w:rsidRDefault="007E5812" w:rsidP="007E5812">
      <w:pPr>
        <w:pStyle w:val="aa"/>
        <w:spacing w:before="0" w:beforeAutospacing="0" w:after="0"/>
        <w:ind w:firstLine="709"/>
        <w:jc w:val="both"/>
        <w:rPr>
          <w:color w:val="2E2E2E"/>
        </w:rPr>
      </w:pPr>
      <w:r w:rsidRPr="007749C6">
        <w:rPr>
          <w:color w:val="2E2E2E"/>
        </w:rPr>
        <w:t>Корткеросские реки богаты рыбой, а леса и луга - дичью, зверем и разнообразными дикоросами. Это дополнительные туристские ресурсы муниципального района.</w:t>
      </w:r>
    </w:p>
    <w:p w:rsidR="007E5812" w:rsidRPr="007749C6" w:rsidRDefault="007E5812" w:rsidP="007E5812">
      <w:pPr>
        <w:pStyle w:val="aa"/>
        <w:spacing w:before="0" w:beforeAutospacing="0" w:after="0"/>
        <w:ind w:firstLine="709"/>
        <w:jc w:val="both"/>
        <w:rPr>
          <w:color w:val="2E2E2E"/>
        </w:rPr>
      </w:pPr>
      <w:r w:rsidRPr="007749C6">
        <w:rPr>
          <w:color w:val="2E2E2E"/>
        </w:rPr>
        <w:t>Для тех, кто устал от городского шума и суеты, есть возможность провести выходные дни на туристских базах, расположенных на территории района:</w:t>
      </w:r>
    </w:p>
    <w:p w:rsidR="007E5812" w:rsidRPr="007749C6" w:rsidRDefault="004E5757" w:rsidP="007E5812">
      <w:pPr>
        <w:pStyle w:val="aa"/>
        <w:numPr>
          <w:ilvl w:val="0"/>
          <w:numId w:val="15"/>
        </w:numPr>
        <w:spacing w:before="0" w:beforeAutospacing="0" w:after="0"/>
        <w:ind w:left="714" w:firstLine="709"/>
        <w:jc w:val="both"/>
      </w:pPr>
      <w:hyperlink r:id="rId24" w:history="1">
        <w:r w:rsidR="007E5812" w:rsidRPr="007749C6">
          <w:rPr>
            <w:rStyle w:val="a4"/>
            <w:color w:val="auto"/>
          </w:rPr>
          <w:t>База отдыха Зорникова А.Д.</w:t>
        </w:r>
      </w:hyperlink>
      <w:r w:rsidR="007E5812" w:rsidRPr="007749C6">
        <w:t> (п. Визябож)   </w:t>
      </w:r>
    </w:p>
    <w:p w:rsidR="007E5812" w:rsidRPr="007749C6" w:rsidRDefault="004E5757" w:rsidP="007E5812">
      <w:pPr>
        <w:pStyle w:val="aa"/>
        <w:numPr>
          <w:ilvl w:val="0"/>
          <w:numId w:val="15"/>
        </w:numPr>
        <w:spacing w:before="0" w:beforeAutospacing="0" w:after="0"/>
        <w:ind w:left="714" w:firstLine="709"/>
        <w:jc w:val="both"/>
      </w:pPr>
      <w:hyperlink r:id="rId25" w:history="1">
        <w:r w:rsidR="007E5812" w:rsidRPr="007749C6">
          <w:rPr>
            <w:rStyle w:val="a4"/>
            <w:color w:val="auto"/>
          </w:rPr>
          <w:t>«Шишкин лес»</w:t>
        </w:r>
      </w:hyperlink>
      <w:r w:rsidR="007E5812" w:rsidRPr="007749C6">
        <w:t> (с.Маджа)</w:t>
      </w:r>
    </w:p>
    <w:p w:rsidR="007E5812" w:rsidRPr="007749C6" w:rsidRDefault="007E5812" w:rsidP="007E5812">
      <w:pPr>
        <w:pStyle w:val="aa"/>
        <w:numPr>
          <w:ilvl w:val="0"/>
          <w:numId w:val="15"/>
        </w:numPr>
        <w:spacing w:before="0" w:beforeAutospacing="0" w:after="0"/>
        <w:ind w:left="714" w:firstLine="709"/>
        <w:jc w:val="both"/>
      </w:pPr>
      <w:r w:rsidRPr="007749C6">
        <w:t>База отдыха «Майбыр» (с.Сторожевск)</w:t>
      </w:r>
    </w:p>
    <w:p w:rsidR="007E5812" w:rsidRPr="007749C6" w:rsidRDefault="004E5757" w:rsidP="007E5812">
      <w:pPr>
        <w:pStyle w:val="aa"/>
        <w:numPr>
          <w:ilvl w:val="0"/>
          <w:numId w:val="15"/>
        </w:numPr>
        <w:spacing w:before="0" w:beforeAutospacing="0" w:after="0"/>
        <w:ind w:left="714" w:firstLine="709"/>
        <w:jc w:val="both"/>
      </w:pPr>
      <w:hyperlink r:id="rId26" w:history="1">
        <w:r w:rsidR="007E5812" w:rsidRPr="007749C6">
          <w:rPr>
            <w:rStyle w:val="a4"/>
            <w:color w:val="auto"/>
          </w:rPr>
          <w:t>База отдыха "У дяди Вани"</w:t>
        </w:r>
      </w:hyperlink>
      <w:r w:rsidR="007E5812" w:rsidRPr="007749C6">
        <w:t> (с. Корткерос)</w:t>
      </w:r>
    </w:p>
    <w:p w:rsidR="007E5812" w:rsidRPr="007749C6" w:rsidRDefault="007E5812" w:rsidP="007E5812">
      <w:pPr>
        <w:pStyle w:val="aa"/>
        <w:spacing w:before="0" w:beforeAutospacing="0" w:after="0"/>
        <w:ind w:firstLine="709"/>
        <w:jc w:val="both"/>
      </w:pPr>
      <w:r w:rsidRPr="007749C6">
        <w:t>Перспективное направление в развитии агротуризма - это р</w:t>
      </w:r>
      <w:r w:rsidRPr="007749C6">
        <w:rPr>
          <w:color w:val="2E2E2E"/>
        </w:rPr>
        <w:t>азмещение туристов на крестьянских подворьях, в старинных избах (гостевых домах), где можно познакомиться с повседневным деревенским бытом, и организация краеведческих маршрутов по муниципальному району. Наиболее перспективны для реализации данного направления населенные пункты: д.Троицк, с.Богородск, с.Небдино, с.Пезмег, д.Лопыдино, п.Намск, д.Четдино, д.Ивановская, с.Додзь.</w:t>
      </w:r>
    </w:p>
    <w:p w:rsidR="007E5812" w:rsidRPr="007749C6" w:rsidRDefault="007E5812" w:rsidP="007E5812">
      <w:pPr>
        <w:pStyle w:val="aa"/>
        <w:spacing w:before="0" w:beforeAutospacing="0" w:after="0"/>
        <w:ind w:firstLine="709"/>
        <w:jc w:val="both"/>
      </w:pPr>
      <w:r w:rsidRPr="007749C6">
        <w:t>В местечке Малая Додзь на базе крестьянского хозяйства ООО «Мичаин» к услугам гостей предоставлен добротный деревенский дом, в котором можно провести активные, увлекательные и незабываемые выходные дни по программе </w:t>
      </w:r>
      <w:hyperlink r:id="rId27" w:history="1">
        <w:r w:rsidRPr="007749C6">
          <w:rPr>
            <w:rStyle w:val="a4"/>
            <w:color w:val="auto"/>
          </w:rPr>
          <w:t>«Агротур - Бабушка Додзь»</w:t>
        </w:r>
      </w:hyperlink>
      <w:r w:rsidRPr="007749C6">
        <w:t>.</w:t>
      </w:r>
    </w:p>
    <w:p w:rsidR="007E5812" w:rsidRPr="007749C6" w:rsidRDefault="007E5812" w:rsidP="007E5812">
      <w:pPr>
        <w:pStyle w:val="aa"/>
        <w:spacing w:before="0" w:beforeAutospacing="0" w:after="0"/>
        <w:ind w:firstLine="709"/>
        <w:jc w:val="both"/>
      </w:pPr>
      <w:r w:rsidRPr="007749C6">
        <w:t>В целях развития культурно-познавательного туризма на территории Корткеросского района, сохранения, возрождения и поддержки народных традиций ежегодно в феврале месяце в с.Нёбдино проходит </w:t>
      </w:r>
      <w:hyperlink r:id="rId28" w:history="1">
        <w:r w:rsidRPr="007749C6">
          <w:rPr>
            <w:rStyle w:val="a4"/>
            <w:color w:val="auto"/>
          </w:rPr>
          <w:t>Межпоселенческая Афанасьевская ярмарка</w:t>
        </w:r>
      </w:hyperlink>
      <w:r w:rsidRPr="007749C6">
        <w:t>, где можно познакомиться с </w:t>
      </w:r>
      <w:hyperlink r:id="rId29" w:history="1">
        <w:r w:rsidRPr="007749C6">
          <w:rPr>
            <w:rStyle w:val="a4"/>
            <w:color w:val="auto"/>
          </w:rPr>
          <w:t>мастерами прикладного творчества</w:t>
        </w:r>
      </w:hyperlink>
      <w:r w:rsidRPr="007749C6">
        <w:t>, в июле - межрегиональный фестиваль кузнечного мастерства «Кőрт Айка», который проходит в селе Корткерос, в марте -  Республиканский лыжный фестиваль на лямпах, лызях, охотничьих и гоночных лыжах «Лямпиада».</w:t>
      </w:r>
    </w:p>
    <w:p w:rsidR="007E5812" w:rsidRPr="007749C6" w:rsidRDefault="007E5812" w:rsidP="007E5812">
      <w:pPr>
        <w:rPr>
          <w:b/>
        </w:rPr>
      </w:pPr>
    </w:p>
    <w:p w:rsidR="005D7660" w:rsidRPr="007749C6" w:rsidRDefault="005D7660" w:rsidP="00A74682">
      <w:pPr>
        <w:rPr>
          <w:b/>
        </w:rPr>
      </w:pPr>
    </w:p>
    <w:p w:rsidR="005D7660" w:rsidRPr="007749C6" w:rsidRDefault="005D7660" w:rsidP="00A74682">
      <w:pPr>
        <w:rPr>
          <w:b/>
        </w:rPr>
      </w:pPr>
    </w:p>
    <w:p w:rsidR="00146CAA" w:rsidRPr="007749C6" w:rsidRDefault="00146CAA" w:rsidP="00146CAA">
      <w:pPr>
        <w:pStyle w:val="1"/>
      </w:pPr>
      <w:bookmarkStart w:id="46" w:name="_Toc501217741"/>
      <w:r w:rsidRPr="007749C6">
        <w:lastRenderedPageBreak/>
        <w:t xml:space="preserve">1.8  </w:t>
      </w:r>
      <w:bookmarkStart w:id="47" w:name="_Toc153485499"/>
      <w:bookmarkStart w:id="48" w:name="_Toc185782411"/>
      <w:r w:rsidRPr="007749C6">
        <w:t>Инженерное обеспечение</w:t>
      </w:r>
      <w:bookmarkEnd w:id="46"/>
      <w:bookmarkEnd w:id="47"/>
      <w:bookmarkEnd w:id="48"/>
    </w:p>
    <w:p w:rsidR="00146CAA" w:rsidRPr="007749C6" w:rsidRDefault="00146CAA" w:rsidP="00146CAA">
      <w:pPr>
        <w:ind w:firstLine="709"/>
        <w:rPr>
          <w:b/>
        </w:rPr>
      </w:pPr>
      <w:r w:rsidRPr="007749C6">
        <w:rPr>
          <w:b/>
        </w:rPr>
        <w:t>Связь</w:t>
      </w:r>
    </w:p>
    <w:p w:rsidR="00146CAA" w:rsidRPr="007749C6" w:rsidRDefault="00146CAA" w:rsidP="00146CAA">
      <w:pPr>
        <w:ind w:firstLine="708"/>
        <w:jc w:val="both"/>
      </w:pPr>
      <w:r w:rsidRPr="007749C6">
        <w:t>На территории МР «Корткеросский» услуги местной телефонной связи оказывает «Коми филиал ОАО «Северо-Западный Телеком». В районе 25 телефонных станций, из низ 11 - цифровые.</w:t>
      </w:r>
    </w:p>
    <w:p w:rsidR="00146CAA" w:rsidRPr="007749C6" w:rsidRDefault="00146CAA" w:rsidP="00146CAA">
      <w:pPr>
        <w:ind w:firstLine="709"/>
        <w:jc w:val="both"/>
      </w:pPr>
      <w:r w:rsidRPr="007749C6">
        <w:t>На территории МР «Корткеросский» оказывают услуги сотовой связи 4 оператора: ЗАО «Теле 2 Коми»; ОАО «Мобильные ТелеСистемы»; Сыктывкарское региональное отделение Уральского филиала ОАО «Мегафон» и ОАО «Вымпел-Коммуникации».</w:t>
      </w:r>
    </w:p>
    <w:p w:rsidR="00146CAA" w:rsidRPr="007749C6" w:rsidRDefault="00146CAA" w:rsidP="00146CAA"/>
    <w:p w:rsidR="00146CAA" w:rsidRPr="007749C6" w:rsidRDefault="00146CAA" w:rsidP="00146CAA">
      <w:pPr>
        <w:ind w:firstLine="709"/>
        <w:rPr>
          <w:b/>
        </w:rPr>
      </w:pPr>
      <w:r w:rsidRPr="007749C6">
        <w:rPr>
          <w:b/>
        </w:rPr>
        <w:t>Водоснабжение</w:t>
      </w:r>
    </w:p>
    <w:p w:rsidR="00146CAA" w:rsidRPr="007749C6" w:rsidRDefault="00146CAA" w:rsidP="00146CAA">
      <w:pPr>
        <w:ind w:firstLine="709"/>
        <w:jc w:val="both"/>
      </w:pPr>
      <w:r w:rsidRPr="007749C6">
        <w:t xml:space="preserve">Пресные подземные воды района используются для водоснабжения большинства населенных пунктов района. </w:t>
      </w:r>
    </w:p>
    <w:p w:rsidR="00146CAA" w:rsidRPr="007749C6" w:rsidRDefault="00146CAA" w:rsidP="00146CAA">
      <w:pPr>
        <w:ind w:firstLine="709"/>
        <w:jc w:val="both"/>
        <w:rPr>
          <w:spacing w:val="8"/>
        </w:rPr>
      </w:pPr>
      <w:r w:rsidRPr="007749C6">
        <w:t>На балансе Корткеросского филиала АО «Коми тепловая компания» находится 19 водозаборных скважин (с. Корткерос, с. Сторожевск, п. Аджером, с. Небдино, с. Нившера, п. Подтыбок, с. Богородск, с. Мордино, п. Усть-Лэкчим), общий дебит скважин составляет 5,06 тыс. м</w:t>
      </w:r>
      <w:r w:rsidRPr="007749C6">
        <w:rPr>
          <w:vertAlign w:val="superscript"/>
        </w:rPr>
        <w:t>3</w:t>
      </w:r>
      <w:r w:rsidRPr="007749C6">
        <w:t xml:space="preserve"> в сутки, в собственности администрации муниципального района «Корткеросский» находится 7 водозаборных скважин (на территории п. Визябож, п. Приозерный, п. Веселовка, с. Маджа, с. Большелуг). </w:t>
      </w:r>
    </w:p>
    <w:p w:rsidR="00146CAA" w:rsidRPr="007749C6" w:rsidRDefault="00146CAA" w:rsidP="00146CAA">
      <w:pPr>
        <w:shd w:val="clear" w:color="auto" w:fill="FFFFFF"/>
        <w:ind w:firstLine="720"/>
        <w:jc w:val="both"/>
        <w:rPr>
          <w:spacing w:val="4"/>
        </w:rPr>
      </w:pPr>
      <w:r w:rsidRPr="007749C6">
        <w:rPr>
          <w:spacing w:val="8"/>
        </w:rPr>
        <w:t>Более 60 % водозаборных скважин оборудованы на чирвинском озерно-</w:t>
      </w:r>
      <w:r w:rsidRPr="007749C6">
        <w:rPr>
          <w:spacing w:val="4"/>
        </w:rPr>
        <w:t>аллювиальном водоносном горизонте.</w:t>
      </w:r>
    </w:p>
    <w:p w:rsidR="00146CAA" w:rsidRPr="007749C6" w:rsidRDefault="00146CAA" w:rsidP="00146CAA">
      <w:pPr>
        <w:shd w:val="clear" w:color="auto" w:fill="FFFFFF"/>
        <w:ind w:firstLine="720"/>
        <w:jc w:val="both"/>
        <w:rPr>
          <w:spacing w:val="-5"/>
        </w:rPr>
      </w:pPr>
      <w:r w:rsidRPr="007749C6">
        <w:rPr>
          <w:spacing w:val="-5"/>
        </w:rPr>
        <w:t xml:space="preserve">Значительная доля населения района пользуются водой из колодцев. Количество общественных колодцев на территории муниципального района составляет 69 единиц (на территории сельских поселений Усть-Лэкчим, Позтыкерес, Подъельск, Керос, Намск, Подтыбок, Приозерный, Пезмег, Мордино). </w:t>
      </w:r>
    </w:p>
    <w:p w:rsidR="00146CAA" w:rsidRPr="007749C6" w:rsidRDefault="00146CAA" w:rsidP="00146CAA">
      <w:pPr>
        <w:shd w:val="clear" w:color="auto" w:fill="FFFFFF"/>
        <w:ind w:firstLine="720"/>
        <w:jc w:val="both"/>
      </w:pPr>
      <w:r w:rsidRPr="007749C6">
        <w:rPr>
          <w:spacing w:val="-5"/>
        </w:rPr>
        <w:t xml:space="preserve">При этом качество воды в них зачастую не отвечает санитарно-гигиеническим требованиям, чаще всего по содержанию мутности в питьевой воде (п. Аджером, с. Небдино, с. Нившера), по содержанию мутности и железа в с. Сторожевск, п. Приозерный, с. Маджа; по мутности и цветности – п. Подтыбок. </w:t>
      </w:r>
    </w:p>
    <w:p w:rsidR="00146CAA" w:rsidRPr="007749C6" w:rsidRDefault="00146CAA" w:rsidP="00146CAA">
      <w:pPr>
        <w:shd w:val="clear" w:color="auto" w:fill="FFFFFF"/>
        <w:ind w:firstLine="720"/>
        <w:jc w:val="both"/>
        <w:rPr>
          <w:spacing w:val="-2"/>
        </w:rPr>
      </w:pPr>
      <w:r w:rsidRPr="007749C6">
        <w:rPr>
          <w:spacing w:val="-3"/>
        </w:rPr>
        <w:t>Общая протяженность водопроводных сетей составляет 46,4 км., ц</w:t>
      </w:r>
      <w:r w:rsidRPr="007749C6">
        <w:rPr>
          <w:spacing w:val="-2"/>
        </w:rPr>
        <w:t xml:space="preserve">ентрализованное водоснабжение имеется в 7 населенных пунктах. </w:t>
      </w:r>
    </w:p>
    <w:p w:rsidR="00146CAA" w:rsidRPr="007749C6" w:rsidRDefault="00146CAA" w:rsidP="00146CAA">
      <w:pPr>
        <w:shd w:val="clear" w:color="auto" w:fill="FFFFFF"/>
        <w:ind w:firstLine="720"/>
        <w:jc w:val="both"/>
        <w:rPr>
          <w:spacing w:val="-2"/>
        </w:rPr>
      </w:pPr>
      <w:r w:rsidRPr="007749C6">
        <w:rPr>
          <w:spacing w:val="-2"/>
        </w:rPr>
        <w:t xml:space="preserve">В целях приведения качества воды в соответствие нормативным требованиям Корткеросским филиалом АО «Коми тепловая компания реализуется инвестиционная программа в сфере водоснабжения на 2019-2021 годы, в рамках которой выполняются мероприятия по установке водоочистных сооружений в с. Сторожевск, п. Подтыбок, с. Небдино, с. Нившера., планируется установка станций водоочистки на скважинах, находящихся в муниципальной собственности – с. Маджа, п. Приозерный, п. Веселовка; запланирован капитальный ремонт скважины, павильона скважины в п. Визябож.  </w:t>
      </w:r>
    </w:p>
    <w:p w:rsidR="00146CAA" w:rsidRPr="007749C6" w:rsidRDefault="00146CAA" w:rsidP="00146CAA"/>
    <w:p w:rsidR="00146CAA" w:rsidRPr="007749C6" w:rsidRDefault="00146CAA" w:rsidP="00146CAA">
      <w:pPr>
        <w:ind w:firstLine="709"/>
        <w:rPr>
          <w:b/>
        </w:rPr>
      </w:pPr>
      <w:r w:rsidRPr="007749C6">
        <w:rPr>
          <w:b/>
        </w:rPr>
        <w:t>Водоотведение</w:t>
      </w:r>
    </w:p>
    <w:p w:rsidR="00146CAA" w:rsidRPr="007749C6" w:rsidRDefault="00146CAA" w:rsidP="00146CAA">
      <w:pPr>
        <w:ind w:firstLine="709"/>
        <w:jc w:val="both"/>
      </w:pPr>
      <w:r w:rsidRPr="007749C6">
        <w:t xml:space="preserve">В большинстве населенных пунктов отсутствуют канализационные очистные сооружения, практически не ведется строительство сетей канализации, требуют ремонта и модернизации существующие системы канализации. Централизованным водоотведением оборудованы потребители с. Корткерос, п. Аджером, с. Сторожевск. </w:t>
      </w:r>
    </w:p>
    <w:p w:rsidR="00146CAA" w:rsidRPr="007749C6" w:rsidRDefault="00146CAA" w:rsidP="00146CAA">
      <w:pPr>
        <w:ind w:firstLine="709"/>
        <w:jc w:val="both"/>
      </w:pPr>
      <w:r w:rsidRPr="007749C6">
        <w:t>В общем объеме сточных вод основная</w:t>
      </w:r>
      <w:r w:rsidRPr="007749C6">
        <w:rPr>
          <w:caps/>
        </w:rPr>
        <w:t xml:space="preserve"> </w:t>
      </w:r>
      <w:r w:rsidRPr="007749C6">
        <w:t>доля приходится на население, предприятия и организации, ливневые и талые стоки с водосборной площади практически нигде не очищаются и ухудшают качество воды не меньше, чем промышленные и хозяйственно-бытовые стоки.</w:t>
      </w:r>
    </w:p>
    <w:p w:rsidR="00146CAA" w:rsidRPr="007749C6" w:rsidRDefault="00146CAA" w:rsidP="00146CAA">
      <w:pPr>
        <w:pStyle w:val="S1"/>
        <w:numPr>
          <w:ilvl w:val="0"/>
          <w:numId w:val="0"/>
        </w:numPr>
        <w:ind w:firstLine="709"/>
        <w:jc w:val="both"/>
        <w:rPr>
          <w:b w:val="0"/>
          <w:caps w:val="0"/>
        </w:rPr>
      </w:pPr>
      <w:r w:rsidRPr="007749C6">
        <w:rPr>
          <w:b w:val="0"/>
          <w:caps w:val="0"/>
          <w:spacing w:val="-2"/>
        </w:rPr>
        <w:t xml:space="preserve">Сброс сточных вод </w:t>
      </w:r>
      <w:r w:rsidRPr="007749C6">
        <w:rPr>
          <w:b w:val="0"/>
          <w:caps w:val="0"/>
        </w:rPr>
        <w:t xml:space="preserve">осуществляется в р. Кия-ю, оз. Аджером, руч. Безымянный. </w:t>
      </w:r>
    </w:p>
    <w:p w:rsidR="00146CAA" w:rsidRPr="007749C6" w:rsidRDefault="00146CAA" w:rsidP="00146CAA">
      <w:pPr>
        <w:pStyle w:val="S1"/>
        <w:numPr>
          <w:ilvl w:val="0"/>
          <w:numId w:val="0"/>
        </w:numPr>
        <w:ind w:firstLine="709"/>
        <w:jc w:val="both"/>
        <w:rPr>
          <w:b w:val="0"/>
          <w:caps w:val="0"/>
          <w:spacing w:val="-1"/>
        </w:rPr>
      </w:pPr>
      <w:r w:rsidRPr="007749C6">
        <w:rPr>
          <w:b w:val="0"/>
          <w:caps w:val="0"/>
        </w:rPr>
        <w:t xml:space="preserve">Очистные сооружения в районе не обеспечивает нормативную очистку сточных вод, поэтому в общем объеме сброса доля неочищенной воды составляет 97 %. Сооружения </w:t>
      </w:r>
      <w:r w:rsidRPr="007749C6">
        <w:rPr>
          <w:b w:val="0"/>
          <w:caps w:val="0"/>
          <w:spacing w:val="-4"/>
        </w:rPr>
        <w:lastRenderedPageBreak/>
        <w:t xml:space="preserve">биологической очистки в с. Корткерос работают с перегрузкой по объему, проектная мощность сооружения </w:t>
      </w:r>
      <w:r w:rsidRPr="007749C6">
        <w:rPr>
          <w:b w:val="0"/>
          <w:caps w:val="0"/>
          <w:spacing w:val="-2"/>
        </w:rPr>
        <w:t>- 700 м</w:t>
      </w:r>
      <w:r w:rsidRPr="007749C6">
        <w:rPr>
          <w:b w:val="0"/>
          <w:caps w:val="0"/>
          <w:spacing w:val="-2"/>
          <w:vertAlign w:val="superscript"/>
        </w:rPr>
        <w:t>3</w:t>
      </w:r>
      <w:r w:rsidRPr="007749C6">
        <w:rPr>
          <w:b w:val="0"/>
          <w:caps w:val="0"/>
          <w:spacing w:val="-2"/>
        </w:rPr>
        <w:t xml:space="preserve">/сут., во время пиковых нагрузок приходится перерабатывать объемы сточных </w:t>
      </w:r>
      <w:r w:rsidRPr="007749C6">
        <w:rPr>
          <w:b w:val="0"/>
          <w:caps w:val="0"/>
          <w:spacing w:val="-1"/>
        </w:rPr>
        <w:t xml:space="preserve">вод в 1,5 - 2 раза больше проектных. </w:t>
      </w:r>
    </w:p>
    <w:p w:rsidR="00146CAA" w:rsidRPr="007749C6" w:rsidRDefault="00146CAA" w:rsidP="00146CAA">
      <w:pPr>
        <w:pStyle w:val="S1"/>
        <w:numPr>
          <w:ilvl w:val="0"/>
          <w:numId w:val="0"/>
        </w:numPr>
        <w:ind w:firstLine="709"/>
        <w:jc w:val="both"/>
        <w:rPr>
          <w:b w:val="0"/>
          <w:spacing w:val="-1"/>
        </w:rPr>
      </w:pPr>
      <w:r w:rsidRPr="007749C6">
        <w:rPr>
          <w:b w:val="0"/>
          <w:caps w:val="0"/>
          <w:spacing w:val="-1"/>
        </w:rPr>
        <w:t>Общая протяженность сетей канализации составляет 16,034 км., износ сетей составляет 75-89%.</w:t>
      </w:r>
    </w:p>
    <w:p w:rsidR="00146CAA" w:rsidRPr="007749C6" w:rsidRDefault="00146CAA" w:rsidP="00146CAA">
      <w:pPr>
        <w:pStyle w:val="S1"/>
        <w:numPr>
          <w:ilvl w:val="0"/>
          <w:numId w:val="0"/>
        </w:numPr>
        <w:ind w:left="360" w:hanging="360"/>
        <w:jc w:val="both"/>
        <w:rPr>
          <w:b w:val="0"/>
        </w:rPr>
      </w:pPr>
    </w:p>
    <w:p w:rsidR="00146CAA" w:rsidRPr="007749C6" w:rsidRDefault="00146CAA" w:rsidP="00146CAA">
      <w:pPr>
        <w:ind w:firstLine="709"/>
        <w:rPr>
          <w:b/>
        </w:rPr>
      </w:pPr>
      <w:r w:rsidRPr="007749C6">
        <w:rPr>
          <w:b/>
        </w:rPr>
        <w:t>Теплоснабжение</w:t>
      </w:r>
    </w:p>
    <w:p w:rsidR="00146CAA" w:rsidRPr="007749C6" w:rsidRDefault="00146CAA" w:rsidP="00146CAA">
      <w:pPr>
        <w:ind w:firstLine="709"/>
        <w:jc w:val="both"/>
      </w:pPr>
      <w:r w:rsidRPr="007749C6">
        <w:t xml:space="preserve">Система теплоснабжения потребителей базируется на котельных (преимущественно малой мощности), работающих на угле, дровах и мазуте. Основная доля вырабатываемой котельными установками тепловой энергии потребляется в жилом секторе, на отопление административных и общественных зданий. </w:t>
      </w:r>
    </w:p>
    <w:p w:rsidR="00146CAA" w:rsidRPr="007749C6" w:rsidRDefault="00146CAA" w:rsidP="00146CAA">
      <w:pPr>
        <w:ind w:firstLine="720"/>
        <w:jc w:val="both"/>
      </w:pPr>
      <w:r w:rsidRPr="007749C6">
        <w:t>В целом для населенных пунктов характерна децентрализованная схема теплоснабжения небольших объектов (сельскохозяйственные и др. предприятия, общественные и административные здания).</w:t>
      </w:r>
    </w:p>
    <w:p w:rsidR="00146CAA" w:rsidRPr="007749C6" w:rsidRDefault="00146CAA" w:rsidP="00146CAA">
      <w:pPr>
        <w:ind w:firstLine="720"/>
        <w:jc w:val="both"/>
      </w:pPr>
      <w:r w:rsidRPr="007749C6">
        <w:t>В настоящее время теплоснабжение потребителей осуществляется от 15 коммунальных  котельных, из них:</w:t>
      </w:r>
    </w:p>
    <w:p w:rsidR="00146CAA" w:rsidRPr="007749C6" w:rsidRDefault="00146CAA" w:rsidP="00146CAA">
      <w:pPr>
        <w:widowControl w:val="0"/>
        <w:numPr>
          <w:ilvl w:val="0"/>
          <w:numId w:val="9"/>
        </w:numPr>
        <w:tabs>
          <w:tab w:val="clear" w:pos="720"/>
          <w:tab w:val="num" w:pos="1080"/>
        </w:tabs>
        <w:ind w:left="0" w:firstLine="720"/>
        <w:jc w:val="both"/>
        <w:rPr>
          <w:bCs/>
        </w:rPr>
      </w:pPr>
      <w:r w:rsidRPr="007749C6">
        <w:rPr>
          <w:bCs/>
        </w:rPr>
        <w:t>на мазуте – 2 (с. Корткерос, п. Аджером);</w:t>
      </w:r>
    </w:p>
    <w:p w:rsidR="00146CAA" w:rsidRPr="007749C6" w:rsidRDefault="00146CAA" w:rsidP="00146CAA">
      <w:pPr>
        <w:widowControl w:val="0"/>
        <w:numPr>
          <w:ilvl w:val="0"/>
          <w:numId w:val="9"/>
        </w:numPr>
        <w:tabs>
          <w:tab w:val="clear" w:pos="720"/>
          <w:tab w:val="num" w:pos="1080"/>
        </w:tabs>
        <w:ind w:left="0" w:firstLine="720"/>
        <w:jc w:val="both"/>
        <w:rPr>
          <w:bCs/>
        </w:rPr>
      </w:pPr>
      <w:r w:rsidRPr="007749C6">
        <w:rPr>
          <w:bCs/>
        </w:rPr>
        <w:t>на угле – 12 (п. Усть-Лэкчим, п. Подтыбок, с. Небдино, с. Сторожевск, с. Большелуг, с. Нившера, с. Модино, п. Визябож, с. Богородск, с. Керес);</w:t>
      </w:r>
    </w:p>
    <w:p w:rsidR="00146CAA" w:rsidRPr="007749C6" w:rsidRDefault="00146CAA" w:rsidP="00146CAA">
      <w:pPr>
        <w:widowControl w:val="0"/>
        <w:numPr>
          <w:ilvl w:val="0"/>
          <w:numId w:val="9"/>
        </w:numPr>
        <w:tabs>
          <w:tab w:val="clear" w:pos="720"/>
          <w:tab w:val="num" w:pos="1080"/>
        </w:tabs>
        <w:ind w:left="0" w:firstLine="720"/>
        <w:jc w:val="both"/>
        <w:rPr>
          <w:bCs/>
        </w:rPr>
      </w:pPr>
      <w:r w:rsidRPr="007749C6">
        <w:rPr>
          <w:bCs/>
        </w:rPr>
        <w:t>на пеллетах – 1 (с. Подъельск)</w:t>
      </w:r>
    </w:p>
    <w:p w:rsidR="00146CAA" w:rsidRPr="007749C6" w:rsidRDefault="00146CAA" w:rsidP="00146CAA">
      <w:pPr>
        <w:ind w:firstLine="770"/>
        <w:jc w:val="both"/>
      </w:pPr>
      <w:r w:rsidRPr="007749C6">
        <w:t xml:space="preserve">Общая мощность котельных составляет– 45,36 Гкал. Общая протяженность тепловых сетей составяляет 62,87 км. Большинство котельных работают в недогруженном режиме. </w:t>
      </w:r>
    </w:p>
    <w:p w:rsidR="00146CAA" w:rsidRPr="007749C6" w:rsidRDefault="00146CAA" w:rsidP="00146CAA">
      <w:pPr>
        <w:ind w:firstLine="709"/>
        <w:jc w:val="both"/>
      </w:pPr>
      <w:r w:rsidRPr="007749C6">
        <w:t>Особого внимания заслуживают проблемы внедрения энергосберегающей технологии с комбинированной выработкой электроэнергии и тепла за счет высокоэкономичного оборудования и подключение района к системе газоснабжения. Все это обеспечит значительно более низкую себестоимость тепла.</w:t>
      </w:r>
    </w:p>
    <w:p w:rsidR="00146CAA" w:rsidRPr="007749C6" w:rsidRDefault="00146CAA" w:rsidP="00146CAA">
      <w:pPr>
        <w:pStyle w:val="S1"/>
        <w:numPr>
          <w:ilvl w:val="0"/>
          <w:numId w:val="0"/>
        </w:numPr>
        <w:ind w:left="360" w:hanging="360"/>
        <w:jc w:val="both"/>
        <w:rPr>
          <w:b w:val="0"/>
        </w:rPr>
      </w:pPr>
    </w:p>
    <w:p w:rsidR="00146CAA" w:rsidRPr="007749C6" w:rsidRDefault="00146CAA" w:rsidP="00146CAA">
      <w:pPr>
        <w:ind w:firstLine="709"/>
        <w:jc w:val="both"/>
        <w:rPr>
          <w:b/>
        </w:rPr>
      </w:pPr>
      <w:r w:rsidRPr="007749C6">
        <w:rPr>
          <w:b/>
        </w:rPr>
        <w:t>Газоснабжение</w:t>
      </w:r>
    </w:p>
    <w:p w:rsidR="00146CAA" w:rsidRPr="007749C6" w:rsidRDefault="00146CAA" w:rsidP="00146CAA">
      <w:pPr>
        <w:ind w:firstLine="720"/>
        <w:jc w:val="both"/>
        <w:rPr>
          <w:b/>
        </w:rPr>
      </w:pPr>
      <w:r w:rsidRPr="007749C6">
        <w:t>В настоящее время район природным сетевым газом не газифицирован. Газоснабжение района осуществляется на базе сжиженного углеводородного газа (СУГ). Эксплуатацию объектов систем газоснабжения в районе осуществляет Сыктывкарская межрайонная служба ООО «СГснаб».</w:t>
      </w:r>
    </w:p>
    <w:p w:rsidR="00146CAA" w:rsidRPr="007749C6" w:rsidRDefault="00146CAA" w:rsidP="00146CAA">
      <w:pPr>
        <w:ind w:firstLine="709"/>
        <w:jc w:val="both"/>
      </w:pPr>
      <w:r w:rsidRPr="007749C6">
        <w:t>Несмотря на стабильное и своевременное обеспечение района сжиженным газом, газоснабжение лишь на базе СУГ тормозит развитие района.</w:t>
      </w:r>
    </w:p>
    <w:p w:rsidR="00146CAA" w:rsidRPr="007749C6" w:rsidRDefault="00146CAA" w:rsidP="00146CAA"/>
    <w:p w:rsidR="00146CAA" w:rsidRPr="007749C6" w:rsidRDefault="00146CAA" w:rsidP="00146CAA">
      <w:pPr>
        <w:ind w:firstLine="709"/>
        <w:rPr>
          <w:b/>
        </w:rPr>
      </w:pPr>
      <w:r w:rsidRPr="007749C6">
        <w:rPr>
          <w:b/>
        </w:rPr>
        <w:t>Электроснабжение</w:t>
      </w:r>
    </w:p>
    <w:p w:rsidR="00146CAA" w:rsidRPr="007749C6" w:rsidRDefault="00146CAA" w:rsidP="00146CAA">
      <w:pPr>
        <w:pStyle w:val="S1"/>
        <w:numPr>
          <w:ilvl w:val="0"/>
          <w:numId w:val="0"/>
        </w:numPr>
        <w:ind w:firstLine="709"/>
        <w:jc w:val="both"/>
        <w:rPr>
          <w:b w:val="0"/>
        </w:rPr>
      </w:pPr>
      <w:r w:rsidRPr="007749C6">
        <w:rPr>
          <w:b w:val="0"/>
          <w:caps w:val="0"/>
        </w:rPr>
        <w:t xml:space="preserve">Основные питающие сети системы централизованного электроснабжения выполнены по воздушным линиям напряжением 110 кВ по радиальной схеме в одноцепном исполнении. </w:t>
      </w:r>
    </w:p>
    <w:p w:rsidR="00146CAA" w:rsidRPr="007749C6" w:rsidRDefault="00146CAA" w:rsidP="00146CAA">
      <w:pPr>
        <w:pStyle w:val="S1"/>
        <w:numPr>
          <w:ilvl w:val="0"/>
          <w:numId w:val="0"/>
        </w:numPr>
        <w:ind w:firstLine="1276"/>
        <w:jc w:val="both"/>
        <w:rPr>
          <w:b w:val="0"/>
          <w:caps w:val="0"/>
        </w:rPr>
      </w:pPr>
      <w:r w:rsidRPr="007749C6">
        <w:rPr>
          <w:b w:val="0"/>
          <w:caps w:val="0"/>
        </w:rPr>
        <w:t xml:space="preserve">В районе расположено 6 понижающих подстанций 110/10 кВ, от подстанций электроэнергия по воздушным линиям 10 кВ распределяется по трансформаторным подстанциям (ТП) и комплектным трансформаторным подстанциям (КТП) 10/0,4 кВ, расположенным в непосредственной близости к потребителям. </w:t>
      </w:r>
    </w:p>
    <w:p w:rsidR="005D7660" w:rsidRDefault="00146CAA" w:rsidP="00146CAA">
      <w:pPr>
        <w:pStyle w:val="S1"/>
        <w:numPr>
          <w:ilvl w:val="0"/>
          <w:numId w:val="0"/>
        </w:numPr>
        <w:ind w:firstLine="1276"/>
        <w:jc w:val="both"/>
        <w:rPr>
          <w:b w:val="0"/>
          <w:caps w:val="0"/>
        </w:rPr>
      </w:pPr>
      <w:r w:rsidRPr="007749C6">
        <w:rPr>
          <w:b w:val="0"/>
          <w:caps w:val="0"/>
        </w:rPr>
        <w:t>Решен вопрос обеспечения надежности и эффективности электроснабжения по сетям 110 кВ, имеется сетевое резервирование по основным питающим сетям 110 кВ, а именно есть возможность питания потребителей от двух центров питания: ПС-110 кВ «Восточная» со стороны г. Сыктывкар и ВЛ-110 кв «Войвож -Помоздино» со стороны с. Усть-Кулом.  В режиме малых нагрузок в летнее время ЛЭП-110 кВ работает в недогруженном режиме. на концах линии возникает незначительное увеличение (на 2 - 3 %) напряжения из-за избытка реактивной мощности генерируемой линией.</w:t>
      </w:r>
    </w:p>
    <w:p w:rsidR="00146CAA" w:rsidRPr="00A74682" w:rsidRDefault="00146CAA" w:rsidP="00146CAA">
      <w:pPr>
        <w:pStyle w:val="S1"/>
        <w:numPr>
          <w:ilvl w:val="0"/>
          <w:numId w:val="0"/>
        </w:numPr>
        <w:ind w:firstLine="1276"/>
        <w:jc w:val="both"/>
        <w:rPr>
          <w:b w:val="0"/>
        </w:rPr>
      </w:pPr>
    </w:p>
    <w:p w:rsidR="005D7660" w:rsidRDefault="005D7660" w:rsidP="00D24664">
      <w:pPr>
        <w:pStyle w:val="1"/>
      </w:pPr>
      <w:bookmarkStart w:id="49" w:name="_Toc481060413"/>
      <w:bookmarkStart w:id="50" w:name="_Toc501217742"/>
      <w:r>
        <w:lastRenderedPageBreak/>
        <w:t>2. О</w:t>
      </w:r>
      <w:r w:rsidRPr="00F43A49">
        <w:t>босновани</w:t>
      </w:r>
      <w:r>
        <w:t>е</w:t>
      </w:r>
      <w:r w:rsidRPr="00F43A49">
        <w:t xml:space="preserve"> расчетных показателей, содержащихся в основной части нормативов гр</w:t>
      </w:r>
      <w:r>
        <w:t>адостроительного проектирования</w:t>
      </w:r>
      <w:bookmarkEnd w:id="49"/>
      <w:bookmarkEnd w:id="50"/>
    </w:p>
    <w:p w:rsidR="005D7660" w:rsidRDefault="005D7660" w:rsidP="005D7660">
      <w:pPr>
        <w:tabs>
          <w:tab w:val="left" w:pos="0"/>
        </w:tabs>
        <w:ind w:firstLine="567"/>
        <w:contextualSpacing/>
        <w:jc w:val="both"/>
        <w:outlineLvl w:val="1"/>
        <w:rPr>
          <w:color w:val="4F81BD" w:themeColor="accent1"/>
        </w:rPr>
      </w:pPr>
    </w:p>
    <w:p w:rsidR="005D7660" w:rsidRPr="004F46A1" w:rsidRDefault="005D7660" w:rsidP="005D7660">
      <w:pPr>
        <w:ind w:firstLine="567"/>
        <w:jc w:val="both"/>
      </w:pPr>
      <w:r>
        <w:t>2.</w:t>
      </w:r>
      <w:r w:rsidRPr="004F46A1">
        <w:t>1. Обоснование расчетных показателей, устанавливаемых для объектов местного значения в области жилищного строительства содержащихся в пункте 1.1.1 раздела 1 части 1 нормативов.</w:t>
      </w:r>
    </w:p>
    <w:p w:rsidR="005D7660" w:rsidRPr="004F46A1" w:rsidRDefault="005D7660" w:rsidP="005D7660">
      <w:pPr>
        <w:ind w:firstLine="567"/>
        <w:jc w:val="both"/>
      </w:pPr>
      <w:r w:rsidRPr="004F46A1">
        <w:rPr>
          <w:sz w:val="22"/>
          <w:szCs w:val="22"/>
        </w:rPr>
        <w:t>Удельные размеры площадок различного функционального назначения приняты согласно п.8.3.14 таблице 8.3 «</w:t>
      </w:r>
      <w:r w:rsidRPr="004F46A1">
        <w:t>Региональных нормативов градостроительного проектирования Республики Коми»</w:t>
      </w:r>
      <w:r>
        <w:t xml:space="preserve">, </w:t>
      </w:r>
      <w:r w:rsidRPr="00D341B3">
        <w:t>утвержденных постановлением Правительства Республики Коми №133 от 18.03.2016 г.(РНГП РК)</w:t>
      </w:r>
    </w:p>
    <w:p w:rsidR="005D7660" w:rsidRPr="004F46A1" w:rsidRDefault="005D7660" w:rsidP="005D7660">
      <w:pPr>
        <w:ind w:firstLine="567"/>
        <w:jc w:val="both"/>
      </w:pPr>
      <w:r>
        <w:t>2.</w:t>
      </w:r>
      <w:r w:rsidRPr="004F46A1">
        <w:t>2. Обоснование расчетных показателей, устанавливаемых для объектов местного значения в области образования содержащихся в пункте 1.2.1  и 1.2.2 раздела 1 части 1 нормативов.</w:t>
      </w:r>
    </w:p>
    <w:p w:rsidR="005D7660" w:rsidRPr="00BD11D5" w:rsidRDefault="005D7660" w:rsidP="005D7660">
      <w:pPr>
        <w:autoSpaceDE w:val="0"/>
        <w:autoSpaceDN w:val="0"/>
        <w:adjustRightInd w:val="0"/>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дошкольного образования приняты согласно Приложения </w:t>
      </w:r>
      <w:r w:rsidRPr="00D341B3">
        <w:t>РНГП РК, Приложения Методических рекомендаций, утвержденных Минобрнауки России от 04.05.2016г. № АК-15/02вн</w:t>
      </w:r>
      <w:r>
        <w:t xml:space="preserve">; </w:t>
      </w:r>
      <w:r w:rsidRPr="00BD11D5">
        <w:rPr>
          <w:bCs/>
        </w:rPr>
        <w:t>Стратегия</w:t>
      </w:r>
      <w:r>
        <w:rPr>
          <w:bCs/>
        </w:rPr>
        <w:t xml:space="preserve"> </w:t>
      </w:r>
      <w:r w:rsidRPr="00BD11D5">
        <w:rPr>
          <w:bCs/>
        </w:rPr>
        <w:t>социально-экономического развития муниципального образования муниципального района «</w:t>
      </w:r>
      <w:r>
        <w:rPr>
          <w:bCs/>
        </w:rPr>
        <w:t>Корткеросский</w:t>
      </w:r>
      <w:r w:rsidRPr="00BD11D5">
        <w:rPr>
          <w:bCs/>
        </w:rPr>
        <w:t>» на период до 20</w:t>
      </w:r>
      <w:r w:rsidR="00A74682">
        <w:rPr>
          <w:bCs/>
        </w:rPr>
        <w:t>2</w:t>
      </w:r>
      <w:r w:rsidRPr="00BD11D5">
        <w:rPr>
          <w:bCs/>
        </w:rPr>
        <w:t>0 года</w:t>
      </w:r>
      <w:r w:rsidR="00A74682">
        <w:rPr>
          <w:bCs/>
        </w:rPr>
        <w:t xml:space="preserve">, </w:t>
      </w:r>
      <w:r w:rsidRPr="00BD11D5">
        <w:t>Утверждена</w:t>
      </w:r>
      <w:r>
        <w:t xml:space="preserve"> </w:t>
      </w:r>
      <w:r w:rsidRPr="00BD11D5">
        <w:t>решением Совета муниципального района «</w:t>
      </w:r>
      <w:r>
        <w:t>Корткеросский</w:t>
      </w:r>
      <w:r w:rsidRPr="00BD11D5">
        <w:t>»</w:t>
      </w:r>
      <w:r>
        <w:t xml:space="preserve"> </w:t>
      </w:r>
      <w:r w:rsidR="00A74682">
        <w:t xml:space="preserve">от 11.02.2014 г.  № </w:t>
      </w:r>
      <w:r w:rsidR="00A74682">
        <w:rPr>
          <w:lang w:val="en-US"/>
        </w:rPr>
        <w:t>V</w:t>
      </w:r>
      <w:r w:rsidR="00A74682" w:rsidRPr="003D4EEE">
        <w:t>-</w:t>
      </w:r>
      <w:r w:rsidR="00A74682">
        <w:t>29/1;</w:t>
      </w:r>
    </w:p>
    <w:p w:rsidR="005D7660" w:rsidRPr="004F46A1" w:rsidRDefault="005D7660" w:rsidP="005D7660">
      <w:pPr>
        <w:ind w:firstLine="567"/>
        <w:jc w:val="both"/>
      </w:pPr>
      <w:r w:rsidRPr="004F46A1">
        <w:t>2.3. Обоснование расчетных показателей, устанавливаемых для объектов местного значения в области здравоохранения содержащихся в пункте 1.3 раздела 1 части 1 нормативов.</w:t>
      </w:r>
    </w:p>
    <w:p w:rsidR="005D7660" w:rsidRPr="00D341B3" w:rsidRDefault="005D7660" w:rsidP="005D7660">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здравоохранения приняты согласно Приложения </w:t>
      </w:r>
      <w:r w:rsidRPr="00D341B3">
        <w:t>РНГП РК</w:t>
      </w:r>
      <w:r w:rsidR="00E51365">
        <w:t>.</w:t>
      </w:r>
    </w:p>
    <w:p w:rsidR="005D7660" w:rsidRPr="004F46A1" w:rsidRDefault="005D7660" w:rsidP="005D7660">
      <w:pPr>
        <w:ind w:firstLine="567"/>
        <w:jc w:val="both"/>
      </w:pPr>
      <w:r w:rsidRPr="004F46A1">
        <w:rPr>
          <w:sz w:val="22"/>
          <w:szCs w:val="22"/>
        </w:rPr>
        <w:t xml:space="preserve"> «</w:t>
      </w:r>
      <w:r w:rsidRPr="004F46A1">
        <w:t>Региональных нормативов градостроительного проектирования Республики Коми».</w:t>
      </w:r>
    </w:p>
    <w:p w:rsidR="005D7660" w:rsidRPr="004F46A1" w:rsidRDefault="005D7660" w:rsidP="005D7660">
      <w:pPr>
        <w:ind w:firstLine="567"/>
        <w:jc w:val="both"/>
      </w:pPr>
      <w:r w:rsidRPr="004F46A1">
        <w:t>2.4. Обоснование расчетных показателей, устанавливаемых для объектов местного значения в области физической культуры и спорта содержащихся в пункте 1.4 раздела 1 части 1 нормативов.</w:t>
      </w:r>
    </w:p>
    <w:p w:rsidR="005D7660" w:rsidRPr="004F46A1" w:rsidRDefault="005D7660" w:rsidP="005D7660">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физической культуры и спорта приняты согласно Приложения 4 «Нормы расчета объектов обслуживания и размеры их земельных участков» </w:t>
      </w:r>
      <w:r w:rsidRPr="00D341B3">
        <w:t>РНГП РК</w:t>
      </w:r>
      <w:r w:rsidRPr="004F46A1">
        <w:t>.</w:t>
      </w:r>
    </w:p>
    <w:p w:rsidR="005D7660" w:rsidRPr="004F46A1" w:rsidRDefault="005D7660" w:rsidP="005D7660">
      <w:pPr>
        <w:ind w:firstLine="567"/>
        <w:jc w:val="both"/>
      </w:pPr>
      <w:r w:rsidRPr="004F46A1">
        <w:t>2.5. Обоснование расчетных показателей, устанавливаемых для объектов местного значения в области культуры и социального обеспечения содержащихся в пункте 1.5.1  и 1.5.2 раздела 1 части 1 нормативов.</w:t>
      </w:r>
    </w:p>
    <w:p w:rsidR="005D7660" w:rsidRDefault="005D7660" w:rsidP="005D7660">
      <w:pPr>
        <w:ind w:firstLine="567"/>
        <w:jc w:val="both"/>
        <w:rPr>
          <w:sz w:val="22"/>
          <w:szCs w:val="22"/>
        </w:rPr>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культуры и социального обеспечения приняты согласно Приложения 4 «Нормы расчета объектов обслуживания и размеры их земельных участков» </w:t>
      </w:r>
      <w:r w:rsidRPr="00D341B3">
        <w:t>РНГП РК</w:t>
      </w:r>
      <w:r w:rsidRPr="004F46A1">
        <w:t>.</w:t>
      </w:r>
      <w:r w:rsidRPr="004F46A1">
        <w:rPr>
          <w:sz w:val="22"/>
          <w:szCs w:val="22"/>
        </w:rPr>
        <w:t xml:space="preserve"> </w:t>
      </w:r>
    </w:p>
    <w:p w:rsidR="005D7660" w:rsidRPr="004F46A1" w:rsidRDefault="005D7660" w:rsidP="005D7660">
      <w:pPr>
        <w:ind w:firstLine="567"/>
        <w:jc w:val="both"/>
      </w:pPr>
      <w:r w:rsidRPr="004F46A1">
        <w:t>2.6. Обоснование расчетных показателей, устанавливаемых для объектов местного значения в области рекреации содержащихся в пункте 1.6 раздела 1 части 1 нормативов.</w:t>
      </w:r>
    </w:p>
    <w:p w:rsidR="005D7660" w:rsidRPr="004F46A1" w:rsidRDefault="005D7660" w:rsidP="005D7660">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рекреации приняты согласно Приложения 4 «Нормы расчета объектов обслуживания и размеры их земельных участков» </w:t>
      </w:r>
      <w:r w:rsidRPr="00D341B3">
        <w:t>РНГП РК</w:t>
      </w:r>
      <w:r>
        <w:t>.</w:t>
      </w:r>
    </w:p>
    <w:p w:rsidR="005D7660" w:rsidRPr="004F46A1" w:rsidRDefault="005D7660" w:rsidP="005D7660">
      <w:pPr>
        <w:ind w:firstLine="567"/>
        <w:jc w:val="both"/>
      </w:pPr>
      <w:r w:rsidRPr="004F46A1">
        <w:t>2.7. Обоснование расчетных показателей, устанавливаемых для объектов местного значения в области в области энергетики и инженерной инфраструктуры  содержащихся в пункте 1.7  1 части 1 нормативов.</w:t>
      </w:r>
    </w:p>
    <w:p w:rsidR="005D7660" w:rsidRPr="004F46A1" w:rsidRDefault="005D7660" w:rsidP="005D7660">
      <w:pPr>
        <w:ind w:firstLine="567"/>
        <w:jc w:val="both"/>
        <w:rPr>
          <w:bCs/>
        </w:rPr>
      </w:pPr>
      <w:r w:rsidRPr="004F46A1">
        <w:rPr>
          <w:bCs/>
        </w:rPr>
        <w:lastRenderedPageBreak/>
        <w:t>2.7.1. Обоснование расчетных показателей объектов, относящиеся к области электроснабжения, содержащиеся в пункте 1.7.1. раздела 1 части 1 нормативов.</w:t>
      </w:r>
    </w:p>
    <w:p w:rsidR="005D7660" w:rsidRPr="004F46A1" w:rsidRDefault="005D7660" w:rsidP="005D7660">
      <w:pPr>
        <w:ind w:firstLine="567"/>
        <w:jc w:val="both"/>
      </w:pPr>
      <w:r w:rsidRPr="004F46A1">
        <w:t xml:space="preserve"> Расчетные показатели по  электропотреблению кВт·ч /год на 1 чел. приняты на уровне </w:t>
      </w:r>
      <w:hyperlink r:id="rId30" w:history="1">
        <w:r w:rsidRPr="004F46A1">
          <w:rPr>
            <w:bCs/>
          </w:rPr>
          <w:t xml:space="preserve">приложения </w:t>
        </w:r>
      </w:hyperlink>
      <w:r w:rsidRPr="004F46A1">
        <w:rPr>
          <w:bCs/>
        </w:rPr>
        <w:t>СП 42.13330.201</w:t>
      </w:r>
      <w:r w:rsidR="003B22CE">
        <w:rPr>
          <w:bCs/>
        </w:rPr>
        <w:t>6</w:t>
      </w:r>
      <w:r w:rsidRPr="004F46A1">
        <w:t xml:space="preserve"> «Градостроительство. Планировка и застройка городских и сельских поселений».</w:t>
      </w:r>
    </w:p>
    <w:p w:rsidR="005D7660" w:rsidRPr="004F46A1" w:rsidRDefault="005D7660" w:rsidP="005D7660">
      <w:pPr>
        <w:ind w:firstLine="567"/>
        <w:jc w:val="both"/>
      </w:pPr>
      <w:r w:rsidRPr="004F46A1">
        <w:t>Использование максимума  электрической нагрузки ч/год так же принято в соответствии с приложением СП 42.13330.201</w:t>
      </w:r>
      <w:r w:rsidR="003B22CE">
        <w:t>6</w:t>
      </w:r>
      <w:r w:rsidRPr="004F46A1">
        <w:t>.</w:t>
      </w:r>
    </w:p>
    <w:p w:rsidR="005D7660" w:rsidRPr="004F46A1" w:rsidRDefault="005D7660" w:rsidP="005D7660">
      <w:pPr>
        <w:ind w:firstLine="567"/>
        <w:jc w:val="both"/>
      </w:pPr>
      <w:r w:rsidRPr="004F46A1">
        <w:t xml:space="preserve">Электрическая нагрузка, расход электроэнергии приняты согласно </w:t>
      </w:r>
      <w:hyperlink r:id="rId31" w:history="1">
        <w:r w:rsidRPr="004F46A1">
          <w:t>РД 34.20.185-94</w:t>
        </w:r>
      </w:hyperlink>
      <w:r w:rsidRPr="004F46A1">
        <w:t>.</w:t>
      </w:r>
    </w:p>
    <w:p w:rsidR="005D7660" w:rsidRPr="004F46A1" w:rsidRDefault="005D7660" w:rsidP="005D7660">
      <w:pPr>
        <w:ind w:firstLine="567"/>
        <w:jc w:val="both"/>
      </w:pPr>
      <w:r w:rsidRPr="004F46A1">
        <w:t>2.7.2. Обоснование расчетных показателей объектов, относящиеся к области тепло-, газоснабжения содержащихся в пункте 1.7.2 раздела 1 части 1 нормативов.</w:t>
      </w:r>
    </w:p>
    <w:p w:rsidR="005D7660" w:rsidRPr="004F46A1" w:rsidRDefault="005D7660" w:rsidP="005D7660">
      <w:pPr>
        <w:ind w:firstLine="567"/>
        <w:jc w:val="both"/>
      </w:pPr>
      <w:r w:rsidRPr="004F46A1">
        <w:t>По показателям №№1, 2, 3, 4 указанные укрупненные показатели потребления газа при теплоте сгорания 34 МДж/ м</w:t>
      </w:r>
      <w:r w:rsidRPr="004F46A1">
        <w:rPr>
          <w:vertAlign w:val="superscript"/>
        </w:rPr>
        <w:t>3</w:t>
      </w:r>
      <w:r w:rsidR="007749C6">
        <w:rPr>
          <w:noProof/>
        </w:rPr>
        <mc:AlternateContent>
          <mc:Choice Requires="wps">
            <w:drawing>
              <wp:inline distT="0" distB="0" distL="0" distR="0">
                <wp:extent cx="104775" cy="219075"/>
                <wp:effectExtent l="2540" t="3810" r="0" b="0"/>
                <wp:docPr id="7" name="Rectangle 2" descr="СП 42-101-2003 Общие положения по проектированию и строительству газораспределительных систем из металлических и полиэтиленовых труб"/>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F5830A9" id="Rectangle 2" o:spid="_x0000_s1026" alt="СП 42-101-2003 Общие положения по проектированию и строительству газораспределительных систем из металлических и полиэтиленовых труб"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" filled="f" stroked="f">
                <o:lock v:ext="edit" aspectratio="t"/>
                <w10:anchorlock/>
              </v:rect>
            </w:pict>
          </mc:Fallback>
        </mc:AlternateContent>
      </w:r>
      <w:r w:rsidRPr="004F46A1">
        <w:t xml:space="preserve"> (8000 ккал/ м</w:t>
      </w:r>
      <w:r w:rsidRPr="004F46A1">
        <w:rPr>
          <w:vertAlign w:val="superscript"/>
        </w:rPr>
        <w:t>3</w:t>
      </w:r>
      <w:r w:rsidRPr="004F46A1">
        <w:t xml:space="preserve">) приняты согласно п. 3.12 </w:t>
      </w:r>
      <w:hyperlink r:id="rId32" w:history="1">
        <w:r w:rsidRPr="004F46A1">
          <w:t>СП 42-101-2003</w:t>
        </w:r>
      </w:hyperlink>
      <w:r w:rsidRPr="004F46A1">
        <w:t xml:space="preserve"> «Общие положения по проектированию и строительству газораспределительных систем из металлических и полиэтиленовых труб».</w:t>
      </w:r>
    </w:p>
    <w:p w:rsidR="005D7660" w:rsidRPr="004F46A1" w:rsidRDefault="005D7660" w:rsidP="005D7660">
      <w:pPr>
        <w:ind w:firstLine="567"/>
        <w:jc w:val="both"/>
        <w:rPr>
          <w:rFonts w:cs="Calibri"/>
        </w:rPr>
      </w:pPr>
      <w:r w:rsidRPr="004F46A1">
        <w:t>2.7.3. Обоснование расчетных показателей объектов, относящихся к области водоснабжения населения, содержащихся в пункте 1.7.3. раздела 1 части 1 нормативов.</w:t>
      </w:r>
    </w:p>
    <w:p w:rsidR="005D7660" w:rsidRDefault="005D7660" w:rsidP="005D7660">
      <w:pPr>
        <w:ind w:firstLine="567"/>
        <w:jc w:val="both"/>
      </w:pPr>
      <w:r w:rsidRPr="001F627E">
        <w:t xml:space="preserve">Расчетные показатели приняты согласно </w:t>
      </w:r>
      <w:r>
        <w:t>СП 31.13330.2012 «Водоснабжение. Наружные сети и сооружения».</w:t>
      </w:r>
    </w:p>
    <w:p w:rsidR="005D7660" w:rsidRPr="004F46A1" w:rsidRDefault="005D7660" w:rsidP="005D7660">
      <w:pPr>
        <w:ind w:firstLine="567"/>
        <w:jc w:val="both"/>
        <w:rPr>
          <w:rFonts w:cs="Calibri"/>
          <w:bCs/>
        </w:rPr>
      </w:pPr>
      <w:r w:rsidRPr="004F46A1">
        <w:t>2.7.4. Обоснование расчетных показателей объектов, относящихся к области водоотведения содержащиеся в пункте 1.7.4. раздела 1 части 1 нормативов.</w:t>
      </w:r>
    </w:p>
    <w:p w:rsidR="005D7660" w:rsidRPr="004F46A1" w:rsidRDefault="005D7660" w:rsidP="005D7660">
      <w:pPr>
        <w:ind w:firstLine="567"/>
        <w:jc w:val="both"/>
      </w:pPr>
      <w:r w:rsidRPr="004F46A1">
        <w:t xml:space="preserve">Расчетные показатели №№1,2,3 приняты по  объектам-аналогам (с учетом расходов на полив) и согласно </w:t>
      </w:r>
      <w:hyperlink r:id="rId33" w:history="1">
        <w:r w:rsidRPr="004F46A1">
          <w:t>таблице 12</w:t>
        </w:r>
      </w:hyperlink>
      <w:r w:rsidRPr="004F46A1">
        <w:rPr>
          <w:bCs/>
        </w:rPr>
        <w:t xml:space="preserve"> свода правил СП 42.13330.2011</w:t>
      </w:r>
      <w:r w:rsidRPr="004F46A1">
        <w:t xml:space="preserve"> «Градостроительство. Планировка и застройка городских и сельских поселений».</w:t>
      </w:r>
    </w:p>
    <w:p w:rsidR="005D7660" w:rsidRDefault="005D7660" w:rsidP="005D7660">
      <w:pPr>
        <w:ind w:firstLine="709"/>
        <w:jc w:val="both"/>
      </w:pPr>
      <w:r w:rsidRPr="004F46A1">
        <w:t>2.8. Обоснование расчетных показателей, устанавливаемых для объектов местного значения в области автомобильных дорог местного значения содержащихся в пункте 1.8 раздела 1 части 1 нормативов.</w:t>
      </w:r>
      <w:r>
        <w:t xml:space="preserve"> </w:t>
      </w:r>
    </w:p>
    <w:p w:rsidR="005D7660" w:rsidRPr="004F46A1" w:rsidRDefault="005D7660" w:rsidP="005D7660">
      <w:pPr>
        <w:ind w:firstLine="567"/>
        <w:jc w:val="both"/>
      </w:pPr>
      <w:r w:rsidRPr="001F627E">
        <w:t>Расчетные показатели приняты согласно Приложения 4 «Нормы расчета объектов обслуживания и размеры их земельных участков» РНГП РК.</w:t>
      </w:r>
    </w:p>
    <w:p w:rsidR="005D7660" w:rsidRPr="004F46A1" w:rsidRDefault="005D7660" w:rsidP="005D7660">
      <w:pPr>
        <w:ind w:firstLine="567"/>
        <w:jc w:val="both"/>
      </w:pPr>
      <w:r w:rsidRPr="004F46A1">
        <w:t>2.9. Обоснование расчетных показателей, устанавливаемых для объектов сельского хозяйства  и объектов местного значения, имеющих промышленное и коммунально-складское назначение  содержащихся в пункте 1.9 раздела 1 части 1 нормативов.</w:t>
      </w:r>
    </w:p>
    <w:p w:rsidR="005D7660" w:rsidRDefault="005D7660" w:rsidP="005D7660">
      <w:pPr>
        <w:ind w:firstLine="567"/>
        <w:jc w:val="both"/>
      </w:pPr>
      <w:r w:rsidRPr="004F46A1">
        <w:t>Размеры санитарно-защитных зон предприятий сельского хозяйства  и объектов местного значения, имеющих промышленное и коммунально-складское назначение приняты в соответствии с «СанПиН 2.2.1/2.1.1.1200-03. Санитарно-защитные зоны и санитарная классификация предприятий, сооружений  и иных объектов. Санитарно-эпидемиологические правила и нормативы».</w:t>
      </w:r>
    </w:p>
    <w:p w:rsidR="005D7660" w:rsidRDefault="005D7660" w:rsidP="005D7660">
      <w:pPr>
        <w:ind w:firstLine="567"/>
        <w:jc w:val="both"/>
      </w:pPr>
      <w:r>
        <w:t xml:space="preserve">2.10 </w:t>
      </w:r>
      <w:r w:rsidRPr="004F46A1">
        <w:t>Обоснование расчетных показателей, устанавливаемых для объектов местного значения в области</w:t>
      </w:r>
      <w:r w:rsidRPr="00A158B6">
        <w:t xml:space="preserve"> предупреждения чрезвычайных ситуаций, стихийных бедствий, эпиде</w:t>
      </w:r>
      <w:r>
        <w:t>мий и ликвидации их последствий</w:t>
      </w:r>
      <w:r w:rsidRPr="00FF00E5">
        <w:t xml:space="preserve"> </w:t>
      </w:r>
      <w:r w:rsidRPr="004F46A1">
        <w:t>содержащихся в пункте 1.1</w:t>
      </w:r>
      <w:r>
        <w:t>0</w:t>
      </w:r>
      <w:r w:rsidRPr="004F46A1">
        <w:t xml:space="preserve"> раздела 1 части 1 нормативов</w:t>
      </w:r>
    </w:p>
    <w:p w:rsidR="005D7660" w:rsidRPr="004F46A1" w:rsidRDefault="005D7660" w:rsidP="005D7660">
      <w:pPr>
        <w:ind w:firstLine="567"/>
        <w:jc w:val="both"/>
      </w:pPr>
      <w:r w:rsidRPr="004F46A1">
        <w:t>Расчетные показатели приняты согласно п.</w:t>
      </w:r>
      <w:r>
        <w:t xml:space="preserve">1.2 части </w:t>
      </w:r>
      <w:r>
        <w:rPr>
          <w:lang w:val="en-US"/>
        </w:rPr>
        <w:t>II</w:t>
      </w:r>
      <w:r w:rsidRPr="004F46A1">
        <w:t xml:space="preserve"> </w:t>
      </w:r>
      <w:r>
        <w:t>Р</w:t>
      </w:r>
      <w:r w:rsidRPr="00D341B3">
        <w:t xml:space="preserve">НГП </w:t>
      </w:r>
      <w:r>
        <w:t>РК.</w:t>
      </w:r>
    </w:p>
    <w:p w:rsidR="005D7660" w:rsidRPr="004F46A1" w:rsidRDefault="005D7660" w:rsidP="005D7660">
      <w:pPr>
        <w:ind w:firstLine="567"/>
        <w:jc w:val="both"/>
      </w:pPr>
      <w:r w:rsidRPr="004F46A1">
        <w:t>2.1</w:t>
      </w:r>
      <w:r>
        <w:t>1</w:t>
      </w:r>
      <w:r w:rsidRPr="004F46A1">
        <w:t>. Обоснование расчетных показателей, устанавливаемых для объектов местного значения в области утилизации и переработки бытовых и промышленных отходов содержащихся в пункте 1.11 раздела 1 части 1 нормативов.</w:t>
      </w:r>
    </w:p>
    <w:p w:rsidR="005D7660" w:rsidRPr="004F46A1" w:rsidRDefault="005D7660" w:rsidP="005D7660">
      <w:pPr>
        <w:ind w:firstLine="567"/>
        <w:jc w:val="both"/>
      </w:pPr>
      <w:r w:rsidRPr="004F46A1">
        <w:t xml:space="preserve">Расчетные показатели приняты согласно приложения М </w:t>
      </w:r>
      <w:r w:rsidRPr="004F46A1">
        <w:rPr>
          <w:bCs/>
        </w:rPr>
        <w:t>СП 42.13330.2011</w:t>
      </w:r>
      <w:r w:rsidRPr="004F46A1">
        <w:t xml:space="preserve"> «Градостроительство. Планировка и застройка городских и сельских поселений».</w:t>
      </w:r>
    </w:p>
    <w:p w:rsidR="005D7660" w:rsidRPr="004F46A1" w:rsidRDefault="005D7660" w:rsidP="005D7660">
      <w:pPr>
        <w:ind w:firstLine="567"/>
        <w:jc w:val="both"/>
      </w:pPr>
      <w:r w:rsidRPr="004F46A1">
        <w:t>2.1</w:t>
      </w:r>
      <w:r>
        <w:t>2</w:t>
      </w:r>
      <w:r w:rsidRPr="004F46A1">
        <w:t>. Обоснование расчетных показателей, устанавливаемых для объектов местного значения в области захоронений содержащихся в пункте 1.12 раздела 1 части 1 нормативов.</w:t>
      </w:r>
    </w:p>
    <w:p w:rsidR="005D7660" w:rsidRDefault="005D7660" w:rsidP="005D7660">
      <w:pPr>
        <w:ind w:firstLine="567"/>
        <w:jc w:val="both"/>
        <w:rPr>
          <w:color w:val="C0504D" w:themeColor="accent2"/>
        </w:rPr>
      </w:pPr>
      <w:r w:rsidRPr="004F46A1">
        <w:t xml:space="preserve">Расчетные показатели приняты согласно Приложения 4 «Нормы расчета объектов обслуживания и размеры их земельных участков» </w:t>
      </w:r>
      <w:r w:rsidRPr="00D341B3">
        <w:t>РНГП РК</w:t>
      </w:r>
      <w:r>
        <w:rPr>
          <w:color w:val="C0504D" w:themeColor="accent2"/>
        </w:rPr>
        <w:t>.</w:t>
      </w:r>
    </w:p>
    <w:p w:rsidR="00E51365" w:rsidRPr="006000D1" w:rsidRDefault="00E51365" w:rsidP="00D24664">
      <w:pPr>
        <w:pStyle w:val="1"/>
      </w:pPr>
      <w:bookmarkStart w:id="51" w:name="_Toc501217743"/>
      <w:bookmarkStart w:id="52" w:name="_Toc481060545"/>
      <w:r>
        <w:lastRenderedPageBreak/>
        <w:t xml:space="preserve">ЧАСТЬ </w:t>
      </w:r>
      <w:r>
        <w:rPr>
          <w:lang w:val="en-US"/>
        </w:rPr>
        <w:t>III</w:t>
      </w:r>
      <w:bookmarkEnd w:id="51"/>
    </w:p>
    <w:p w:rsidR="00E13ACB" w:rsidRPr="006000D1" w:rsidRDefault="00E13ACB" w:rsidP="00E13ACB"/>
    <w:p w:rsidR="005D7660" w:rsidRPr="00F43A49" w:rsidRDefault="005D7660" w:rsidP="00D24664">
      <w:pPr>
        <w:pStyle w:val="1"/>
      </w:pPr>
      <w:bookmarkStart w:id="53" w:name="_Toc501217744"/>
      <w:r w:rsidRPr="00F43A49">
        <w:t>ПРАВИЛА</w:t>
      </w:r>
      <w:r w:rsidRPr="00EE1E38">
        <w:t xml:space="preserve"> </w:t>
      </w:r>
      <w:r w:rsidRPr="00F43A49">
        <w:t>И ОБЛАСТЬ ПРИМЕНЕНИЯ РАСЧЕТНЫХ ПОКАЗАТЕЛЕЙ, СОДЕРЖАЩИХСЯ В ОСНОВНОЙ ЧАСТИ МЕСТНЫХ НОРМАТИВОВ ГР</w:t>
      </w:r>
      <w:r>
        <w:t>АДОСТРОИТЕЛЬНОГО ПРОЕКТИРОВАНИЯ</w:t>
      </w:r>
      <w:bookmarkEnd w:id="52"/>
      <w:bookmarkEnd w:id="53"/>
    </w:p>
    <w:p w:rsidR="005D7660" w:rsidRDefault="005D7660" w:rsidP="005D7660">
      <w:pPr>
        <w:shd w:val="clear" w:color="auto" w:fill="FFFFFF"/>
        <w:tabs>
          <w:tab w:val="left" w:pos="142"/>
        </w:tabs>
        <w:ind w:firstLine="567"/>
        <w:jc w:val="both"/>
      </w:pPr>
      <w:bookmarkStart w:id="54" w:name="_Toc395513018"/>
      <w:bookmarkStart w:id="55" w:name="_Toc395513019"/>
      <w:bookmarkEnd w:id="54"/>
      <w:bookmarkEnd w:id="55"/>
    </w:p>
    <w:p w:rsidR="005D7660" w:rsidRPr="0028366D" w:rsidRDefault="005D7660" w:rsidP="005D7660">
      <w:pPr>
        <w:shd w:val="clear" w:color="auto" w:fill="FFFFFF"/>
        <w:tabs>
          <w:tab w:val="left" w:pos="142"/>
        </w:tabs>
        <w:ind w:firstLine="567"/>
        <w:jc w:val="both"/>
      </w:pPr>
      <w:r w:rsidRPr="0028366D">
        <w:t xml:space="preserve">Нормативы градостроительного проектирования </w:t>
      </w:r>
      <w:r>
        <w:t>м</w:t>
      </w:r>
      <w:r w:rsidRPr="00876EFE">
        <w:t xml:space="preserve">униципального </w:t>
      </w:r>
      <w:r>
        <w:t>о</w:t>
      </w:r>
      <w:r w:rsidRPr="00876EFE">
        <w:t xml:space="preserve">бразования </w:t>
      </w:r>
      <w:r>
        <w:t>м</w:t>
      </w:r>
      <w:r w:rsidRPr="00876EFE">
        <w:t xml:space="preserve">униципального </w:t>
      </w:r>
      <w:r>
        <w:t>р</w:t>
      </w:r>
      <w:r w:rsidRPr="00876EFE">
        <w:t>айона «</w:t>
      </w:r>
      <w:r>
        <w:t>Корткеросский</w:t>
      </w:r>
      <w:r w:rsidRPr="00876EFE">
        <w:t>»</w:t>
      </w:r>
      <w:r>
        <w:t xml:space="preserve"> Республики Коми</w:t>
      </w:r>
      <w:r w:rsidRPr="0028366D">
        <w:t xml:space="preserve"> – документ, разработанный в соответствии с Градостроительным Кодексом Российской Федерации, законодательством Республики Коми, Свода правил СП 42.13330.201</w:t>
      </w:r>
      <w:r>
        <w:t>6</w:t>
      </w:r>
      <w:r w:rsidRPr="0028366D">
        <w:t xml:space="preserve"> «Градостроительство. Планировка и застройка городских и сельских поселений».</w:t>
      </w:r>
    </w:p>
    <w:p w:rsidR="005D7660" w:rsidRPr="0028366D" w:rsidRDefault="005D7660" w:rsidP="005D7660">
      <w:pPr>
        <w:shd w:val="clear" w:color="auto" w:fill="FFFFFF"/>
        <w:tabs>
          <w:tab w:val="left" w:pos="142"/>
        </w:tabs>
        <w:ind w:firstLine="567"/>
        <w:jc w:val="both"/>
      </w:pPr>
      <w:r w:rsidRPr="0028366D">
        <w:t xml:space="preserve">Нормативы направлены на сохранение и дальнейшее повышение достигнутого в </w:t>
      </w:r>
      <w:r>
        <w:t>муниципальном районе</w:t>
      </w:r>
      <w:r w:rsidRPr="0028366D">
        <w:t xml:space="preserve"> уровня обеспечения благоприятных условий жизнедеятельности населения, разработаны с учетом перспективы развития </w:t>
      </w:r>
      <w:r>
        <w:t>МО МР</w:t>
      </w:r>
      <w:r w:rsidRPr="00876EFE">
        <w:t xml:space="preserve"> «</w:t>
      </w:r>
      <w:r>
        <w:t>Корткеросский</w:t>
      </w:r>
      <w:r w:rsidRPr="00876EFE">
        <w:t>»</w:t>
      </w:r>
      <w:r>
        <w:t xml:space="preserve"> Республики Коми</w:t>
      </w:r>
      <w:r w:rsidRPr="0028366D">
        <w:t>. Нормативы распространяются на планировку, застр</w:t>
      </w:r>
      <w:r>
        <w:t>ойку и реконструкцию территорий</w:t>
      </w:r>
      <w:r w:rsidRPr="0028366D">
        <w:t xml:space="preserve">. </w:t>
      </w:r>
    </w:p>
    <w:p w:rsidR="005D7660" w:rsidRPr="0028366D" w:rsidRDefault="005D7660" w:rsidP="005D7660">
      <w:pPr>
        <w:shd w:val="clear" w:color="auto" w:fill="FFFFFF"/>
        <w:tabs>
          <w:tab w:val="left" w:pos="142"/>
        </w:tabs>
        <w:ind w:firstLine="567"/>
        <w:jc w:val="both"/>
      </w:pPr>
    </w:p>
    <w:p w:rsidR="005D7660" w:rsidRPr="0028366D" w:rsidRDefault="005D7660" w:rsidP="005D7660">
      <w:pPr>
        <w:shd w:val="clear" w:color="auto" w:fill="FFFFFF"/>
        <w:tabs>
          <w:tab w:val="left" w:pos="142"/>
        </w:tabs>
        <w:ind w:firstLine="567"/>
        <w:jc w:val="both"/>
      </w:pPr>
      <w:r w:rsidRPr="0028366D">
        <w:t xml:space="preserve">Местные нормативы градостроительного проектирования </w:t>
      </w:r>
      <w:r>
        <w:t>МО МР</w:t>
      </w:r>
      <w:r w:rsidRPr="00876EFE">
        <w:t xml:space="preserve"> «</w:t>
      </w:r>
      <w:r>
        <w:t>Корткеросский</w:t>
      </w:r>
      <w:r w:rsidRPr="00876EFE">
        <w:t>»</w:t>
      </w:r>
      <w:r>
        <w:t xml:space="preserve"> </w:t>
      </w:r>
      <w:r w:rsidRPr="0028366D">
        <w:t xml:space="preserve"> подлежат применению:</w:t>
      </w:r>
    </w:p>
    <w:p w:rsidR="005D7660" w:rsidRPr="0028366D" w:rsidRDefault="005D7660" w:rsidP="005D7660">
      <w:pPr>
        <w:shd w:val="clear" w:color="auto" w:fill="FFFFFF"/>
        <w:tabs>
          <w:tab w:val="left" w:pos="142"/>
        </w:tabs>
        <w:ind w:firstLine="567"/>
        <w:jc w:val="both"/>
      </w:pPr>
      <w:r w:rsidRPr="0028366D">
        <w:t>-</w:t>
      </w:r>
      <w:r w:rsidRPr="0028366D">
        <w:tab/>
        <w:t>органами местного самоуправления при осуществлении постоянного контроля соответствия проектных решений градостроительной документации изменяющимся социально-экономическим условиям на территории;</w:t>
      </w:r>
    </w:p>
    <w:p w:rsidR="005D7660" w:rsidRPr="0028366D" w:rsidRDefault="005D7660" w:rsidP="005D7660">
      <w:pPr>
        <w:shd w:val="clear" w:color="auto" w:fill="FFFFFF"/>
        <w:tabs>
          <w:tab w:val="left" w:pos="142"/>
        </w:tabs>
        <w:ind w:firstLine="567"/>
        <w:jc w:val="both"/>
      </w:pPr>
      <w:r w:rsidRPr="0028366D">
        <w:t>- разработчиками градостроительной документации, заказчиками градостроительной документации и иными заинтересованными лицами при оценке качества градостроительной документации в целях обеспечения благоприятных условий жизнедеятельности человека на территории в границах подготовки соответствующего проекта.</w:t>
      </w:r>
    </w:p>
    <w:p w:rsidR="005D7660" w:rsidRPr="00BE2AC3" w:rsidRDefault="005D7660" w:rsidP="005D7660">
      <w:pPr>
        <w:shd w:val="clear" w:color="auto" w:fill="FFFFFF"/>
        <w:tabs>
          <w:tab w:val="left" w:pos="142"/>
        </w:tabs>
        <w:ind w:firstLine="567"/>
        <w:jc w:val="both"/>
      </w:pPr>
      <w:r w:rsidRPr="0028366D">
        <w:t xml:space="preserve">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муниципального района, установленные в местных нормативах градостроительного проектирования, применяются при подготовке </w:t>
      </w:r>
      <w:r w:rsidRPr="00BE2AC3">
        <w:t>документов территориального планирования,</w:t>
      </w:r>
      <w:r>
        <w:t xml:space="preserve"> </w:t>
      </w:r>
      <w:r w:rsidRPr="00BE2AC3">
        <w:t>генеральных планов сельск</w:t>
      </w:r>
      <w:r>
        <w:t>их</w:t>
      </w:r>
      <w:r w:rsidRPr="00BE2AC3">
        <w:t xml:space="preserve"> поселени</w:t>
      </w:r>
      <w:r>
        <w:t>й</w:t>
      </w:r>
      <w:r w:rsidRPr="00BE2AC3">
        <w:t xml:space="preserve"> </w:t>
      </w:r>
      <w:r>
        <w:t>МО МР</w:t>
      </w:r>
      <w:r w:rsidRPr="00876EFE">
        <w:t xml:space="preserve"> «</w:t>
      </w:r>
      <w:r>
        <w:t>Корткеросский</w:t>
      </w:r>
      <w:r w:rsidRPr="00876EFE">
        <w:t>»</w:t>
      </w:r>
      <w:r w:rsidRPr="00BE2AC3">
        <w:t xml:space="preserve">, уточнения показателей прогноза социально-экономического развития </w:t>
      </w:r>
      <w:r>
        <w:t>муниципального района</w:t>
      </w:r>
      <w:r w:rsidRPr="00BE2AC3">
        <w:t>, документации по планировке территории, правил землепользования и застройки.</w:t>
      </w:r>
    </w:p>
    <w:p w:rsidR="005D7660" w:rsidRPr="0028366D" w:rsidRDefault="005D7660" w:rsidP="005D7660">
      <w:pPr>
        <w:shd w:val="clear" w:color="auto" w:fill="FFFFFF"/>
        <w:tabs>
          <w:tab w:val="left" w:pos="142"/>
        </w:tabs>
        <w:ind w:firstLine="567"/>
        <w:jc w:val="both"/>
      </w:pPr>
      <w:r w:rsidRPr="0028366D">
        <w:t>При изменении федерального и регионального законодательства в сфере градостроительства в местные нормативы вносятся соответствующие изменения.</w:t>
      </w:r>
    </w:p>
    <w:p w:rsidR="005D7660" w:rsidRDefault="005D7660" w:rsidP="005D7660">
      <w:pPr>
        <w:ind w:firstLine="567"/>
        <w:jc w:val="both"/>
      </w:pPr>
      <w:r w:rsidRPr="0028366D">
        <w:t>По вопросам, не рассматриваемым в настоящих нормативах, следует руководствоваться законами и нормативно-техническими документами, действующими на территории Российской Федерации в соответствии с требованиями Федерального закона от 27.12.2002 г. № 184-ФЗ «О техническом регулировании». При отмене и/или изменении действующих нормативных документов, в том числе тех, на которые дается ссылка в настоящих нормах, следует руководствоваться нормами, вводимыми взамен отмененных.</w:t>
      </w:r>
    </w:p>
    <w:p w:rsidR="005D7660" w:rsidRDefault="005D7660" w:rsidP="005D7660">
      <w:pPr>
        <w:spacing w:after="200" w:line="276" w:lineRule="auto"/>
      </w:pPr>
      <w:r>
        <w:br w:type="page"/>
      </w:r>
    </w:p>
    <w:p w:rsidR="005D7660" w:rsidRPr="006000D1" w:rsidRDefault="005D7660" w:rsidP="00D24664">
      <w:pPr>
        <w:pStyle w:val="1"/>
      </w:pPr>
      <w:bookmarkStart w:id="56" w:name="_Toc481060546"/>
      <w:bookmarkStart w:id="57" w:name="_Toc501217745"/>
      <w:bookmarkStart w:id="58" w:name="_Toc429053761"/>
      <w:r w:rsidRPr="00A539BA">
        <w:lastRenderedPageBreak/>
        <w:t>Приложение</w:t>
      </w:r>
      <w:r>
        <w:t xml:space="preserve"> А</w:t>
      </w:r>
      <w:bookmarkEnd w:id="56"/>
      <w:bookmarkEnd w:id="57"/>
      <w:r w:rsidRPr="00A539BA">
        <w:t xml:space="preserve"> </w:t>
      </w:r>
    </w:p>
    <w:p w:rsidR="003C4879" w:rsidRPr="006000D1" w:rsidRDefault="003C4879" w:rsidP="003C4879"/>
    <w:p w:rsidR="005D7660" w:rsidRPr="003C4879" w:rsidRDefault="005D7660" w:rsidP="00D24664">
      <w:pPr>
        <w:pStyle w:val="1"/>
      </w:pPr>
      <w:bookmarkStart w:id="59" w:name="_Toc501217746"/>
      <w:r w:rsidRPr="003C4879">
        <w:t>НОРМАТИВНЫЕ ССЫЛКИ</w:t>
      </w:r>
      <w:bookmarkEnd w:id="59"/>
    </w:p>
    <w:p w:rsidR="003C4879" w:rsidRPr="006000D1" w:rsidRDefault="003C4879" w:rsidP="005D7660">
      <w:pPr>
        <w:jc w:val="center"/>
        <w:rPr>
          <w:b/>
          <w:color w:val="000000"/>
        </w:rPr>
      </w:pPr>
    </w:p>
    <w:p w:rsidR="005D7660" w:rsidRPr="003F7B6A" w:rsidRDefault="005D7660" w:rsidP="005D7660">
      <w:pPr>
        <w:jc w:val="center"/>
        <w:rPr>
          <w:b/>
          <w:color w:val="000000"/>
        </w:rPr>
      </w:pPr>
      <w:r w:rsidRPr="003F7B6A">
        <w:rPr>
          <w:b/>
          <w:color w:val="000000"/>
        </w:rPr>
        <w:t>Кодексы и Федеральные законы</w:t>
      </w:r>
    </w:p>
    <w:p w:rsidR="005D7660" w:rsidRPr="003F7B6A" w:rsidRDefault="005D7660" w:rsidP="005D7660">
      <w:pPr>
        <w:ind w:firstLine="709"/>
        <w:jc w:val="both"/>
        <w:rPr>
          <w:color w:val="000000"/>
        </w:rPr>
      </w:pPr>
      <w:r w:rsidRPr="003F7B6A">
        <w:rPr>
          <w:color w:val="000000"/>
        </w:rPr>
        <w:t xml:space="preserve">Воздушный кодекс Российской Федерации. </w:t>
      </w:r>
    </w:p>
    <w:p w:rsidR="005D7660" w:rsidRPr="003F7B6A" w:rsidRDefault="005D7660" w:rsidP="005D7660">
      <w:pPr>
        <w:ind w:firstLine="709"/>
        <w:jc w:val="both"/>
        <w:rPr>
          <w:color w:val="000000"/>
        </w:rPr>
      </w:pPr>
      <w:r w:rsidRPr="003F7B6A">
        <w:rPr>
          <w:color w:val="000000"/>
        </w:rPr>
        <w:t>Водный кодекс Российской Федерации.</w:t>
      </w:r>
    </w:p>
    <w:p w:rsidR="005D7660" w:rsidRPr="003F7B6A" w:rsidRDefault="005D7660" w:rsidP="005D7660">
      <w:pPr>
        <w:ind w:firstLine="709"/>
        <w:jc w:val="both"/>
        <w:rPr>
          <w:color w:val="000000"/>
        </w:rPr>
      </w:pPr>
      <w:r w:rsidRPr="003F7B6A">
        <w:rPr>
          <w:color w:val="000000"/>
        </w:rPr>
        <w:t>Градостроительный кодекс Российской Федерации.</w:t>
      </w:r>
    </w:p>
    <w:p w:rsidR="005D7660" w:rsidRPr="003F7B6A" w:rsidRDefault="005D7660" w:rsidP="005D7660">
      <w:pPr>
        <w:ind w:firstLine="709"/>
        <w:jc w:val="both"/>
        <w:rPr>
          <w:color w:val="000000"/>
        </w:rPr>
      </w:pPr>
      <w:r w:rsidRPr="003F7B6A">
        <w:rPr>
          <w:color w:val="000000"/>
        </w:rPr>
        <w:t xml:space="preserve">Земельный кодекс Российской Федерации. </w:t>
      </w:r>
    </w:p>
    <w:p w:rsidR="005D7660" w:rsidRPr="003F7B6A" w:rsidRDefault="004E5757" w:rsidP="005D7660">
      <w:pPr>
        <w:ind w:firstLine="709"/>
        <w:jc w:val="both"/>
        <w:rPr>
          <w:color w:val="000000"/>
        </w:rPr>
      </w:pPr>
      <w:hyperlink r:id="rId34" w:tooltip="&quot;Кодекс внутреннего водного транспорта Российской Федерации&quot; от 07.03.2001 N 24-ФЗ (ред. от 03.02.2014){КонсультантПлюс}" w:history="1">
        <w:r w:rsidR="005D7660" w:rsidRPr="003F7B6A">
          <w:rPr>
            <w:color w:val="000000"/>
          </w:rPr>
          <w:t>Кодекс</w:t>
        </w:r>
      </w:hyperlink>
      <w:r w:rsidR="005D7660" w:rsidRPr="003F7B6A">
        <w:rPr>
          <w:color w:val="000000"/>
        </w:rPr>
        <w:t xml:space="preserve"> внутреннего водного транспорта Российской Федерации. </w:t>
      </w:r>
    </w:p>
    <w:p w:rsidR="005D7660" w:rsidRPr="003F7B6A" w:rsidRDefault="005D7660" w:rsidP="005D7660">
      <w:pPr>
        <w:ind w:firstLine="709"/>
        <w:jc w:val="both"/>
        <w:rPr>
          <w:color w:val="000000"/>
        </w:rPr>
      </w:pPr>
      <w:r w:rsidRPr="003F7B6A">
        <w:rPr>
          <w:color w:val="000000"/>
        </w:rPr>
        <w:t xml:space="preserve">Лесной кодекс Российской Федерации. </w:t>
      </w:r>
    </w:p>
    <w:p w:rsidR="005D7660" w:rsidRPr="003F7B6A" w:rsidRDefault="005D7660" w:rsidP="005D7660">
      <w:pPr>
        <w:ind w:firstLine="709"/>
        <w:jc w:val="both"/>
        <w:rPr>
          <w:color w:val="000000"/>
        </w:rPr>
      </w:pPr>
      <w:r w:rsidRPr="003F7B6A">
        <w:rPr>
          <w:color w:val="000000"/>
        </w:rPr>
        <w:t>Федеральный закон от 21.02.1992 г. № 2395-1 «О недрах».</w:t>
      </w:r>
    </w:p>
    <w:p w:rsidR="005D7660" w:rsidRPr="003F7B6A" w:rsidRDefault="005D7660" w:rsidP="005D7660">
      <w:pPr>
        <w:ind w:firstLine="709"/>
        <w:jc w:val="both"/>
        <w:rPr>
          <w:color w:val="000000"/>
        </w:rPr>
      </w:pPr>
      <w:r w:rsidRPr="003F7B6A">
        <w:rPr>
          <w:color w:val="000000"/>
        </w:rPr>
        <w:t>Федеральный закон от 21.12.1994 г. № 69-ФЗ «О пожарной безопасности».</w:t>
      </w:r>
    </w:p>
    <w:p w:rsidR="005D7660" w:rsidRPr="003F7B6A" w:rsidRDefault="005D7660" w:rsidP="005D7660">
      <w:pPr>
        <w:ind w:firstLine="709"/>
        <w:jc w:val="both"/>
        <w:rPr>
          <w:color w:val="000000"/>
        </w:rPr>
      </w:pPr>
      <w:r w:rsidRPr="003F7B6A">
        <w:rPr>
          <w:color w:val="000000"/>
        </w:rPr>
        <w:t>Федеральный закон от 14.03.1995 г. № 33-ФЗ «Об особо охраняемых природных территориях».</w:t>
      </w:r>
    </w:p>
    <w:p w:rsidR="005D7660" w:rsidRPr="003F7B6A" w:rsidRDefault="005D7660" w:rsidP="005D7660">
      <w:pPr>
        <w:ind w:firstLine="709"/>
        <w:jc w:val="both"/>
        <w:rPr>
          <w:color w:val="000000"/>
        </w:rPr>
      </w:pPr>
      <w:r w:rsidRPr="003F7B6A">
        <w:rPr>
          <w:color w:val="000000"/>
        </w:rPr>
        <w:t>Федеральный закон от 24.04.1995 г. № 52-ФЗ «О животном мире».</w:t>
      </w:r>
    </w:p>
    <w:p w:rsidR="005D7660" w:rsidRPr="003F7B6A" w:rsidRDefault="005D7660" w:rsidP="005D7660">
      <w:pPr>
        <w:ind w:firstLine="709"/>
        <w:jc w:val="both"/>
        <w:rPr>
          <w:color w:val="000000"/>
        </w:rPr>
      </w:pPr>
      <w:r w:rsidRPr="003F7B6A">
        <w:rPr>
          <w:color w:val="000000"/>
        </w:rPr>
        <w:t>Федеральный закон от 24.11.1995 г. № 181-ФЗ «О социальной защите инвалидов в Российской Федерации».</w:t>
      </w:r>
    </w:p>
    <w:p w:rsidR="005D7660" w:rsidRPr="003F7B6A" w:rsidRDefault="005D7660" w:rsidP="005D7660">
      <w:pPr>
        <w:ind w:firstLine="709"/>
        <w:jc w:val="both"/>
        <w:rPr>
          <w:color w:val="000000"/>
        </w:rPr>
      </w:pPr>
      <w:r w:rsidRPr="003F7B6A">
        <w:rPr>
          <w:color w:val="000000"/>
        </w:rPr>
        <w:t xml:space="preserve">Федеральный </w:t>
      </w:r>
      <w:hyperlink r:id="rId35" w:tooltip="Федеральный закон от 10.12.1995 N 196-ФЗ (ред. от 28.12.2013) &quot;О безопасности дорожного движения&quot;{КонсультантПлюс}" w:history="1">
        <w:r w:rsidRPr="003F7B6A">
          <w:rPr>
            <w:color w:val="000000"/>
          </w:rPr>
          <w:t>закон</w:t>
        </w:r>
      </w:hyperlink>
      <w:r w:rsidRPr="003F7B6A">
        <w:rPr>
          <w:color w:val="000000"/>
        </w:rPr>
        <w:t xml:space="preserve"> от 10.12.1995 г. № 196-ФЗ «О безопасности дорожного движения».</w:t>
      </w:r>
    </w:p>
    <w:p w:rsidR="005D7660" w:rsidRPr="003F7B6A" w:rsidRDefault="005D7660" w:rsidP="005D7660">
      <w:pPr>
        <w:ind w:firstLine="709"/>
        <w:jc w:val="both"/>
        <w:rPr>
          <w:color w:val="000000"/>
        </w:rPr>
      </w:pPr>
      <w:r w:rsidRPr="003F7B6A">
        <w:rPr>
          <w:color w:val="000000"/>
        </w:rPr>
        <w:t>Федеральный закон от 09.01.1996 г. № 3-ФЗ «О радиационной безопасности населения».</w:t>
      </w:r>
    </w:p>
    <w:p w:rsidR="005D7660" w:rsidRPr="003F7B6A" w:rsidRDefault="005D7660" w:rsidP="005D7660">
      <w:pPr>
        <w:ind w:firstLine="709"/>
        <w:jc w:val="both"/>
        <w:rPr>
          <w:color w:val="000000"/>
        </w:rPr>
      </w:pPr>
      <w:r w:rsidRPr="003F7B6A">
        <w:rPr>
          <w:color w:val="000000"/>
        </w:rPr>
        <w:t xml:space="preserve">Федеральный закон от 24.11.1996 г. № 132-ФЗ «Об основах туристской деятельности в Российской Федерации». </w:t>
      </w:r>
    </w:p>
    <w:p w:rsidR="005D7660" w:rsidRPr="003F7B6A" w:rsidRDefault="005D7660" w:rsidP="005D7660">
      <w:pPr>
        <w:ind w:firstLine="709"/>
        <w:jc w:val="both"/>
        <w:rPr>
          <w:color w:val="000000"/>
        </w:rPr>
      </w:pPr>
      <w:r w:rsidRPr="003F7B6A">
        <w:rPr>
          <w:color w:val="000000"/>
        </w:rPr>
        <w:t>Федеральный закон от 24.06.1998 г. № 89-ФЗ «Об отходах производства и потребления».</w:t>
      </w:r>
    </w:p>
    <w:p w:rsidR="005D7660" w:rsidRPr="003F7B6A" w:rsidRDefault="005D7660" w:rsidP="005D7660">
      <w:pPr>
        <w:ind w:firstLine="709"/>
        <w:jc w:val="both"/>
        <w:rPr>
          <w:color w:val="000000"/>
        </w:rPr>
      </w:pPr>
      <w:r w:rsidRPr="003F7B6A">
        <w:rPr>
          <w:color w:val="000000"/>
        </w:rPr>
        <w:t xml:space="preserve">Федеральный закон от 21.12.1998 г. № 68-ФЗ «О защите населения и территорий от чрезвычайных ситуаций природного и техногенного характера». </w:t>
      </w:r>
    </w:p>
    <w:p w:rsidR="005D7660" w:rsidRPr="003F7B6A" w:rsidRDefault="005D7660" w:rsidP="005D7660">
      <w:pPr>
        <w:ind w:firstLine="709"/>
        <w:jc w:val="both"/>
        <w:rPr>
          <w:color w:val="000000"/>
        </w:rPr>
      </w:pPr>
      <w:r w:rsidRPr="003F7B6A">
        <w:rPr>
          <w:color w:val="000000"/>
        </w:rPr>
        <w:t>Федеральный закон от 04.05.1999 г. № 96-ФЗ «Об охране атмосферного воздуха».</w:t>
      </w:r>
    </w:p>
    <w:p w:rsidR="005D7660" w:rsidRPr="003F7B6A" w:rsidRDefault="005D7660" w:rsidP="005D7660">
      <w:pPr>
        <w:ind w:firstLine="709"/>
        <w:jc w:val="both"/>
        <w:rPr>
          <w:color w:val="000000"/>
        </w:rPr>
      </w:pPr>
      <w:r w:rsidRPr="003F7B6A">
        <w:rPr>
          <w:color w:val="000000"/>
        </w:rPr>
        <w:t>Федеральный закон от 10.01.2002 г. № 7-ФЗ «Об охране окружающей среды».</w:t>
      </w:r>
    </w:p>
    <w:p w:rsidR="005D7660" w:rsidRPr="003F7B6A" w:rsidRDefault="005D7660" w:rsidP="005D7660">
      <w:pPr>
        <w:ind w:firstLine="709"/>
        <w:jc w:val="both"/>
        <w:rPr>
          <w:color w:val="000000"/>
        </w:rPr>
      </w:pPr>
      <w:r w:rsidRPr="003F7B6A">
        <w:rPr>
          <w:color w:val="000000"/>
        </w:rPr>
        <w:t xml:space="preserve">Федеральный </w:t>
      </w:r>
      <w:hyperlink r:id="rId36" w:tooltip="Федеральный закон от 25.06.2002 N 73-ФЗ (ред. от 23.07.2013) &quot;Об объектах культурного наследия (памятниках истории и культуры) народов Российской Федерации&quot; (с изм. и доп., вступающими в силу с 01.01.2014){КонсультантПлюс}" w:history="1">
        <w:r w:rsidRPr="003F7B6A">
          <w:rPr>
            <w:color w:val="000000"/>
          </w:rPr>
          <w:t>закон</w:t>
        </w:r>
      </w:hyperlink>
      <w:r w:rsidRPr="003F7B6A">
        <w:rPr>
          <w:color w:val="000000"/>
        </w:rPr>
        <w:t xml:space="preserve"> от 25.06.2002 г. № 73-ФЗ «Об объектах культурного наследия (памятниках истории и культуры) народов Российской Федерации».</w:t>
      </w:r>
    </w:p>
    <w:p w:rsidR="005D7660" w:rsidRPr="003F7B6A" w:rsidRDefault="004E5757" w:rsidP="005D7660">
      <w:pPr>
        <w:ind w:firstLine="709"/>
        <w:jc w:val="both"/>
        <w:rPr>
          <w:color w:val="000000"/>
        </w:rPr>
      </w:pPr>
      <w:hyperlink r:id="rId37" w:tooltip="Федеральный закон от 06.10.2003 N 131-ФЗ (ред. от 21.07.2014) &quot;Об общих принципах организации местного самоуправления в Российской Федерации&quot;{КонсультантПлюс}" w:history="1">
        <w:r w:rsidR="005D7660" w:rsidRPr="003F7B6A">
          <w:rPr>
            <w:color w:val="000000"/>
          </w:rPr>
          <w:t>Федеральный закон от 06.10.2003 г. № 131-ФЗ «Об общих принципах организации местного самоуправления в Российской Федерации».</w:t>
        </w:r>
      </w:hyperlink>
    </w:p>
    <w:p w:rsidR="005D7660" w:rsidRPr="003F7B6A" w:rsidRDefault="005D7660" w:rsidP="005D7660">
      <w:pPr>
        <w:ind w:firstLine="709"/>
        <w:jc w:val="both"/>
        <w:rPr>
          <w:color w:val="000000"/>
        </w:rPr>
      </w:pPr>
      <w:r w:rsidRPr="003F7B6A">
        <w:rPr>
          <w:color w:val="000000"/>
        </w:rPr>
        <w:t xml:space="preserve">Федеральный </w:t>
      </w:r>
      <w:hyperlink r:id="rId38" w:tooltip="Федеральный закон от 08.11.2007 N 257-ФЗ (ред. от 27.05.2014) &quo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quot;{КонсультантПлюс}" w:history="1">
        <w:r w:rsidRPr="003F7B6A">
          <w:rPr>
            <w:color w:val="000000"/>
          </w:rPr>
          <w:t>закон</w:t>
        </w:r>
      </w:hyperlink>
      <w:r w:rsidRPr="003F7B6A">
        <w:rPr>
          <w:color w:val="000000"/>
        </w:rPr>
        <w:t xml:space="preserve"> от 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5D7660" w:rsidRPr="003F7B6A" w:rsidRDefault="005D7660" w:rsidP="005D7660">
      <w:pPr>
        <w:ind w:firstLine="709"/>
        <w:jc w:val="both"/>
        <w:rPr>
          <w:color w:val="000000"/>
        </w:rPr>
      </w:pPr>
      <w:r w:rsidRPr="003F7B6A">
        <w:rPr>
          <w:color w:val="000000"/>
        </w:rPr>
        <w:t>Федеральный закон от 22.07.2008 г. № 123-ФЗ «Технический регламент о требованиях пожарной безопасности».</w:t>
      </w:r>
    </w:p>
    <w:p w:rsidR="005D7660" w:rsidRPr="003F7B6A" w:rsidRDefault="005D7660" w:rsidP="005D7660">
      <w:pPr>
        <w:ind w:firstLine="709"/>
        <w:jc w:val="both"/>
        <w:rPr>
          <w:color w:val="000000"/>
        </w:rPr>
      </w:pPr>
      <w:r w:rsidRPr="003F7B6A">
        <w:rPr>
          <w:color w:val="000000"/>
        </w:rPr>
        <w:t>Федеральный закон от 30.12.2009 г № 384-ФЗ «Технический регламент о безопасности зданий и сооружений».</w:t>
      </w:r>
    </w:p>
    <w:p w:rsidR="005D7660" w:rsidRPr="004E0896" w:rsidRDefault="005D7660" w:rsidP="005D7660">
      <w:pPr>
        <w:ind w:firstLine="709"/>
        <w:jc w:val="both"/>
      </w:pPr>
      <w:r w:rsidRPr="003F7B6A">
        <w:t xml:space="preserve">Федеральный </w:t>
      </w:r>
      <w:hyperlink r:id="rId39" w:tooltip="Федеральный закон от 25.06.2002 N 73-ФЗ (ред. от 23.07.2013) &quot;Об объектах культурного наследия (памятниках истории и культуры) народов Российской Федерации&quot; (с изм. и доп., вступающими в силу с 01.01.2014){КонсультантПлюс}" w:history="1">
        <w:r w:rsidRPr="003F7B6A">
          <w:t>закон</w:t>
        </w:r>
      </w:hyperlink>
      <w:r w:rsidRPr="003F7B6A">
        <w:t xml:space="preserve"> от 22.10.2014 г. № 315-ФЗ «О внесении изменений в Федеральный закон «Об объектах культурного наследия (памятниках истории и культуры) народов Российской Федерации» и отдельные законодательные акты Российско</w:t>
      </w:r>
      <w:r w:rsidRPr="004E0896">
        <w:t>й Федерации».</w:t>
      </w:r>
    </w:p>
    <w:p w:rsidR="005D7660" w:rsidRPr="004E0896" w:rsidRDefault="005D7660" w:rsidP="005D7660">
      <w:pPr>
        <w:jc w:val="center"/>
        <w:rPr>
          <w:b/>
          <w:color w:val="000000"/>
        </w:rPr>
      </w:pPr>
    </w:p>
    <w:p w:rsidR="005D7660" w:rsidRPr="004E0896" w:rsidRDefault="005D7660" w:rsidP="005D7660">
      <w:pPr>
        <w:jc w:val="center"/>
        <w:rPr>
          <w:b/>
          <w:color w:val="000000"/>
        </w:rPr>
      </w:pPr>
      <w:r w:rsidRPr="004E0896">
        <w:rPr>
          <w:b/>
          <w:color w:val="000000"/>
        </w:rPr>
        <w:t>Указы Президента и Постановления Правительства Российской Федерации, постановления и приказы федеральных министерств</w:t>
      </w:r>
    </w:p>
    <w:p w:rsidR="005D7660" w:rsidRPr="004E0896" w:rsidRDefault="005D7660" w:rsidP="005D7660">
      <w:pPr>
        <w:ind w:firstLine="709"/>
        <w:jc w:val="both"/>
        <w:rPr>
          <w:color w:val="000000"/>
        </w:rPr>
      </w:pPr>
      <w:r w:rsidRPr="004E0896">
        <w:rPr>
          <w:color w:val="000000"/>
        </w:rPr>
        <w:t>Указ Президента Российской Федерации от 30.11.1992 г. № 1487 «Об особо ценных объектах культурного наследия народов Российской Федерации».</w:t>
      </w:r>
    </w:p>
    <w:p w:rsidR="005D7660" w:rsidRPr="004E0896" w:rsidRDefault="005D7660" w:rsidP="005D7660">
      <w:pPr>
        <w:ind w:firstLine="709"/>
        <w:jc w:val="both"/>
      </w:pPr>
      <w:r w:rsidRPr="004E0896">
        <w:t>Постановление Правительства Российской Федерации от 21.05.2007 г. № 304 «О классификации чрезвычайных ситуаций природного и техногенного характера».</w:t>
      </w:r>
    </w:p>
    <w:p w:rsidR="005D7660" w:rsidRPr="004E0896" w:rsidRDefault="005D7660" w:rsidP="005D7660">
      <w:pPr>
        <w:ind w:firstLine="709"/>
        <w:jc w:val="both"/>
      </w:pPr>
      <w:r w:rsidRPr="004E0896">
        <w:lastRenderedPageBreak/>
        <w:t>Постановление Правительства Российской Федерации от 30.06.2007 г. № 417 «Об утверждении Правил пожарной безопасности в лесах».</w:t>
      </w:r>
    </w:p>
    <w:p w:rsidR="005D7660" w:rsidRPr="004E0896" w:rsidRDefault="004E5757" w:rsidP="005D7660">
      <w:pPr>
        <w:ind w:firstLine="709"/>
        <w:jc w:val="both"/>
        <w:rPr>
          <w:color w:val="000000"/>
        </w:rPr>
      </w:pPr>
      <w:hyperlink r:id="rId40" w:tooltip="Постановление Правительства РФ от 26.04.2008 N 315 (ред. от 18.05.2011) &quot;Об утверждении Положения о зонах охраны объектов культурного наследия (памятников истории и культуры) народов Российской Федерации&quot;{КонсультантПлюс}" w:history="1">
        <w:r w:rsidR="005D7660" w:rsidRPr="004E0896">
          <w:rPr>
            <w:color w:val="000000"/>
          </w:rPr>
          <w:t>Постановление</w:t>
        </w:r>
      </w:hyperlink>
      <w:r w:rsidR="005D7660" w:rsidRPr="004E0896">
        <w:rPr>
          <w:color w:val="000000"/>
        </w:rPr>
        <w:t xml:space="preserve"> Правительства Российской Федерации от 26.04.2008 г. № 315 «Об утверждении «Положения о зонах охраны культурного наследия (памятников истории и культуры) народов Российской Федерации».</w:t>
      </w:r>
    </w:p>
    <w:p w:rsidR="005D7660" w:rsidRPr="004E0896" w:rsidRDefault="005D7660" w:rsidP="005D7660">
      <w:pPr>
        <w:ind w:firstLine="709"/>
        <w:jc w:val="both"/>
        <w:rPr>
          <w:color w:val="000000"/>
        </w:rPr>
      </w:pPr>
      <w:r w:rsidRPr="004E0896">
        <w:rPr>
          <w:color w:val="000000"/>
        </w:rPr>
        <w:t>Постановление Правительства Российской Федерации от 14 декабря 2009 г. № 1007 «Об утверждении Положения об определении функциональных зон в лесопарковых зонах, площади и границ лесопарковых зон, зеленых зон».</w:t>
      </w:r>
    </w:p>
    <w:p w:rsidR="005D7660" w:rsidRPr="004E0896" w:rsidRDefault="005D7660" w:rsidP="005D7660">
      <w:pPr>
        <w:ind w:firstLine="709"/>
        <w:jc w:val="both"/>
        <w:rPr>
          <w:color w:val="000000"/>
        </w:rPr>
      </w:pPr>
      <w:r w:rsidRPr="004E0896">
        <w:rPr>
          <w:color w:val="000000"/>
        </w:rPr>
        <w:t>Постановление Правительства Российской Федерации от 16.01.2010 г. № 2 «Об утверждении Положения о порядке согласования с федеральным органом охраны объектов культурного наследия проектов генеральных планов поселений и городских округов, проектов документации по планировке территории, разрабатываемых для исторических поселений, а также градостроительных регламентов, устанавливаемых в пределах территорий объектов культурного наследия и их зон охраны».</w:t>
      </w:r>
    </w:p>
    <w:p w:rsidR="005D7660" w:rsidRPr="004E0896" w:rsidRDefault="004E5757" w:rsidP="005D7660">
      <w:pPr>
        <w:ind w:firstLine="709"/>
        <w:jc w:val="both"/>
      </w:pPr>
      <w:hyperlink r:id="rId41" w:tooltip="Постановление Правительства РФ от 24.09.2010 N 754 &quot;Об утверждении Правил установления нормативов минимальной обеспеченности населения площадью торговых объектов&quot;{КонсультантПлюс}" w:history="1">
        <w:r w:rsidR="005D7660" w:rsidRPr="004E0896">
          <w:t>Постановление</w:t>
        </w:r>
      </w:hyperlink>
      <w:r w:rsidR="005D7660" w:rsidRPr="004E0896">
        <w:t xml:space="preserve"> Правительства Российской Федерации от 24.09. 2010 г. № 754 «Об утверждении Правил установления нормативов минимальной обеспеченности населения площадью торговых объектов».</w:t>
      </w:r>
    </w:p>
    <w:p w:rsidR="005D7660" w:rsidRPr="004E0896" w:rsidRDefault="005D7660" w:rsidP="005D7660">
      <w:pPr>
        <w:ind w:firstLine="709"/>
        <w:jc w:val="both"/>
        <w:rPr>
          <w:color w:val="000000"/>
        </w:rPr>
      </w:pPr>
      <w:r w:rsidRPr="004E0896">
        <w:rPr>
          <w:color w:val="000000"/>
        </w:rPr>
        <w:t>Постановление Правительства Российской Федерации от 15.04.2014 г. № 302 «Об утверждении государственной программы Российской Федерации «Развитие физической культуры и спорта».</w:t>
      </w:r>
    </w:p>
    <w:p w:rsidR="005D7660" w:rsidRPr="004E0896" w:rsidRDefault="005D7660" w:rsidP="005D7660">
      <w:pPr>
        <w:ind w:firstLine="709"/>
        <w:jc w:val="both"/>
        <w:rPr>
          <w:color w:val="000000"/>
        </w:rPr>
      </w:pPr>
      <w:r w:rsidRPr="004E0896">
        <w:rPr>
          <w:color w:val="000000"/>
        </w:rPr>
        <w:t>Постановление Госстроя России от 21.08.2003 г. № 152 «Об утверждении Методических рекомендаций о порядке разработки генеральных схем очистки территорий населенных пунктов Российской Федерации».</w:t>
      </w:r>
    </w:p>
    <w:p w:rsidR="005D7660" w:rsidRPr="004E0896" w:rsidRDefault="005D7660" w:rsidP="005D7660">
      <w:pPr>
        <w:ind w:firstLine="709"/>
        <w:jc w:val="both"/>
        <w:rPr>
          <w:color w:val="000000"/>
        </w:rPr>
      </w:pPr>
      <w:r w:rsidRPr="004E0896">
        <w:rPr>
          <w:color w:val="000000"/>
        </w:rPr>
        <w:t>Постановление Госстроя России от 27.09.2003 г. № 170</w:t>
      </w:r>
      <w:r w:rsidRPr="004E0896">
        <w:t xml:space="preserve"> «</w:t>
      </w:r>
      <w:r w:rsidRPr="004E0896">
        <w:rPr>
          <w:color w:val="000000"/>
        </w:rPr>
        <w:t>Об утверждении Правил и норм технической эксплуатации жилищного фонда».</w:t>
      </w:r>
    </w:p>
    <w:p w:rsidR="005D7660" w:rsidRPr="004E0896" w:rsidRDefault="005D7660" w:rsidP="005D7660">
      <w:pPr>
        <w:ind w:firstLine="709"/>
        <w:jc w:val="both"/>
      </w:pPr>
      <w:r w:rsidRPr="004E0896">
        <w:t>Распоряжение Правительства Российской Федерации от 03.07.1996 г. № 1063-р «О Социальных нормах и нормативах».</w:t>
      </w:r>
    </w:p>
    <w:p w:rsidR="005D7660" w:rsidRPr="004E0896" w:rsidRDefault="005D7660" w:rsidP="005D7660">
      <w:pPr>
        <w:ind w:firstLine="709"/>
        <w:jc w:val="both"/>
      </w:pPr>
      <w:r w:rsidRPr="004E0896">
        <w:t xml:space="preserve">Распоряжение Правительства Российской Федерации от 19.10.1999 г. № 1683-р «О Методике определения нормативной потребности субъектов Российской Федерации в объектах социальной инфраструктуры». </w:t>
      </w:r>
    </w:p>
    <w:p w:rsidR="005D7660" w:rsidRPr="004E0896" w:rsidRDefault="005D7660" w:rsidP="005D7660">
      <w:pPr>
        <w:ind w:firstLine="709"/>
        <w:jc w:val="both"/>
        <w:rPr>
          <w:color w:val="000000"/>
        </w:rPr>
      </w:pPr>
      <w:r w:rsidRPr="004E0896">
        <w:rPr>
          <w:color w:val="000000"/>
        </w:rPr>
        <w:t>Приказ Министерства культуры СССР от 13.05.1986 г. № 203 «Об утверждении инструкции о порядке учета, обеспечения сохранности, содержания, использования и реставрации недвижимых памятников истории и культуры».</w:t>
      </w:r>
    </w:p>
    <w:p w:rsidR="005D7660" w:rsidRPr="004E0896" w:rsidRDefault="005D7660" w:rsidP="005D7660">
      <w:pPr>
        <w:ind w:firstLine="709"/>
        <w:jc w:val="both"/>
      </w:pPr>
      <w:r w:rsidRPr="004E0896">
        <w:t>Приказ МЧС России от 28.02.2003 г. № 105 «Об утверждении Требований по предупреждению чрезвычайных ситуаций на потенциально опасных объектах и объектах жизнеобеспечения».</w:t>
      </w:r>
    </w:p>
    <w:p w:rsidR="005D7660" w:rsidRPr="004E0896" w:rsidRDefault="005D7660" w:rsidP="005D7660">
      <w:pPr>
        <w:ind w:firstLine="709"/>
        <w:jc w:val="both"/>
      </w:pPr>
      <w:r w:rsidRPr="004E0896">
        <w:t>Приказ МЧС России от 30.12.2005 г. № 1027 «О дополнительных мероприятиях по формированию федеральной противопожарной службы».</w:t>
      </w:r>
    </w:p>
    <w:p w:rsidR="005D7660" w:rsidRPr="004E0896" w:rsidRDefault="005D7660" w:rsidP="005D7660">
      <w:pPr>
        <w:ind w:firstLine="709"/>
        <w:jc w:val="both"/>
      </w:pPr>
      <w:r w:rsidRPr="004E0896">
        <w:t>Приказ МЧС РФ № 422, Мининформсвязи РФ № 90, Минкультуры РФ № 376 от 25.07.2006 г. «Об утверждении Положения о системах оповещения населения».</w:t>
      </w:r>
    </w:p>
    <w:p w:rsidR="005D7660" w:rsidRPr="004E0896" w:rsidRDefault="005D7660" w:rsidP="005D7660">
      <w:pPr>
        <w:ind w:firstLine="709"/>
        <w:jc w:val="both"/>
        <w:rPr>
          <w:color w:val="000000"/>
        </w:rPr>
      </w:pPr>
      <w:r w:rsidRPr="004E0896">
        <w:t>Приказ МЧС России от 16.03.2007 г. № 141 «Об утверждении инструкции о порядке согласования отступлений от требований пожарной безопасности, а также не установленных нормативными документами дополнительных требований пожарной безопасности».</w:t>
      </w:r>
    </w:p>
    <w:p w:rsidR="005D7660" w:rsidRPr="004E0896" w:rsidRDefault="005D7660" w:rsidP="005D7660">
      <w:pPr>
        <w:ind w:firstLine="709"/>
        <w:jc w:val="both"/>
        <w:rPr>
          <w:color w:val="000000"/>
        </w:rPr>
      </w:pPr>
      <w:r w:rsidRPr="004E0896">
        <w:rPr>
          <w:color w:val="000000"/>
        </w:rPr>
        <w:t>Приказ Рослесхоза от 05.07.2011 г. №  287 «Об утверждении классификации природной пожарной опасности лесов и классификации пожарной опасности в лесах в зависимости от условий погоды».</w:t>
      </w:r>
    </w:p>
    <w:p w:rsidR="005D7660" w:rsidRPr="004E0896" w:rsidRDefault="005D7660" w:rsidP="005D7660">
      <w:pPr>
        <w:ind w:firstLine="709"/>
        <w:jc w:val="both"/>
        <w:rPr>
          <w:color w:val="000000"/>
        </w:rPr>
      </w:pPr>
      <w:r w:rsidRPr="004E0896">
        <w:rPr>
          <w:color w:val="000000"/>
        </w:rPr>
        <w:t>Приказ Министерства регионального развития Российской Федерации от 26.05.2011</w:t>
      </w:r>
      <w:r>
        <w:rPr>
          <w:color w:val="000000"/>
        </w:rPr>
        <w:t> </w:t>
      </w:r>
      <w:r w:rsidRPr="004E0896">
        <w:rPr>
          <w:color w:val="000000"/>
        </w:rPr>
        <w:t xml:space="preserve">г. № 244 «Об утверждении Методических рекомендаций по разработке проектов генеральных планов поселений и городских округов».  </w:t>
      </w:r>
    </w:p>
    <w:p w:rsidR="005D7660" w:rsidRPr="004E0896" w:rsidRDefault="005D7660" w:rsidP="005D7660">
      <w:pPr>
        <w:ind w:firstLine="709"/>
        <w:jc w:val="both"/>
        <w:rPr>
          <w:color w:val="000000"/>
        </w:rPr>
      </w:pPr>
      <w:r w:rsidRPr="004E0896">
        <w:rPr>
          <w:color w:val="000000"/>
        </w:rPr>
        <w:lastRenderedPageBreak/>
        <w:t>Приказ Рослесхоза от 12.12.2011 г. № 516 «Об утверждении Лесоустроительной инструкции».</w:t>
      </w:r>
    </w:p>
    <w:p w:rsidR="005D7660" w:rsidRPr="004E0896" w:rsidRDefault="005D7660" w:rsidP="005D7660">
      <w:pPr>
        <w:ind w:firstLine="709"/>
        <w:jc w:val="both"/>
        <w:rPr>
          <w:color w:val="000000"/>
        </w:rPr>
      </w:pPr>
      <w:r w:rsidRPr="004E0896">
        <w:rPr>
          <w:color w:val="000000"/>
        </w:rPr>
        <w:t>Приказ Рослесхоза от 21.02.2012 г. № 62 «Об утверждении Правил использования лесов для осуществления рекреационной деятельности».</w:t>
      </w:r>
    </w:p>
    <w:p w:rsidR="005D7660" w:rsidRPr="004E0896" w:rsidRDefault="005D7660" w:rsidP="005D7660">
      <w:pPr>
        <w:ind w:firstLine="709"/>
        <w:jc w:val="both"/>
        <w:rPr>
          <w:color w:val="000000"/>
        </w:rPr>
      </w:pPr>
      <w:r w:rsidRPr="004E0896">
        <w:rPr>
          <w:color w:val="000000"/>
        </w:rPr>
        <w:t>Приказ Рослесхоза от 27.04.2012 г. № 174 «Об утверждении Нормативов противопожарного обустройства лесов».</w:t>
      </w:r>
    </w:p>
    <w:p w:rsidR="005D7660" w:rsidRPr="004E0896" w:rsidRDefault="005D7660" w:rsidP="005D7660">
      <w:pPr>
        <w:pStyle w:val="ConsPlusNormal"/>
        <w:jc w:val="both"/>
        <w:rPr>
          <w:rFonts w:ascii="Times New Roman" w:hAnsi="Times New Roman" w:cs="Times New Roman"/>
          <w:sz w:val="24"/>
          <w:szCs w:val="24"/>
        </w:rPr>
      </w:pPr>
      <w:r w:rsidRPr="004E0896">
        <w:rPr>
          <w:rFonts w:ascii="Times New Roman" w:hAnsi="Times New Roman" w:cs="Times New Roman"/>
          <w:sz w:val="24"/>
          <w:szCs w:val="24"/>
        </w:rPr>
        <w:t>Приказ Минздравсоцразвития России от 15.05.2012 г. № 543н «Об утверждении Положения об организации оказания первичной медико-санитарной помощи взрослому населению».</w:t>
      </w:r>
    </w:p>
    <w:p w:rsidR="005D7660" w:rsidRPr="004E0896" w:rsidRDefault="005D7660" w:rsidP="005D7660">
      <w:pPr>
        <w:ind w:firstLine="709"/>
        <w:jc w:val="both"/>
        <w:rPr>
          <w:color w:val="000000"/>
        </w:rPr>
      </w:pPr>
      <w:r w:rsidRPr="004E0896">
        <w:rPr>
          <w:color w:val="000000"/>
        </w:rPr>
        <w:t>Приказ Министерства регионального развития Российской Федерации от 19.04.2013</w:t>
      </w:r>
      <w:r>
        <w:rPr>
          <w:color w:val="000000"/>
        </w:rPr>
        <w:t> </w:t>
      </w:r>
      <w:r w:rsidRPr="004E0896">
        <w:rPr>
          <w:color w:val="000000"/>
        </w:rPr>
        <w:t>г. № 169 «Об утверждении методических рекомендаций по подготовке схем территориального планирования субъектов Российской Федерации».</w:t>
      </w:r>
    </w:p>
    <w:p w:rsidR="005D7660" w:rsidRPr="004E0896" w:rsidRDefault="005D7660" w:rsidP="005D7660">
      <w:pPr>
        <w:ind w:firstLine="709"/>
        <w:jc w:val="both"/>
        <w:rPr>
          <w:color w:val="000000"/>
        </w:rPr>
      </w:pPr>
      <w:r w:rsidRPr="004E0896">
        <w:rPr>
          <w:color w:val="000000"/>
        </w:rPr>
        <w:t xml:space="preserve">Приказ Минэкономразвития России от 01.09.2014 г. № 540 «Об утверждении классификатора видов разрешенного использования земельных участков». </w:t>
      </w:r>
    </w:p>
    <w:p w:rsidR="005D7660" w:rsidRPr="004E0896" w:rsidRDefault="005D7660" w:rsidP="005D7660">
      <w:pPr>
        <w:ind w:firstLine="709"/>
        <w:jc w:val="both"/>
        <w:rPr>
          <w:color w:val="000000"/>
        </w:rPr>
      </w:pPr>
    </w:p>
    <w:p w:rsidR="005D7660" w:rsidRPr="004E0896" w:rsidRDefault="005D7660" w:rsidP="005D7660">
      <w:pPr>
        <w:jc w:val="center"/>
        <w:rPr>
          <w:b/>
          <w:color w:val="000000"/>
        </w:rPr>
      </w:pPr>
      <w:r w:rsidRPr="004E0896">
        <w:rPr>
          <w:b/>
          <w:color w:val="000000"/>
        </w:rPr>
        <w:t>ГОСТы</w:t>
      </w:r>
    </w:p>
    <w:p w:rsidR="005D7660" w:rsidRPr="004E0896" w:rsidRDefault="005D7660" w:rsidP="005D7660">
      <w:pPr>
        <w:ind w:firstLine="709"/>
        <w:jc w:val="both"/>
        <w:rPr>
          <w:color w:val="000000"/>
        </w:rPr>
      </w:pPr>
      <w:r w:rsidRPr="004E0896">
        <w:rPr>
          <w:color w:val="000000"/>
        </w:rPr>
        <w:t>ГОСТ 12.1.033 ССБТ. Пожарная безопасность. Термины и определения.</w:t>
      </w:r>
    </w:p>
    <w:p w:rsidR="005D7660" w:rsidRPr="004E0896" w:rsidRDefault="005D7660" w:rsidP="005D7660">
      <w:pPr>
        <w:ind w:firstLine="709"/>
        <w:jc w:val="both"/>
        <w:rPr>
          <w:color w:val="000000"/>
        </w:rPr>
      </w:pPr>
      <w:r w:rsidRPr="004E0896">
        <w:rPr>
          <w:color w:val="000000"/>
        </w:rPr>
        <w:t xml:space="preserve">ГОСТ 17.0.0.01-76 Система стандартов в области охраны природы и улучшения использования природных ресурсов. Основные положения (с Изменениями </w:t>
      </w:r>
      <w:r>
        <w:rPr>
          <w:color w:val="000000"/>
        </w:rPr>
        <w:t>№</w:t>
      </w:r>
      <w:r w:rsidRPr="004E0896">
        <w:rPr>
          <w:color w:val="000000"/>
        </w:rPr>
        <w:t xml:space="preserve"> 1, 2).</w:t>
      </w:r>
    </w:p>
    <w:p w:rsidR="005D7660" w:rsidRPr="004E0896" w:rsidRDefault="005D7660" w:rsidP="005D7660">
      <w:pPr>
        <w:ind w:firstLine="709"/>
        <w:jc w:val="both"/>
        <w:rPr>
          <w:color w:val="000000"/>
        </w:rPr>
      </w:pPr>
      <w:r w:rsidRPr="004E0896">
        <w:rPr>
          <w:color w:val="000000"/>
        </w:rPr>
        <w:t>ГОСТ 17.1.1.04-80 Охрана природы. Гидросфера. Классификация подземных вод по целям водопользования.</w:t>
      </w:r>
    </w:p>
    <w:p w:rsidR="005D7660" w:rsidRPr="004E0896" w:rsidRDefault="005D7660" w:rsidP="005D7660">
      <w:pPr>
        <w:ind w:firstLine="709"/>
        <w:jc w:val="both"/>
        <w:rPr>
          <w:color w:val="000000"/>
        </w:rPr>
      </w:pPr>
      <w:r w:rsidRPr="004E0896">
        <w:rPr>
          <w:color w:val="000000"/>
        </w:rPr>
        <w:t>ГОСТ 17.1.3.05-82 Охрана природы. Гидросфера. Общие требования к охране поверхностных и подземных вод от загрязнения нефтью и нефтепродуктами.</w:t>
      </w:r>
    </w:p>
    <w:p w:rsidR="005D7660" w:rsidRPr="004E0896" w:rsidRDefault="005D7660" w:rsidP="005D7660">
      <w:pPr>
        <w:ind w:firstLine="709"/>
        <w:jc w:val="both"/>
        <w:rPr>
          <w:color w:val="000000"/>
        </w:rPr>
      </w:pPr>
      <w:r w:rsidRPr="004E0896">
        <w:rPr>
          <w:color w:val="000000"/>
        </w:rPr>
        <w:t>ГОСТ 17.1.3.06-82 Охрана природы. Гидросфера. Общие требования к охране подземных вод.</w:t>
      </w:r>
    </w:p>
    <w:p w:rsidR="005D7660" w:rsidRPr="004E0896" w:rsidRDefault="005D7660" w:rsidP="005D7660">
      <w:pPr>
        <w:ind w:firstLine="709"/>
        <w:jc w:val="both"/>
        <w:rPr>
          <w:color w:val="000000"/>
        </w:rPr>
      </w:pPr>
      <w:r w:rsidRPr="004E0896">
        <w:rPr>
          <w:color w:val="000000"/>
        </w:rPr>
        <w:t>ГОСТ 17.1.3.10-83 Охрана природы. Гидросфера. Общие требования к охране поверхностных и подземных вод от загрязнения нефтью и нефтепродуктами при транспортировании по трубопроводу.</w:t>
      </w:r>
    </w:p>
    <w:p w:rsidR="005D7660" w:rsidRPr="004E0896" w:rsidRDefault="005D7660" w:rsidP="005D7660">
      <w:pPr>
        <w:ind w:firstLine="709"/>
        <w:jc w:val="both"/>
        <w:rPr>
          <w:color w:val="000000"/>
        </w:rPr>
      </w:pPr>
      <w:r w:rsidRPr="004E0896">
        <w:rPr>
          <w:color w:val="000000"/>
        </w:rPr>
        <w:t>ГОСТ 17.1.3.13-86 Охрана природы. Гидросфера. Общие требования к охране поверхностных вод от загрязнения.</w:t>
      </w:r>
    </w:p>
    <w:p w:rsidR="005D7660" w:rsidRPr="004E0896" w:rsidRDefault="005D7660" w:rsidP="005D7660">
      <w:pPr>
        <w:ind w:firstLine="709"/>
        <w:jc w:val="both"/>
        <w:rPr>
          <w:color w:val="000000"/>
        </w:rPr>
      </w:pPr>
      <w:r w:rsidRPr="004E0896">
        <w:rPr>
          <w:color w:val="000000"/>
        </w:rPr>
        <w:t xml:space="preserve">ГОСТ 17.1.5.02-80 Гигиенические требования к зонам рекреации водных объектов. </w:t>
      </w:r>
    </w:p>
    <w:p w:rsidR="005D7660" w:rsidRPr="004E0896" w:rsidRDefault="005D7660" w:rsidP="005D7660">
      <w:pPr>
        <w:ind w:firstLine="709"/>
        <w:jc w:val="both"/>
        <w:rPr>
          <w:color w:val="000000"/>
        </w:rPr>
      </w:pPr>
      <w:r w:rsidRPr="004E0896">
        <w:rPr>
          <w:color w:val="000000"/>
        </w:rPr>
        <w:t>ГОСТ 17.5.1.02-85 Охрана природы. Земли. Классификация нарушенных земель для рекультивации.</w:t>
      </w:r>
    </w:p>
    <w:p w:rsidR="005D7660" w:rsidRPr="004E0896" w:rsidRDefault="005D7660" w:rsidP="005D7660">
      <w:pPr>
        <w:ind w:firstLine="709"/>
        <w:jc w:val="both"/>
        <w:rPr>
          <w:color w:val="000000"/>
        </w:rPr>
      </w:pPr>
      <w:r w:rsidRPr="004E0896">
        <w:rPr>
          <w:color w:val="000000"/>
        </w:rPr>
        <w:t>ГОСТ 17.5.3.01-78* Охрана природы. Земли. Состав и размер зеленых зон городов.</w:t>
      </w:r>
    </w:p>
    <w:p w:rsidR="005D7660" w:rsidRPr="004E0896" w:rsidRDefault="005D7660" w:rsidP="005D7660">
      <w:pPr>
        <w:ind w:firstLine="709"/>
        <w:jc w:val="both"/>
        <w:rPr>
          <w:color w:val="000000"/>
        </w:rPr>
      </w:pPr>
      <w:r w:rsidRPr="004E0896">
        <w:rPr>
          <w:color w:val="000000"/>
        </w:rPr>
        <w:t>ГОСТ 17.5.3.04-83 Охрана природы. Земли. Общие требования к рекультивации земель.</w:t>
      </w:r>
    </w:p>
    <w:p w:rsidR="005D7660" w:rsidRPr="004E0896" w:rsidRDefault="005D7660" w:rsidP="005D7660">
      <w:pPr>
        <w:ind w:firstLine="709"/>
        <w:jc w:val="both"/>
        <w:rPr>
          <w:color w:val="000000"/>
        </w:rPr>
      </w:pPr>
      <w:r w:rsidRPr="004E0896">
        <w:rPr>
          <w:color w:val="000000"/>
        </w:rPr>
        <w:t>ГОСТ 17.8.1.02-88 Охрана природы. Ландшафты. Классификация.</w:t>
      </w:r>
    </w:p>
    <w:p w:rsidR="005D7660" w:rsidRPr="004E0896" w:rsidRDefault="005D7660" w:rsidP="005D7660">
      <w:pPr>
        <w:ind w:firstLine="709"/>
        <w:jc w:val="both"/>
        <w:rPr>
          <w:color w:val="000000"/>
        </w:rPr>
      </w:pPr>
      <w:r w:rsidRPr="004E0896">
        <w:rPr>
          <w:color w:val="000000"/>
        </w:rPr>
        <w:t>ГОСТ 22.0.02–94 Безопасность в чрезвычайных ситуациях. Термины и определения основных понятий.</w:t>
      </w:r>
    </w:p>
    <w:p w:rsidR="005D7660" w:rsidRPr="004E0896" w:rsidRDefault="005D7660" w:rsidP="005D7660">
      <w:pPr>
        <w:ind w:firstLine="709"/>
        <w:jc w:val="both"/>
        <w:rPr>
          <w:color w:val="000000"/>
        </w:rPr>
      </w:pPr>
      <w:r w:rsidRPr="004E0896">
        <w:rPr>
          <w:color w:val="000000"/>
        </w:rPr>
        <w:t>ГОСТ 22.0.03–97</w:t>
      </w:r>
      <w:r>
        <w:rPr>
          <w:color w:val="000000"/>
        </w:rPr>
        <w:t> </w:t>
      </w:r>
      <w:r w:rsidRPr="004E0896">
        <w:rPr>
          <w:color w:val="000000"/>
        </w:rPr>
        <w:t>Безопасность в чрезвычайных ситуациях. Природные чрезвычайные ситуации. Термины и определения.</w:t>
      </w:r>
    </w:p>
    <w:p w:rsidR="005D7660" w:rsidRPr="004E0896" w:rsidRDefault="005D7660" w:rsidP="005D7660">
      <w:pPr>
        <w:ind w:firstLine="709"/>
        <w:jc w:val="both"/>
        <w:rPr>
          <w:color w:val="000000"/>
        </w:rPr>
      </w:pPr>
      <w:r w:rsidRPr="004E0896">
        <w:rPr>
          <w:color w:val="000000"/>
        </w:rPr>
        <w:t>ГОСТ 22.0.05–97</w:t>
      </w:r>
      <w:r>
        <w:rPr>
          <w:color w:val="000000"/>
        </w:rPr>
        <w:t> </w:t>
      </w:r>
      <w:r w:rsidRPr="004E0896">
        <w:rPr>
          <w:color w:val="000000"/>
        </w:rPr>
        <w:t>Безопасность в чрезвычайных ситуациях. Техногенные чрезвычайные ситуации. Термины и определения.</w:t>
      </w:r>
    </w:p>
    <w:p w:rsidR="005D7660" w:rsidRPr="004E0896" w:rsidRDefault="005D7660" w:rsidP="005D7660">
      <w:pPr>
        <w:ind w:firstLine="709"/>
        <w:jc w:val="both"/>
        <w:rPr>
          <w:color w:val="000000"/>
        </w:rPr>
      </w:pPr>
      <w:r w:rsidRPr="004E0896">
        <w:rPr>
          <w:color w:val="000000"/>
        </w:rPr>
        <w:t>ГОСТ 22.0.06–95 Безопасность в чрезвычайных ситуациях. Источники природных чрезвы</w:t>
      </w:r>
      <w:r>
        <w:rPr>
          <w:color w:val="000000"/>
        </w:rPr>
        <w:t>чайных ситуаций</w:t>
      </w:r>
      <w:r w:rsidRPr="004E0896">
        <w:rPr>
          <w:color w:val="000000"/>
        </w:rPr>
        <w:t>. Поражающие факторы. Номенклатура поражающих воздействий.</w:t>
      </w:r>
    </w:p>
    <w:p w:rsidR="005D7660" w:rsidRPr="004E0896" w:rsidRDefault="005D7660" w:rsidP="005D7660">
      <w:pPr>
        <w:ind w:firstLine="709"/>
        <w:jc w:val="both"/>
        <w:rPr>
          <w:color w:val="000000"/>
        </w:rPr>
      </w:pPr>
      <w:r w:rsidRPr="004E0896">
        <w:rPr>
          <w:color w:val="000000"/>
        </w:rPr>
        <w:t>ГОСТ 22.0.07–95 Безопасность в чрезвычайных ситуациях. Источники техногенных чрезвы</w:t>
      </w:r>
      <w:r>
        <w:rPr>
          <w:color w:val="000000"/>
        </w:rPr>
        <w:t>чайных ситуаций</w:t>
      </w:r>
      <w:r w:rsidRPr="004E0896">
        <w:rPr>
          <w:color w:val="000000"/>
        </w:rPr>
        <w:t>. Классификация и номенклатура поражающих факторов и их параметров.</w:t>
      </w:r>
    </w:p>
    <w:p w:rsidR="005D7660" w:rsidRPr="004E0896" w:rsidRDefault="005D7660" w:rsidP="005D7660">
      <w:pPr>
        <w:ind w:firstLine="709"/>
        <w:jc w:val="both"/>
        <w:rPr>
          <w:color w:val="000000"/>
        </w:rPr>
      </w:pPr>
      <w:r w:rsidRPr="004E0896">
        <w:rPr>
          <w:color w:val="000000"/>
        </w:rPr>
        <w:t xml:space="preserve">ГОСТ 30774-2001 Ресурсосбережение. Обращение с отходами. Паспорт опасности отходов. Основные требования. </w:t>
      </w:r>
    </w:p>
    <w:p w:rsidR="005D7660" w:rsidRPr="004E0896" w:rsidRDefault="005D7660" w:rsidP="005D7660">
      <w:pPr>
        <w:ind w:firstLine="709"/>
        <w:jc w:val="both"/>
        <w:rPr>
          <w:color w:val="000000"/>
        </w:rPr>
      </w:pPr>
      <w:r w:rsidRPr="004E0896">
        <w:rPr>
          <w:color w:val="000000"/>
        </w:rPr>
        <w:lastRenderedPageBreak/>
        <w:t>ГОСТ 22283-2014 Шум авиационный. Допустимые уровни шума на территории жилой застройки и методы его измерения.</w:t>
      </w:r>
    </w:p>
    <w:p w:rsidR="005D7660" w:rsidRPr="004E0896" w:rsidRDefault="005D7660" w:rsidP="005D7660">
      <w:pPr>
        <w:ind w:firstLine="709"/>
        <w:jc w:val="both"/>
        <w:rPr>
          <w:color w:val="000000"/>
        </w:rPr>
      </w:pPr>
      <w:r w:rsidRPr="004E0896">
        <w:rPr>
          <w:color w:val="000000"/>
        </w:rPr>
        <w:t>ГОСТ Р 23.0.01-94 Безопасность в чрезвычайных ситуациях. Основные положения.</w:t>
      </w:r>
    </w:p>
    <w:p w:rsidR="005D7660" w:rsidRPr="004E0896" w:rsidRDefault="005D7660" w:rsidP="005D7660">
      <w:pPr>
        <w:ind w:firstLine="709"/>
        <w:jc w:val="both"/>
        <w:rPr>
          <w:color w:val="000000"/>
        </w:rPr>
      </w:pPr>
      <w:r w:rsidRPr="004E0896">
        <w:rPr>
          <w:color w:val="000000"/>
        </w:rPr>
        <w:t>ГОСТ Р 23.0.02-94</w:t>
      </w:r>
      <w:r>
        <w:rPr>
          <w:color w:val="000000"/>
        </w:rPr>
        <w:t> </w:t>
      </w:r>
      <w:r w:rsidRPr="004E0896">
        <w:rPr>
          <w:color w:val="000000"/>
        </w:rPr>
        <w:t>Безопасность в чрезвычайных ситуациях. Термины и определения основных понятий (с изменением № 1, введенным в действие 01.01.2001 г. Постановлением Госстандарта России от 31.05.200 г. № 148-ст).</w:t>
      </w:r>
    </w:p>
    <w:p w:rsidR="005D7660" w:rsidRPr="004E0896" w:rsidRDefault="005D7660" w:rsidP="005D7660">
      <w:pPr>
        <w:ind w:firstLine="709"/>
        <w:jc w:val="both"/>
        <w:rPr>
          <w:color w:val="000000"/>
        </w:rPr>
      </w:pPr>
      <w:r w:rsidRPr="004E0896">
        <w:rPr>
          <w:color w:val="000000"/>
        </w:rPr>
        <w:t>ГОСТ Р 50597-93</w:t>
      </w:r>
      <w:r>
        <w:rPr>
          <w:color w:val="000000"/>
        </w:rPr>
        <w:t> </w:t>
      </w:r>
      <w:r w:rsidRPr="004E0896">
        <w:rPr>
          <w:color w:val="000000"/>
        </w:rPr>
        <w:t>Автомобильные дороги и улицы. Требования к эксплуатационному состоянию, допустимому по условиям обеспечения безопасности дорожного движения.</w:t>
      </w:r>
    </w:p>
    <w:p w:rsidR="005D7660" w:rsidRPr="004E0896" w:rsidRDefault="005D7660" w:rsidP="005D7660">
      <w:pPr>
        <w:ind w:firstLine="709"/>
        <w:jc w:val="both"/>
        <w:rPr>
          <w:color w:val="000000"/>
        </w:rPr>
      </w:pPr>
      <w:r w:rsidRPr="004E0896">
        <w:rPr>
          <w:color w:val="000000"/>
        </w:rPr>
        <w:t>ГОСТ Р 50681-94</w:t>
      </w:r>
      <w:r>
        <w:rPr>
          <w:color w:val="000000"/>
        </w:rPr>
        <w:t> </w:t>
      </w:r>
      <w:r w:rsidRPr="004E0896">
        <w:rPr>
          <w:color w:val="000000"/>
        </w:rPr>
        <w:t>Туристско-экскурсионное обслуживание. Проектирование туристских услуг.</w:t>
      </w:r>
    </w:p>
    <w:p w:rsidR="005D7660" w:rsidRPr="004E0896" w:rsidRDefault="005D7660" w:rsidP="005D7660">
      <w:pPr>
        <w:ind w:firstLine="709"/>
        <w:jc w:val="both"/>
        <w:rPr>
          <w:color w:val="000000"/>
        </w:rPr>
      </w:pPr>
      <w:r w:rsidRPr="004E0896">
        <w:rPr>
          <w:color w:val="000000"/>
        </w:rPr>
        <w:t>ГОСТ Р 50690-2000 Туристские услуги. Общие требования.</w:t>
      </w:r>
    </w:p>
    <w:p w:rsidR="005D7660" w:rsidRPr="004E0896" w:rsidRDefault="005D7660" w:rsidP="005D7660">
      <w:pPr>
        <w:ind w:firstLine="709"/>
        <w:jc w:val="both"/>
        <w:rPr>
          <w:color w:val="000000"/>
        </w:rPr>
      </w:pPr>
      <w:r w:rsidRPr="004E0896">
        <w:rPr>
          <w:color w:val="000000"/>
        </w:rPr>
        <w:t>ГОСТ Р 51185-98 Туристские услуги. Средства размещения. Общие требования.</w:t>
      </w:r>
    </w:p>
    <w:p w:rsidR="005D7660" w:rsidRPr="004E0896" w:rsidRDefault="005D7660" w:rsidP="005D7660">
      <w:pPr>
        <w:ind w:firstLine="709"/>
        <w:jc w:val="both"/>
        <w:rPr>
          <w:color w:val="000000"/>
        </w:rPr>
      </w:pPr>
      <w:r w:rsidRPr="004E0896">
        <w:rPr>
          <w:color w:val="000000"/>
        </w:rPr>
        <w:t>ГОСТ Р 52023-2003</w:t>
      </w:r>
      <w:r>
        <w:rPr>
          <w:color w:val="000000"/>
        </w:rPr>
        <w:t> </w:t>
      </w:r>
      <w:r w:rsidRPr="004E0896">
        <w:rPr>
          <w:color w:val="000000"/>
        </w:rPr>
        <w:t>Сети распределительные систем кабельного телевидения. Основные параметры. Технические требования. Методы измерений и испытаний.</w:t>
      </w:r>
    </w:p>
    <w:p w:rsidR="005D7660" w:rsidRPr="004E0896" w:rsidRDefault="005D7660" w:rsidP="005D7660">
      <w:pPr>
        <w:ind w:firstLine="709"/>
        <w:jc w:val="both"/>
        <w:rPr>
          <w:color w:val="000000"/>
        </w:rPr>
      </w:pPr>
      <w:r w:rsidRPr="004E0896">
        <w:rPr>
          <w:color w:val="000000"/>
        </w:rPr>
        <w:t>ГОСТ Р 52108-2003</w:t>
      </w:r>
      <w:r>
        <w:rPr>
          <w:color w:val="000000"/>
        </w:rPr>
        <w:t> </w:t>
      </w:r>
      <w:r w:rsidRPr="004E0896">
        <w:rPr>
          <w:color w:val="000000"/>
        </w:rPr>
        <w:t>Ресурсосбережение. Обращение с отходами. Основные положения (с Изменением № 1).</w:t>
      </w:r>
    </w:p>
    <w:p w:rsidR="005D7660" w:rsidRPr="004E0896" w:rsidRDefault="005D7660" w:rsidP="005D7660">
      <w:pPr>
        <w:ind w:firstLine="709"/>
        <w:jc w:val="both"/>
        <w:rPr>
          <w:color w:val="000000"/>
        </w:rPr>
      </w:pPr>
      <w:r w:rsidRPr="004E0896">
        <w:rPr>
          <w:color w:val="000000"/>
        </w:rPr>
        <w:t>ГОСТ Р 52398-2005 Классификация автомобильных дорог. Основные параметры и требования.</w:t>
      </w:r>
    </w:p>
    <w:p w:rsidR="005D7660" w:rsidRPr="004E0896" w:rsidRDefault="005D7660" w:rsidP="005D7660">
      <w:pPr>
        <w:ind w:firstLine="709"/>
        <w:jc w:val="both"/>
        <w:rPr>
          <w:color w:val="000000"/>
        </w:rPr>
      </w:pPr>
      <w:r w:rsidRPr="004E0896">
        <w:rPr>
          <w:color w:val="000000"/>
        </w:rPr>
        <w:t>ГОСТ Р 52399-2005 Геометрические элементы автомобильных дорог.</w:t>
      </w:r>
    </w:p>
    <w:p w:rsidR="005D7660" w:rsidRPr="004E0896" w:rsidRDefault="005D7660" w:rsidP="005D7660">
      <w:pPr>
        <w:ind w:firstLine="709"/>
        <w:jc w:val="both"/>
        <w:rPr>
          <w:color w:val="000000"/>
        </w:rPr>
      </w:pPr>
      <w:r w:rsidRPr="004E0896">
        <w:rPr>
          <w:color w:val="000000"/>
        </w:rPr>
        <w:t>ГОСТ Р 52766-2007</w:t>
      </w:r>
      <w:r>
        <w:rPr>
          <w:color w:val="000000"/>
        </w:rPr>
        <w:t> </w:t>
      </w:r>
      <w:r w:rsidRPr="004E0896">
        <w:rPr>
          <w:color w:val="000000"/>
        </w:rPr>
        <w:t>Дороги автомобильные общего пользования. Элементы обустройства. Общие требования.</w:t>
      </w:r>
    </w:p>
    <w:p w:rsidR="005D7660" w:rsidRPr="004E0896" w:rsidRDefault="005D7660" w:rsidP="005D7660">
      <w:pPr>
        <w:ind w:firstLine="709"/>
        <w:jc w:val="both"/>
        <w:rPr>
          <w:color w:val="000000"/>
        </w:rPr>
      </w:pPr>
      <w:r w:rsidRPr="004E0896">
        <w:rPr>
          <w:color w:val="000000"/>
        </w:rPr>
        <w:t>ГОСТ Р 53691-2009 Ресурсосбережение. Обращение с отходами. Паспорт отхода I-IV класса опасности. Основные требования.</w:t>
      </w:r>
    </w:p>
    <w:p w:rsidR="005D7660" w:rsidRPr="004E0896" w:rsidRDefault="005D7660" w:rsidP="005D7660">
      <w:pPr>
        <w:jc w:val="center"/>
      </w:pPr>
    </w:p>
    <w:p w:rsidR="005D7660" w:rsidRPr="004E0896" w:rsidRDefault="005D7660" w:rsidP="005D7660">
      <w:pPr>
        <w:jc w:val="center"/>
        <w:rPr>
          <w:b/>
          <w:color w:val="000000"/>
        </w:rPr>
      </w:pPr>
      <w:r w:rsidRPr="004E0896">
        <w:rPr>
          <w:b/>
          <w:color w:val="000000"/>
        </w:rPr>
        <w:t>СНиПы</w:t>
      </w:r>
    </w:p>
    <w:p w:rsidR="005D7660" w:rsidRPr="004E0896" w:rsidRDefault="005D7660" w:rsidP="005D7660">
      <w:pPr>
        <w:ind w:firstLine="709"/>
        <w:jc w:val="both"/>
        <w:rPr>
          <w:color w:val="000000"/>
        </w:rPr>
      </w:pPr>
      <w:r w:rsidRPr="004E0896">
        <w:rPr>
          <w:color w:val="000000"/>
        </w:rPr>
        <w:t>СНиП 11-04-2003 Инструкция о порядке разработки, согласования, экспертизы и утверждения градостроительной документации.</w:t>
      </w:r>
    </w:p>
    <w:p w:rsidR="005D7660" w:rsidRPr="004E0896" w:rsidRDefault="005D7660" w:rsidP="005D7660">
      <w:pPr>
        <w:ind w:firstLine="709"/>
        <w:jc w:val="both"/>
        <w:rPr>
          <w:color w:val="000000"/>
        </w:rPr>
      </w:pPr>
      <w:r w:rsidRPr="004E0896">
        <w:rPr>
          <w:color w:val="000000"/>
        </w:rPr>
        <w:t>СНиП 2.01.15-90 Инженерная защита территорий, зданий и сооружений от опасных геологических процессов. Основные положения проектирования.</w:t>
      </w:r>
    </w:p>
    <w:p w:rsidR="005D7660" w:rsidRPr="004E0896" w:rsidRDefault="005D7660" w:rsidP="005D7660">
      <w:pPr>
        <w:ind w:firstLine="709"/>
        <w:jc w:val="both"/>
        <w:rPr>
          <w:color w:val="000000"/>
        </w:rPr>
      </w:pPr>
      <w:r w:rsidRPr="004E0896">
        <w:rPr>
          <w:color w:val="000000"/>
        </w:rPr>
        <w:t>СНиП 2.01.28-85 Полигоны по обезвреживанию и захоронению токсичных промышленных отходов. Основные положения по проектированию.</w:t>
      </w:r>
    </w:p>
    <w:p w:rsidR="005D7660" w:rsidRPr="004E0896" w:rsidRDefault="005D7660" w:rsidP="005D7660">
      <w:pPr>
        <w:ind w:firstLine="709"/>
        <w:jc w:val="both"/>
        <w:rPr>
          <w:color w:val="000000"/>
        </w:rPr>
      </w:pPr>
      <w:r w:rsidRPr="004E0896">
        <w:rPr>
          <w:color w:val="000000"/>
        </w:rPr>
        <w:t>СНиП 2.01.51-90 Инженерно-технические мероприятия гражданской обороны.</w:t>
      </w:r>
    </w:p>
    <w:p w:rsidR="005D7660" w:rsidRPr="004E0896" w:rsidRDefault="005D7660" w:rsidP="005D7660">
      <w:pPr>
        <w:ind w:firstLine="709"/>
        <w:jc w:val="both"/>
        <w:rPr>
          <w:color w:val="000000"/>
        </w:rPr>
      </w:pPr>
      <w:r w:rsidRPr="004E0896">
        <w:rPr>
          <w:color w:val="000000"/>
        </w:rPr>
        <w:t>СНиП 2.01.53-84 Световая маскировка населенных пунктов и объектов народного хозяйства.</w:t>
      </w:r>
    </w:p>
    <w:p w:rsidR="005D7660" w:rsidRPr="004E0896" w:rsidRDefault="005D7660" w:rsidP="005D7660">
      <w:pPr>
        <w:ind w:firstLine="709"/>
        <w:jc w:val="both"/>
        <w:rPr>
          <w:color w:val="000000"/>
        </w:rPr>
      </w:pPr>
      <w:r w:rsidRPr="004E0896">
        <w:rPr>
          <w:color w:val="000000"/>
        </w:rPr>
        <w:t>СНиП 2.01.57-85 Приспособление объектов коммунально-бытового назначения для санитарной обработки людей, специальной обработки одежды и подвижного состава автотранспорта.</w:t>
      </w:r>
    </w:p>
    <w:p w:rsidR="005D7660" w:rsidRPr="004E0896" w:rsidRDefault="005D7660" w:rsidP="005D7660">
      <w:pPr>
        <w:ind w:firstLine="709"/>
        <w:jc w:val="both"/>
        <w:rPr>
          <w:color w:val="000000"/>
        </w:rPr>
      </w:pPr>
      <w:r w:rsidRPr="004E0896">
        <w:rPr>
          <w:color w:val="000000"/>
        </w:rPr>
        <w:t>СНиП 2.06.01-86 Гидротехнические сооружения. Основные положения проектирования.</w:t>
      </w:r>
    </w:p>
    <w:p w:rsidR="005D7660" w:rsidRPr="004E0896" w:rsidRDefault="005D7660" w:rsidP="005D7660">
      <w:pPr>
        <w:ind w:firstLine="709"/>
        <w:jc w:val="both"/>
        <w:rPr>
          <w:color w:val="000000"/>
        </w:rPr>
      </w:pPr>
      <w:r w:rsidRPr="004E0896">
        <w:rPr>
          <w:color w:val="000000"/>
        </w:rPr>
        <w:t>СНиП 2.06.03-85 Мелиоративные системы и сооружения. </w:t>
      </w:r>
    </w:p>
    <w:p w:rsidR="005D7660" w:rsidRPr="004E0896" w:rsidRDefault="005D7660" w:rsidP="005D7660">
      <w:pPr>
        <w:ind w:firstLine="709"/>
        <w:jc w:val="both"/>
        <w:rPr>
          <w:color w:val="000000"/>
        </w:rPr>
      </w:pPr>
      <w:r w:rsidRPr="004E0896">
        <w:rPr>
          <w:color w:val="000000"/>
        </w:rPr>
        <w:t>СНиП 2.06.15-85 Инженерная защита территорий от затопления и подтопления.</w:t>
      </w:r>
    </w:p>
    <w:p w:rsidR="005D7660" w:rsidRPr="004E0896" w:rsidRDefault="005D7660" w:rsidP="005D7660">
      <w:pPr>
        <w:ind w:firstLine="709"/>
        <w:jc w:val="both"/>
        <w:rPr>
          <w:color w:val="000000"/>
        </w:rPr>
      </w:pPr>
      <w:r w:rsidRPr="004E0896">
        <w:rPr>
          <w:color w:val="000000"/>
        </w:rPr>
        <w:t>СНиП 2.08.02-89* Общественные здания и сооружения.</w:t>
      </w:r>
    </w:p>
    <w:p w:rsidR="005D7660" w:rsidRPr="004E0896" w:rsidRDefault="005D7660" w:rsidP="005D7660">
      <w:pPr>
        <w:ind w:firstLine="709"/>
        <w:jc w:val="both"/>
        <w:rPr>
          <w:color w:val="000000"/>
        </w:rPr>
      </w:pPr>
      <w:r w:rsidRPr="004E0896">
        <w:rPr>
          <w:color w:val="000000"/>
        </w:rPr>
        <w:t>СНиП 2.10.05-85 Предприятия, здания и сооружения по хранению и переработке зерна.</w:t>
      </w:r>
    </w:p>
    <w:p w:rsidR="005D7660" w:rsidRPr="004E0896" w:rsidRDefault="005D7660" w:rsidP="005D7660">
      <w:pPr>
        <w:ind w:firstLine="709"/>
        <w:jc w:val="both"/>
      </w:pPr>
      <w:r w:rsidRPr="004E0896">
        <w:t xml:space="preserve">СНиП 22-01-95 Геофизика опасных природных воздействий. </w:t>
      </w:r>
    </w:p>
    <w:p w:rsidR="005D7660" w:rsidRPr="004E0896" w:rsidRDefault="005D7660" w:rsidP="005D7660">
      <w:pPr>
        <w:ind w:firstLine="709"/>
        <w:jc w:val="both"/>
        <w:rPr>
          <w:color w:val="000000"/>
        </w:rPr>
      </w:pPr>
      <w:r w:rsidRPr="004E0896">
        <w:rPr>
          <w:color w:val="000000"/>
        </w:rPr>
        <w:t>СНиП 23-01-99 Строительная климатология.</w:t>
      </w:r>
    </w:p>
    <w:p w:rsidR="005D7660" w:rsidRPr="004E0896" w:rsidRDefault="005D7660" w:rsidP="005D7660">
      <w:pPr>
        <w:ind w:firstLine="709"/>
        <w:jc w:val="both"/>
        <w:rPr>
          <w:color w:val="000000"/>
        </w:rPr>
      </w:pPr>
      <w:r w:rsidRPr="004E0896">
        <w:rPr>
          <w:color w:val="000000"/>
        </w:rPr>
        <w:t>СНиП 30-02-97* Планировка и застройка территорий садоводческих объединений граждан, здания и сооружения.</w:t>
      </w:r>
    </w:p>
    <w:p w:rsidR="005D7660" w:rsidRPr="004E0896" w:rsidRDefault="005D7660" w:rsidP="005D7660">
      <w:pPr>
        <w:ind w:firstLine="709"/>
        <w:jc w:val="both"/>
        <w:rPr>
          <w:color w:val="000000"/>
        </w:rPr>
      </w:pPr>
      <w:r w:rsidRPr="004E0896">
        <w:rPr>
          <w:color w:val="000000"/>
        </w:rPr>
        <w:t>СНиП 31-03-2001 Производственные здания.</w:t>
      </w:r>
    </w:p>
    <w:p w:rsidR="005D7660" w:rsidRPr="004E0896" w:rsidRDefault="005D7660" w:rsidP="005D7660">
      <w:pPr>
        <w:ind w:firstLine="709"/>
        <w:jc w:val="both"/>
        <w:rPr>
          <w:color w:val="000000"/>
        </w:rPr>
      </w:pPr>
      <w:r w:rsidRPr="004E0896">
        <w:rPr>
          <w:color w:val="000000"/>
        </w:rPr>
        <w:t>СНиП 31-04-2001 Складские здания.</w:t>
      </w:r>
    </w:p>
    <w:p w:rsidR="005D7660" w:rsidRPr="004E0896" w:rsidRDefault="005D7660" w:rsidP="005D7660">
      <w:pPr>
        <w:ind w:firstLine="709"/>
        <w:jc w:val="both"/>
        <w:rPr>
          <w:color w:val="000000"/>
        </w:rPr>
      </w:pPr>
      <w:r w:rsidRPr="004E0896">
        <w:rPr>
          <w:color w:val="000000"/>
        </w:rPr>
        <w:t>СНиП 31-05-2003 Общественные здания административного назначения.</w:t>
      </w:r>
    </w:p>
    <w:p w:rsidR="005D7660" w:rsidRPr="004E0896" w:rsidRDefault="005D7660" w:rsidP="005D7660">
      <w:pPr>
        <w:ind w:firstLine="709"/>
        <w:jc w:val="both"/>
        <w:rPr>
          <w:color w:val="000000"/>
        </w:rPr>
      </w:pPr>
      <w:r w:rsidRPr="004E0896">
        <w:rPr>
          <w:color w:val="000000"/>
        </w:rPr>
        <w:lastRenderedPageBreak/>
        <w:t>СНиП 41-02-2003 Тепловые сети.</w:t>
      </w:r>
    </w:p>
    <w:p w:rsidR="005D7660" w:rsidRPr="004E0896" w:rsidRDefault="005D7660" w:rsidP="005D7660">
      <w:pPr>
        <w:ind w:firstLine="709"/>
        <w:jc w:val="both"/>
        <w:rPr>
          <w:color w:val="000000"/>
        </w:rPr>
      </w:pPr>
      <w:r w:rsidRPr="004E0896">
        <w:rPr>
          <w:color w:val="000000"/>
        </w:rPr>
        <w:t>СНиП 42-01-2002 Газораспределительные системы.</w:t>
      </w:r>
    </w:p>
    <w:p w:rsidR="005D7660" w:rsidRPr="004E0896" w:rsidRDefault="005D7660" w:rsidP="005D7660">
      <w:pPr>
        <w:ind w:firstLine="709"/>
        <w:jc w:val="both"/>
        <w:rPr>
          <w:color w:val="000000"/>
        </w:rPr>
      </w:pPr>
      <w:r w:rsidRPr="004E0896">
        <w:rPr>
          <w:color w:val="000000"/>
        </w:rPr>
        <w:t>СНиП II-7-81* Строительство в сейсмических районах.</w:t>
      </w:r>
    </w:p>
    <w:p w:rsidR="005D7660" w:rsidRPr="004E0896" w:rsidRDefault="005D7660" w:rsidP="005D7660">
      <w:pPr>
        <w:ind w:firstLine="709"/>
        <w:jc w:val="both"/>
        <w:rPr>
          <w:color w:val="000000"/>
        </w:rPr>
      </w:pPr>
      <w:r w:rsidRPr="004E0896">
        <w:rPr>
          <w:color w:val="000000"/>
        </w:rPr>
        <w:t xml:space="preserve">СНиП Инструкция по проектированию крышных котельных (дополнение к </w:t>
      </w:r>
      <w:hyperlink r:id="rId42" w:tooltip="СНиП II-35-76" w:history="1">
        <w:r w:rsidRPr="004E0896">
          <w:rPr>
            <w:color w:val="000000"/>
          </w:rPr>
          <w:t>СНиП II-35-76</w:t>
        </w:r>
      </w:hyperlink>
      <w:r w:rsidRPr="004E0896">
        <w:rPr>
          <w:color w:val="000000"/>
        </w:rPr>
        <w:t xml:space="preserve"> Котельные установки и </w:t>
      </w:r>
      <w:hyperlink r:id="rId43" w:tooltip="СНиП 2.04.08-87" w:history="1">
        <w:r w:rsidRPr="004E0896">
          <w:rPr>
            <w:color w:val="000000"/>
          </w:rPr>
          <w:t>СНиП 2.04.08-87</w:t>
        </w:r>
      </w:hyperlink>
      <w:r w:rsidRPr="004E0896">
        <w:rPr>
          <w:color w:val="000000"/>
        </w:rPr>
        <w:t>* Газоснабжение).</w:t>
      </w:r>
    </w:p>
    <w:p w:rsidR="005D7660" w:rsidRPr="004E0896" w:rsidRDefault="005D7660" w:rsidP="005D7660">
      <w:pPr>
        <w:ind w:firstLine="709"/>
        <w:jc w:val="both"/>
        <w:rPr>
          <w:color w:val="000000"/>
        </w:rPr>
      </w:pPr>
    </w:p>
    <w:p w:rsidR="005D7660" w:rsidRPr="00B56849" w:rsidRDefault="005D7660" w:rsidP="005D7660">
      <w:pPr>
        <w:jc w:val="center"/>
        <w:rPr>
          <w:b/>
          <w:color w:val="000000"/>
        </w:rPr>
      </w:pPr>
      <w:r w:rsidRPr="00B56849">
        <w:rPr>
          <w:b/>
          <w:color w:val="000000"/>
        </w:rPr>
        <w:t>Своды правил</w:t>
      </w:r>
    </w:p>
    <w:p w:rsidR="005D7660" w:rsidRPr="004E0896" w:rsidRDefault="005D7660" w:rsidP="005D7660">
      <w:pPr>
        <w:ind w:firstLine="709"/>
        <w:jc w:val="both"/>
        <w:rPr>
          <w:color w:val="000000"/>
        </w:rPr>
      </w:pPr>
      <w:r w:rsidRPr="004E0896">
        <w:rPr>
          <w:color w:val="000000"/>
        </w:rPr>
        <w:t>СП 105.13330.2012</w:t>
      </w:r>
      <w:r>
        <w:rPr>
          <w:color w:val="000000"/>
        </w:rPr>
        <w:t> </w:t>
      </w:r>
      <w:r w:rsidRPr="004E0896">
        <w:rPr>
          <w:color w:val="000000"/>
        </w:rPr>
        <w:t>Здания и помещения для хранения и переработки сельскохозяйственной продукции.</w:t>
      </w:r>
    </w:p>
    <w:p w:rsidR="005D7660" w:rsidRPr="004E0896" w:rsidRDefault="005D7660" w:rsidP="005D7660">
      <w:pPr>
        <w:ind w:firstLine="709"/>
        <w:jc w:val="both"/>
        <w:rPr>
          <w:color w:val="000000"/>
        </w:rPr>
      </w:pPr>
      <w:r w:rsidRPr="004E0896">
        <w:rPr>
          <w:color w:val="000000"/>
        </w:rPr>
        <w:t>СП 106.13330.2012 Животноводческие, птицеводческие и звероводческие здания и помещения.</w:t>
      </w:r>
    </w:p>
    <w:p w:rsidR="005D7660" w:rsidRPr="004E0896" w:rsidRDefault="005D7660" w:rsidP="005D7660">
      <w:pPr>
        <w:ind w:firstLine="709"/>
        <w:jc w:val="both"/>
        <w:rPr>
          <w:color w:val="000000"/>
        </w:rPr>
      </w:pPr>
      <w:r w:rsidRPr="004E0896">
        <w:rPr>
          <w:color w:val="000000"/>
        </w:rPr>
        <w:t>СП 11-112-2001</w:t>
      </w:r>
      <w:r>
        <w:rPr>
          <w:color w:val="000000"/>
        </w:rPr>
        <w:t> </w:t>
      </w:r>
      <w:r w:rsidRPr="004E0896">
        <w:rPr>
          <w:color w:val="000000"/>
        </w:rPr>
        <w:t>Порядок разработки и состав раздела «Инженерно-технические мероприятия гражданской обороны. Мероприятия по предупреждению чрезвычайных ситуаций» градостроительной документации для территорий городских и сельских поселений, других муниципальных образований.</w:t>
      </w:r>
    </w:p>
    <w:p w:rsidR="005D7660" w:rsidRPr="004E0896" w:rsidRDefault="005D7660" w:rsidP="005D7660">
      <w:pPr>
        <w:ind w:firstLine="709"/>
        <w:jc w:val="both"/>
        <w:rPr>
          <w:color w:val="000000"/>
        </w:rPr>
      </w:pPr>
      <w:r w:rsidRPr="004E0896">
        <w:t>СП 11.13130.2009 Места дислокации подразделений пожарной охраны. Порядок и методика определения.</w:t>
      </w:r>
      <w:r w:rsidRPr="004E0896">
        <w:rPr>
          <w:color w:val="000000"/>
        </w:rPr>
        <w:t xml:space="preserve"> </w:t>
      </w:r>
    </w:p>
    <w:p w:rsidR="005D7660" w:rsidRPr="004E0896" w:rsidRDefault="005D7660" w:rsidP="005D7660">
      <w:pPr>
        <w:ind w:firstLine="709"/>
        <w:jc w:val="both"/>
        <w:rPr>
          <w:color w:val="000000"/>
        </w:rPr>
      </w:pPr>
      <w:r w:rsidRPr="004E0896">
        <w:rPr>
          <w:color w:val="000000"/>
        </w:rPr>
        <w:t xml:space="preserve">СП 113.13330.2012 Стоянки автомобилей. </w:t>
      </w:r>
    </w:p>
    <w:p w:rsidR="005D7660" w:rsidRPr="004E0896" w:rsidRDefault="005D7660" w:rsidP="005D7660">
      <w:pPr>
        <w:ind w:firstLine="709"/>
        <w:jc w:val="both"/>
        <w:rPr>
          <w:color w:val="000000"/>
        </w:rPr>
      </w:pPr>
      <w:r w:rsidRPr="004E0896">
        <w:rPr>
          <w:color w:val="000000"/>
        </w:rPr>
        <w:t>СП 118.13330.2012 Общественные здания и сооружения.</w:t>
      </w:r>
    </w:p>
    <w:p w:rsidR="005D7660" w:rsidRDefault="005D7660" w:rsidP="005D7660">
      <w:pPr>
        <w:ind w:firstLine="709"/>
        <w:jc w:val="both"/>
        <w:rPr>
          <w:color w:val="000000"/>
        </w:rPr>
      </w:pPr>
      <w:r w:rsidRPr="004E0896">
        <w:rPr>
          <w:color w:val="000000"/>
        </w:rPr>
        <w:t xml:space="preserve">СП 121.13330.2012 Аэродромы. </w:t>
      </w:r>
    </w:p>
    <w:p w:rsidR="005D7660" w:rsidRPr="004E0896" w:rsidRDefault="005D7660" w:rsidP="005D7660">
      <w:pPr>
        <w:ind w:firstLine="709"/>
        <w:jc w:val="both"/>
        <w:rPr>
          <w:color w:val="000000"/>
        </w:rPr>
      </w:pPr>
      <w:r w:rsidRPr="004E0896">
        <w:rPr>
          <w:color w:val="000000"/>
        </w:rPr>
        <w:t xml:space="preserve">СП 124.13330.2012 Тепловые сети. </w:t>
      </w:r>
    </w:p>
    <w:p w:rsidR="005D7660" w:rsidRDefault="005D7660" w:rsidP="005D7660">
      <w:pPr>
        <w:ind w:firstLine="709"/>
        <w:jc w:val="both"/>
        <w:rPr>
          <w:color w:val="000000"/>
        </w:rPr>
      </w:pPr>
      <w:r w:rsidRPr="004E0896">
        <w:rPr>
          <w:color w:val="000000"/>
        </w:rPr>
        <w:t>СП 125.13330.2012</w:t>
      </w:r>
      <w:r>
        <w:rPr>
          <w:color w:val="000000"/>
        </w:rPr>
        <w:t> </w:t>
      </w:r>
      <w:r w:rsidRPr="004E0896">
        <w:rPr>
          <w:color w:val="000000"/>
        </w:rPr>
        <w:t xml:space="preserve">Нефтепродуктопроводы, прокладываемые на территории городов и других населенных пунктов. </w:t>
      </w:r>
    </w:p>
    <w:p w:rsidR="005D7660" w:rsidRPr="006B321D" w:rsidRDefault="005D7660" w:rsidP="005D7660">
      <w:pPr>
        <w:ind w:firstLine="709"/>
        <w:jc w:val="both"/>
      </w:pPr>
      <w:r w:rsidRPr="004E0896">
        <w:t>СП 155.13130.2014 Требования пожарной безопасности. Склады нефти и нефтепродуктов.</w:t>
      </w:r>
    </w:p>
    <w:p w:rsidR="005D7660" w:rsidRPr="000A638D" w:rsidRDefault="005D7660" w:rsidP="005D7660">
      <w:pPr>
        <w:ind w:firstLine="709"/>
        <w:jc w:val="both"/>
        <w:rPr>
          <w:color w:val="000000"/>
        </w:rPr>
      </w:pPr>
      <w:r w:rsidRPr="000A638D">
        <w:rPr>
          <w:color w:val="000000"/>
        </w:rPr>
        <w:t>СП 8.13130.2009 Системы противопожарной защиты. Источники наружного противопожарного водоснабжения. Требования пожарной безопасности</w:t>
      </w:r>
    </w:p>
    <w:p w:rsidR="005D7660" w:rsidRPr="004E0896" w:rsidRDefault="005D7660" w:rsidP="005D7660">
      <w:pPr>
        <w:ind w:firstLine="709"/>
        <w:jc w:val="both"/>
        <w:rPr>
          <w:color w:val="000000"/>
        </w:rPr>
      </w:pPr>
      <w:r w:rsidRPr="004E0896">
        <w:rPr>
          <w:color w:val="000000"/>
        </w:rPr>
        <w:t>СП 18.13330.2011 Генеральные планы промышленных предприятий.</w:t>
      </w:r>
    </w:p>
    <w:p w:rsidR="005D7660" w:rsidRPr="004E0896" w:rsidRDefault="005D7660" w:rsidP="005D7660">
      <w:pPr>
        <w:ind w:firstLine="709"/>
        <w:jc w:val="both"/>
        <w:rPr>
          <w:color w:val="000000"/>
        </w:rPr>
      </w:pPr>
      <w:r w:rsidRPr="004E0896">
        <w:rPr>
          <w:color w:val="000000"/>
        </w:rPr>
        <w:t>СП 19.13330.2011 Генеральные планы сельскохозяйственных предприятий.</w:t>
      </w:r>
    </w:p>
    <w:p w:rsidR="005D7660" w:rsidRPr="004E0896" w:rsidRDefault="005D7660" w:rsidP="005D7660">
      <w:pPr>
        <w:ind w:firstLine="709"/>
        <w:jc w:val="both"/>
        <w:rPr>
          <w:color w:val="000000"/>
        </w:rPr>
      </w:pPr>
      <w:r w:rsidRPr="004E0896">
        <w:rPr>
          <w:color w:val="000000"/>
        </w:rPr>
        <w:t>СП 2.1.5.1059-01</w:t>
      </w:r>
      <w:r>
        <w:rPr>
          <w:color w:val="000000"/>
        </w:rPr>
        <w:t> </w:t>
      </w:r>
      <w:r w:rsidRPr="004E0896">
        <w:rPr>
          <w:color w:val="000000"/>
        </w:rPr>
        <w:t>Гигиенические требования к охране подземных вод от загрязнения.</w:t>
      </w:r>
    </w:p>
    <w:p w:rsidR="005D7660" w:rsidRPr="004E0896" w:rsidRDefault="005D7660" w:rsidP="005D7660">
      <w:pPr>
        <w:ind w:firstLine="709"/>
        <w:jc w:val="both"/>
        <w:rPr>
          <w:color w:val="000000"/>
        </w:rPr>
      </w:pPr>
      <w:r w:rsidRPr="004E0896">
        <w:rPr>
          <w:color w:val="000000"/>
        </w:rPr>
        <w:t>СП 2.1.7.1038-01 Гигиенические требования к устройству и содержанию полигонов для твердых бытовых отходов.</w:t>
      </w:r>
    </w:p>
    <w:p w:rsidR="005D7660" w:rsidRPr="004E0896" w:rsidRDefault="005D7660" w:rsidP="005D7660">
      <w:pPr>
        <w:ind w:firstLine="709"/>
        <w:jc w:val="both"/>
        <w:rPr>
          <w:color w:val="000000"/>
        </w:rPr>
      </w:pPr>
      <w:r w:rsidRPr="004E0896">
        <w:rPr>
          <w:color w:val="000000"/>
        </w:rPr>
        <w:t>СП 2.1.7.1386-03 Санитарные правила по определению класса опасности токсичных отходов производства и потребления.</w:t>
      </w:r>
    </w:p>
    <w:p w:rsidR="005D7660" w:rsidRPr="004E0896" w:rsidRDefault="005D7660" w:rsidP="005D7660">
      <w:pPr>
        <w:ind w:firstLine="709"/>
        <w:jc w:val="both"/>
      </w:pPr>
      <w:r w:rsidRPr="004E0896">
        <w:t>СП 2.13130.2012 «Обеспечение огнестойкости объектов защиты».</w:t>
      </w:r>
    </w:p>
    <w:p w:rsidR="005D7660" w:rsidRPr="004E0896" w:rsidRDefault="005D7660" w:rsidP="005D7660">
      <w:pPr>
        <w:ind w:firstLine="709"/>
        <w:jc w:val="both"/>
        <w:rPr>
          <w:color w:val="000000"/>
        </w:rPr>
      </w:pPr>
      <w:r w:rsidRPr="004E0896">
        <w:rPr>
          <w:color w:val="000000"/>
        </w:rPr>
        <w:t>СП 30-102-99</w:t>
      </w:r>
      <w:r>
        <w:rPr>
          <w:color w:val="000000"/>
        </w:rPr>
        <w:t> </w:t>
      </w:r>
      <w:r w:rsidRPr="004E0896">
        <w:rPr>
          <w:color w:val="000000"/>
        </w:rPr>
        <w:t>Планировка и застройка территорий малоэтажного жилищного строительства.</w:t>
      </w:r>
    </w:p>
    <w:p w:rsidR="005D7660" w:rsidRPr="004E0896" w:rsidRDefault="005D7660" w:rsidP="005D7660">
      <w:pPr>
        <w:ind w:firstLine="709"/>
        <w:jc w:val="both"/>
        <w:rPr>
          <w:color w:val="000000"/>
        </w:rPr>
      </w:pPr>
      <w:r w:rsidRPr="004E0896">
        <w:rPr>
          <w:color w:val="000000"/>
        </w:rPr>
        <w:t>СП 31-102-99</w:t>
      </w:r>
      <w:r>
        <w:rPr>
          <w:color w:val="000000"/>
        </w:rPr>
        <w:t> </w:t>
      </w:r>
      <w:r w:rsidRPr="004E0896">
        <w:rPr>
          <w:color w:val="000000"/>
        </w:rPr>
        <w:t>Требования доступности общественных зданий и сооружений для инвалидов и других маломобильных посетителей.</w:t>
      </w:r>
    </w:p>
    <w:p w:rsidR="005D7660" w:rsidRPr="004E0896" w:rsidRDefault="005D7660" w:rsidP="005D7660">
      <w:pPr>
        <w:ind w:firstLine="709"/>
        <w:jc w:val="both"/>
        <w:rPr>
          <w:color w:val="000000"/>
        </w:rPr>
      </w:pPr>
      <w:r w:rsidRPr="004E0896">
        <w:rPr>
          <w:color w:val="000000"/>
        </w:rPr>
        <w:t>СП 31-103-99 Проектирование и строительство зданий, сооружений и комплексов православных храмов.</w:t>
      </w:r>
    </w:p>
    <w:p w:rsidR="005D7660" w:rsidRPr="004E0896" w:rsidRDefault="005D7660" w:rsidP="005D7660">
      <w:pPr>
        <w:ind w:firstLine="709"/>
        <w:jc w:val="both"/>
        <w:rPr>
          <w:color w:val="000000"/>
        </w:rPr>
      </w:pPr>
      <w:r w:rsidRPr="004E0896">
        <w:rPr>
          <w:color w:val="000000"/>
        </w:rPr>
        <w:t>СП 31-112-2004 Физкультурно-спортивные залы.</w:t>
      </w:r>
    </w:p>
    <w:p w:rsidR="005D7660" w:rsidRPr="004E0896" w:rsidRDefault="005D7660" w:rsidP="005D7660">
      <w:pPr>
        <w:ind w:firstLine="709"/>
        <w:jc w:val="both"/>
        <w:rPr>
          <w:color w:val="000000"/>
        </w:rPr>
      </w:pPr>
      <w:r w:rsidRPr="004E0896">
        <w:rPr>
          <w:color w:val="000000"/>
        </w:rPr>
        <w:t>СП</w:t>
      </w:r>
      <w:r>
        <w:rPr>
          <w:color w:val="000000"/>
        </w:rPr>
        <w:t> </w:t>
      </w:r>
      <w:r w:rsidRPr="004E0896">
        <w:rPr>
          <w:color w:val="000000"/>
        </w:rPr>
        <w:t xml:space="preserve">31.13330.2012 Водоснабжение. Наружные сети и сооружения. </w:t>
      </w:r>
    </w:p>
    <w:p w:rsidR="005D7660" w:rsidRPr="004E0896" w:rsidRDefault="005D7660" w:rsidP="005D7660">
      <w:pPr>
        <w:ind w:firstLine="709"/>
        <w:jc w:val="both"/>
        <w:rPr>
          <w:color w:val="000000"/>
        </w:rPr>
      </w:pPr>
      <w:r w:rsidRPr="004E0896">
        <w:rPr>
          <w:color w:val="000000"/>
        </w:rPr>
        <w:t xml:space="preserve">СП 32.13330.2012 Канализация. Наружные сети и сооружения. </w:t>
      </w:r>
    </w:p>
    <w:p w:rsidR="005D7660" w:rsidRPr="004E0896" w:rsidRDefault="005D7660" w:rsidP="005D7660">
      <w:pPr>
        <w:ind w:firstLine="709"/>
        <w:jc w:val="both"/>
        <w:rPr>
          <w:color w:val="000000"/>
        </w:rPr>
      </w:pPr>
      <w:r w:rsidRPr="004E0896">
        <w:rPr>
          <w:color w:val="000000"/>
        </w:rPr>
        <w:t xml:space="preserve">СП 34.13330.2012 Автомобильные дороги. </w:t>
      </w:r>
    </w:p>
    <w:p w:rsidR="005D7660" w:rsidRPr="004E0896" w:rsidRDefault="005D7660" w:rsidP="005D7660">
      <w:pPr>
        <w:ind w:firstLine="709"/>
        <w:jc w:val="both"/>
        <w:rPr>
          <w:color w:val="000000"/>
        </w:rPr>
      </w:pPr>
      <w:r w:rsidRPr="004E0896">
        <w:rPr>
          <w:color w:val="000000"/>
        </w:rPr>
        <w:t>СП 35-101-2001 Проектирование зданий и сооружений с учетом доступности для маломобильных групп населения. Общие положения.</w:t>
      </w:r>
    </w:p>
    <w:p w:rsidR="005D7660" w:rsidRPr="004E0896" w:rsidRDefault="005D7660" w:rsidP="005D7660">
      <w:pPr>
        <w:ind w:firstLine="709"/>
        <w:jc w:val="both"/>
        <w:rPr>
          <w:color w:val="000000"/>
        </w:rPr>
      </w:pPr>
      <w:r w:rsidRPr="004E0896">
        <w:rPr>
          <w:color w:val="000000"/>
        </w:rPr>
        <w:t>СП 35-102-2001</w:t>
      </w:r>
      <w:r>
        <w:rPr>
          <w:color w:val="000000"/>
        </w:rPr>
        <w:t> </w:t>
      </w:r>
      <w:r w:rsidRPr="004E0896">
        <w:rPr>
          <w:color w:val="000000"/>
        </w:rPr>
        <w:t>Жилая среда с планировочными элементами, доступными инвалидам.</w:t>
      </w:r>
    </w:p>
    <w:p w:rsidR="005D7660" w:rsidRPr="004E0896" w:rsidRDefault="005D7660" w:rsidP="005D7660">
      <w:pPr>
        <w:ind w:firstLine="709"/>
        <w:jc w:val="both"/>
        <w:rPr>
          <w:color w:val="000000"/>
        </w:rPr>
      </w:pPr>
      <w:r w:rsidRPr="004E0896">
        <w:rPr>
          <w:color w:val="000000"/>
        </w:rPr>
        <w:t>СП 35-103-2001</w:t>
      </w:r>
      <w:r>
        <w:rPr>
          <w:color w:val="000000"/>
        </w:rPr>
        <w:t> </w:t>
      </w:r>
      <w:r w:rsidRPr="004E0896">
        <w:rPr>
          <w:color w:val="000000"/>
        </w:rPr>
        <w:t>Общественные здания и сооружения, доступные маломобильным посетителям.</w:t>
      </w:r>
    </w:p>
    <w:p w:rsidR="005D7660" w:rsidRPr="004E0896" w:rsidRDefault="005D7660" w:rsidP="005D7660">
      <w:pPr>
        <w:ind w:firstLine="709"/>
        <w:jc w:val="both"/>
        <w:rPr>
          <w:color w:val="000000"/>
        </w:rPr>
      </w:pPr>
      <w:r w:rsidRPr="004E0896">
        <w:rPr>
          <w:color w:val="000000"/>
        </w:rPr>
        <w:lastRenderedPageBreak/>
        <w:t>СП 35-104-2001 Здания и помещения с местами труда для инвалидов.</w:t>
      </w:r>
    </w:p>
    <w:p w:rsidR="005D7660" w:rsidRPr="004E0896" w:rsidRDefault="005D7660" w:rsidP="005D7660">
      <w:pPr>
        <w:ind w:firstLine="709"/>
        <w:jc w:val="both"/>
        <w:rPr>
          <w:color w:val="000000"/>
        </w:rPr>
      </w:pPr>
      <w:r w:rsidRPr="004E0896">
        <w:rPr>
          <w:color w:val="000000"/>
        </w:rPr>
        <w:t>СП 35-106-2003</w:t>
      </w:r>
      <w:r>
        <w:rPr>
          <w:color w:val="000000"/>
        </w:rPr>
        <w:t> </w:t>
      </w:r>
      <w:r w:rsidRPr="004E0896">
        <w:rPr>
          <w:color w:val="000000"/>
        </w:rPr>
        <w:t>Расчет и размещение учреждений социального обслуживания пожилых людей.</w:t>
      </w:r>
    </w:p>
    <w:p w:rsidR="005D7660" w:rsidRPr="004E0896" w:rsidRDefault="005D7660" w:rsidP="005D7660">
      <w:pPr>
        <w:ind w:firstLine="709"/>
        <w:jc w:val="both"/>
      </w:pPr>
      <w:r w:rsidRPr="004E0896">
        <w:t>СП 4.13130.2013</w:t>
      </w:r>
      <w:r>
        <w:t> </w:t>
      </w:r>
      <w:r w:rsidRPr="004E0896">
        <w:t>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5D7660" w:rsidRPr="004E0896" w:rsidRDefault="005D7660" w:rsidP="005D7660">
      <w:pPr>
        <w:ind w:firstLine="709"/>
        <w:jc w:val="both"/>
        <w:rPr>
          <w:color w:val="000000"/>
        </w:rPr>
      </w:pPr>
      <w:r w:rsidRPr="004E0896">
        <w:rPr>
          <w:color w:val="000000"/>
        </w:rPr>
        <w:t>СП 42.13330.201</w:t>
      </w:r>
      <w:r w:rsidR="008A6F8B">
        <w:rPr>
          <w:color w:val="000000"/>
        </w:rPr>
        <w:t>6</w:t>
      </w:r>
      <w:r>
        <w:rPr>
          <w:color w:val="000000"/>
        </w:rPr>
        <w:t> </w:t>
      </w:r>
      <w:r w:rsidRPr="004E0896">
        <w:rPr>
          <w:color w:val="000000"/>
        </w:rPr>
        <w:t>Градостроительство. Планировка и застройка городских и сельских поселений.</w:t>
      </w:r>
      <w:r w:rsidRPr="004E0896">
        <w:t xml:space="preserve"> </w:t>
      </w:r>
    </w:p>
    <w:p w:rsidR="005D7660" w:rsidRPr="004E0896" w:rsidRDefault="005D7660" w:rsidP="005D7660">
      <w:pPr>
        <w:ind w:firstLine="709"/>
        <w:jc w:val="both"/>
      </w:pPr>
      <w:r w:rsidRPr="004E0896">
        <w:t>СП 4.13130.2013</w:t>
      </w:r>
      <w:r>
        <w:t> </w:t>
      </w:r>
      <w:r w:rsidRPr="004E0896">
        <w:t>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5D7660" w:rsidRPr="004E0896" w:rsidRDefault="005D7660" w:rsidP="005D7660">
      <w:pPr>
        <w:ind w:firstLine="709"/>
        <w:jc w:val="both"/>
        <w:rPr>
          <w:color w:val="000000"/>
        </w:rPr>
      </w:pPr>
      <w:r w:rsidRPr="004E0896">
        <w:rPr>
          <w:color w:val="000000"/>
        </w:rPr>
        <w:t>СП 43.13330.2012 Сооружения промышленных предприятий.</w:t>
      </w:r>
    </w:p>
    <w:p w:rsidR="005D7660" w:rsidRPr="004E0896" w:rsidRDefault="005D7660" w:rsidP="005D7660">
      <w:pPr>
        <w:ind w:firstLine="709"/>
        <w:jc w:val="both"/>
        <w:rPr>
          <w:color w:val="000000"/>
        </w:rPr>
      </w:pPr>
      <w:r w:rsidRPr="004E0896">
        <w:rPr>
          <w:color w:val="000000"/>
        </w:rPr>
        <w:t>СП 44.13330.2011 Административные и бытовые здания.</w:t>
      </w:r>
    </w:p>
    <w:p w:rsidR="005D7660" w:rsidRPr="004E0896" w:rsidRDefault="005D7660" w:rsidP="005D7660">
      <w:pPr>
        <w:ind w:firstLine="709"/>
        <w:jc w:val="both"/>
        <w:rPr>
          <w:color w:val="000000"/>
        </w:rPr>
      </w:pPr>
      <w:r w:rsidRPr="004E0896">
        <w:rPr>
          <w:color w:val="000000"/>
        </w:rPr>
        <w:t xml:space="preserve">СП 46.13330.2012 Мосты и трубы. </w:t>
      </w:r>
    </w:p>
    <w:p w:rsidR="005D7660" w:rsidRPr="004E0896" w:rsidRDefault="005D7660" w:rsidP="005D7660">
      <w:pPr>
        <w:ind w:firstLine="709"/>
        <w:jc w:val="both"/>
        <w:rPr>
          <w:color w:val="000000"/>
        </w:rPr>
      </w:pPr>
      <w:r w:rsidRPr="004E0896">
        <w:rPr>
          <w:color w:val="000000"/>
        </w:rPr>
        <w:t>СП 4690-88 Санитарные правила содержания территорий населенных мест</w:t>
      </w:r>
    </w:p>
    <w:p w:rsidR="005D7660" w:rsidRPr="004E0896" w:rsidRDefault="005D7660" w:rsidP="005D7660">
      <w:pPr>
        <w:ind w:firstLine="709"/>
        <w:jc w:val="both"/>
        <w:rPr>
          <w:color w:val="000000"/>
        </w:rPr>
      </w:pPr>
      <w:r w:rsidRPr="004E0896">
        <w:rPr>
          <w:color w:val="000000"/>
        </w:rPr>
        <w:t xml:space="preserve">СП 51.13330.2011 Защита от шума. </w:t>
      </w:r>
    </w:p>
    <w:p w:rsidR="005D7660" w:rsidRPr="004E0896" w:rsidRDefault="005D7660" w:rsidP="005D7660">
      <w:pPr>
        <w:ind w:firstLine="709"/>
        <w:jc w:val="both"/>
        <w:rPr>
          <w:color w:val="000000"/>
        </w:rPr>
      </w:pPr>
      <w:r w:rsidRPr="004E0896">
        <w:rPr>
          <w:color w:val="000000"/>
        </w:rPr>
        <w:t>СП 54.13330.2011 Здания жилые многоквартирные.</w:t>
      </w:r>
    </w:p>
    <w:p w:rsidR="005D7660" w:rsidRPr="004E0896" w:rsidRDefault="005D7660" w:rsidP="005D7660">
      <w:pPr>
        <w:ind w:firstLine="709"/>
        <w:jc w:val="both"/>
        <w:rPr>
          <w:color w:val="000000"/>
        </w:rPr>
      </w:pPr>
      <w:r w:rsidRPr="004E0896">
        <w:rPr>
          <w:color w:val="000000"/>
        </w:rPr>
        <w:t>СП 55.13330.2011 Дома жилые одноквартирные.</w:t>
      </w:r>
    </w:p>
    <w:p w:rsidR="005D7660" w:rsidRPr="004E0896" w:rsidRDefault="005D7660" w:rsidP="005D7660">
      <w:pPr>
        <w:ind w:firstLine="709"/>
        <w:jc w:val="both"/>
        <w:rPr>
          <w:color w:val="000000"/>
        </w:rPr>
      </w:pPr>
      <w:r w:rsidRPr="004E0896">
        <w:rPr>
          <w:color w:val="000000"/>
        </w:rPr>
        <w:t>СП 59.13330.2012 Доступность зданий и сооружений для маломобильных групп населения.</w:t>
      </w:r>
    </w:p>
    <w:p w:rsidR="005D7660" w:rsidRPr="004E0896" w:rsidRDefault="005D7660" w:rsidP="005D7660">
      <w:pPr>
        <w:ind w:firstLine="709"/>
        <w:jc w:val="both"/>
        <w:rPr>
          <w:color w:val="000000"/>
        </w:rPr>
      </w:pPr>
      <w:r w:rsidRPr="004E0896">
        <w:rPr>
          <w:color w:val="000000"/>
        </w:rPr>
        <w:t xml:space="preserve">СП 78.13330.2012 Автомобильные дороги. </w:t>
      </w:r>
    </w:p>
    <w:p w:rsidR="005D7660" w:rsidRPr="004E0896" w:rsidRDefault="005D7660" w:rsidP="005D7660">
      <w:pPr>
        <w:ind w:firstLine="709"/>
        <w:jc w:val="both"/>
        <w:rPr>
          <w:color w:val="000000"/>
        </w:rPr>
      </w:pPr>
      <w:r w:rsidRPr="004E0896">
        <w:t>СП 8.13130.2009</w:t>
      </w:r>
      <w:r>
        <w:t> </w:t>
      </w:r>
      <w:r w:rsidRPr="004E0896">
        <w:t>Системы противопожарной защиты. Источники наружного противопожарного водоснабжения. Требования пожарной безопасности.</w:t>
      </w:r>
    </w:p>
    <w:p w:rsidR="005D7660" w:rsidRPr="004E0896" w:rsidRDefault="005D7660" w:rsidP="005D7660">
      <w:pPr>
        <w:ind w:firstLine="709"/>
        <w:jc w:val="both"/>
      </w:pPr>
      <w:r w:rsidRPr="004E0896">
        <w:t>СП 88.13330.2014 Защитные сооружения гражданской обороны.</w:t>
      </w:r>
    </w:p>
    <w:p w:rsidR="005D7660" w:rsidRPr="004E0896" w:rsidRDefault="005D7660" w:rsidP="005D7660">
      <w:pPr>
        <w:ind w:firstLine="709"/>
        <w:jc w:val="both"/>
        <w:rPr>
          <w:color w:val="000000"/>
        </w:rPr>
      </w:pPr>
      <w:r w:rsidRPr="004E0896">
        <w:rPr>
          <w:color w:val="000000"/>
        </w:rPr>
        <w:t>СП 99.13330.2012</w:t>
      </w:r>
      <w:r>
        <w:rPr>
          <w:color w:val="000000"/>
        </w:rPr>
        <w:t> </w:t>
      </w:r>
      <w:r w:rsidRPr="004E0896">
        <w:rPr>
          <w:color w:val="000000"/>
        </w:rPr>
        <w:t xml:space="preserve">Внутрихозяйственные автомобильные дороги в колхозах, совхозах и других сельскохозяйственных предприятиях и организациях. </w:t>
      </w:r>
    </w:p>
    <w:p w:rsidR="005D7660" w:rsidRPr="004E0896" w:rsidRDefault="005D7660" w:rsidP="005D7660">
      <w:pPr>
        <w:ind w:firstLine="709"/>
        <w:jc w:val="both"/>
        <w:rPr>
          <w:color w:val="000000"/>
        </w:rPr>
      </w:pPr>
    </w:p>
    <w:p w:rsidR="005D7660" w:rsidRPr="00B56849" w:rsidRDefault="005D7660" w:rsidP="005D7660">
      <w:pPr>
        <w:jc w:val="center"/>
        <w:rPr>
          <w:b/>
          <w:color w:val="000000"/>
        </w:rPr>
      </w:pPr>
      <w:r w:rsidRPr="004E0896">
        <w:rPr>
          <w:b/>
          <w:color w:val="000000"/>
        </w:rPr>
        <w:t>Санитарные нормы и правила</w:t>
      </w:r>
      <w:r>
        <w:rPr>
          <w:b/>
          <w:color w:val="000000"/>
        </w:rPr>
        <w:t xml:space="preserve">, </w:t>
      </w:r>
      <w:r w:rsidRPr="00B56849">
        <w:rPr>
          <w:b/>
          <w:color w:val="000000"/>
        </w:rPr>
        <w:t>санитарные нормы</w:t>
      </w:r>
    </w:p>
    <w:p w:rsidR="005D7660" w:rsidRPr="004E0896" w:rsidRDefault="005D7660" w:rsidP="005D7660">
      <w:pPr>
        <w:ind w:firstLine="709"/>
        <w:jc w:val="both"/>
        <w:rPr>
          <w:color w:val="000000"/>
        </w:rPr>
      </w:pPr>
      <w:r>
        <w:rPr>
          <w:color w:val="000000"/>
        </w:rPr>
        <w:t>СанПиН 2.1.1279-03 </w:t>
      </w:r>
      <w:r w:rsidRPr="004E0896">
        <w:rPr>
          <w:color w:val="000000"/>
        </w:rPr>
        <w:t>Гигиенические требования к размещению, устройству и содержанию кладбищ, зданий и сооружений похоронного назначения.</w:t>
      </w:r>
    </w:p>
    <w:p w:rsidR="005D7660" w:rsidRPr="004E0896" w:rsidRDefault="005D7660" w:rsidP="005D7660">
      <w:pPr>
        <w:ind w:firstLine="709"/>
        <w:jc w:val="both"/>
        <w:rPr>
          <w:color w:val="000000"/>
        </w:rPr>
      </w:pPr>
      <w:r>
        <w:rPr>
          <w:color w:val="000000"/>
        </w:rPr>
        <w:t>СанПиН 2.1.4.1074-01 </w:t>
      </w:r>
      <w:r w:rsidRPr="004E0896">
        <w:rPr>
          <w:color w:val="000000"/>
        </w:rPr>
        <w:t>Питьевая вода. Гигиенические требования к качеству воды централизованного питьевого водоснабжения. Контроль качества.</w:t>
      </w:r>
    </w:p>
    <w:p w:rsidR="005D7660" w:rsidRPr="004E0896" w:rsidRDefault="005D7660" w:rsidP="005D7660">
      <w:pPr>
        <w:ind w:firstLine="709"/>
        <w:jc w:val="both"/>
        <w:rPr>
          <w:color w:val="000000"/>
        </w:rPr>
      </w:pPr>
      <w:r>
        <w:rPr>
          <w:color w:val="000000"/>
        </w:rPr>
        <w:t>СанПиН 2.1.4.1110-02 </w:t>
      </w:r>
      <w:r w:rsidRPr="004E0896">
        <w:rPr>
          <w:color w:val="000000"/>
        </w:rPr>
        <w:t>Зоны санитарной охраны источников водоснабжения и водопроводов питьевого назначения.</w:t>
      </w:r>
    </w:p>
    <w:p w:rsidR="005D7660" w:rsidRPr="004E0896" w:rsidRDefault="005D7660" w:rsidP="005D7660">
      <w:pPr>
        <w:ind w:firstLine="709"/>
        <w:jc w:val="both"/>
        <w:rPr>
          <w:color w:val="000000"/>
        </w:rPr>
      </w:pPr>
      <w:r w:rsidRPr="004E0896">
        <w:rPr>
          <w:color w:val="000000"/>
        </w:rPr>
        <w:t>СанПиН</w:t>
      </w:r>
      <w:r w:rsidRPr="004E0896">
        <w:t> </w:t>
      </w:r>
      <w:r>
        <w:rPr>
          <w:color w:val="000000"/>
        </w:rPr>
        <w:t>2.1.4.1175-02 </w:t>
      </w:r>
      <w:r w:rsidRPr="004E0896">
        <w:rPr>
          <w:color w:val="000000"/>
        </w:rPr>
        <w:t>Гигиенические требования к качеству воды нецентрализованного водоснабжения. Санитарная охрана источников.</w:t>
      </w:r>
    </w:p>
    <w:p w:rsidR="005D7660" w:rsidRPr="004E0896" w:rsidRDefault="005D7660" w:rsidP="005D7660">
      <w:pPr>
        <w:ind w:firstLine="709"/>
        <w:jc w:val="both"/>
        <w:rPr>
          <w:color w:val="000000"/>
        </w:rPr>
      </w:pPr>
      <w:r w:rsidRPr="004E0896">
        <w:rPr>
          <w:color w:val="000000"/>
        </w:rPr>
        <w:t>СанПиН 2.1.5.980-00 Гигиенические требования к охране поверхностных вод.</w:t>
      </w:r>
    </w:p>
    <w:p w:rsidR="005D7660" w:rsidRPr="004E0896" w:rsidRDefault="005D7660" w:rsidP="005D7660">
      <w:pPr>
        <w:ind w:firstLine="709"/>
        <w:jc w:val="both"/>
        <w:rPr>
          <w:color w:val="000000"/>
        </w:rPr>
      </w:pPr>
      <w:r w:rsidRPr="004E0896">
        <w:rPr>
          <w:color w:val="000000"/>
        </w:rPr>
        <w:t>СанПиН 2.1.6.1</w:t>
      </w:r>
      <w:r>
        <w:rPr>
          <w:color w:val="000000"/>
        </w:rPr>
        <w:t>032-01 </w:t>
      </w:r>
      <w:r w:rsidRPr="004E0896">
        <w:rPr>
          <w:color w:val="000000"/>
        </w:rPr>
        <w:t>Гигиенические требования к обеспечению качества атмосферного воздуха населенных мест.</w:t>
      </w:r>
    </w:p>
    <w:p w:rsidR="005D7660" w:rsidRPr="004E0896" w:rsidRDefault="005D7660" w:rsidP="005D7660">
      <w:pPr>
        <w:ind w:firstLine="709"/>
        <w:jc w:val="both"/>
        <w:rPr>
          <w:color w:val="000000"/>
        </w:rPr>
      </w:pPr>
      <w:r w:rsidRPr="004E0896">
        <w:rPr>
          <w:color w:val="000000"/>
        </w:rPr>
        <w:t>СанПиН</w:t>
      </w:r>
      <w:r w:rsidRPr="004E0896">
        <w:t> </w:t>
      </w:r>
      <w:r>
        <w:rPr>
          <w:color w:val="000000"/>
        </w:rPr>
        <w:t>2.1.7.1287-03 </w:t>
      </w:r>
      <w:r w:rsidRPr="004E0896">
        <w:rPr>
          <w:color w:val="000000"/>
        </w:rPr>
        <w:t>Санитарно-эпидемиологические требования к качеству почвы.</w:t>
      </w:r>
    </w:p>
    <w:p w:rsidR="005D7660" w:rsidRPr="004E0896" w:rsidRDefault="005D7660" w:rsidP="005D7660">
      <w:pPr>
        <w:ind w:firstLine="709"/>
        <w:jc w:val="both"/>
        <w:rPr>
          <w:color w:val="000000"/>
        </w:rPr>
      </w:pPr>
      <w:r w:rsidRPr="004E0896">
        <w:rPr>
          <w:color w:val="000000"/>
        </w:rPr>
        <w:t>СанПиН 2.1.7.1322-03 Гигиенические требования к размещению и обезвреживанию отходов производства и потребления.</w:t>
      </w:r>
    </w:p>
    <w:p w:rsidR="005D7660" w:rsidRPr="004E0896" w:rsidRDefault="005D7660" w:rsidP="005D7660">
      <w:pPr>
        <w:ind w:firstLine="709"/>
        <w:jc w:val="both"/>
        <w:rPr>
          <w:color w:val="000000"/>
        </w:rPr>
      </w:pPr>
      <w:r w:rsidRPr="004E0896">
        <w:rPr>
          <w:color w:val="000000"/>
        </w:rPr>
        <w:t>СанПиН 2.1.7.2790-10 Санитарно-эпидемиологические требования к обращению с медицинскими отходами.</w:t>
      </w:r>
    </w:p>
    <w:p w:rsidR="005D7660" w:rsidRPr="004E0896" w:rsidRDefault="005D7660" w:rsidP="005D7660">
      <w:pPr>
        <w:ind w:firstLine="709"/>
        <w:jc w:val="both"/>
        <w:rPr>
          <w:color w:val="000000"/>
        </w:rPr>
      </w:pPr>
      <w:r>
        <w:rPr>
          <w:color w:val="000000"/>
        </w:rPr>
        <w:t>СанПиН 2.1.8/2.2.4.1190-03 </w:t>
      </w:r>
      <w:r w:rsidRPr="004E0896">
        <w:rPr>
          <w:color w:val="000000"/>
        </w:rPr>
        <w:t>Гигиенические требования к размещению и эксплуатации средств сухопутной подвижной радиосвязи.</w:t>
      </w:r>
    </w:p>
    <w:p w:rsidR="005D7660" w:rsidRPr="0002695C" w:rsidRDefault="005D7660" w:rsidP="005D7660">
      <w:pPr>
        <w:ind w:firstLine="709"/>
        <w:jc w:val="both"/>
        <w:rPr>
          <w:color w:val="000000"/>
        </w:rPr>
      </w:pPr>
      <w:r w:rsidRPr="0002695C">
        <w:rPr>
          <w:color w:val="000000"/>
        </w:rPr>
        <w:t>СанПиН 2.1.3.2630-10 С</w:t>
      </w:r>
      <w:r>
        <w:rPr>
          <w:color w:val="000000"/>
        </w:rPr>
        <w:t>анитарно-эпидемиологические требования к организациям, осуществляющим медицинскую деятельность.</w:t>
      </w:r>
    </w:p>
    <w:p w:rsidR="005D7660" w:rsidRPr="004E0896" w:rsidRDefault="005D7660" w:rsidP="005D7660">
      <w:pPr>
        <w:ind w:firstLine="709"/>
        <w:jc w:val="both"/>
        <w:rPr>
          <w:color w:val="000000"/>
        </w:rPr>
      </w:pPr>
      <w:r w:rsidRPr="004E0896">
        <w:rPr>
          <w:color w:val="000000"/>
        </w:rPr>
        <w:t>СанПиН 2.2.1/2.1.1.1076-01 Гигиенические требования к инсоляции и солнцезащите помещений жилых и общественных зданий и территорий.</w:t>
      </w:r>
    </w:p>
    <w:p w:rsidR="005D7660" w:rsidRPr="004E0896" w:rsidRDefault="005D7660" w:rsidP="005D7660">
      <w:pPr>
        <w:ind w:firstLine="709"/>
        <w:jc w:val="both"/>
        <w:rPr>
          <w:color w:val="000000"/>
        </w:rPr>
      </w:pPr>
      <w:r w:rsidRPr="004E0896">
        <w:rPr>
          <w:color w:val="000000"/>
        </w:rPr>
        <w:lastRenderedPageBreak/>
        <w:t>СанПиН 2.2.1/2.1.1.1200-03 Санитарно-защитные зоны и санитарная классификация предприятий, сооружений  и иных объектов. Санитарно-эпидемиологические правила и нормативы.</w:t>
      </w:r>
    </w:p>
    <w:p w:rsidR="005D7660" w:rsidRPr="004E0896" w:rsidRDefault="005D7660" w:rsidP="005D7660">
      <w:pPr>
        <w:ind w:firstLine="709"/>
        <w:jc w:val="both"/>
      </w:pPr>
      <w:r>
        <w:t>СанПиН 2.4.1.2660-10 </w:t>
      </w:r>
      <w:r w:rsidRPr="004E0896">
        <w:t>Санитарно-эпидемиологические требования к устройству, содержанию и организации режима работы в дошкольных организациях.</w:t>
      </w:r>
    </w:p>
    <w:p w:rsidR="005D7660" w:rsidRPr="004E0896" w:rsidRDefault="005D7660" w:rsidP="005D7660">
      <w:pPr>
        <w:ind w:firstLine="709"/>
        <w:jc w:val="both"/>
        <w:rPr>
          <w:color w:val="000000"/>
        </w:rPr>
      </w:pPr>
      <w:r w:rsidRPr="004E0896">
        <w:rPr>
          <w:color w:val="000000"/>
        </w:rPr>
        <w:t>СанПиН 42-128-4690-88 Санитарные правила содержания территорий населенных мест.</w:t>
      </w:r>
    </w:p>
    <w:p w:rsidR="005D7660" w:rsidRPr="004E0896" w:rsidRDefault="005D7660" w:rsidP="005D7660">
      <w:pPr>
        <w:ind w:firstLine="709"/>
        <w:jc w:val="both"/>
        <w:rPr>
          <w:color w:val="000000"/>
        </w:rPr>
      </w:pPr>
    </w:p>
    <w:p w:rsidR="005D7660" w:rsidRPr="00B56849" w:rsidRDefault="005D7660" w:rsidP="005D7660">
      <w:pPr>
        <w:jc w:val="center"/>
        <w:rPr>
          <w:b/>
          <w:color w:val="000000"/>
        </w:rPr>
      </w:pPr>
      <w:r w:rsidRPr="00B56849">
        <w:rPr>
          <w:b/>
          <w:color w:val="000000"/>
        </w:rPr>
        <w:t>РДС, МДС</w:t>
      </w:r>
      <w:r>
        <w:rPr>
          <w:b/>
          <w:color w:val="000000"/>
        </w:rPr>
        <w:t>, СН</w:t>
      </w:r>
      <w:r w:rsidRPr="00B56849">
        <w:rPr>
          <w:b/>
          <w:color w:val="000000"/>
        </w:rPr>
        <w:t xml:space="preserve"> </w:t>
      </w:r>
    </w:p>
    <w:p w:rsidR="005D7660" w:rsidRPr="004E0896" w:rsidRDefault="005D7660" w:rsidP="005D7660">
      <w:pPr>
        <w:ind w:firstLine="709"/>
        <w:jc w:val="both"/>
        <w:rPr>
          <w:color w:val="000000"/>
        </w:rPr>
      </w:pPr>
      <w:r w:rsidRPr="004E0896">
        <w:rPr>
          <w:color w:val="000000"/>
        </w:rPr>
        <w:t>РДС</w:t>
      </w:r>
      <w:r>
        <w:rPr>
          <w:color w:val="000000"/>
        </w:rPr>
        <w:t> </w:t>
      </w:r>
      <w:r w:rsidRPr="004E0896">
        <w:rPr>
          <w:color w:val="000000"/>
        </w:rPr>
        <w:t>35-201-99</w:t>
      </w:r>
      <w:r>
        <w:rPr>
          <w:color w:val="000000"/>
        </w:rPr>
        <w:t> </w:t>
      </w:r>
      <w:r w:rsidRPr="004E0896">
        <w:rPr>
          <w:color w:val="000000"/>
        </w:rPr>
        <w:t>Порядок реализации требований доступности для инвалидов к объектам социальной инфраструктуры.</w:t>
      </w:r>
    </w:p>
    <w:p w:rsidR="005D7660" w:rsidRPr="004E0896" w:rsidRDefault="005D7660" w:rsidP="005D7660">
      <w:pPr>
        <w:ind w:firstLine="709"/>
        <w:jc w:val="both"/>
        <w:rPr>
          <w:color w:val="000000"/>
        </w:rPr>
      </w:pPr>
      <w:r w:rsidRPr="004E0896">
        <w:rPr>
          <w:color w:val="000000"/>
        </w:rPr>
        <w:t>МДС 15-1.99 Методические рекомендации по разработке Порядка участия граждан в обсуждении и принятии решений по вопросам застройки и использования территорий городов и иных поселений.</w:t>
      </w:r>
    </w:p>
    <w:p w:rsidR="005D7660" w:rsidRPr="004E0896" w:rsidRDefault="005D7660" w:rsidP="005D7660">
      <w:pPr>
        <w:ind w:firstLine="709"/>
        <w:jc w:val="both"/>
        <w:rPr>
          <w:color w:val="000000"/>
        </w:rPr>
      </w:pPr>
      <w:r w:rsidRPr="004E0896">
        <w:rPr>
          <w:color w:val="000000"/>
        </w:rPr>
        <w:t>МДС</w:t>
      </w:r>
      <w:r>
        <w:rPr>
          <w:color w:val="000000"/>
        </w:rPr>
        <w:t> </w:t>
      </w:r>
      <w:r w:rsidRPr="004E0896">
        <w:rPr>
          <w:color w:val="000000"/>
        </w:rPr>
        <w:t>15-2.99 Инструкция о порядке осуществления государственного контроля за использованием и охраной земель в городских и сельских поселениях.</w:t>
      </w:r>
    </w:p>
    <w:p w:rsidR="005D7660" w:rsidRPr="004E0896" w:rsidRDefault="005D7660" w:rsidP="005D7660">
      <w:pPr>
        <w:ind w:firstLine="709"/>
        <w:jc w:val="both"/>
        <w:rPr>
          <w:color w:val="000000"/>
        </w:rPr>
      </w:pPr>
      <w:r w:rsidRPr="004E0896">
        <w:rPr>
          <w:color w:val="000000"/>
        </w:rPr>
        <w:t>СН 457-74 Нормы отвода земель для аэропортов.</w:t>
      </w:r>
    </w:p>
    <w:p w:rsidR="005D7660" w:rsidRPr="004E0896" w:rsidRDefault="005D7660" w:rsidP="005D7660">
      <w:pPr>
        <w:ind w:firstLine="709"/>
        <w:jc w:val="both"/>
        <w:rPr>
          <w:color w:val="000000"/>
        </w:rPr>
      </w:pPr>
      <w:r w:rsidRPr="004E0896">
        <w:rPr>
          <w:color w:val="000000"/>
        </w:rPr>
        <w:t>СН 467-74 Нормы отвода земель для автомобильных дорог.</w:t>
      </w:r>
    </w:p>
    <w:p w:rsidR="005D7660" w:rsidRDefault="005D7660" w:rsidP="005D7660">
      <w:pPr>
        <w:ind w:firstLine="709"/>
        <w:jc w:val="both"/>
        <w:rPr>
          <w:b/>
          <w:color w:val="000000"/>
        </w:rPr>
      </w:pPr>
    </w:p>
    <w:p w:rsidR="005D7660" w:rsidRDefault="005D7660" w:rsidP="005D7660">
      <w:pPr>
        <w:jc w:val="center"/>
        <w:rPr>
          <w:color w:val="000000"/>
        </w:rPr>
      </w:pPr>
      <w:r>
        <w:rPr>
          <w:b/>
          <w:color w:val="000000"/>
        </w:rPr>
        <w:t>И</w:t>
      </w:r>
      <w:r w:rsidRPr="00B56849">
        <w:rPr>
          <w:b/>
          <w:color w:val="000000"/>
        </w:rPr>
        <w:t xml:space="preserve">ные </w:t>
      </w:r>
      <w:r>
        <w:rPr>
          <w:b/>
          <w:color w:val="000000"/>
        </w:rPr>
        <w:t xml:space="preserve">нормативные и методические </w:t>
      </w:r>
      <w:r w:rsidRPr="00B56849">
        <w:rPr>
          <w:b/>
          <w:color w:val="000000"/>
        </w:rPr>
        <w:t>документы</w:t>
      </w:r>
    </w:p>
    <w:p w:rsidR="005D7660" w:rsidRPr="004E0896" w:rsidRDefault="005D7660" w:rsidP="005D7660">
      <w:pPr>
        <w:ind w:firstLine="709"/>
        <w:jc w:val="both"/>
        <w:rPr>
          <w:color w:val="000000"/>
        </w:rPr>
      </w:pPr>
      <w:r w:rsidRPr="004E0896">
        <w:rPr>
          <w:color w:val="000000"/>
        </w:rPr>
        <w:t>ОДМ 218.2.007-2011 Методические рекомендации по проектированию мероприятий по обеспечению доступа инвалидов к объектам дорожного хозяйства.</w:t>
      </w:r>
    </w:p>
    <w:p w:rsidR="005D7660" w:rsidRPr="004E0896" w:rsidRDefault="005D7660" w:rsidP="005D7660">
      <w:pPr>
        <w:ind w:firstLine="709"/>
        <w:jc w:val="both"/>
        <w:rPr>
          <w:color w:val="000000"/>
        </w:rPr>
      </w:pPr>
      <w:r w:rsidRPr="004E0896">
        <w:rPr>
          <w:color w:val="000000"/>
        </w:rPr>
        <w:t>ОДМ</w:t>
      </w:r>
      <w:r>
        <w:rPr>
          <w:color w:val="000000"/>
        </w:rPr>
        <w:t> </w:t>
      </w:r>
      <w:r w:rsidRPr="004E0896">
        <w:rPr>
          <w:color w:val="000000"/>
        </w:rPr>
        <w:t>218.2.013-2011 Методические рекомендации по защите от транспортного шума территорий, прилегающих к автомобильным дорогам.</w:t>
      </w:r>
    </w:p>
    <w:p w:rsidR="005D7660" w:rsidRPr="004E0896" w:rsidRDefault="005D7660" w:rsidP="005D7660">
      <w:pPr>
        <w:ind w:firstLine="709"/>
        <w:jc w:val="both"/>
        <w:rPr>
          <w:color w:val="000000"/>
        </w:rPr>
      </w:pPr>
      <w:r w:rsidRPr="004E0896">
        <w:rPr>
          <w:color w:val="000000"/>
        </w:rPr>
        <w:t>ОДМ 218.3.031-2013</w:t>
      </w:r>
      <w:r>
        <w:rPr>
          <w:color w:val="000000"/>
        </w:rPr>
        <w:t> </w:t>
      </w:r>
      <w:r w:rsidRPr="004E0896">
        <w:rPr>
          <w:color w:val="000000"/>
        </w:rPr>
        <w:t>Методические рекомендации по охране окружающей среды при строительстве, ремонте и содержании автомобильных дорог.</w:t>
      </w:r>
    </w:p>
    <w:p w:rsidR="005D7660" w:rsidRPr="004E0896" w:rsidRDefault="005D7660" w:rsidP="005D7660">
      <w:pPr>
        <w:ind w:firstLine="709"/>
        <w:jc w:val="both"/>
        <w:rPr>
          <w:color w:val="000000"/>
        </w:rPr>
      </w:pPr>
      <w:r w:rsidRPr="004E0896">
        <w:rPr>
          <w:color w:val="000000"/>
        </w:rPr>
        <w:t xml:space="preserve">ОНД-86 Методика расчета концентраций в атмосферном воздухе вредных веществ, содержащихся в выбросах предприятий. </w:t>
      </w:r>
    </w:p>
    <w:p w:rsidR="005D7660" w:rsidRPr="004E0896" w:rsidRDefault="005D7660" w:rsidP="005D7660">
      <w:pPr>
        <w:ind w:firstLine="709"/>
        <w:jc w:val="both"/>
        <w:rPr>
          <w:color w:val="000000"/>
        </w:rPr>
      </w:pPr>
      <w:r w:rsidRPr="004E0896">
        <w:rPr>
          <w:color w:val="000000"/>
        </w:rPr>
        <w:t>ОСН АПК 2.10.14.001-04 Нормы по проектированию административных, бытовых зданий и помещений для животноводческих, звероводческих и птицеводческих предприятий и других объектов сельскохозяйственного назначения.</w:t>
      </w:r>
    </w:p>
    <w:p w:rsidR="005D7660" w:rsidRPr="004E0896" w:rsidRDefault="005D7660" w:rsidP="005D7660">
      <w:pPr>
        <w:ind w:firstLine="709"/>
        <w:jc w:val="both"/>
        <w:rPr>
          <w:color w:val="000000"/>
        </w:rPr>
      </w:pPr>
      <w:r w:rsidRPr="004E0896">
        <w:rPr>
          <w:color w:val="000000"/>
        </w:rPr>
        <w:t>РД</w:t>
      </w:r>
      <w:r>
        <w:rPr>
          <w:color w:val="000000"/>
        </w:rPr>
        <w:t> </w:t>
      </w:r>
      <w:r w:rsidRPr="004E0896">
        <w:rPr>
          <w:color w:val="000000"/>
        </w:rPr>
        <w:t>45.120-2000</w:t>
      </w:r>
      <w:r>
        <w:rPr>
          <w:color w:val="000000"/>
        </w:rPr>
        <w:t> </w:t>
      </w:r>
      <w:r w:rsidRPr="004E0896">
        <w:rPr>
          <w:color w:val="000000"/>
        </w:rPr>
        <w:t>(НТП</w:t>
      </w:r>
      <w:r>
        <w:rPr>
          <w:color w:val="000000"/>
        </w:rPr>
        <w:t> </w:t>
      </w:r>
      <w:r w:rsidRPr="004E0896">
        <w:rPr>
          <w:color w:val="000000"/>
        </w:rPr>
        <w:t>112-2000)</w:t>
      </w:r>
      <w:r>
        <w:rPr>
          <w:color w:val="000000"/>
        </w:rPr>
        <w:t> </w:t>
      </w:r>
      <w:r w:rsidRPr="004E0896">
        <w:rPr>
          <w:color w:val="000000"/>
        </w:rPr>
        <w:t>Нормы технологического проектирования. Городские и сельские телефонные сети.</w:t>
      </w:r>
    </w:p>
    <w:p w:rsidR="005D7660" w:rsidRDefault="005D7660" w:rsidP="005D7660">
      <w:pPr>
        <w:ind w:firstLine="709"/>
        <w:jc w:val="both"/>
        <w:rPr>
          <w:color w:val="000000"/>
        </w:rPr>
      </w:pPr>
      <w:r w:rsidRPr="004E0896">
        <w:rPr>
          <w:color w:val="000000"/>
        </w:rPr>
        <w:t>ТК Технологические карты на устройство земляного полотна и дорожной одежды (введены в действие распоряжением Минтранса России от 23.05.2003 г. № ОС-468-р).</w:t>
      </w:r>
    </w:p>
    <w:p w:rsidR="005D7660" w:rsidRDefault="005D7660" w:rsidP="005D7660">
      <w:pPr>
        <w:ind w:firstLine="709"/>
        <w:jc w:val="both"/>
        <w:rPr>
          <w:color w:val="000000"/>
        </w:rPr>
      </w:pPr>
      <w:r w:rsidRPr="00B85613">
        <w:rPr>
          <w:color w:val="000000"/>
        </w:rPr>
        <w:t>Методические рекомендации 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 от 4 мая 2016 г. N АК-15/02вн</w:t>
      </w:r>
      <w:r>
        <w:rPr>
          <w:color w:val="000000"/>
        </w:rPr>
        <w:t>.</w:t>
      </w:r>
    </w:p>
    <w:p w:rsidR="005D7660" w:rsidRDefault="005D7660" w:rsidP="005D7660">
      <w:pPr>
        <w:ind w:firstLine="709"/>
        <w:jc w:val="both"/>
        <w:rPr>
          <w:color w:val="000000"/>
        </w:rPr>
      </w:pPr>
      <w:r w:rsidRPr="00B85613">
        <w:rPr>
          <w:color w:val="000000"/>
        </w:rPr>
        <w:t>Методические рекомендации</w:t>
      </w:r>
      <w:r>
        <w:rPr>
          <w:color w:val="000000"/>
        </w:rPr>
        <w:t xml:space="preserve"> п</w:t>
      </w:r>
      <w:r w:rsidRPr="00B85613">
        <w:rPr>
          <w:color w:val="000000"/>
        </w:rPr>
        <w:t>о развитию сети медицинских организаций государственной</w:t>
      </w:r>
      <w:r>
        <w:rPr>
          <w:color w:val="000000"/>
        </w:rPr>
        <w:t xml:space="preserve"> с</w:t>
      </w:r>
      <w:r w:rsidRPr="00B85613">
        <w:rPr>
          <w:color w:val="000000"/>
        </w:rPr>
        <w:t>истемы здравоохранения и муниципальной</w:t>
      </w:r>
      <w:r>
        <w:rPr>
          <w:color w:val="000000"/>
        </w:rPr>
        <w:t xml:space="preserve"> с</w:t>
      </w:r>
      <w:r w:rsidRPr="00B85613">
        <w:rPr>
          <w:color w:val="000000"/>
        </w:rPr>
        <w:t>истемы здравоохранения от 8 июня 2016 г. N 358</w:t>
      </w:r>
      <w:r>
        <w:rPr>
          <w:color w:val="000000"/>
        </w:rPr>
        <w:t>.</w:t>
      </w:r>
    </w:p>
    <w:p w:rsidR="005D7660" w:rsidRDefault="005D7660" w:rsidP="005D7660">
      <w:pPr>
        <w:ind w:firstLine="709"/>
        <w:jc w:val="both"/>
      </w:pPr>
      <w:r w:rsidRPr="00B85613">
        <w:rPr>
          <w:color w:val="000000"/>
        </w:rPr>
        <w:t>Методические рекомендации по развитию сети организаций социального обслуживания в субъектах Российской Федерации и обеспеченности социальным обслуживанием получателей социальных услуг, в том числе в сельской местности</w:t>
      </w:r>
      <w:r>
        <w:rPr>
          <w:color w:val="000000"/>
        </w:rPr>
        <w:t xml:space="preserve"> </w:t>
      </w:r>
      <w:r>
        <w:t>от 5 мая 2016 года № 219.</w:t>
      </w:r>
    </w:p>
    <w:p w:rsidR="00B863AF" w:rsidRPr="007749C6" w:rsidRDefault="00B863AF" w:rsidP="005D7660">
      <w:pPr>
        <w:ind w:firstLine="709"/>
        <w:jc w:val="both"/>
      </w:pPr>
      <w:r w:rsidRPr="007749C6">
        <w:lastRenderedPageBreak/>
        <w:t>Методические рекомендации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w:t>
      </w:r>
    </w:p>
    <w:p w:rsidR="005D7660" w:rsidRPr="007749C6" w:rsidRDefault="005D7660" w:rsidP="005D7660">
      <w:pPr>
        <w:ind w:firstLine="709"/>
        <w:jc w:val="both"/>
        <w:rPr>
          <w:color w:val="000000"/>
        </w:rPr>
      </w:pPr>
      <w:r w:rsidRPr="007749C6">
        <w:rPr>
          <w:color w:val="000000"/>
        </w:rPr>
        <w:t>Методические рекомендации по развитию сети организаций сферы физической культуры и спорта и обеспеченности населения услугами таких организаций от 25 мая 2016 г. N 586.</w:t>
      </w:r>
    </w:p>
    <w:p w:rsidR="005D7660" w:rsidRPr="007749C6" w:rsidRDefault="005D7660" w:rsidP="005D7660">
      <w:pPr>
        <w:ind w:firstLine="709"/>
        <w:jc w:val="both"/>
        <w:rPr>
          <w:color w:val="000000"/>
        </w:rPr>
      </w:pPr>
      <w:r w:rsidRPr="007749C6">
        <w:rPr>
          <w:color w:val="000000"/>
        </w:rPr>
        <w:t>Методические рекомендации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 от 27 июля 2016 г. N Р-948.</w:t>
      </w:r>
    </w:p>
    <w:p w:rsidR="005D7660" w:rsidRPr="007749C6" w:rsidRDefault="005D7660" w:rsidP="005D7660">
      <w:pPr>
        <w:pStyle w:val="ConsPlusTitle"/>
        <w:jc w:val="center"/>
      </w:pPr>
    </w:p>
    <w:p w:rsidR="005D7660" w:rsidRPr="007749C6" w:rsidRDefault="005D7660" w:rsidP="005D7660">
      <w:pPr>
        <w:ind w:firstLine="709"/>
        <w:jc w:val="both"/>
        <w:rPr>
          <w:color w:val="000000"/>
        </w:rPr>
      </w:pPr>
    </w:p>
    <w:p w:rsidR="005D7660" w:rsidRPr="007749C6" w:rsidRDefault="005D7660" w:rsidP="005D7660">
      <w:pPr>
        <w:ind w:firstLine="709"/>
        <w:jc w:val="both"/>
        <w:rPr>
          <w:color w:val="000000"/>
        </w:rPr>
      </w:pPr>
    </w:p>
    <w:p w:rsidR="005D7660" w:rsidRPr="007749C6" w:rsidRDefault="005D7660" w:rsidP="005D7660">
      <w:pPr>
        <w:jc w:val="center"/>
        <w:rPr>
          <w:b/>
          <w:color w:val="000000"/>
        </w:rPr>
      </w:pPr>
    </w:p>
    <w:p w:rsidR="005D7660" w:rsidRPr="007749C6" w:rsidRDefault="005D7660" w:rsidP="005D7660">
      <w:pPr>
        <w:jc w:val="center"/>
        <w:rPr>
          <w:b/>
          <w:color w:val="000000"/>
        </w:rPr>
      </w:pPr>
      <w:r w:rsidRPr="007749C6">
        <w:rPr>
          <w:b/>
          <w:color w:val="000000"/>
        </w:rPr>
        <w:t>Законы Республики Коми, постановления и распоряжения Правительства Республики Коми</w:t>
      </w:r>
    </w:p>
    <w:p w:rsidR="005D7660" w:rsidRPr="007749C6" w:rsidRDefault="005D7660" w:rsidP="005D7660">
      <w:pPr>
        <w:pStyle w:val="af3"/>
        <w:spacing w:line="302" w:lineRule="exact"/>
        <w:ind w:left="34" w:firstLine="425"/>
      </w:pPr>
      <w:r w:rsidRPr="007749C6">
        <w:rPr>
          <w:rStyle w:val="14"/>
          <w:sz w:val="24"/>
          <w:szCs w:val="24"/>
        </w:rPr>
        <w:t>Стратегия социально-экономического развития Республики Коми на период до 20</w:t>
      </w:r>
      <w:r w:rsidR="006436B8" w:rsidRPr="007749C6">
        <w:rPr>
          <w:rStyle w:val="14"/>
          <w:sz w:val="24"/>
          <w:szCs w:val="24"/>
        </w:rPr>
        <w:t>35</w:t>
      </w:r>
      <w:r w:rsidRPr="007749C6">
        <w:rPr>
          <w:rStyle w:val="14"/>
          <w:sz w:val="24"/>
          <w:szCs w:val="24"/>
        </w:rPr>
        <w:t xml:space="preserve"> года (утверждена постановлением Правительства</w:t>
      </w:r>
      <w:r w:rsidRPr="007749C6">
        <w:rPr>
          <w:rStyle w:val="a9"/>
        </w:rPr>
        <w:t xml:space="preserve"> </w:t>
      </w:r>
      <w:r w:rsidRPr="007749C6">
        <w:rPr>
          <w:rStyle w:val="14"/>
          <w:sz w:val="24"/>
          <w:szCs w:val="24"/>
        </w:rPr>
        <w:t xml:space="preserve">Республики Коми </w:t>
      </w:r>
      <w:r w:rsidR="006436B8" w:rsidRPr="007749C6">
        <w:rPr>
          <w:rStyle w:val="14"/>
          <w:sz w:val="24"/>
          <w:szCs w:val="24"/>
        </w:rPr>
        <w:t>от 11 апреля 2019 г. N 185</w:t>
      </w:r>
      <w:r w:rsidRPr="007749C6">
        <w:rPr>
          <w:rStyle w:val="14"/>
          <w:sz w:val="24"/>
          <w:szCs w:val="24"/>
        </w:rPr>
        <w:t>).</w:t>
      </w:r>
    </w:p>
    <w:p w:rsidR="005D7660" w:rsidRPr="007749C6" w:rsidRDefault="005D7660" w:rsidP="005D7660">
      <w:pPr>
        <w:ind w:firstLine="709"/>
        <w:jc w:val="both"/>
      </w:pPr>
      <w:r w:rsidRPr="007749C6">
        <w:t>Закон Республики Коми от 19.10.1999 N 48-РЗ «О защите населения и территорий Республики Коми от чрезвычайных ситуаций природного и техногенного характера».</w:t>
      </w:r>
    </w:p>
    <w:p w:rsidR="005D7660" w:rsidRPr="007749C6" w:rsidRDefault="00AC1FCC" w:rsidP="005D7660">
      <w:pPr>
        <w:ind w:firstLine="709"/>
        <w:jc w:val="both"/>
        <w:rPr>
          <w:color w:val="000000"/>
        </w:rPr>
      </w:pPr>
      <w:r w:rsidRPr="007749C6">
        <w:rPr>
          <w:color w:val="000000"/>
        </w:rPr>
        <w:t>Закон Республики Коми от 01.03.2016 N 10-РЗ "О некоторых вопросах в области охраны окружающей среды в Республике Коми и признании утратившими силу некоторых законодательных актов Республики Коми" (принят ГС РК 18.02.2016)</w:t>
      </w:r>
      <w:r w:rsidR="005D7660" w:rsidRPr="007749C6">
        <w:rPr>
          <w:color w:val="000000"/>
        </w:rPr>
        <w:t>.</w:t>
      </w:r>
    </w:p>
    <w:p w:rsidR="005D7660" w:rsidRPr="007749C6" w:rsidRDefault="005D7660" w:rsidP="005D7660">
      <w:pPr>
        <w:ind w:firstLine="709"/>
        <w:jc w:val="both"/>
        <w:rPr>
          <w:color w:val="000000"/>
        </w:rPr>
      </w:pPr>
      <w:r w:rsidRPr="007749C6">
        <w:rPr>
          <w:color w:val="000000"/>
        </w:rPr>
        <w:t>Постановление Правительства Республики Коми от 10.09.2007 г. № 209 «О Порядке отнесения земель к землям особо охраняемых территорий регионального значения, использования и охраны земель особо охраняемых территорий регионального значения».</w:t>
      </w:r>
    </w:p>
    <w:p w:rsidR="005D7660" w:rsidRPr="007749C6" w:rsidRDefault="005D7660" w:rsidP="005D7660">
      <w:pPr>
        <w:ind w:firstLine="709"/>
        <w:jc w:val="both"/>
      </w:pPr>
      <w:r w:rsidRPr="007749C6">
        <w:t>Постановление Правительства Республики Коми от 29.04.2009 г. № 102  «О Порядке сбора и обмена информацией в области защиты населения и территорий Республики Коми от чрезвычайных ситуаций природного и техногенного характера».</w:t>
      </w:r>
    </w:p>
    <w:p w:rsidR="005D7660" w:rsidRPr="007749C6" w:rsidRDefault="005D7660" w:rsidP="005D7660">
      <w:pPr>
        <w:ind w:firstLine="709"/>
        <w:jc w:val="both"/>
        <w:rPr>
          <w:color w:val="000000"/>
        </w:rPr>
      </w:pPr>
      <w:r w:rsidRPr="007749C6">
        <w:rPr>
          <w:color w:val="000000"/>
        </w:rPr>
        <w:t>Постановление Правительства Республики Коми от 10.07.2014 г. № 275 «О режиме использования особо охраняемых природных территорий республиканского значения в туристских и иных рекреационных целях».</w:t>
      </w:r>
    </w:p>
    <w:p w:rsidR="005D7660" w:rsidRPr="007749C6" w:rsidRDefault="006436B8" w:rsidP="006436B8">
      <w:pPr>
        <w:ind w:firstLine="709"/>
        <w:jc w:val="both"/>
      </w:pPr>
      <w:r w:rsidRPr="007749C6">
        <w:t xml:space="preserve">Приказ Министерства строительства и дорожного хозяйства </w:t>
      </w:r>
      <w:r w:rsidR="005D7660" w:rsidRPr="007749C6">
        <w:t xml:space="preserve">Республики Коми от </w:t>
      </w:r>
      <w:r w:rsidRPr="007749C6">
        <w:t>30</w:t>
      </w:r>
      <w:r w:rsidR="005D7660" w:rsidRPr="007749C6">
        <w:t>.0</w:t>
      </w:r>
      <w:r w:rsidRPr="007749C6">
        <w:t>6</w:t>
      </w:r>
      <w:r w:rsidR="005D7660" w:rsidRPr="007749C6">
        <w:t>.20</w:t>
      </w:r>
      <w:r w:rsidRPr="007749C6">
        <w:t>20</w:t>
      </w:r>
      <w:r w:rsidR="005D7660" w:rsidRPr="007749C6">
        <w:t xml:space="preserve"> г. №</w:t>
      </w:r>
      <w:r w:rsidRPr="007749C6">
        <w:t>268-ОД</w:t>
      </w:r>
      <w:r w:rsidR="005D7660" w:rsidRPr="007749C6">
        <w:t xml:space="preserve"> «Об утверждении региональных нормативов градостроительного проектирования Республики Коми» </w:t>
      </w:r>
    </w:p>
    <w:p w:rsidR="005D7660" w:rsidRPr="007749C6" w:rsidRDefault="005D7660" w:rsidP="005D7660">
      <w:pPr>
        <w:ind w:firstLine="709"/>
        <w:jc w:val="both"/>
        <w:rPr>
          <w:color w:val="000000"/>
        </w:rPr>
      </w:pPr>
      <w:r w:rsidRPr="007749C6">
        <w:t>Распоряжение Правительства Республики Коми от 30.11.2009</w:t>
      </w:r>
      <w:r w:rsidRPr="007749C6">
        <w:rPr>
          <w:color w:val="000000"/>
        </w:rPr>
        <w:t xml:space="preserve"> г. № 438-р «Об утверждении перечня автомобильных дорог общего пользования регионального или межмуниципального значения Республики Коми».</w:t>
      </w:r>
    </w:p>
    <w:p w:rsidR="005D7660" w:rsidRPr="007749C6" w:rsidRDefault="005D7660" w:rsidP="005D7660">
      <w:pPr>
        <w:ind w:firstLine="709"/>
        <w:jc w:val="both"/>
        <w:rPr>
          <w:color w:val="000000"/>
        </w:rPr>
      </w:pPr>
      <w:r w:rsidRPr="007749C6">
        <w:rPr>
          <w:color w:val="000000"/>
        </w:rPr>
        <w:t xml:space="preserve">Распоряжение Правительства Республики Коми </w:t>
      </w:r>
      <w:r w:rsidR="00C6215E" w:rsidRPr="007749C6">
        <w:rPr>
          <w:color w:val="000000"/>
        </w:rPr>
        <w:t xml:space="preserve">от 1 июня 2017 г. N 267-р </w:t>
      </w:r>
      <w:r w:rsidRPr="007749C6">
        <w:rPr>
          <w:color w:val="000000"/>
        </w:rPr>
        <w:t>«Об утверждении Перечня объектов экономики, организаций, летних оздоровительных учреждений (с массовым пребыванием людей), населенных пунктов, садоводческих некоммерческих товариществ, расположенных на территории Республики Коми и подверженных угрозе лесных пожаров».</w:t>
      </w:r>
    </w:p>
    <w:p w:rsidR="005D7660" w:rsidRPr="007749C6" w:rsidRDefault="005D7660" w:rsidP="005D7660">
      <w:pPr>
        <w:ind w:firstLine="709"/>
        <w:jc w:val="both"/>
        <w:rPr>
          <w:color w:val="000000"/>
        </w:rPr>
      </w:pPr>
      <w:r w:rsidRPr="007749C6">
        <w:rPr>
          <w:color w:val="000000"/>
        </w:rPr>
        <w:t xml:space="preserve">Распоряжение Правительства Республики Коми </w:t>
      </w:r>
      <w:r w:rsidR="00C6215E" w:rsidRPr="007749C6">
        <w:rPr>
          <w:color w:val="000000"/>
        </w:rPr>
        <w:t xml:space="preserve">от 17 января 2017 г. N 10-р </w:t>
      </w:r>
      <w:r w:rsidRPr="007749C6">
        <w:rPr>
          <w:color w:val="000000"/>
        </w:rPr>
        <w:t>«</w:t>
      </w:r>
      <w:r w:rsidR="00C6215E" w:rsidRPr="007749C6">
        <w:rPr>
          <w:color w:val="000000"/>
        </w:rPr>
        <w:t>Об определении зон экстренного оповещения населения об угрозе возникновения или о возникновении чрезвычайных ситуаций на территории Республики Коми и признании утратившими силу некоторых распоряжений Правительства Республики Коми&gt; (вместе с "Перечнем зон экстренного оповещения населения, территория которых подвержена угрозе химического заражения", "Перечнем зон экстренного оповещения населения, территория которых подвержена угрозе затопления")</w:t>
      </w:r>
      <w:r w:rsidRPr="007749C6">
        <w:rPr>
          <w:color w:val="000000"/>
        </w:rPr>
        <w:t>».</w:t>
      </w:r>
    </w:p>
    <w:p w:rsidR="005D7660" w:rsidRPr="007749C6" w:rsidRDefault="005D7660" w:rsidP="005D7660">
      <w:pPr>
        <w:ind w:firstLine="709"/>
        <w:jc w:val="both"/>
      </w:pPr>
      <w:r w:rsidRPr="007749C6">
        <w:lastRenderedPageBreak/>
        <w:t>Распоряжение Правительства Республики Коми от 29.10.2014 г. № 356-р «Об утверждении Перечня населенных пунктов и объектов экономики, участков нефтегазопроводов, автомобильных и железных дорог, мостов, участков линий электропередач и связи, скотомогильников, подверженных угрозе подтопления».</w:t>
      </w:r>
    </w:p>
    <w:p w:rsidR="005D7660" w:rsidRPr="007749C6" w:rsidRDefault="005D7660" w:rsidP="005D7660">
      <w:pPr>
        <w:ind w:firstLine="709"/>
        <w:jc w:val="both"/>
      </w:pPr>
      <w:r w:rsidRPr="007749C6">
        <w:t xml:space="preserve">Лесной план Республики Коми (утвержден Распоряжением главы Республики Коми от </w:t>
      </w:r>
      <w:r w:rsidR="00C6215E" w:rsidRPr="007749C6">
        <w:t>от 1 мая 2020 г. N 106-р</w:t>
      </w:r>
      <w:r w:rsidRPr="007749C6">
        <w:t>).</w:t>
      </w:r>
    </w:p>
    <w:p w:rsidR="005D7660" w:rsidRPr="007749C6" w:rsidRDefault="005D7660" w:rsidP="005D7660">
      <w:pPr>
        <w:ind w:firstLine="709"/>
        <w:jc w:val="center"/>
        <w:rPr>
          <w:b/>
        </w:rPr>
      </w:pPr>
    </w:p>
    <w:p w:rsidR="005D7660" w:rsidRPr="007749C6" w:rsidRDefault="005D7660" w:rsidP="005D7660">
      <w:pPr>
        <w:ind w:firstLine="709"/>
        <w:jc w:val="both"/>
      </w:pPr>
      <w:r w:rsidRPr="007749C6">
        <w:t>Стратегия социально-экономического развития муниципального образования муниципального района «Корткросский» на период до 20</w:t>
      </w:r>
      <w:r w:rsidR="00E82790" w:rsidRPr="007749C6">
        <w:t>23</w:t>
      </w:r>
      <w:r w:rsidRPr="007749C6">
        <w:t xml:space="preserve"> года, утвержденная решением Совета МО МР «Ко</w:t>
      </w:r>
      <w:r w:rsidR="00875E6C" w:rsidRPr="007749C6">
        <w:t>р</w:t>
      </w:r>
      <w:r w:rsidRPr="007749C6">
        <w:t xml:space="preserve">ткеросский» </w:t>
      </w:r>
      <w:r w:rsidR="00E82790" w:rsidRPr="007749C6">
        <w:t>от 22.12. 2020 года № VII-3/8</w:t>
      </w:r>
      <w:r w:rsidRPr="007749C6">
        <w:t>;</w:t>
      </w:r>
    </w:p>
    <w:p w:rsidR="00875E6C" w:rsidRPr="007749C6" w:rsidRDefault="00875E6C" w:rsidP="00875E6C">
      <w:pPr>
        <w:ind w:firstLine="709"/>
        <w:jc w:val="center"/>
        <w:rPr>
          <w:b/>
          <w:color w:val="FF0000"/>
        </w:rPr>
      </w:pPr>
    </w:p>
    <w:p w:rsidR="005D7660" w:rsidRPr="007749C6" w:rsidRDefault="00875E6C" w:rsidP="00875E6C">
      <w:pPr>
        <w:ind w:firstLine="709"/>
        <w:jc w:val="center"/>
      </w:pPr>
      <w:r w:rsidRPr="007749C6">
        <w:rPr>
          <w:b/>
        </w:rPr>
        <w:t>Муниципальные программы</w:t>
      </w:r>
    </w:p>
    <w:p w:rsidR="005D7660" w:rsidRPr="007749C6" w:rsidRDefault="005D7660" w:rsidP="005D7660">
      <w:pPr>
        <w:ind w:firstLine="709"/>
        <w:jc w:val="both"/>
      </w:pPr>
      <w:r w:rsidRPr="007749C6">
        <w:t>1.«Развитие культуры Корткеросского района (2014-202</w:t>
      </w:r>
      <w:r w:rsidR="00E82790" w:rsidRPr="007749C6">
        <w:t>3</w:t>
      </w:r>
      <w:r w:rsidRPr="007749C6">
        <w:t xml:space="preserve"> годы)». Утверждена Постановлением администрации МОМР «Корткеросский»  от 24.12.2013 г. № 2635;</w:t>
      </w:r>
    </w:p>
    <w:p w:rsidR="005D7660" w:rsidRPr="007749C6" w:rsidRDefault="005D7660" w:rsidP="00CA217A">
      <w:pPr>
        <w:ind w:firstLine="709"/>
        <w:jc w:val="both"/>
      </w:pPr>
      <w:r w:rsidRPr="007749C6">
        <w:t xml:space="preserve">2. </w:t>
      </w:r>
      <w:r w:rsidR="00CA217A" w:rsidRPr="007749C6">
        <w:t>«Развитие жилищно-коммунального хозяйства муниципального района «Корткеросский» на период до 2023 года». У</w:t>
      </w:r>
      <w:r w:rsidRPr="007749C6">
        <w:t xml:space="preserve">тверждена Постановлением администрации МО МР «Корткеросский» </w:t>
      </w:r>
      <w:r w:rsidR="00CA217A" w:rsidRPr="007749C6">
        <w:t>30.12.2020 № 1879</w:t>
      </w:r>
      <w:r w:rsidRPr="007749C6">
        <w:t>;</w:t>
      </w:r>
    </w:p>
    <w:p w:rsidR="005D7660" w:rsidRPr="007749C6" w:rsidRDefault="005D7660" w:rsidP="005D7660">
      <w:pPr>
        <w:ind w:firstLine="709"/>
        <w:jc w:val="both"/>
      </w:pPr>
      <w:r w:rsidRPr="007749C6">
        <w:t>3. «Развитие образования</w:t>
      </w:r>
      <w:r w:rsidR="00AC1FCC" w:rsidRPr="007749C6">
        <w:t xml:space="preserve">» </w:t>
      </w:r>
      <w:r w:rsidRPr="007749C6">
        <w:t>Утверждена Постановлением администрации МО</w:t>
      </w:r>
      <w:r w:rsidR="00AC1FCC" w:rsidRPr="007749C6">
        <w:t xml:space="preserve"> </w:t>
      </w:r>
      <w:r w:rsidRPr="007749C6">
        <w:t>МР «Корткеросский» от 24.12.2013 г. № 2634;</w:t>
      </w:r>
    </w:p>
    <w:p w:rsidR="005D7660" w:rsidRPr="007749C6" w:rsidRDefault="005D7660" w:rsidP="005D7660">
      <w:pPr>
        <w:ind w:firstLine="709"/>
        <w:jc w:val="both"/>
      </w:pPr>
      <w:r w:rsidRPr="007749C6">
        <w:t xml:space="preserve">4. </w:t>
      </w:r>
      <w:r w:rsidR="00E82790" w:rsidRPr="007749C6">
        <w:t>"Развитие физической культуры и спорта на территории муниципального образования муниципального района "Корткеросский" до 2023 года"</w:t>
      </w:r>
      <w:r w:rsidRPr="007749C6">
        <w:t>. Утверждена Постановлением администрации МО МР «Корткеросский» от 24.12.2013 г. № 2637;</w:t>
      </w:r>
    </w:p>
    <w:p w:rsidR="005D7660" w:rsidRPr="007408D9" w:rsidRDefault="005D7660" w:rsidP="005D7660">
      <w:pPr>
        <w:ind w:firstLine="709"/>
        <w:jc w:val="both"/>
      </w:pPr>
      <w:r w:rsidRPr="007749C6">
        <w:t xml:space="preserve">5.  </w:t>
      </w:r>
      <w:r w:rsidR="007408D9" w:rsidRPr="007749C6">
        <w:rPr>
          <w:color w:val="333333"/>
          <w:shd w:val="clear" w:color="auto" w:fill="FFFFFF"/>
        </w:rPr>
        <w:t>«Развитие транспортной системы» на период до 2023 года» Утверждена Постановлением администрации от 24.12.2013 г. № 2632</w:t>
      </w:r>
      <w:r w:rsidRPr="007749C6">
        <w:t>;</w:t>
      </w:r>
    </w:p>
    <w:p w:rsidR="002C50EE" w:rsidRDefault="002C50EE" w:rsidP="002C50EE">
      <w:pPr>
        <w:ind w:firstLine="851"/>
      </w:pPr>
    </w:p>
    <w:p w:rsidR="002C50EE" w:rsidRDefault="002C50EE">
      <w:pPr>
        <w:spacing w:after="200" w:line="276" w:lineRule="auto"/>
        <w:rPr>
          <w:rFonts w:eastAsiaTheme="majorEastAsia" w:cstheme="majorBidi"/>
          <w:b/>
          <w:bCs/>
          <w:sz w:val="28"/>
          <w:szCs w:val="28"/>
        </w:rPr>
      </w:pPr>
      <w:bookmarkStart w:id="60" w:name="_Toc481060547"/>
      <w:r>
        <w:br w:type="page"/>
      </w:r>
    </w:p>
    <w:p w:rsidR="005D7660" w:rsidRPr="006000D1" w:rsidRDefault="005D7660" w:rsidP="00D24664">
      <w:pPr>
        <w:pStyle w:val="1"/>
      </w:pPr>
      <w:bookmarkStart w:id="61" w:name="_Toc501217747"/>
      <w:r w:rsidRPr="00A539BA">
        <w:lastRenderedPageBreak/>
        <w:t>Приложение</w:t>
      </w:r>
      <w:bookmarkEnd w:id="58"/>
      <w:r>
        <w:t xml:space="preserve"> Б</w:t>
      </w:r>
      <w:bookmarkEnd w:id="60"/>
      <w:bookmarkEnd w:id="61"/>
      <w:r w:rsidRPr="00A539BA">
        <w:t xml:space="preserve"> </w:t>
      </w:r>
    </w:p>
    <w:p w:rsidR="003C4879" w:rsidRPr="006000D1" w:rsidRDefault="003C4879" w:rsidP="003C4879"/>
    <w:p w:rsidR="005D7660" w:rsidRPr="003C4879" w:rsidRDefault="005D7660" w:rsidP="00D24664">
      <w:pPr>
        <w:pStyle w:val="1"/>
      </w:pPr>
      <w:bookmarkStart w:id="62" w:name="_Toc501217748"/>
      <w:r w:rsidRPr="003C4879">
        <w:t>ТЕРМИНЫ И ОПРЕДЕЛЕНИЯ</w:t>
      </w:r>
      <w:bookmarkEnd w:id="62"/>
    </w:p>
    <w:p w:rsidR="005D7660" w:rsidRPr="00CA498F" w:rsidRDefault="005D7660" w:rsidP="005D7660"/>
    <w:p w:rsidR="005D7660" w:rsidRPr="002E7E42" w:rsidRDefault="005D7660" w:rsidP="005D7660">
      <w:pPr>
        <w:tabs>
          <w:tab w:val="left" w:pos="709"/>
        </w:tabs>
        <w:spacing w:after="240"/>
        <w:ind w:firstLine="567"/>
        <w:jc w:val="both"/>
        <w:rPr>
          <w:rStyle w:val="WW-Absatz-Standardschriftart1111111111111111111111111"/>
          <w:rFonts w:eastAsia="Calibri"/>
          <w:lang w:eastAsia="en-US"/>
        </w:rPr>
      </w:pPr>
      <w:r w:rsidRPr="002E7E42">
        <w:rPr>
          <w:rFonts w:eastAsia="Arial Unicode MS"/>
          <w:b/>
        </w:rPr>
        <w:t>г</w:t>
      </w:r>
      <w:r w:rsidRPr="002E7E42">
        <w:rPr>
          <w:rFonts w:eastAsia="Calibri"/>
          <w:b/>
          <w:lang w:eastAsia="en-US"/>
        </w:rPr>
        <w:t>радостроительная документация</w:t>
      </w:r>
      <w:r w:rsidRPr="002E7E42">
        <w:rPr>
          <w:rFonts w:eastAsia="Calibri"/>
          <w:lang w:eastAsia="en-US"/>
        </w:rPr>
        <w:t xml:space="preserve"> (документы градостроительного проектирования) – документы территориального планирования, документы градостроительного зонирования, документация по планировке территории;</w:t>
      </w:r>
    </w:p>
    <w:p w:rsidR="005D7660" w:rsidRPr="002E7E42" w:rsidRDefault="005D7660" w:rsidP="005D7660">
      <w:pPr>
        <w:autoSpaceDE w:val="0"/>
        <w:autoSpaceDN w:val="0"/>
        <w:adjustRightInd w:val="0"/>
        <w:spacing w:after="240"/>
        <w:ind w:firstLine="540"/>
        <w:jc w:val="both"/>
      </w:pPr>
      <w:r w:rsidRPr="002E7E42">
        <w:rPr>
          <w:b/>
        </w:rPr>
        <w:t>граница сельского населенного пункта</w:t>
      </w:r>
      <w:r w:rsidRPr="002E7E42">
        <w:t>: законодательно установленная линия, отделяющая земли сельского населенного пункта от иных категорий земель;</w:t>
      </w:r>
    </w:p>
    <w:p w:rsidR="005D7660" w:rsidRPr="002E7E42" w:rsidRDefault="005D7660" w:rsidP="005D7660">
      <w:pPr>
        <w:autoSpaceDE w:val="0"/>
        <w:autoSpaceDN w:val="0"/>
        <w:adjustRightInd w:val="0"/>
        <w:spacing w:after="240"/>
        <w:ind w:firstLine="540"/>
        <w:jc w:val="both"/>
      </w:pPr>
      <w:r w:rsidRPr="002E7E42">
        <w:rPr>
          <w:b/>
        </w:rPr>
        <w:t>земельный участок</w:t>
      </w:r>
      <w:r w:rsidRPr="002E7E42">
        <w:t>: часть поверхности земли, имеющая фиксированные границы, площадь, местоположение, правовой статус и другие характеристики, отражаемые в земельном кадастре и документах государственной регистрации;</w:t>
      </w:r>
    </w:p>
    <w:p w:rsidR="005D7660" w:rsidRPr="002E7E42" w:rsidRDefault="005D7660" w:rsidP="005D7660">
      <w:pPr>
        <w:autoSpaceDE w:val="0"/>
        <w:autoSpaceDN w:val="0"/>
        <w:adjustRightInd w:val="0"/>
        <w:spacing w:after="240"/>
        <w:ind w:firstLine="540"/>
        <w:jc w:val="both"/>
      </w:pPr>
      <w:r w:rsidRPr="002E7E42">
        <w:rPr>
          <w:b/>
        </w:rPr>
        <w:t>зона (район) застройки</w:t>
      </w:r>
      <w:r w:rsidRPr="002E7E42">
        <w:t>: застроенная или подлежащая застройке территория, имеющая установленные градостроительной документацией границы и режим целевого функционального назначения;</w:t>
      </w:r>
    </w:p>
    <w:p w:rsidR="005D7660" w:rsidRPr="002E7E42" w:rsidRDefault="005D7660" w:rsidP="005D7660">
      <w:pPr>
        <w:autoSpaceDE w:val="0"/>
        <w:autoSpaceDN w:val="0"/>
        <w:adjustRightInd w:val="0"/>
        <w:spacing w:after="240"/>
        <w:ind w:firstLine="540"/>
        <w:jc w:val="both"/>
      </w:pPr>
      <w:r w:rsidRPr="002E7E42">
        <w:rPr>
          <w:b/>
        </w:rPr>
        <w:t>квартал</w:t>
      </w:r>
      <w:r w:rsidRPr="002E7E42">
        <w:t>:</w:t>
      </w:r>
      <w:r w:rsidRPr="002E7E42">
        <w:rPr>
          <w:rStyle w:val="WW-Absatz-Standardschriftart1111111111111111111111111"/>
        </w:rPr>
        <w:t xml:space="preserve"> основной элемент планировочной структуры  населенного пункта, ограниченный красными линиями застройки, а также иными линиями градостроительного регулирования, от территории улично-дорожной сети, иных элементов планировочной структуры населенного пункта</w:t>
      </w:r>
      <w:r w:rsidRPr="002E7E42">
        <w:t>;</w:t>
      </w:r>
    </w:p>
    <w:p w:rsidR="005D7660" w:rsidRPr="007749C6" w:rsidRDefault="005D7660" w:rsidP="005D7660">
      <w:pPr>
        <w:autoSpaceDE w:val="0"/>
        <w:autoSpaceDN w:val="0"/>
        <w:adjustRightInd w:val="0"/>
        <w:spacing w:after="240"/>
        <w:ind w:firstLine="540"/>
        <w:jc w:val="both"/>
      </w:pPr>
      <w:r w:rsidRPr="007749C6">
        <w:rPr>
          <w:b/>
        </w:rPr>
        <w:t>красная линия:</w:t>
      </w:r>
      <w:r w:rsidRPr="007749C6">
        <w:t xml:space="preserve"> </w:t>
      </w:r>
      <w:r w:rsidR="007408D9" w:rsidRPr="007749C6">
        <w:t>красные линии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5D7660" w:rsidRPr="007749C6" w:rsidRDefault="005D7660" w:rsidP="005D7660">
      <w:pPr>
        <w:autoSpaceDE w:val="0"/>
        <w:autoSpaceDN w:val="0"/>
        <w:adjustRightInd w:val="0"/>
        <w:spacing w:after="240"/>
        <w:ind w:firstLine="540"/>
        <w:jc w:val="both"/>
      </w:pPr>
      <w:r w:rsidRPr="007749C6">
        <w:rPr>
          <w:b/>
        </w:rPr>
        <w:t>линия регулирования застройки</w:t>
      </w:r>
      <w:r w:rsidRPr="007749C6">
        <w:t>: граница застройки, устанавливаемая при размещении зданий, строений и сооружений, с отступом от красной линии или от границ земельного участка;</w:t>
      </w:r>
    </w:p>
    <w:p w:rsidR="005D7660" w:rsidRPr="007749C6" w:rsidRDefault="005D7660" w:rsidP="005D7660">
      <w:pPr>
        <w:autoSpaceDE w:val="0"/>
        <w:autoSpaceDN w:val="0"/>
        <w:adjustRightInd w:val="0"/>
        <w:spacing w:after="240"/>
        <w:ind w:firstLine="540"/>
        <w:jc w:val="both"/>
      </w:pPr>
      <w:r w:rsidRPr="007749C6">
        <w:rPr>
          <w:b/>
        </w:rPr>
        <w:t>зона усадебной застройки</w:t>
      </w:r>
      <w:r w:rsidRPr="007749C6">
        <w:t>: территория, занятая преимущественно одно-, двухквартирными 1 - 2-этажными жилыми домами с хозяйственными постройками на участках от 1000 до 2000 кв. метров и более, предназначенными для садоводства, огородничества, а также в разрешенных случаях для содержания скота;</w:t>
      </w:r>
    </w:p>
    <w:p w:rsidR="005D7660" w:rsidRDefault="005D7660" w:rsidP="005D7660">
      <w:pPr>
        <w:autoSpaceDE w:val="0"/>
        <w:autoSpaceDN w:val="0"/>
        <w:adjustRightInd w:val="0"/>
        <w:spacing w:after="240"/>
        <w:ind w:firstLine="540"/>
        <w:jc w:val="both"/>
      </w:pPr>
      <w:r w:rsidRPr="007749C6">
        <w:rPr>
          <w:b/>
        </w:rPr>
        <w:t>блокированные жилые дома</w:t>
      </w:r>
      <w:r w:rsidRPr="007749C6">
        <w:t xml:space="preserve">: </w:t>
      </w:r>
      <w:r w:rsidR="007408D9" w:rsidRPr="007749C6">
        <w:t>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r w:rsidRPr="007749C6">
        <w:t>;</w:t>
      </w:r>
    </w:p>
    <w:p w:rsidR="005D7660" w:rsidRDefault="005D7660" w:rsidP="005D7660">
      <w:pPr>
        <w:autoSpaceDE w:val="0"/>
        <w:autoSpaceDN w:val="0"/>
        <w:adjustRightInd w:val="0"/>
        <w:spacing w:after="240"/>
        <w:ind w:firstLine="540"/>
        <w:jc w:val="both"/>
      </w:pPr>
      <w:r w:rsidRPr="00C6123F">
        <w:rPr>
          <w:b/>
        </w:rPr>
        <w:t>территории природного комплекса (ПК) города, сельского населенного пункта:</w:t>
      </w:r>
      <w:r>
        <w:t xml:space="preserve"> территории с преобладанием растительности и (или) водных объектов, выполняющие преимущественно средозащитные, природоохранные, рекреационные, оздоровительные и ландшафтообразующие функции;</w:t>
      </w:r>
    </w:p>
    <w:p w:rsidR="005D7660" w:rsidRDefault="005D7660" w:rsidP="005D7660">
      <w:pPr>
        <w:autoSpaceDE w:val="0"/>
        <w:autoSpaceDN w:val="0"/>
        <w:adjustRightInd w:val="0"/>
        <w:spacing w:after="240"/>
        <w:ind w:firstLine="540"/>
        <w:jc w:val="both"/>
      </w:pPr>
      <w:r w:rsidRPr="00C6123F">
        <w:rPr>
          <w:b/>
        </w:rPr>
        <w:t>особоохраняемые природные территории (ООПТ</w:t>
      </w:r>
      <w:r>
        <w:t xml:space="preserve">): территории с расположенными на них природными объектами, имеющими особое природоохранное, научное, культурное, эстетическое, рекреационное и оздоровительное значение, на которых в соответствии с </w:t>
      </w:r>
      <w:r>
        <w:lastRenderedPageBreak/>
        <w:t xml:space="preserve">законодательством установлен режим особой охраны: национальный парк, природный, природно-исторический парк, природный заказник, памятник природы, городской лес или лесопарк, водоохранная зона и другие категории особоохраняемых природных территорий; </w:t>
      </w:r>
    </w:p>
    <w:p w:rsidR="005D7660" w:rsidRDefault="005D7660" w:rsidP="005D7660">
      <w:pPr>
        <w:autoSpaceDE w:val="0"/>
        <w:autoSpaceDN w:val="0"/>
        <w:adjustRightInd w:val="0"/>
        <w:spacing w:after="240"/>
        <w:ind w:firstLine="540"/>
        <w:jc w:val="both"/>
      </w:pPr>
      <w:r w:rsidRPr="00C6123F">
        <w:rPr>
          <w:b/>
        </w:rPr>
        <w:t>озелененные территории:</w:t>
      </w:r>
      <w:r>
        <w:t xml:space="preserve"> часть территории природного комплекса, на которой располагаются природные и искусственно созданные садово-парковые комплексы и объекты - парк, сад, сквер, бульвар; территории жилых, общественно-деловых и других территориальных зон, менее 70 процентов поверхности которых занято зелеными насаждениями и другим растительным покровом;</w:t>
      </w:r>
    </w:p>
    <w:p w:rsidR="005D7660" w:rsidRDefault="005D7660" w:rsidP="005D7660">
      <w:pPr>
        <w:autoSpaceDE w:val="0"/>
        <w:autoSpaceDN w:val="0"/>
        <w:adjustRightInd w:val="0"/>
        <w:spacing w:after="240"/>
        <w:ind w:firstLine="540"/>
        <w:jc w:val="both"/>
      </w:pPr>
      <w:r w:rsidRPr="007749C6">
        <w:rPr>
          <w:b/>
        </w:rPr>
        <w:t>градостроительное зонирование</w:t>
      </w:r>
      <w:r w:rsidRPr="007749C6">
        <w:t xml:space="preserve">: </w:t>
      </w:r>
      <w:r w:rsidR="007408D9" w:rsidRPr="007749C6">
        <w:t>зонирование территорий муниципальных образований в целях определения территориальных зон и установления градостроительных регламентов</w:t>
      </w:r>
      <w:r w:rsidRPr="007749C6">
        <w:t>;</w:t>
      </w:r>
    </w:p>
    <w:p w:rsidR="005D7660" w:rsidRDefault="005D7660" w:rsidP="005D7660">
      <w:pPr>
        <w:autoSpaceDE w:val="0"/>
        <w:autoSpaceDN w:val="0"/>
        <w:adjustRightInd w:val="0"/>
        <w:spacing w:after="240"/>
        <w:ind w:firstLine="540"/>
        <w:jc w:val="both"/>
      </w:pPr>
      <w:r w:rsidRPr="00C6123F">
        <w:rPr>
          <w:b/>
        </w:rPr>
        <w:t>пешеходная зона:</w:t>
      </w:r>
      <w:r>
        <w:t xml:space="preserve"> территория, предназначенная для передвижения пешеходов, на ней не допускается движения транспорта за исключением специального, обслуживающего эту территорию;</w:t>
      </w:r>
    </w:p>
    <w:p w:rsidR="005D7660" w:rsidRDefault="005D7660" w:rsidP="005D7660">
      <w:pPr>
        <w:autoSpaceDE w:val="0"/>
        <w:autoSpaceDN w:val="0"/>
        <w:adjustRightInd w:val="0"/>
        <w:spacing w:after="240"/>
        <w:ind w:firstLine="540"/>
        <w:jc w:val="both"/>
      </w:pPr>
      <w:r w:rsidRPr="00C6123F">
        <w:rPr>
          <w:b/>
        </w:rPr>
        <w:t>хранение:</w:t>
      </w:r>
      <w:r>
        <w:t xml:space="preserve"> пребывание автотранспортных средств, принадлежащих постоянному населению города, по месту регистрации автотранспортных средств;</w:t>
      </w:r>
    </w:p>
    <w:p w:rsidR="005D7660" w:rsidRDefault="005D7660" w:rsidP="005D7660">
      <w:pPr>
        <w:autoSpaceDE w:val="0"/>
        <w:autoSpaceDN w:val="0"/>
        <w:adjustRightInd w:val="0"/>
        <w:spacing w:after="240"/>
        <w:ind w:firstLine="540"/>
        <w:jc w:val="both"/>
      </w:pPr>
      <w:r>
        <w:t>парковка: временное пребывание на стоянках автотранспортных средств, принадлежащих посетителям объектов различного функционального назначения;</w:t>
      </w:r>
    </w:p>
    <w:p w:rsidR="005D7660" w:rsidRDefault="005D7660" w:rsidP="005D7660">
      <w:pPr>
        <w:autoSpaceDE w:val="0"/>
        <w:autoSpaceDN w:val="0"/>
        <w:adjustRightInd w:val="0"/>
        <w:spacing w:after="240"/>
        <w:ind w:firstLine="540"/>
        <w:jc w:val="both"/>
        <w:rPr>
          <w:rFonts w:eastAsia="Calibri"/>
          <w:lang w:eastAsia="en-US"/>
        </w:rPr>
      </w:pPr>
      <w:r w:rsidRPr="002E7E42">
        <w:rPr>
          <w:rFonts w:eastAsia="Calibri"/>
          <w:b/>
          <w:lang w:eastAsia="en-US"/>
        </w:rPr>
        <w:t>автомобильная дорога</w:t>
      </w:r>
      <w:r w:rsidRPr="002E7E42">
        <w:rPr>
          <w:rFonts w:eastAsia="Calibri"/>
          <w:lang w:eastAsia="en-US"/>
        </w:rPr>
        <w:t xml:space="preserve">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дорог;</w:t>
      </w:r>
    </w:p>
    <w:p w:rsidR="005D7660" w:rsidRDefault="005D7660" w:rsidP="005D7660">
      <w:pPr>
        <w:autoSpaceDE w:val="0"/>
        <w:autoSpaceDN w:val="0"/>
        <w:adjustRightInd w:val="0"/>
        <w:spacing w:after="240"/>
        <w:ind w:firstLine="540"/>
        <w:jc w:val="both"/>
      </w:pPr>
      <w:r w:rsidRPr="00C6123F">
        <w:rPr>
          <w:b/>
        </w:rPr>
        <w:t>автостоянки:</w:t>
      </w:r>
      <w:r>
        <w:t xml:space="preserve"> открытые площадки, предназначенные для хранения или парковки автомобилей. Автостоянки для хранения могут быть оборудованы навесами, легкими ограждениями боксов, смотровыми эстакадами. Автостоянки могут устраиваться внеуличными (в том числе в виде карманов при расширении проезжей части) либо уличными (на проезжей части, обозначенными разметкой);</w:t>
      </w:r>
    </w:p>
    <w:p w:rsidR="005D7660" w:rsidRDefault="005D7660" w:rsidP="005D7660">
      <w:pPr>
        <w:autoSpaceDE w:val="0"/>
        <w:autoSpaceDN w:val="0"/>
        <w:adjustRightInd w:val="0"/>
        <w:spacing w:after="240"/>
        <w:ind w:firstLine="540"/>
        <w:jc w:val="both"/>
      </w:pPr>
      <w:r w:rsidRPr="00C6123F">
        <w:rPr>
          <w:b/>
        </w:rPr>
        <w:t>гаражи-стоянки:</w:t>
      </w:r>
      <w:r>
        <w:t xml:space="preserve"> здания и сооружения, предназначенные для хранения или парковки автомобилей, не имеющие оборудования для технического обслуживания автомобилей, за исключением простейших устройств - моек, смотровых ям, эстакад. Гаражи-стоянки могут иметь полное или неполное наружное ограждение;</w:t>
      </w:r>
    </w:p>
    <w:p w:rsidR="005D7660" w:rsidRPr="00C6123F" w:rsidRDefault="005D7660" w:rsidP="005D7660">
      <w:pPr>
        <w:autoSpaceDE w:val="0"/>
        <w:autoSpaceDN w:val="0"/>
        <w:adjustRightInd w:val="0"/>
        <w:spacing w:after="240"/>
        <w:ind w:firstLine="540"/>
        <w:jc w:val="both"/>
        <w:rPr>
          <w:b/>
        </w:rPr>
      </w:pPr>
      <w:r w:rsidRPr="00C6123F">
        <w:rPr>
          <w:b/>
        </w:rPr>
        <w:t>гаражи:</w:t>
      </w:r>
      <w:r>
        <w:t xml:space="preserve"> здания, предназначенные для длительного хранения, парковки, технического обслуживания автомобилей;</w:t>
      </w:r>
    </w:p>
    <w:p w:rsidR="005D7660" w:rsidRDefault="005D7660" w:rsidP="005D7660">
      <w:pPr>
        <w:autoSpaceDE w:val="0"/>
        <w:autoSpaceDN w:val="0"/>
        <w:adjustRightInd w:val="0"/>
        <w:spacing w:after="240"/>
        <w:ind w:firstLine="540"/>
        <w:jc w:val="both"/>
      </w:pPr>
      <w:r w:rsidRPr="00C6123F">
        <w:rPr>
          <w:b/>
        </w:rPr>
        <w:t>природный объект:</w:t>
      </w:r>
      <w:r>
        <w:t xml:space="preserve"> естественная экологическая система, природный ландшафт и составляющие их элементы, сохранившие свои природные свойства;</w:t>
      </w:r>
    </w:p>
    <w:p w:rsidR="005D7660" w:rsidRDefault="005D7660" w:rsidP="005D7660">
      <w:pPr>
        <w:autoSpaceDE w:val="0"/>
        <w:autoSpaceDN w:val="0"/>
        <w:adjustRightInd w:val="0"/>
        <w:spacing w:after="240"/>
        <w:ind w:firstLine="540"/>
        <w:jc w:val="both"/>
      </w:pPr>
      <w:r w:rsidRPr="00C6123F">
        <w:rPr>
          <w:b/>
        </w:rPr>
        <w:t>естественная экологическая система (экосистема):</w:t>
      </w:r>
      <w:r>
        <w:t xml:space="preserve"> объективно существующая часть природной среды, которая имеет пространственно-территориальные границы, в которой </w:t>
      </w:r>
      <w:r>
        <w:lastRenderedPageBreak/>
        <w:t>живые (растения, животные и другие организмы) и неживые ее элементы взаимодействуют как единое функциональное целое и связаны между собой обменом веществ и энергией;</w:t>
      </w:r>
    </w:p>
    <w:p w:rsidR="005D7660" w:rsidRDefault="005D7660" w:rsidP="005D7660">
      <w:pPr>
        <w:autoSpaceDE w:val="0"/>
        <w:autoSpaceDN w:val="0"/>
        <w:adjustRightInd w:val="0"/>
        <w:spacing w:after="240"/>
        <w:ind w:firstLine="540"/>
        <w:jc w:val="both"/>
      </w:pPr>
      <w:r w:rsidRPr="00C6123F">
        <w:rPr>
          <w:b/>
        </w:rPr>
        <w:t>природные территории:</w:t>
      </w:r>
      <w:r>
        <w:t xml:space="preserve"> территории, в пределах которых расположены природные объекты, отличающиеся присутствием экосистем (лесных, луговых, болотных, водных и др.), преобладанием местных видов растений и животных, свойственных данному природному сообществу, определенной динамикой развития и пр. Они имеют преимущественно природоохранное, средообразующее, ресурсосберегающее, оздоровительное и рекреационное значение;</w:t>
      </w:r>
    </w:p>
    <w:p w:rsidR="00427495" w:rsidRPr="00427495" w:rsidRDefault="00427495" w:rsidP="005D7660">
      <w:pPr>
        <w:spacing w:after="240"/>
        <w:ind w:firstLine="700"/>
        <w:jc w:val="both"/>
      </w:pPr>
      <w:r w:rsidRPr="007749C6">
        <w:rPr>
          <w:b/>
        </w:rPr>
        <w:t xml:space="preserve">зоны с особыми условиями использования территорий: </w:t>
      </w:r>
      <w:r w:rsidRPr="007749C6">
        <w:t>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5D7660" w:rsidRDefault="005D7660" w:rsidP="005D7660">
      <w:pPr>
        <w:spacing w:after="240"/>
        <w:ind w:firstLine="700"/>
        <w:jc w:val="both"/>
      </w:pPr>
      <w:r w:rsidRPr="00C6123F">
        <w:rPr>
          <w:b/>
        </w:rPr>
        <w:t>зеленая зона:</w:t>
      </w:r>
      <w:r>
        <w:t xml:space="preserve"> территория лесного фонда, расположенная за пределами городской черты, занятая лесами и лесопарками, выполняющими защитные и санитарно-гигиенические функции и являющимися местом отдыха населения </w:t>
      </w:r>
      <w:hyperlink r:id="rId44" w:history="1">
        <w:r w:rsidRPr="002E7E42">
          <w:rPr>
            <w:rStyle w:val="a4"/>
          </w:rPr>
          <w:t>(ГОСТ 17.5.3.01-01-78</w:t>
        </w:r>
        <w:r>
          <w:rPr>
            <w:rStyle w:val="a4"/>
          </w:rPr>
          <w:t>)</w:t>
        </w:r>
      </w:hyperlink>
    </w:p>
    <w:p w:rsidR="005D7660" w:rsidRPr="002E7E42" w:rsidRDefault="005D7660" w:rsidP="005D7660">
      <w:pPr>
        <w:spacing w:after="240"/>
        <w:ind w:firstLine="700"/>
        <w:jc w:val="both"/>
        <w:rPr>
          <w:rFonts w:eastAsia="Calibri"/>
          <w:lang w:eastAsia="en-US"/>
        </w:rPr>
      </w:pPr>
      <w:r w:rsidRPr="002E7E42">
        <w:rPr>
          <w:rFonts w:eastAsia="Calibri"/>
          <w:b/>
          <w:lang w:eastAsia="en-US"/>
        </w:rPr>
        <w:t>места захоронения</w:t>
      </w:r>
      <w:r w:rsidRPr="002E7E42">
        <w:rPr>
          <w:rFonts w:eastAsia="Calibri"/>
          <w:lang w:eastAsia="en-US"/>
        </w:rPr>
        <w:t xml:space="preserve"> - кладбища, крематории, колумбарии, расположенные на территории населенного пункта (поселения);</w:t>
      </w:r>
    </w:p>
    <w:p w:rsidR="005D7660" w:rsidRPr="002E7E42" w:rsidRDefault="005D7660" w:rsidP="005D7660">
      <w:pPr>
        <w:spacing w:after="240"/>
        <w:ind w:firstLine="697"/>
        <w:jc w:val="both"/>
        <w:rPr>
          <w:rFonts w:eastAsia="Calibri"/>
          <w:lang w:eastAsia="en-US"/>
        </w:rPr>
      </w:pPr>
      <w:r w:rsidRPr="002E7E42">
        <w:rPr>
          <w:rFonts w:eastAsia="Calibri"/>
          <w:b/>
          <w:lang w:eastAsia="en-US"/>
        </w:rPr>
        <w:t>объекты местного значения</w:t>
      </w:r>
      <w:r w:rsidRPr="002E7E42">
        <w:rPr>
          <w:rFonts w:eastAsia="Calibri"/>
          <w:lang w:eastAsia="en-US"/>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w:t>
      </w:r>
    </w:p>
    <w:p w:rsidR="005D7660" w:rsidRPr="002E7E42" w:rsidRDefault="005D7660" w:rsidP="005D7660">
      <w:pPr>
        <w:spacing w:after="240"/>
        <w:ind w:firstLine="697"/>
        <w:jc w:val="both"/>
        <w:rPr>
          <w:rStyle w:val="WW-Absatz-Standardschriftart1111111111111111111111111"/>
        </w:rPr>
      </w:pPr>
      <w:r w:rsidRPr="002E7E42">
        <w:rPr>
          <w:b/>
        </w:rPr>
        <w:t>санитарно-защитная зона (СЗЗ)</w:t>
      </w:r>
      <w:r w:rsidRPr="002E7E42">
        <w:t xml:space="preserve"> — </w:t>
      </w:r>
      <w:hyperlink r:id="rId45" w:tooltip="Зоны с особыми условиями использования территорий" w:history="1">
        <w:r w:rsidRPr="002E7E42">
          <w:t>специальная территория с особым режимом использования</w:t>
        </w:r>
      </w:hyperlink>
      <w:r w:rsidRPr="002E7E42">
        <w:t xml:space="preserve">, которая устанавливается вокруг объектов и производств, являющихся источниками воздействия на </w:t>
      </w:r>
      <w:hyperlink r:id="rId46" w:tooltip="Среда обитания" w:history="1">
        <w:r w:rsidRPr="002E7E42">
          <w:t>среду обитания</w:t>
        </w:r>
      </w:hyperlink>
      <w:r w:rsidRPr="002E7E42">
        <w:t xml:space="preserve"> и здоровье человека. Размер СЗЗ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
    <w:p w:rsidR="005D7660" w:rsidRPr="002E7E42" w:rsidRDefault="005D7660" w:rsidP="005D7660">
      <w:pPr>
        <w:tabs>
          <w:tab w:val="left" w:pos="709"/>
        </w:tabs>
        <w:spacing w:after="240"/>
        <w:jc w:val="both"/>
        <w:rPr>
          <w:rFonts w:eastAsia="Calibri"/>
          <w:lang w:eastAsia="en-US"/>
        </w:rPr>
      </w:pPr>
      <w:r w:rsidRPr="002E7E42">
        <w:rPr>
          <w:rFonts w:eastAsia="Calibri"/>
          <w:lang w:eastAsia="en-US"/>
        </w:rPr>
        <w:t>Иные понятия, используемые в настоящих нормативах, употребляются в значениях, соответствующих значениям, содержащимся в Градостроительном кодексе Российской Федерации.</w:t>
      </w:r>
    </w:p>
    <w:p w:rsidR="005D7660" w:rsidRPr="00BE2AC3" w:rsidRDefault="005D7660" w:rsidP="005D7660">
      <w:pPr>
        <w:spacing w:after="200" w:line="276" w:lineRule="auto"/>
      </w:pPr>
      <w:r>
        <w:br w:type="page"/>
      </w:r>
    </w:p>
    <w:p w:rsidR="005D7660" w:rsidRDefault="005D7660" w:rsidP="00D24664">
      <w:pPr>
        <w:pStyle w:val="1"/>
      </w:pPr>
      <w:bookmarkStart w:id="63" w:name="_Toc481060548"/>
      <w:bookmarkStart w:id="64" w:name="_Toc501217749"/>
      <w:r w:rsidRPr="00BE2AC3">
        <w:lastRenderedPageBreak/>
        <w:t>Приложение В</w:t>
      </w:r>
      <w:bookmarkEnd w:id="63"/>
      <w:bookmarkEnd w:id="64"/>
      <w:r w:rsidRPr="00BE2AC3">
        <w:t xml:space="preserve"> </w:t>
      </w:r>
    </w:p>
    <w:p w:rsidR="005D7660" w:rsidRPr="00E831DC" w:rsidRDefault="005D7660" w:rsidP="005D7660"/>
    <w:p w:rsidR="005D7660" w:rsidRPr="003C4879" w:rsidRDefault="005D7660" w:rsidP="00D24664">
      <w:pPr>
        <w:pStyle w:val="1"/>
      </w:pPr>
      <w:bookmarkStart w:id="65" w:name="_Toc501217750"/>
      <w:r w:rsidRPr="003C4879">
        <w:t>НОРМЫ РАСЧЕТ</w:t>
      </w:r>
      <w:bookmarkStart w:id="66" w:name="_GoBack"/>
      <w:bookmarkEnd w:id="66"/>
      <w:r w:rsidRPr="003C4879">
        <w:t>А СТОЯНОК ДЛЯ ВРЕМЕННОГО ХРАНЕНИЯ ЛЕГКОВЫХ АВТОМОБИЛЕЙ</w:t>
      </w:r>
      <w:bookmarkEnd w:id="65"/>
    </w:p>
    <w:p w:rsidR="005D7660" w:rsidRPr="00BE2AC3" w:rsidRDefault="005D7660" w:rsidP="005D7660"/>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43"/>
        <w:gridCol w:w="1871"/>
        <w:gridCol w:w="2268"/>
      </w:tblGrid>
      <w:tr w:rsidR="005D7660" w:rsidRPr="00BE2AC3" w:rsidTr="00673A7C">
        <w:trPr>
          <w:tblHeader/>
        </w:trPr>
        <w:tc>
          <w:tcPr>
            <w:tcW w:w="5443" w:type="dxa"/>
          </w:tcPr>
          <w:p w:rsidR="005D7660" w:rsidRPr="00BE2AC3" w:rsidRDefault="005D7660" w:rsidP="00673A7C">
            <w:r w:rsidRPr="00BE2AC3">
              <w:t>Объекты посещения</w:t>
            </w:r>
          </w:p>
        </w:tc>
        <w:tc>
          <w:tcPr>
            <w:tcW w:w="1871" w:type="dxa"/>
          </w:tcPr>
          <w:p w:rsidR="005D7660" w:rsidRPr="00BE2AC3" w:rsidRDefault="005D7660" w:rsidP="00673A7C">
            <w:r w:rsidRPr="00BE2AC3">
              <w:t>Расчетные единицы</w:t>
            </w:r>
          </w:p>
        </w:tc>
        <w:tc>
          <w:tcPr>
            <w:tcW w:w="2268" w:type="dxa"/>
          </w:tcPr>
          <w:p w:rsidR="005D7660" w:rsidRPr="00BE2AC3" w:rsidRDefault="005D7660" w:rsidP="00673A7C">
            <w:r w:rsidRPr="00BE2AC3">
              <w:t>Число машино-мест на расчетную единицу</w:t>
            </w:r>
          </w:p>
        </w:tc>
      </w:tr>
      <w:tr w:rsidR="005D7660" w:rsidRPr="00BE2AC3" w:rsidTr="00673A7C">
        <w:tc>
          <w:tcPr>
            <w:tcW w:w="5443" w:type="dxa"/>
          </w:tcPr>
          <w:p w:rsidR="005D7660" w:rsidRPr="00BE2AC3" w:rsidRDefault="005D7660" w:rsidP="00673A7C">
            <w:r w:rsidRPr="00BE2AC3">
              <w:t>Административно-управленческие учреждения</w:t>
            </w:r>
          </w:p>
        </w:tc>
        <w:tc>
          <w:tcPr>
            <w:tcW w:w="1871" w:type="dxa"/>
          </w:tcPr>
          <w:p w:rsidR="005D7660" w:rsidRPr="00BE2AC3" w:rsidRDefault="005D7660" w:rsidP="00673A7C">
            <w:pPr>
              <w:jc w:val="center"/>
            </w:pPr>
            <w:r w:rsidRPr="00BE2AC3">
              <w:t>100 служащих</w:t>
            </w:r>
          </w:p>
        </w:tc>
        <w:tc>
          <w:tcPr>
            <w:tcW w:w="2268" w:type="dxa"/>
          </w:tcPr>
          <w:p w:rsidR="005D7660" w:rsidRPr="00BE2AC3" w:rsidRDefault="005D7660" w:rsidP="00673A7C">
            <w:pPr>
              <w:jc w:val="center"/>
            </w:pPr>
            <w:r w:rsidRPr="00BE2AC3">
              <w:t>20 - 35</w:t>
            </w:r>
          </w:p>
        </w:tc>
      </w:tr>
      <w:tr w:rsidR="005D7660" w:rsidRPr="00BE2AC3" w:rsidTr="00673A7C">
        <w:tc>
          <w:tcPr>
            <w:tcW w:w="5443" w:type="dxa"/>
          </w:tcPr>
          <w:p w:rsidR="005D7660" w:rsidRPr="00BE2AC3" w:rsidRDefault="005D7660" w:rsidP="00673A7C">
            <w:r w:rsidRPr="00BE2AC3">
              <w:t>Объекты коммерческо-деловой и финансовой сфер</w:t>
            </w:r>
          </w:p>
        </w:tc>
        <w:tc>
          <w:tcPr>
            <w:tcW w:w="1871" w:type="dxa"/>
          </w:tcPr>
          <w:p w:rsidR="005D7660" w:rsidRPr="00BE2AC3" w:rsidRDefault="005D7660" w:rsidP="00673A7C">
            <w:pPr>
              <w:jc w:val="center"/>
            </w:pPr>
            <w:r w:rsidRPr="00BE2AC3">
              <w:t>100 служащих</w:t>
            </w:r>
          </w:p>
        </w:tc>
        <w:tc>
          <w:tcPr>
            <w:tcW w:w="2268" w:type="dxa"/>
          </w:tcPr>
          <w:p w:rsidR="005D7660" w:rsidRPr="00BE2AC3" w:rsidRDefault="005D7660" w:rsidP="00673A7C">
            <w:pPr>
              <w:jc w:val="center"/>
            </w:pPr>
            <w:r w:rsidRPr="00BE2AC3">
              <w:t>20 - 35</w:t>
            </w:r>
          </w:p>
        </w:tc>
      </w:tr>
      <w:tr w:rsidR="005D7660" w:rsidRPr="00BE2AC3" w:rsidTr="00673A7C">
        <w:tc>
          <w:tcPr>
            <w:tcW w:w="5443" w:type="dxa"/>
          </w:tcPr>
          <w:p w:rsidR="005D7660" w:rsidRPr="00BE2AC3" w:rsidRDefault="005D7660" w:rsidP="00673A7C">
            <w:r w:rsidRPr="00BE2AC3">
              <w:t>Научные и проектные организации, высшие и средние специальные учебные заведения</w:t>
            </w:r>
          </w:p>
        </w:tc>
        <w:tc>
          <w:tcPr>
            <w:tcW w:w="1871" w:type="dxa"/>
          </w:tcPr>
          <w:p w:rsidR="005D7660" w:rsidRPr="00BE2AC3" w:rsidRDefault="005D7660" w:rsidP="00673A7C">
            <w:pPr>
              <w:jc w:val="center"/>
            </w:pPr>
            <w:r w:rsidRPr="00BE2AC3">
              <w:t>100 сотрудников</w:t>
            </w:r>
          </w:p>
        </w:tc>
        <w:tc>
          <w:tcPr>
            <w:tcW w:w="2268" w:type="dxa"/>
          </w:tcPr>
          <w:p w:rsidR="005D7660" w:rsidRPr="00BE2AC3" w:rsidRDefault="005D7660" w:rsidP="00673A7C">
            <w:pPr>
              <w:jc w:val="center"/>
            </w:pPr>
            <w:r w:rsidRPr="00BE2AC3">
              <w:t>10 - 25</w:t>
            </w:r>
          </w:p>
        </w:tc>
      </w:tr>
      <w:tr w:rsidR="005D7660" w:rsidRPr="00BE2AC3" w:rsidTr="00673A7C">
        <w:tc>
          <w:tcPr>
            <w:tcW w:w="5443" w:type="dxa"/>
          </w:tcPr>
          <w:p w:rsidR="005D7660" w:rsidRPr="00BE2AC3" w:rsidRDefault="005D7660" w:rsidP="00673A7C">
            <w:r w:rsidRPr="00BE2AC3">
              <w:t>Промышленные и коммунально-складские объекты</w:t>
            </w:r>
          </w:p>
        </w:tc>
        <w:tc>
          <w:tcPr>
            <w:tcW w:w="1871" w:type="dxa"/>
          </w:tcPr>
          <w:p w:rsidR="005D7660" w:rsidRPr="00BE2AC3" w:rsidRDefault="005D7660" w:rsidP="00673A7C">
            <w:pPr>
              <w:jc w:val="center"/>
            </w:pPr>
            <w:r w:rsidRPr="00BE2AC3">
              <w:t>100 сотрудников</w:t>
            </w:r>
          </w:p>
        </w:tc>
        <w:tc>
          <w:tcPr>
            <w:tcW w:w="2268" w:type="dxa"/>
          </w:tcPr>
          <w:p w:rsidR="005D7660" w:rsidRPr="00BE2AC3" w:rsidRDefault="005D7660" w:rsidP="00673A7C">
            <w:pPr>
              <w:jc w:val="center"/>
            </w:pPr>
            <w:r w:rsidRPr="00BE2AC3">
              <w:t>10 - 15</w:t>
            </w:r>
          </w:p>
        </w:tc>
      </w:tr>
      <w:tr w:rsidR="005D7660" w:rsidRPr="00BE2AC3" w:rsidTr="00673A7C">
        <w:tc>
          <w:tcPr>
            <w:tcW w:w="5443" w:type="dxa"/>
          </w:tcPr>
          <w:p w:rsidR="005D7660" w:rsidRPr="00BE2AC3" w:rsidRDefault="005D7660" w:rsidP="00673A7C">
            <w:r w:rsidRPr="00BE2AC3">
              <w:t xml:space="preserve">Торговые центры, универмаги, магазины с площадью торгового зала больше 200 кв.м </w:t>
            </w:r>
            <w:hyperlink w:anchor="P1725" w:history="1">
              <w:r w:rsidRPr="00BE2AC3">
                <w:t>&lt;*&gt;</w:t>
              </w:r>
            </w:hyperlink>
          </w:p>
        </w:tc>
        <w:tc>
          <w:tcPr>
            <w:tcW w:w="1871" w:type="dxa"/>
          </w:tcPr>
          <w:p w:rsidR="005D7660" w:rsidRPr="00BE2AC3" w:rsidRDefault="005D7660" w:rsidP="00673A7C">
            <w:pPr>
              <w:jc w:val="center"/>
            </w:pPr>
            <w:r w:rsidRPr="00BE2AC3">
              <w:t>100 кв.м торговой площади</w:t>
            </w:r>
          </w:p>
        </w:tc>
        <w:tc>
          <w:tcPr>
            <w:tcW w:w="2268" w:type="dxa"/>
          </w:tcPr>
          <w:p w:rsidR="005D7660" w:rsidRPr="00BE2AC3" w:rsidRDefault="005D7660" w:rsidP="00673A7C">
            <w:pPr>
              <w:jc w:val="center"/>
            </w:pPr>
            <w:r w:rsidRPr="00BE2AC3">
              <w:t>7 - 10</w:t>
            </w:r>
          </w:p>
        </w:tc>
      </w:tr>
      <w:tr w:rsidR="005D7660" w:rsidRPr="00BE2AC3" w:rsidTr="00673A7C">
        <w:tc>
          <w:tcPr>
            <w:tcW w:w="5443" w:type="dxa"/>
          </w:tcPr>
          <w:p w:rsidR="005D7660" w:rsidRPr="00BE2AC3" w:rsidRDefault="005D7660" w:rsidP="00673A7C">
            <w:r w:rsidRPr="00BE2AC3">
              <w:t>Рынки</w:t>
            </w:r>
          </w:p>
        </w:tc>
        <w:tc>
          <w:tcPr>
            <w:tcW w:w="1871" w:type="dxa"/>
          </w:tcPr>
          <w:p w:rsidR="005D7660" w:rsidRPr="00BE2AC3" w:rsidRDefault="005D7660" w:rsidP="00673A7C">
            <w:pPr>
              <w:jc w:val="center"/>
            </w:pPr>
            <w:r w:rsidRPr="00BE2AC3">
              <w:t>100 торговых мест</w:t>
            </w:r>
          </w:p>
        </w:tc>
        <w:tc>
          <w:tcPr>
            <w:tcW w:w="2268" w:type="dxa"/>
          </w:tcPr>
          <w:p w:rsidR="005D7660" w:rsidRPr="00BE2AC3" w:rsidRDefault="005D7660" w:rsidP="00673A7C">
            <w:pPr>
              <w:jc w:val="center"/>
            </w:pPr>
            <w:r w:rsidRPr="00BE2AC3">
              <w:t>40 - 50</w:t>
            </w:r>
          </w:p>
        </w:tc>
      </w:tr>
      <w:tr w:rsidR="005D7660" w:rsidRPr="00BE2AC3" w:rsidTr="00673A7C">
        <w:tc>
          <w:tcPr>
            <w:tcW w:w="5443" w:type="dxa"/>
          </w:tcPr>
          <w:p w:rsidR="005D7660" w:rsidRPr="00BE2AC3" w:rsidRDefault="005D7660" w:rsidP="00673A7C">
            <w:r w:rsidRPr="00BE2AC3">
              <w:t>Рестораны, кафе общегородского значения</w:t>
            </w:r>
          </w:p>
        </w:tc>
        <w:tc>
          <w:tcPr>
            <w:tcW w:w="1871" w:type="dxa"/>
          </w:tcPr>
          <w:p w:rsidR="005D7660" w:rsidRPr="00BE2AC3" w:rsidRDefault="005D7660" w:rsidP="00673A7C">
            <w:pPr>
              <w:jc w:val="center"/>
            </w:pPr>
            <w:r w:rsidRPr="00BE2AC3">
              <w:t>100 мест</w:t>
            </w:r>
          </w:p>
        </w:tc>
        <w:tc>
          <w:tcPr>
            <w:tcW w:w="2268" w:type="dxa"/>
          </w:tcPr>
          <w:p w:rsidR="005D7660" w:rsidRPr="00BE2AC3" w:rsidRDefault="005D7660" w:rsidP="00673A7C">
            <w:pPr>
              <w:jc w:val="center"/>
            </w:pPr>
            <w:r w:rsidRPr="00BE2AC3">
              <w:t>10 - 15</w:t>
            </w:r>
          </w:p>
        </w:tc>
      </w:tr>
      <w:tr w:rsidR="005D7660" w:rsidRPr="00BE2AC3" w:rsidTr="00673A7C">
        <w:tc>
          <w:tcPr>
            <w:tcW w:w="5443" w:type="dxa"/>
          </w:tcPr>
          <w:p w:rsidR="005D7660" w:rsidRPr="00BE2AC3" w:rsidRDefault="005D7660" w:rsidP="00673A7C">
            <w:r w:rsidRPr="00BE2AC3">
              <w:t>Театры, цирки, концертные залы; кинотеатры общегородского значения</w:t>
            </w:r>
          </w:p>
        </w:tc>
        <w:tc>
          <w:tcPr>
            <w:tcW w:w="1871" w:type="dxa"/>
          </w:tcPr>
          <w:p w:rsidR="005D7660" w:rsidRPr="00BE2AC3" w:rsidRDefault="005D7660" w:rsidP="00673A7C">
            <w:pPr>
              <w:jc w:val="center"/>
            </w:pPr>
            <w:r w:rsidRPr="00BE2AC3">
              <w:t>100 мест</w:t>
            </w:r>
          </w:p>
        </w:tc>
        <w:tc>
          <w:tcPr>
            <w:tcW w:w="2268" w:type="dxa"/>
          </w:tcPr>
          <w:p w:rsidR="005D7660" w:rsidRPr="00BE2AC3" w:rsidRDefault="005D7660" w:rsidP="00673A7C">
            <w:pPr>
              <w:jc w:val="center"/>
            </w:pPr>
            <w:r w:rsidRPr="00BE2AC3">
              <w:t>15 - 20</w:t>
            </w:r>
          </w:p>
        </w:tc>
      </w:tr>
      <w:tr w:rsidR="005D7660" w:rsidRPr="00BE2AC3" w:rsidTr="00673A7C">
        <w:tc>
          <w:tcPr>
            <w:tcW w:w="5443" w:type="dxa"/>
          </w:tcPr>
          <w:p w:rsidR="005D7660" w:rsidRPr="00BE2AC3" w:rsidRDefault="005D7660" w:rsidP="00673A7C">
            <w:r w:rsidRPr="00BE2AC3">
              <w:t>Музеи, выставки</w:t>
            </w:r>
          </w:p>
        </w:tc>
        <w:tc>
          <w:tcPr>
            <w:tcW w:w="1871" w:type="dxa"/>
          </w:tcPr>
          <w:p w:rsidR="005D7660" w:rsidRPr="00BE2AC3" w:rsidRDefault="005D7660" w:rsidP="00673A7C">
            <w:pPr>
              <w:jc w:val="center"/>
            </w:pPr>
            <w:r w:rsidRPr="00BE2AC3">
              <w:t>100 посетителей</w:t>
            </w:r>
          </w:p>
        </w:tc>
        <w:tc>
          <w:tcPr>
            <w:tcW w:w="2268" w:type="dxa"/>
          </w:tcPr>
          <w:p w:rsidR="005D7660" w:rsidRPr="00BE2AC3" w:rsidRDefault="005D7660" w:rsidP="00673A7C">
            <w:pPr>
              <w:jc w:val="center"/>
            </w:pPr>
            <w:r w:rsidRPr="00BE2AC3">
              <w:t>10 - 12</w:t>
            </w:r>
          </w:p>
        </w:tc>
      </w:tr>
      <w:tr w:rsidR="005D7660" w:rsidRPr="00BE2AC3" w:rsidTr="00673A7C">
        <w:tc>
          <w:tcPr>
            <w:tcW w:w="5443" w:type="dxa"/>
          </w:tcPr>
          <w:p w:rsidR="005D7660" w:rsidRPr="00BE2AC3" w:rsidRDefault="005D7660" w:rsidP="00673A7C">
            <w:r w:rsidRPr="00BE2AC3">
              <w:t>Гостиницы высшей категории</w:t>
            </w:r>
          </w:p>
        </w:tc>
        <w:tc>
          <w:tcPr>
            <w:tcW w:w="1871" w:type="dxa"/>
          </w:tcPr>
          <w:p w:rsidR="005D7660" w:rsidRPr="00BE2AC3" w:rsidRDefault="005D7660" w:rsidP="00673A7C">
            <w:pPr>
              <w:jc w:val="center"/>
            </w:pPr>
            <w:r w:rsidRPr="00BE2AC3">
              <w:t>100 мест</w:t>
            </w:r>
          </w:p>
        </w:tc>
        <w:tc>
          <w:tcPr>
            <w:tcW w:w="2268" w:type="dxa"/>
          </w:tcPr>
          <w:p w:rsidR="005D7660" w:rsidRPr="00BE2AC3" w:rsidRDefault="005D7660" w:rsidP="00673A7C">
            <w:pPr>
              <w:jc w:val="center"/>
            </w:pPr>
            <w:r w:rsidRPr="00BE2AC3">
              <w:t>12 - 20</w:t>
            </w:r>
          </w:p>
        </w:tc>
      </w:tr>
      <w:tr w:rsidR="005D7660" w:rsidRPr="00BE2AC3" w:rsidTr="00673A7C">
        <w:tc>
          <w:tcPr>
            <w:tcW w:w="5443" w:type="dxa"/>
          </w:tcPr>
          <w:p w:rsidR="005D7660" w:rsidRPr="00BE2AC3" w:rsidRDefault="005D7660" w:rsidP="00673A7C">
            <w:r w:rsidRPr="00BE2AC3">
              <w:t>Прочие гостиницы</w:t>
            </w:r>
          </w:p>
        </w:tc>
        <w:tc>
          <w:tcPr>
            <w:tcW w:w="1871" w:type="dxa"/>
          </w:tcPr>
          <w:p w:rsidR="005D7660" w:rsidRPr="00BE2AC3" w:rsidRDefault="005D7660" w:rsidP="00673A7C">
            <w:pPr>
              <w:jc w:val="center"/>
            </w:pPr>
            <w:r w:rsidRPr="00BE2AC3">
              <w:t>100 мест</w:t>
            </w:r>
          </w:p>
        </w:tc>
        <w:tc>
          <w:tcPr>
            <w:tcW w:w="2268" w:type="dxa"/>
          </w:tcPr>
          <w:p w:rsidR="005D7660" w:rsidRPr="00BE2AC3" w:rsidRDefault="005D7660" w:rsidP="00673A7C">
            <w:pPr>
              <w:jc w:val="center"/>
            </w:pPr>
            <w:r w:rsidRPr="00BE2AC3">
              <w:t>8 - 10</w:t>
            </w:r>
          </w:p>
        </w:tc>
      </w:tr>
      <w:tr w:rsidR="005D7660" w:rsidRPr="00BE2AC3" w:rsidTr="00673A7C">
        <w:tc>
          <w:tcPr>
            <w:tcW w:w="5443" w:type="dxa"/>
          </w:tcPr>
          <w:p w:rsidR="005D7660" w:rsidRPr="00BE2AC3" w:rsidRDefault="005D7660" w:rsidP="00673A7C">
            <w:r w:rsidRPr="00BE2AC3">
              <w:t>Больницы</w:t>
            </w:r>
          </w:p>
        </w:tc>
        <w:tc>
          <w:tcPr>
            <w:tcW w:w="1871" w:type="dxa"/>
          </w:tcPr>
          <w:p w:rsidR="005D7660" w:rsidRPr="00BE2AC3" w:rsidRDefault="005D7660" w:rsidP="00673A7C">
            <w:pPr>
              <w:jc w:val="center"/>
            </w:pPr>
            <w:r w:rsidRPr="00BE2AC3">
              <w:t>100 коек</w:t>
            </w:r>
          </w:p>
        </w:tc>
        <w:tc>
          <w:tcPr>
            <w:tcW w:w="2268" w:type="dxa"/>
          </w:tcPr>
          <w:p w:rsidR="005D7660" w:rsidRPr="00BE2AC3" w:rsidRDefault="005D7660" w:rsidP="00673A7C">
            <w:pPr>
              <w:jc w:val="center"/>
            </w:pPr>
            <w:r w:rsidRPr="00BE2AC3">
              <w:t>4 - 6</w:t>
            </w:r>
          </w:p>
        </w:tc>
      </w:tr>
      <w:tr w:rsidR="005D7660" w:rsidRPr="00BE2AC3" w:rsidTr="00673A7C">
        <w:tc>
          <w:tcPr>
            <w:tcW w:w="5443" w:type="dxa"/>
          </w:tcPr>
          <w:p w:rsidR="005D7660" w:rsidRPr="00BE2AC3" w:rsidRDefault="005D7660" w:rsidP="00673A7C">
            <w:r w:rsidRPr="00BE2AC3">
              <w:t>Поликлиники</w:t>
            </w:r>
          </w:p>
        </w:tc>
        <w:tc>
          <w:tcPr>
            <w:tcW w:w="1871" w:type="dxa"/>
          </w:tcPr>
          <w:p w:rsidR="005D7660" w:rsidRPr="00BE2AC3" w:rsidRDefault="005D7660" w:rsidP="00673A7C">
            <w:pPr>
              <w:jc w:val="center"/>
            </w:pPr>
            <w:r w:rsidRPr="00BE2AC3">
              <w:t>100 посещений в смену</w:t>
            </w:r>
          </w:p>
        </w:tc>
        <w:tc>
          <w:tcPr>
            <w:tcW w:w="2268" w:type="dxa"/>
          </w:tcPr>
          <w:p w:rsidR="005D7660" w:rsidRPr="00BE2AC3" w:rsidRDefault="005D7660" w:rsidP="00673A7C">
            <w:pPr>
              <w:jc w:val="center"/>
            </w:pPr>
            <w:r w:rsidRPr="00BE2AC3">
              <w:t>2 - 3</w:t>
            </w:r>
          </w:p>
        </w:tc>
      </w:tr>
      <w:tr w:rsidR="005D7660" w:rsidRPr="00BE2AC3" w:rsidTr="00673A7C">
        <w:tc>
          <w:tcPr>
            <w:tcW w:w="5443" w:type="dxa"/>
          </w:tcPr>
          <w:p w:rsidR="005D7660" w:rsidRPr="00BE2AC3" w:rsidRDefault="005D7660" w:rsidP="00673A7C">
            <w:r w:rsidRPr="00BE2AC3">
              <w:t>Спортивные сооружения с трибунами более 500 зрителей</w:t>
            </w:r>
          </w:p>
        </w:tc>
        <w:tc>
          <w:tcPr>
            <w:tcW w:w="1871" w:type="dxa"/>
          </w:tcPr>
          <w:p w:rsidR="005D7660" w:rsidRPr="00BE2AC3" w:rsidRDefault="005D7660" w:rsidP="00673A7C">
            <w:pPr>
              <w:jc w:val="center"/>
            </w:pPr>
            <w:r w:rsidRPr="00BE2AC3">
              <w:t>100 мест</w:t>
            </w:r>
          </w:p>
        </w:tc>
        <w:tc>
          <w:tcPr>
            <w:tcW w:w="2268" w:type="dxa"/>
          </w:tcPr>
          <w:p w:rsidR="005D7660" w:rsidRPr="00BE2AC3" w:rsidRDefault="005D7660" w:rsidP="00673A7C">
            <w:pPr>
              <w:jc w:val="center"/>
            </w:pPr>
            <w:r w:rsidRPr="00BE2AC3">
              <w:t>4 - 10</w:t>
            </w:r>
          </w:p>
        </w:tc>
      </w:tr>
      <w:tr w:rsidR="005D7660" w:rsidRPr="00BE2AC3" w:rsidTr="00673A7C">
        <w:tc>
          <w:tcPr>
            <w:tcW w:w="5443" w:type="dxa"/>
          </w:tcPr>
          <w:p w:rsidR="005D7660" w:rsidRPr="00BE2AC3" w:rsidRDefault="005D7660" w:rsidP="00673A7C">
            <w:r w:rsidRPr="00BE2AC3">
              <w:t>Вокзалы всех типов транспорта</w:t>
            </w:r>
          </w:p>
        </w:tc>
        <w:tc>
          <w:tcPr>
            <w:tcW w:w="1871" w:type="dxa"/>
          </w:tcPr>
          <w:p w:rsidR="005D7660" w:rsidRPr="00BE2AC3" w:rsidRDefault="005D7660" w:rsidP="00673A7C">
            <w:pPr>
              <w:jc w:val="center"/>
            </w:pPr>
            <w:r w:rsidRPr="00BE2AC3">
              <w:t>100 пассажиров, в "час пик"</w:t>
            </w:r>
          </w:p>
        </w:tc>
        <w:tc>
          <w:tcPr>
            <w:tcW w:w="2268" w:type="dxa"/>
          </w:tcPr>
          <w:p w:rsidR="005D7660" w:rsidRPr="00BE2AC3" w:rsidRDefault="005D7660" w:rsidP="00673A7C">
            <w:pPr>
              <w:jc w:val="center"/>
            </w:pPr>
            <w:r w:rsidRPr="00BE2AC3">
              <w:t>10 - 15</w:t>
            </w:r>
          </w:p>
        </w:tc>
      </w:tr>
      <w:tr w:rsidR="005D7660" w:rsidRPr="00BE2AC3" w:rsidTr="00673A7C">
        <w:tc>
          <w:tcPr>
            <w:tcW w:w="5443" w:type="dxa"/>
          </w:tcPr>
          <w:p w:rsidR="005D7660" w:rsidRPr="00BE2AC3" w:rsidRDefault="005D7660" w:rsidP="00673A7C">
            <w:r w:rsidRPr="00BE2AC3">
              <w:t>Городские парки</w:t>
            </w:r>
          </w:p>
        </w:tc>
        <w:tc>
          <w:tcPr>
            <w:tcW w:w="1871" w:type="dxa"/>
          </w:tcPr>
          <w:p w:rsidR="005D7660" w:rsidRPr="00BE2AC3" w:rsidRDefault="005D7660" w:rsidP="00673A7C">
            <w:pPr>
              <w:jc w:val="center"/>
            </w:pPr>
            <w:r w:rsidRPr="00BE2AC3">
              <w:t>100 посетителей</w:t>
            </w:r>
          </w:p>
        </w:tc>
        <w:tc>
          <w:tcPr>
            <w:tcW w:w="2268" w:type="dxa"/>
          </w:tcPr>
          <w:p w:rsidR="005D7660" w:rsidRPr="00BE2AC3" w:rsidRDefault="005D7660" w:rsidP="00673A7C">
            <w:pPr>
              <w:jc w:val="center"/>
            </w:pPr>
            <w:r w:rsidRPr="00BE2AC3">
              <w:t>5 - 7</w:t>
            </w:r>
          </w:p>
        </w:tc>
      </w:tr>
      <w:tr w:rsidR="005D7660" w:rsidRPr="00BE2AC3" w:rsidTr="00673A7C">
        <w:tc>
          <w:tcPr>
            <w:tcW w:w="5443" w:type="dxa"/>
          </w:tcPr>
          <w:p w:rsidR="005D7660" w:rsidRPr="00BE2AC3" w:rsidRDefault="005D7660" w:rsidP="00673A7C">
            <w:r w:rsidRPr="00BE2AC3">
              <w:t>Пляжи</w:t>
            </w:r>
          </w:p>
        </w:tc>
        <w:tc>
          <w:tcPr>
            <w:tcW w:w="1871" w:type="dxa"/>
          </w:tcPr>
          <w:p w:rsidR="005D7660" w:rsidRPr="00BE2AC3" w:rsidRDefault="005D7660" w:rsidP="00673A7C">
            <w:pPr>
              <w:jc w:val="center"/>
            </w:pPr>
            <w:r w:rsidRPr="00BE2AC3">
              <w:t>100 посетителей</w:t>
            </w:r>
          </w:p>
        </w:tc>
        <w:tc>
          <w:tcPr>
            <w:tcW w:w="2268" w:type="dxa"/>
          </w:tcPr>
          <w:p w:rsidR="005D7660" w:rsidRPr="00BE2AC3" w:rsidRDefault="005D7660" w:rsidP="00673A7C">
            <w:pPr>
              <w:jc w:val="center"/>
            </w:pPr>
            <w:r w:rsidRPr="00BE2AC3">
              <w:t>15 - 20</w:t>
            </w:r>
          </w:p>
        </w:tc>
      </w:tr>
      <w:tr w:rsidR="005D7660" w:rsidRPr="00BE2AC3" w:rsidTr="00673A7C">
        <w:tc>
          <w:tcPr>
            <w:tcW w:w="5443" w:type="dxa"/>
          </w:tcPr>
          <w:p w:rsidR="005D7660" w:rsidRPr="00BE2AC3" w:rsidRDefault="005D7660" w:rsidP="00673A7C">
            <w:r w:rsidRPr="00BE2AC3">
              <w:t>Лесопарки и заповедники</w:t>
            </w:r>
          </w:p>
        </w:tc>
        <w:tc>
          <w:tcPr>
            <w:tcW w:w="1871" w:type="dxa"/>
          </w:tcPr>
          <w:p w:rsidR="005D7660" w:rsidRPr="00BE2AC3" w:rsidRDefault="005D7660" w:rsidP="00673A7C">
            <w:pPr>
              <w:jc w:val="center"/>
            </w:pPr>
            <w:r w:rsidRPr="00BE2AC3">
              <w:t>100 посетителей</w:t>
            </w:r>
          </w:p>
        </w:tc>
        <w:tc>
          <w:tcPr>
            <w:tcW w:w="2268" w:type="dxa"/>
          </w:tcPr>
          <w:p w:rsidR="005D7660" w:rsidRPr="00BE2AC3" w:rsidRDefault="005D7660" w:rsidP="00673A7C">
            <w:pPr>
              <w:jc w:val="center"/>
            </w:pPr>
            <w:r w:rsidRPr="00BE2AC3">
              <w:t>7 - 10</w:t>
            </w:r>
          </w:p>
        </w:tc>
      </w:tr>
      <w:tr w:rsidR="005D7660" w:rsidRPr="00BE2AC3" w:rsidTr="00673A7C">
        <w:tc>
          <w:tcPr>
            <w:tcW w:w="5443" w:type="dxa"/>
          </w:tcPr>
          <w:p w:rsidR="005D7660" w:rsidRPr="00BE2AC3" w:rsidRDefault="005D7660" w:rsidP="00673A7C">
            <w:r w:rsidRPr="00BE2AC3">
              <w:t>Базы отдыха</w:t>
            </w:r>
          </w:p>
        </w:tc>
        <w:tc>
          <w:tcPr>
            <w:tcW w:w="1871" w:type="dxa"/>
          </w:tcPr>
          <w:p w:rsidR="005D7660" w:rsidRPr="00BE2AC3" w:rsidRDefault="005D7660" w:rsidP="00673A7C">
            <w:pPr>
              <w:jc w:val="center"/>
            </w:pPr>
            <w:r w:rsidRPr="00BE2AC3">
              <w:t>100 посетителей</w:t>
            </w:r>
          </w:p>
        </w:tc>
        <w:tc>
          <w:tcPr>
            <w:tcW w:w="2268" w:type="dxa"/>
          </w:tcPr>
          <w:p w:rsidR="005D7660" w:rsidRPr="00BE2AC3" w:rsidRDefault="005D7660" w:rsidP="00673A7C">
            <w:pPr>
              <w:jc w:val="center"/>
            </w:pPr>
            <w:r w:rsidRPr="00BE2AC3">
              <w:t>10 - 15</w:t>
            </w:r>
          </w:p>
        </w:tc>
      </w:tr>
      <w:tr w:rsidR="005D7660" w:rsidRPr="00BE2AC3" w:rsidTr="00673A7C">
        <w:tc>
          <w:tcPr>
            <w:tcW w:w="5443" w:type="dxa"/>
          </w:tcPr>
          <w:p w:rsidR="005D7660" w:rsidRPr="00BE2AC3" w:rsidRDefault="005D7660" w:rsidP="00673A7C">
            <w:r w:rsidRPr="00BE2AC3">
              <w:lastRenderedPageBreak/>
              <w:t>Береговые базы маломерного флота</w:t>
            </w:r>
          </w:p>
        </w:tc>
        <w:tc>
          <w:tcPr>
            <w:tcW w:w="1871" w:type="dxa"/>
          </w:tcPr>
          <w:p w:rsidR="005D7660" w:rsidRPr="00BE2AC3" w:rsidRDefault="005D7660" w:rsidP="00673A7C">
            <w:pPr>
              <w:jc w:val="center"/>
            </w:pPr>
            <w:r w:rsidRPr="00BE2AC3">
              <w:t>100 посетителей</w:t>
            </w:r>
          </w:p>
        </w:tc>
        <w:tc>
          <w:tcPr>
            <w:tcW w:w="2268" w:type="dxa"/>
          </w:tcPr>
          <w:p w:rsidR="005D7660" w:rsidRPr="00BE2AC3" w:rsidRDefault="005D7660" w:rsidP="00673A7C">
            <w:pPr>
              <w:jc w:val="center"/>
            </w:pPr>
            <w:r w:rsidRPr="00BE2AC3">
              <w:t>10 - 15</w:t>
            </w:r>
          </w:p>
        </w:tc>
      </w:tr>
      <w:tr w:rsidR="005D7660" w:rsidRPr="00BE2AC3" w:rsidTr="00673A7C">
        <w:tc>
          <w:tcPr>
            <w:tcW w:w="5443" w:type="dxa"/>
          </w:tcPr>
          <w:p w:rsidR="005D7660" w:rsidRPr="00BE2AC3" w:rsidRDefault="005D7660" w:rsidP="00673A7C">
            <w:r w:rsidRPr="00BE2AC3">
              <w:t>Дома отдыха и санатории, санатории-профилактории, базы отдыха предприятий и туристские базы</w:t>
            </w:r>
          </w:p>
        </w:tc>
        <w:tc>
          <w:tcPr>
            <w:tcW w:w="1871" w:type="dxa"/>
          </w:tcPr>
          <w:p w:rsidR="005D7660" w:rsidRPr="00BE2AC3" w:rsidRDefault="005D7660" w:rsidP="00673A7C">
            <w:pPr>
              <w:jc w:val="center"/>
            </w:pPr>
            <w:r w:rsidRPr="00BE2AC3">
              <w:t>100 отдыхающих и обслуживающего персонала</w:t>
            </w:r>
          </w:p>
        </w:tc>
        <w:tc>
          <w:tcPr>
            <w:tcW w:w="2268" w:type="dxa"/>
          </w:tcPr>
          <w:p w:rsidR="005D7660" w:rsidRPr="00BE2AC3" w:rsidRDefault="005D7660" w:rsidP="00673A7C">
            <w:pPr>
              <w:jc w:val="center"/>
            </w:pPr>
            <w:r w:rsidRPr="00BE2AC3">
              <w:t>3 - 5</w:t>
            </w:r>
          </w:p>
        </w:tc>
      </w:tr>
      <w:tr w:rsidR="005D7660" w:rsidRPr="00BE2AC3" w:rsidTr="00673A7C">
        <w:tc>
          <w:tcPr>
            <w:tcW w:w="5443" w:type="dxa"/>
          </w:tcPr>
          <w:p w:rsidR="005D7660" w:rsidRPr="00BE2AC3" w:rsidRDefault="005D7660" w:rsidP="00673A7C">
            <w:r w:rsidRPr="00BE2AC3">
              <w:t>Мотели и кемпинги</w:t>
            </w:r>
          </w:p>
        </w:tc>
        <w:tc>
          <w:tcPr>
            <w:tcW w:w="1871" w:type="dxa"/>
          </w:tcPr>
          <w:p w:rsidR="005D7660" w:rsidRPr="00BE2AC3" w:rsidRDefault="005D7660" w:rsidP="00673A7C">
            <w:pPr>
              <w:jc w:val="center"/>
            </w:pPr>
          </w:p>
        </w:tc>
        <w:tc>
          <w:tcPr>
            <w:tcW w:w="2268" w:type="dxa"/>
          </w:tcPr>
          <w:p w:rsidR="005D7660" w:rsidRPr="00BE2AC3" w:rsidRDefault="005D7660" w:rsidP="00673A7C">
            <w:pPr>
              <w:jc w:val="center"/>
            </w:pPr>
            <w:r w:rsidRPr="00BE2AC3">
              <w:t>по расчетной вместимости</w:t>
            </w:r>
          </w:p>
        </w:tc>
      </w:tr>
      <w:tr w:rsidR="005D7660" w:rsidRPr="00BE2AC3" w:rsidTr="00673A7C">
        <w:tc>
          <w:tcPr>
            <w:tcW w:w="5443" w:type="dxa"/>
          </w:tcPr>
          <w:p w:rsidR="005D7660" w:rsidRPr="00BE2AC3" w:rsidRDefault="005D7660" w:rsidP="00673A7C">
            <w:r w:rsidRPr="00BE2AC3">
              <w:t>Предприятия общественного питания, торговли, бытового обслуживания в зонах рекреационного назначения</w:t>
            </w:r>
          </w:p>
        </w:tc>
        <w:tc>
          <w:tcPr>
            <w:tcW w:w="1871" w:type="dxa"/>
          </w:tcPr>
          <w:p w:rsidR="005D7660" w:rsidRPr="00BE2AC3" w:rsidRDefault="005D7660" w:rsidP="00673A7C">
            <w:pPr>
              <w:jc w:val="center"/>
            </w:pPr>
            <w:r w:rsidRPr="00BE2AC3">
              <w:t>100 мест</w:t>
            </w:r>
          </w:p>
        </w:tc>
        <w:tc>
          <w:tcPr>
            <w:tcW w:w="2268" w:type="dxa"/>
          </w:tcPr>
          <w:p w:rsidR="005D7660" w:rsidRPr="00BE2AC3" w:rsidRDefault="005D7660" w:rsidP="00673A7C">
            <w:pPr>
              <w:jc w:val="center"/>
            </w:pPr>
            <w:r w:rsidRPr="00BE2AC3">
              <w:t>7 - 10</w:t>
            </w:r>
          </w:p>
        </w:tc>
      </w:tr>
    </w:tbl>
    <w:p w:rsidR="005D7660" w:rsidRPr="00BE2AC3" w:rsidRDefault="005D7660" w:rsidP="005D7660"/>
    <w:p w:rsidR="005D7660" w:rsidRPr="006A2C9A" w:rsidRDefault="005D7660" w:rsidP="005D7660">
      <w:pPr>
        <w:pStyle w:val="ConsPlusNormal"/>
        <w:ind w:firstLine="540"/>
        <w:jc w:val="both"/>
        <w:rPr>
          <w:rFonts w:ascii="Times New Roman" w:hAnsi="Times New Roman" w:cs="Times New Roman"/>
          <w:sz w:val="24"/>
          <w:szCs w:val="24"/>
        </w:rPr>
      </w:pPr>
      <w:r w:rsidRPr="006A2C9A">
        <w:rPr>
          <w:rFonts w:ascii="Times New Roman" w:hAnsi="Times New Roman" w:cs="Times New Roman"/>
          <w:sz w:val="24"/>
          <w:szCs w:val="24"/>
        </w:rPr>
        <w:t>Примечание.</w:t>
      </w:r>
    </w:p>
    <w:p w:rsidR="005D7660" w:rsidRPr="006A2C9A" w:rsidRDefault="005D7660" w:rsidP="005D7660">
      <w:pPr>
        <w:pStyle w:val="ConsPlusNormal"/>
        <w:ind w:firstLine="540"/>
        <w:jc w:val="both"/>
        <w:rPr>
          <w:rFonts w:ascii="Times New Roman" w:hAnsi="Times New Roman" w:cs="Times New Roman"/>
          <w:sz w:val="24"/>
          <w:szCs w:val="24"/>
        </w:rPr>
      </w:pPr>
      <w:bookmarkStart w:id="67" w:name="P1725"/>
      <w:bookmarkEnd w:id="67"/>
      <w:r w:rsidRPr="006A2C9A">
        <w:rPr>
          <w:rFonts w:ascii="Times New Roman" w:hAnsi="Times New Roman" w:cs="Times New Roman"/>
          <w:sz w:val="24"/>
          <w:szCs w:val="24"/>
        </w:rPr>
        <w:t>&lt;*&gt; Вместимость стоянок для временного хранения легковых автомобилей при торговых центрах, универмагах, магазинах с площадью торгового зала меньше 200 кв.м допускается определять из расчета 3 - 5 машино-мест на 100 кв.м торговой площади.</w:t>
      </w:r>
    </w:p>
    <w:p w:rsidR="005D7660" w:rsidRPr="00BE2AC3" w:rsidRDefault="005D7660" w:rsidP="005D7660"/>
    <w:p w:rsidR="00705CC8" w:rsidRPr="005D7660" w:rsidRDefault="00705CC8" w:rsidP="00705CC8"/>
    <w:sectPr w:rsidR="00705CC8" w:rsidRPr="005D7660" w:rsidSect="005D7660">
      <w:footerReference w:type="default" r:id="rId47"/>
      <w:pgSz w:w="11906" w:h="16838"/>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5CED" w:rsidRDefault="003A5CED" w:rsidP="00C77073">
      <w:r>
        <w:separator/>
      </w:r>
    </w:p>
  </w:endnote>
  <w:endnote w:type="continuationSeparator" w:id="0">
    <w:p w:rsidR="003A5CED" w:rsidRDefault="003A5CED" w:rsidP="00C77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Droid Sans">
    <w:altName w:val="Times New Roman"/>
    <w:charset w:val="00"/>
    <w:family w:val="auto"/>
    <w:pitch w:val="default"/>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Kudriashov">
    <w:altName w:val="Times New Roman"/>
    <w:charset w:val="00"/>
    <w:family w:val="auto"/>
    <w:pitch w:val="variable"/>
    <w:sig w:usb0="00000201" w:usb1="00000000" w:usb2="00000000" w:usb3="00000000" w:csb0="00000005"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44762"/>
      <w:showingPlcHdr/>
    </w:sdtPr>
    <w:sdtContent>
      <w:p w:rsidR="004E5757" w:rsidRDefault="004E5757">
        <w:pPr>
          <w:pStyle w:val="afa"/>
          <w:jc w:val="right"/>
        </w:pPr>
        <w:r>
          <w:t xml:space="preserve">     </w:t>
        </w:r>
      </w:p>
    </w:sdtContent>
  </w:sdt>
  <w:p w:rsidR="004E5757" w:rsidRDefault="004E5757">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5CED" w:rsidRDefault="003A5CED" w:rsidP="00C77073">
      <w:r>
        <w:separator/>
      </w:r>
    </w:p>
  </w:footnote>
  <w:footnote w:type="continuationSeparator" w:id="0">
    <w:p w:rsidR="003A5CED" w:rsidRDefault="003A5CED" w:rsidP="00C770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E12AB9"/>
    <w:multiLevelType w:val="hybridMultilevel"/>
    <w:tmpl w:val="56A2FF4E"/>
    <w:lvl w:ilvl="0" w:tplc="0419000F">
      <w:start w:val="1"/>
      <w:numFmt w:val="bullet"/>
      <w:lvlText w:val="−"/>
      <w:lvlJc w:val="left"/>
      <w:pPr>
        <w:ind w:left="1429" w:hanging="360"/>
      </w:pPr>
      <w:rPr>
        <w:rFonts w:ascii="Times New Roman" w:hAnsi="Times New Roman" w:cs="Times New Roman" w:hint="default"/>
        <w:color w:val="auto"/>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1" w15:restartNumberingAfterBreak="0">
    <w:nsid w:val="0C6F3149"/>
    <w:multiLevelType w:val="hybridMultilevel"/>
    <w:tmpl w:val="16EE22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FD56F74"/>
    <w:multiLevelType w:val="hybridMultilevel"/>
    <w:tmpl w:val="FA44A8A2"/>
    <w:lvl w:ilvl="0" w:tplc="F80EBB68">
      <w:start w:val="1"/>
      <w:numFmt w:val="decimal"/>
      <w:lvlText w:val="%1."/>
      <w:lvlJc w:val="left"/>
      <w:pPr>
        <w:ind w:left="1114" w:hanging="405"/>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 w15:restartNumberingAfterBreak="0">
    <w:nsid w:val="22F372F8"/>
    <w:multiLevelType w:val="hybridMultilevel"/>
    <w:tmpl w:val="C3E6EFD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25F5650B"/>
    <w:multiLevelType w:val="hybridMultilevel"/>
    <w:tmpl w:val="19BE08E8"/>
    <w:lvl w:ilvl="0" w:tplc="FFFFFFFF">
      <w:start w:val="1"/>
      <w:numFmt w:val="bullet"/>
      <w:pStyle w:val="a"/>
      <w:lvlText w:val=""/>
      <w:lvlJc w:val="left"/>
      <w:pPr>
        <w:tabs>
          <w:tab w:val="num" w:pos="2149"/>
        </w:tabs>
        <w:ind w:left="2149"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88B0FB5"/>
    <w:multiLevelType w:val="hybridMultilevel"/>
    <w:tmpl w:val="96D4EC2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92B054C"/>
    <w:multiLevelType w:val="hybridMultilevel"/>
    <w:tmpl w:val="CEBA6058"/>
    <w:lvl w:ilvl="0" w:tplc="57AE2F22">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47776FD"/>
    <w:multiLevelType w:val="multilevel"/>
    <w:tmpl w:val="2EAE56F6"/>
    <w:lvl w:ilvl="0">
      <w:start w:val="1"/>
      <w:numFmt w:val="decimal"/>
      <w:lvlText w:val="%1."/>
      <w:lvlJc w:val="left"/>
      <w:pPr>
        <w:ind w:left="1069" w:hanging="360"/>
      </w:pPr>
      <w:rPr>
        <w:rFonts w:hint="default"/>
      </w:rPr>
    </w:lvl>
    <w:lvl w:ilvl="1">
      <w:start w:val="8"/>
      <w:numFmt w:val="decimal"/>
      <w:isLgl/>
      <w:lvlText w:val="%1.%2."/>
      <w:lvlJc w:val="left"/>
      <w:pPr>
        <w:ind w:left="1309" w:hanging="600"/>
      </w:pPr>
      <w:rPr>
        <w:rFonts w:hint="default"/>
      </w:rPr>
    </w:lvl>
    <w:lvl w:ilvl="2">
      <w:start w:val="2"/>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15:restartNumberingAfterBreak="0">
    <w:nsid w:val="34932218"/>
    <w:multiLevelType w:val="hybridMultilevel"/>
    <w:tmpl w:val="72A6A2C4"/>
    <w:lvl w:ilvl="0" w:tplc="992E16B2">
      <w:start w:val="1"/>
      <w:numFmt w:val="bullet"/>
      <w:lvlText w:val="−"/>
      <w:lvlJc w:val="left"/>
      <w:pPr>
        <w:ind w:left="720" w:hanging="360"/>
      </w:pPr>
      <w:rPr>
        <w:rFonts w:ascii="Times New Roman" w:hAnsi="Times New Roman" w:cs="Times New Roman" w:hint="default"/>
        <w:color w:val="auto"/>
      </w:rPr>
    </w:lvl>
    <w:lvl w:ilvl="1" w:tplc="E7CC356C" w:tentative="1">
      <w:start w:val="1"/>
      <w:numFmt w:val="bullet"/>
      <w:lvlText w:val="o"/>
      <w:lvlJc w:val="left"/>
      <w:pPr>
        <w:ind w:left="1440" w:hanging="360"/>
      </w:pPr>
      <w:rPr>
        <w:rFonts w:ascii="Courier New" w:hAnsi="Courier New" w:cs="Courier New" w:hint="default"/>
      </w:rPr>
    </w:lvl>
    <w:lvl w:ilvl="2" w:tplc="BC6ADDA4" w:tentative="1">
      <w:start w:val="1"/>
      <w:numFmt w:val="bullet"/>
      <w:lvlText w:val=""/>
      <w:lvlJc w:val="left"/>
      <w:pPr>
        <w:ind w:left="2160" w:hanging="360"/>
      </w:pPr>
      <w:rPr>
        <w:rFonts w:ascii="Wingdings" w:hAnsi="Wingdings" w:hint="default"/>
      </w:rPr>
    </w:lvl>
    <w:lvl w:ilvl="3" w:tplc="9732C028" w:tentative="1">
      <w:start w:val="1"/>
      <w:numFmt w:val="bullet"/>
      <w:lvlText w:val=""/>
      <w:lvlJc w:val="left"/>
      <w:pPr>
        <w:ind w:left="2880" w:hanging="360"/>
      </w:pPr>
      <w:rPr>
        <w:rFonts w:ascii="Symbol" w:hAnsi="Symbol" w:hint="default"/>
      </w:rPr>
    </w:lvl>
    <w:lvl w:ilvl="4" w:tplc="6264FB9C" w:tentative="1">
      <w:start w:val="1"/>
      <w:numFmt w:val="bullet"/>
      <w:lvlText w:val="o"/>
      <w:lvlJc w:val="left"/>
      <w:pPr>
        <w:ind w:left="3600" w:hanging="360"/>
      </w:pPr>
      <w:rPr>
        <w:rFonts w:ascii="Courier New" w:hAnsi="Courier New" w:cs="Courier New" w:hint="default"/>
      </w:rPr>
    </w:lvl>
    <w:lvl w:ilvl="5" w:tplc="3294AAFA" w:tentative="1">
      <w:start w:val="1"/>
      <w:numFmt w:val="bullet"/>
      <w:lvlText w:val=""/>
      <w:lvlJc w:val="left"/>
      <w:pPr>
        <w:ind w:left="4320" w:hanging="360"/>
      </w:pPr>
      <w:rPr>
        <w:rFonts w:ascii="Wingdings" w:hAnsi="Wingdings" w:hint="default"/>
      </w:rPr>
    </w:lvl>
    <w:lvl w:ilvl="6" w:tplc="C6E4C7C8" w:tentative="1">
      <w:start w:val="1"/>
      <w:numFmt w:val="bullet"/>
      <w:lvlText w:val=""/>
      <w:lvlJc w:val="left"/>
      <w:pPr>
        <w:ind w:left="5040" w:hanging="360"/>
      </w:pPr>
      <w:rPr>
        <w:rFonts w:ascii="Symbol" w:hAnsi="Symbol" w:hint="default"/>
      </w:rPr>
    </w:lvl>
    <w:lvl w:ilvl="7" w:tplc="B80A03E4" w:tentative="1">
      <w:start w:val="1"/>
      <w:numFmt w:val="bullet"/>
      <w:lvlText w:val="o"/>
      <w:lvlJc w:val="left"/>
      <w:pPr>
        <w:ind w:left="5760" w:hanging="360"/>
      </w:pPr>
      <w:rPr>
        <w:rFonts w:ascii="Courier New" w:hAnsi="Courier New" w:cs="Courier New" w:hint="default"/>
      </w:rPr>
    </w:lvl>
    <w:lvl w:ilvl="8" w:tplc="AD423CBA" w:tentative="1">
      <w:start w:val="1"/>
      <w:numFmt w:val="bullet"/>
      <w:lvlText w:val=""/>
      <w:lvlJc w:val="left"/>
      <w:pPr>
        <w:ind w:left="6480" w:hanging="360"/>
      </w:pPr>
      <w:rPr>
        <w:rFonts w:ascii="Wingdings" w:hAnsi="Wingdings" w:hint="default"/>
      </w:rPr>
    </w:lvl>
  </w:abstractNum>
  <w:abstractNum w:abstractNumId="9" w15:restartNumberingAfterBreak="0">
    <w:nsid w:val="37AF64DB"/>
    <w:multiLevelType w:val="hybridMultilevel"/>
    <w:tmpl w:val="C83C43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8345307"/>
    <w:multiLevelType w:val="multilevel"/>
    <w:tmpl w:val="738AD8E8"/>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3C4720C5"/>
    <w:multiLevelType w:val="hybridMultilevel"/>
    <w:tmpl w:val="A38487E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03E1560"/>
    <w:multiLevelType w:val="hybridMultilevel"/>
    <w:tmpl w:val="51AEF6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95E5000"/>
    <w:multiLevelType w:val="hybridMultilevel"/>
    <w:tmpl w:val="258CE454"/>
    <w:lvl w:ilvl="0" w:tplc="CAB289D0">
      <w:start w:val="1"/>
      <w:numFmt w:val="decimal"/>
      <w:lvlText w:val="%1)"/>
      <w:lvlJc w:val="left"/>
      <w:pPr>
        <w:ind w:left="517" w:hanging="375"/>
      </w:pPr>
      <w:rPr>
        <w:rFonts w:hint="default"/>
      </w:rPr>
    </w:lvl>
    <w:lvl w:ilvl="1" w:tplc="6CFC9A16" w:tentative="1">
      <w:start w:val="1"/>
      <w:numFmt w:val="lowerLetter"/>
      <w:lvlText w:val="%2."/>
      <w:lvlJc w:val="left"/>
      <w:pPr>
        <w:ind w:left="1222" w:hanging="360"/>
      </w:pPr>
    </w:lvl>
    <w:lvl w:ilvl="2" w:tplc="E0FEFE00" w:tentative="1">
      <w:start w:val="1"/>
      <w:numFmt w:val="lowerRoman"/>
      <w:lvlText w:val="%3."/>
      <w:lvlJc w:val="right"/>
      <w:pPr>
        <w:ind w:left="1942" w:hanging="180"/>
      </w:pPr>
    </w:lvl>
    <w:lvl w:ilvl="3" w:tplc="EEA01186" w:tentative="1">
      <w:start w:val="1"/>
      <w:numFmt w:val="decimal"/>
      <w:lvlText w:val="%4."/>
      <w:lvlJc w:val="left"/>
      <w:pPr>
        <w:ind w:left="2662" w:hanging="360"/>
      </w:pPr>
    </w:lvl>
    <w:lvl w:ilvl="4" w:tplc="B7C451D2" w:tentative="1">
      <w:start w:val="1"/>
      <w:numFmt w:val="lowerLetter"/>
      <w:lvlText w:val="%5."/>
      <w:lvlJc w:val="left"/>
      <w:pPr>
        <w:ind w:left="3382" w:hanging="360"/>
      </w:pPr>
    </w:lvl>
    <w:lvl w:ilvl="5" w:tplc="7A50CAA6" w:tentative="1">
      <w:start w:val="1"/>
      <w:numFmt w:val="lowerRoman"/>
      <w:lvlText w:val="%6."/>
      <w:lvlJc w:val="right"/>
      <w:pPr>
        <w:ind w:left="4102" w:hanging="180"/>
      </w:pPr>
    </w:lvl>
    <w:lvl w:ilvl="6" w:tplc="C1CAFEDE" w:tentative="1">
      <w:start w:val="1"/>
      <w:numFmt w:val="decimal"/>
      <w:lvlText w:val="%7."/>
      <w:lvlJc w:val="left"/>
      <w:pPr>
        <w:ind w:left="4822" w:hanging="360"/>
      </w:pPr>
    </w:lvl>
    <w:lvl w:ilvl="7" w:tplc="368E6232" w:tentative="1">
      <w:start w:val="1"/>
      <w:numFmt w:val="lowerLetter"/>
      <w:lvlText w:val="%8."/>
      <w:lvlJc w:val="left"/>
      <w:pPr>
        <w:ind w:left="5542" w:hanging="360"/>
      </w:pPr>
    </w:lvl>
    <w:lvl w:ilvl="8" w:tplc="9A7C3354" w:tentative="1">
      <w:start w:val="1"/>
      <w:numFmt w:val="lowerRoman"/>
      <w:lvlText w:val="%9."/>
      <w:lvlJc w:val="right"/>
      <w:pPr>
        <w:ind w:left="6262" w:hanging="180"/>
      </w:pPr>
    </w:lvl>
  </w:abstractNum>
  <w:num w:numId="1">
    <w:abstractNumId w:val="0"/>
  </w:num>
  <w:num w:numId="2">
    <w:abstractNumId w:val="13"/>
  </w:num>
  <w:num w:numId="3">
    <w:abstractNumId w:val="8"/>
  </w:num>
  <w:num w:numId="4">
    <w:abstractNumId w:val="1"/>
  </w:num>
  <w:num w:numId="5">
    <w:abstractNumId w:val="10"/>
  </w:num>
  <w:num w:numId="6">
    <w:abstractNumId w:val="4"/>
  </w:num>
  <w:num w:numId="7">
    <w:abstractNumId w:val="5"/>
  </w:num>
  <w:num w:numId="8">
    <w:abstractNumId w:val="6"/>
  </w:num>
  <w:num w:numId="9">
    <w:abstractNumId w:val="11"/>
  </w:num>
  <w:num w:numId="10">
    <w:abstractNumId w:val="3"/>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9"/>
  </w:num>
  <w:num w:numId="16">
    <w:abstractNumId w:val="10"/>
  </w:num>
  <w:num w:numId="17">
    <w:abstractNumId w:val="7"/>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684"/>
    <w:rsid w:val="00005427"/>
    <w:rsid w:val="00006382"/>
    <w:rsid w:val="000063E5"/>
    <w:rsid w:val="00007579"/>
    <w:rsid w:val="000433AE"/>
    <w:rsid w:val="0005481F"/>
    <w:rsid w:val="00071F31"/>
    <w:rsid w:val="000759CC"/>
    <w:rsid w:val="000867A9"/>
    <w:rsid w:val="00093135"/>
    <w:rsid w:val="0009381A"/>
    <w:rsid w:val="00095783"/>
    <w:rsid w:val="000A638D"/>
    <w:rsid w:val="000C2DAB"/>
    <w:rsid w:val="000D4A04"/>
    <w:rsid w:val="000D5283"/>
    <w:rsid w:val="000E4FD1"/>
    <w:rsid w:val="000E7447"/>
    <w:rsid w:val="000F20A5"/>
    <w:rsid w:val="000F34E9"/>
    <w:rsid w:val="0011120C"/>
    <w:rsid w:val="00115BEE"/>
    <w:rsid w:val="00123266"/>
    <w:rsid w:val="00130442"/>
    <w:rsid w:val="00146CAA"/>
    <w:rsid w:val="00153A44"/>
    <w:rsid w:val="001919D9"/>
    <w:rsid w:val="001959D9"/>
    <w:rsid w:val="001A010E"/>
    <w:rsid w:val="001B4B23"/>
    <w:rsid w:val="001B6362"/>
    <w:rsid w:val="001C3684"/>
    <w:rsid w:val="001C5927"/>
    <w:rsid w:val="001D3514"/>
    <w:rsid w:val="001D4731"/>
    <w:rsid w:val="001D480E"/>
    <w:rsid w:val="001D7A18"/>
    <w:rsid w:val="001F301C"/>
    <w:rsid w:val="001F627E"/>
    <w:rsid w:val="00206C12"/>
    <w:rsid w:val="00222134"/>
    <w:rsid w:val="002309B3"/>
    <w:rsid w:val="0026717F"/>
    <w:rsid w:val="00276130"/>
    <w:rsid w:val="0028088C"/>
    <w:rsid w:val="0028222B"/>
    <w:rsid w:val="002836AA"/>
    <w:rsid w:val="00283BEE"/>
    <w:rsid w:val="002A0456"/>
    <w:rsid w:val="002A122B"/>
    <w:rsid w:val="002C50EE"/>
    <w:rsid w:val="002D1056"/>
    <w:rsid w:val="002F10BC"/>
    <w:rsid w:val="002F604C"/>
    <w:rsid w:val="00300AAE"/>
    <w:rsid w:val="00301136"/>
    <w:rsid w:val="00310D40"/>
    <w:rsid w:val="00330F8A"/>
    <w:rsid w:val="0033767E"/>
    <w:rsid w:val="00340C29"/>
    <w:rsid w:val="00342695"/>
    <w:rsid w:val="00343D01"/>
    <w:rsid w:val="00356CC0"/>
    <w:rsid w:val="00360181"/>
    <w:rsid w:val="003676BA"/>
    <w:rsid w:val="00374188"/>
    <w:rsid w:val="003764B0"/>
    <w:rsid w:val="00380EA4"/>
    <w:rsid w:val="00387DDB"/>
    <w:rsid w:val="0039056A"/>
    <w:rsid w:val="003A0164"/>
    <w:rsid w:val="003A1A36"/>
    <w:rsid w:val="003A5CED"/>
    <w:rsid w:val="003A7E4F"/>
    <w:rsid w:val="003B11E4"/>
    <w:rsid w:val="003B22CE"/>
    <w:rsid w:val="003B2E2B"/>
    <w:rsid w:val="003B3880"/>
    <w:rsid w:val="003B7CC2"/>
    <w:rsid w:val="003C07AD"/>
    <w:rsid w:val="003C4879"/>
    <w:rsid w:val="003D5C62"/>
    <w:rsid w:val="00404122"/>
    <w:rsid w:val="00407261"/>
    <w:rsid w:val="00422C3B"/>
    <w:rsid w:val="00427495"/>
    <w:rsid w:val="00435497"/>
    <w:rsid w:val="004379AF"/>
    <w:rsid w:val="00450808"/>
    <w:rsid w:val="00462F9C"/>
    <w:rsid w:val="0047012A"/>
    <w:rsid w:val="00487306"/>
    <w:rsid w:val="004875E2"/>
    <w:rsid w:val="00493A99"/>
    <w:rsid w:val="0049526D"/>
    <w:rsid w:val="004A4096"/>
    <w:rsid w:val="004B7924"/>
    <w:rsid w:val="004C18EE"/>
    <w:rsid w:val="004E5757"/>
    <w:rsid w:val="004F46A1"/>
    <w:rsid w:val="004F4D18"/>
    <w:rsid w:val="005056F5"/>
    <w:rsid w:val="0051032F"/>
    <w:rsid w:val="00527257"/>
    <w:rsid w:val="00532599"/>
    <w:rsid w:val="00536953"/>
    <w:rsid w:val="0055577B"/>
    <w:rsid w:val="0056520E"/>
    <w:rsid w:val="00570F87"/>
    <w:rsid w:val="00571436"/>
    <w:rsid w:val="005743C1"/>
    <w:rsid w:val="0058016F"/>
    <w:rsid w:val="00582A12"/>
    <w:rsid w:val="00583961"/>
    <w:rsid w:val="00596C4C"/>
    <w:rsid w:val="00597681"/>
    <w:rsid w:val="005A40CA"/>
    <w:rsid w:val="005B0C14"/>
    <w:rsid w:val="005B7F17"/>
    <w:rsid w:val="005C33CD"/>
    <w:rsid w:val="005D0383"/>
    <w:rsid w:val="005D7660"/>
    <w:rsid w:val="005E370C"/>
    <w:rsid w:val="006000D1"/>
    <w:rsid w:val="00600CA5"/>
    <w:rsid w:val="0060762E"/>
    <w:rsid w:val="00610EFA"/>
    <w:rsid w:val="006436B8"/>
    <w:rsid w:val="006525CB"/>
    <w:rsid w:val="006569F3"/>
    <w:rsid w:val="00673A7C"/>
    <w:rsid w:val="00684277"/>
    <w:rsid w:val="00684B36"/>
    <w:rsid w:val="006860DC"/>
    <w:rsid w:val="00692D95"/>
    <w:rsid w:val="006B2FA0"/>
    <w:rsid w:val="006B321D"/>
    <w:rsid w:val="006C1F4B"/>
    <w:rsid w:val="006C275B"/>
    <w:rsid w:val="006D4AC4"/>
    <w:rsid w:val="006E1C9D"/>
    <w:rsid w:val="006E6987"/>
    <w:rsid w:val="00702499"/>
    <w:rsid w:val="00705CC8"/>
    <w:rsid w:val="007120E4"/>
    <w:rsid w:val="00724D52"/>
    <w:rsid w:val="007254C7"/>
    <w:rsid w:val="0072553D"/>
    <w:rsid w:val="007408D9"/>
    <w:rsid w:val="007434DB"/>
    <w:rsid w:val="007462EE"/>
    <w:rsid w:val="00773293"/>
    <w:rsid w:val="007749C6"/>
    <w:rsid w:val="0078264E"/>
    <w:rsid w:val="00791EAB"/>
    <w:rsid w:val="007937B9"/>
    <w:rsid w:val="00796A32"/>
    <w:rsid w:val="00797432"/>
    <w:rsid w:val="007A13B2"/>
    <w:rsid w:val="007A1AF3"/>
    <w:rsid w:val="007A7AC5"/>
    <w:rsid w:val="007E5812"/>
    <w:rsid w:val="007F4061"/>
    <w:rsid w:val="007F6BCF"/>
    <w:rsid w:val="008110EC"/>
    <w:rsid w:val="00832E26"/>
    <w:rsid w:val="0084235C"/>
    <w:rsid w:val="00875E6C"/>
    <w:rsid w:val="00876EFE"/>
    <w:rsid w:val="00877908"/>
    <w:rsid w:val="00885C27"/>
    <w:rsid w:val="0089105B"/>
    <w:rsid w:val="0089329D"/>
    <w:rsid w:val="008A57A9"/>
    <w:rsid w:val="008A6F8B"/>
    <w:rsid w:val="008C00B3"/>
    <w:rsid w:val="008C23EF"/>
    <w:rsid w:val="008C44B0"/>
    <w:rsid w:val="008C7079"/>
    <w:rsid w:val="008D54AC"/>
    <w:rsid w:val="008E08C4"/>
    <w:rsid w:val="008E7235"/>
    <w:rsid w:val="00904CB9"/>
    <w:rsid w:val="00906FCD"/>
    <w:rsid w:val="00907388"/>
    <w:rsid w:val="0092431E"/>
    <w:rsid w:val="00930426"/>
    <w:rsid w:val="009347C6"/>
    <w:rsid w:val="0094030E"/>
    <w:rsid w:val="00944531"/>
    <w:rsid w:val="00953001"/>
    <w:rsid w:val="009665DC"/>
    <w:rsid w:val="00980124"/>
    <w:rsid w:val="00984923"/>
    <w:rsid w:val="00986202"/>
    <w:rsid w:val="009A058A"/>
    <w:rsid w:val="009A6872"/>
    <w:rsid w:val="009B4064"/>
    <w:rsid w:val="009C286B"/>
    <w:rsid w:val="009D03A8"/>
    <w:rsid w:val="009F20FC"/>
    <w:rsid w:val="009F344C"/>
    <w:rsid w:val="00A02614"/>
    <w:rsid w:val="00A065D9"/>
    <w:rsid w:val="00A115BE"/>
    <w:rsid w:val="00A278D9"/>
    <w:rsid w:val="00A4200F"/>
    <w:rsid w:val="00A42860"/>
    <w:rsid w:val="00A53F64"/>
    <w:rsid w:val="00A71E69"/>
    <w:rsid w:val="00A74682"/>
    <w:rsid w:val="00A77F6F"/>
    <w:rsid w:val="00A97BDF"/>
    <w:rsid w:val="00AA152C"/>
    <w:rsid w:val="00AB0B43"/>
    <w:rsid w:val="00AB40E4"/>
    <w:rsid w:val="00AC1FCC"/>
    <w:rsid w:val="00AC2942"/>
    <w:rsid w:val="00AD2572"/>
    <w:rsid w:val="00AD5BDF"/>
    <w:rsid w:val="00B00303"/>
    <w:rsid w:val="00B032F3"/>
    <w:rsid w:val="00B06D6D"/>
    <w:rsid w:val="00B07AE9"/>
    <w:rsid w:val="00B14845"/>
    <w:rsid w:val="00B154F1"/>
    <w:rsid w:val="00B31A9A"/>
    <w:rsid w:val="00B34714"/>
    <w:rsid w:val="00B44856"/>
    <w:rsid w:val="00B47F61"/>
    <w:rsid w:val="00B5136B"/>
    <w:rsid w:val="00B54231"/>
    <w:rsid w:val="00B55803"/>
    <w:rsid w:val="00B67F6C"/>
    <w:rsid w:val="00B74571"/>
    <w:rsid w:val="00B77A62"/>
    <w:rsid w:val="00B85613"/>
    <w:rsid w:val="00B859D1"/>
    <w:rsid w:val="00B863AF"/>
    <w:rsid w:val="00B865C6"/>
    <w:rsid w:val="00B9766D"/>
    <w:rsid w:val="00B97735"/>
    <w:rsid w:val="00BB3AC0"/>
    <w:rsid w:val="00BB5FE0"/>
    <w:rsid w:val="00BC45F6"/>
    <w:rsid w:val="00BD11D5"/>
    <w:rsid w:val="00BD5CBC"/>
    <w:rsid w:val="00BE2AC3"/>
    <w:rsid w:val="00BE64FD"/>
    <w:rsid w:val="00C042A7"/>
    <w:rsid w:val="00C0480C"/>
    <w:rsid w:val="00C048F9"/>
    <w:rsid w:val="00C24A85"/>
    <w:rsid w:val="00C26264"/>
    <w:rsid w:val="00C3176C"/>
    <w:rsid w:val="00C32BF8"/>
    <w:rsid w:val="00C35DB2"/>
    <w:rsid w:val="00C37A8D"/>
    <w:rsid w:val="00C50817"/>
    <w:rsid w:val="00C6215E"/>
    <w:rsid w:val="00C65391"/>
    <w:rsid w:val="00C65F4D"/>
    <w:rsid w:val="00C77073"/>
    <w:rsid w:val="00C81036"/>
    <w:rsid w:val="00C825D3"/>
    <w:rsid w:val="00C833D3"/>
    <w:rsid w:val="00C84E76"/>
    <w:rsid w:val="00C85165"/>
    <w:rsid w:val="00C92038"/>
    <w:rsid w:val="00CA217A"/>
    <w:rsid w:val="00CA4328"/>
    <w:rsid w:val="00CC3CED"/>
    <w:rsid w:val="00CD4983"/>
    <w:rsid w:val="00CE4DBE"/>
    <w:rsid w:val="00CE7B9B"/>
    <w:rsid w:val="00CF010A"/>
    <w:rsid w:val="00CF3D77"/>
    <w:rsid w:val="00CF7B8E"/>
    <w:rsid w:val="00D009AE"/>
    <w:rsid w:val="00D014C6"/>
    <w:rsid w:val="00D02945"/>
    <w:rsid w:val="00D05989"/>
    <w:rsid w:val="00D12F77"/>
    <w:rsid w:val="00D14A17"/>
    <w:rsid w:val="00D15118"/>
    <w:rsid w:val="00D20BE9"/>
    <w:rsid w:val="00D24664"/>
    <w:rsid w:val="00D341B3"/>
    <w:rsid w:val="00D4196F"/>
    <w:rsid w:val="00D5080B"/>
    <w:rsid w:val="00D874F5"/>
    <w:rsid w:val="00D950CF"/>
    <w:rsid w:val="00D957B1"/>
    <w:rsid w:val="00D96730"/>
    <w:rsid w:val="00DA403E"/>
    <w:rsid w:val="00DB604D"/>
    <w:rsid w:val="00DC1195"/>
    <w:rsid w:val="00DD5BDC"/>
    <w:rsid w:val="00DF07E3"/>
    <w:rsid w:val="00E13ACB"/>
    <w:rsid w:val="00E14CFE"/>
    <w:rsid w:val="00E217E6"/>
    <w:rsid w:val="00E22AE4"/>
    <w:rsid w:val="00E2755F"/>
    <w:rsid w:val="00E30C78"/>
    <w:rsid w:val="00E44A80"/>
    <w:rsid w:val="00E51365"/>
    <w:rsid w:val="00E55343"/>
    <w:rsid w:val="00E56480"/>
    <w:rsid w:val="00E60C72"/>
    <w:rsid w:val="00E742C6"/>
    <w:rsid w:val="00E82790"/>
    <w:rsid w:val="00E94525"/>
    <w:rsid w:val="00EB0BED"/>
    <w:rsid w:val="00EE1E38"/>
    <w:rsid w:val="00EE5017"/>
    <w:rsid w:val="00EF23F3"/>
    <w:rsid w:val="00EF2E55"/>
    <w:rsid w:val="00EF37E8"/>
    <w:rsid w:val="00EF7199"/>
    <w:rsid w:val="00F16663"/>
    <w:rsid w:val="00F36CD2"/>
    <w:rsid w:val="00F3748B"/>
    <w:rsid w:val="00F4310F"/>
    <w:rsid w:val="00F43A49"/>
    <w:rsid w:val="00F4519E"/>
    <w:rsid w:val="00F56CC2"/>
    <w:rsid w:val="00F60D23"/>
    <w:rsid w:val="00FB442D"/>
    <w:rsid w:val="00FC5F70"/>
    <w:rsid w:val="00FF00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1B10C887-3AD0-4ADF-8BBA-B111AFDB8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C3684"/>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autoRedefine/>
    <w:qFormat/>
    <w:rsid w:val="00D24664"/>
    <w:pPr>
      <w:keepNext/>
      <w:keepLines/>
      <w:widowControl w:val="0"/>
      <w:ind w:left="426" w:firstLine="283"/>
      <w:jc w:val="center"/>
      <w:outlineLvl w:val="0"/>
    </w:pPr>
    <w:rPr>
      <w:rFonts w:eastAsiaTheme="majorEastAsia"/>
      <w:b/>
      <w:bCs/>
    </w:rPr>
  </w:style>
  <w:style w:type="paragraph" w:styleId="2">
    <w:name w:val="heading 2"/>
    <w:basedOn w:val="a0"/>
    <w:link w:val="20"/>
    <w:uiPriority w:val="9"/>
    <w:qFormat/>
    <w:rsid w:val="00B54231"/>
    <w:pPr>
      <w:spacing w:before="100" w:beforeAutospacing="1" w:after="150"/>
      <w:outlineLvl w:val="1"/>
    </w:pPr>
    <w:rPr>
      <w:rFonts w:ascii="Droid Sans" w:hAnsi="Droid Sans"/>
      <w:b/>
      <w:bCs/>
      <w:sz w:val="42"/>
      <w:szCs w:val="42"/>
    </w:rPr>
  </w:style>
  <w:style w:type="paragraph" w:styleId="3">
    <w:name w:val="heading 3"/>
    <w:basedOn w:val="a0"/>
    <w:link w:val="30"/>
    <w:uiPriority w:val="9"/>
    <w:qFormat/>
    <w:rsid w:val="00B54231"/>
    <w:pPr>
      <w:spacing w:before="100" w:beforeAutospacing="1" w:after="150"/>
      <w:outlineLvl w:val="2"/>
    </w:pPr>
    <w:rPr>
      <w:rFonts w:ascii="Droid Sans" w:hAnsi="Droid Sans"/>
      <w:b/>
      <w:bCs/>
      <w:sz w:val="36"/>
      <w:szCs w:val="36"/>
    </w:rPr>
  </w:style>
  <w:style w:type="paragraph" w:styleId="4">
    <w:name w:val="heading 4"/>
    <w:basedOn w:val="a0"/>
    <w:link w:val="40"/>
    <w:autoRedefine/>
    <w:uiPriority w:val="9"/>
    <w:qFormat/>
    <w:rsid w:val="009347C6"/>
    <w:pPr>
      <w:spacing w:before="100" w:beforeAutospacing="1" w:after="150"/>
      <w:ind w:right="-285" w:firstLine="567"/>
      <w:outlineLvl w:val="3"/>
    </w:pPr>
    <w:rPr>
      <w:bCs/>
      <w:szCs w:val="30"/>
    </w:rPr>
  </w:style>
  <w:style w:type="paragraph" w:styleId="5">
    <w:name w:val="heading 5"/>
    <w:basedOn w:val="a0"/>
    <w:next w:val="a0"/>
    <w:link w:val="50"/>
    <w:uiPriority w:val="9"/>
    <w:semiHidden/>
    <w:unhideWhenUsed/>
    <w:qFormat/>
    <w:rsid w:val="00B54231"/>
    <w:pPr>
      <w:keepNext/>
      <w:keepLines/>
      <w:widowControl w:val="0"/>
      <w:spacing w:before="200"/>
      <w:outlineLvl w:val="4"/>
    </w:pPr>
    <w:rPr>
      <w:rFonts w:asciiTheme="majorHAnsi" w:eastAsiaTheme="majorEastAsia" w:hAnsiTheme="majorHAnsi" w:cstheme="majorBidi"/>
      <w:color w:val="243F60" w:themeColor="accent1" w:themeShade="7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rsid w:val="001C3684"/>
    <w:rPr>
      <w:rFonts w:cs="Times New Roman"/>
      <w:color w:val="000000"/>
      <w:u w:val="none"/>
      <w:effect w:val="none"/>
    </w:rPr>
  </w:style>
  <w:style w:type="paragraph" w:styleId="a5">
    <w:name w:val="List Paragraph"/>
    <w:basedOn w:val="a0"/>
    <w:uiPriority w:val="34"/>
    <w:qFormat/>
    <w:rsid w:val="001C3684"/>
    <w:pPr>
      <w:ind w:left="720"/>
      <w:contextualSpacing/>
    </w:pPr>
  </w:style>
  <w:style w:type="paragraph" w:styleId="21">
    <w:name w:val="Body Text Indent 2"/>
    <w:basedOn w:val="a0"/>
    <w:link w:val="22"/>
    <w:rsid w:val="00B67F6C"/>
    <w:pPr>
      <w:tabs>
        <w:tab w:val="left" w:pos="0"/>
      </w:tabs>
      <w:ind w:firstLine="567"/>
      <w:jc w:val="both"/>
    </w:pPr>
    <w:rPr>
      <w:rFonts w:cs="Arial"/>
      <w:noProof/>
      <w:sz w:val="18"/>
      <w:szCs w:val="20"/>
    </w:rPr>
  </w:style>
  <w:style w:type="character" w:customStyle="1" w:styleId="22">
    <w:name w:val="Основной текст с отступом 2 Знак"/>
    <w:basedOn w:val="a1"/>
    <w:link w:val="21"/>
    <w:rsid w:val="00B67F6C"/>
    <w:rPr>
      <w:rFonts w:ascii="Times New Roman" w:eastAsia="Times New Roman" w:hAnsi="Times New Roman" w:cs="Arial"/>
      <w:noProof/>
      <w:sz w:val="18"/>
      <w:szCs w:val="20"/>
      <w:lang w:eastAsia="ru-RU"/>
    </w:rPr>
  </w:style>
  <w:style w:type="character" w:customStyle="1" w:styleId="10">
    <w:name w:val="Заголовок 1 Знак"/>
    <w:basedOn w:val="a1"/>
    <w:link w:val="1"/>
    <w:rsid w:val="00D24664"/>
    <w:rPr>
      <w:rFonts w:ascii="Times New Roman" w:eastAsiaTheme="majorEastAsia" w:hAnsi="Times New Roman" w:cs="Times New Roman"/>
      <w:b/>
      <w:bCs/>
      <w:sz w:val="24"/>
      <w:szCs w:val="24"/>
      <w:lang w:eastAsia="ru-RU"/>
    </w:rPr>
  </w:style>
  <w:style w:type="character" w:customStyle="1" w:styleId="20">
    <w:name w:val="Заголовок 2 Знак"/>
    <w:basedOn w:val="a1"/>
    <w:link w:val="2"/>
    <w:uiPriority w:val="9"/>
    <w:rsid w:val="00B54231"/>
    <w:rPr>
      <w:rFonts w:ascii="Droid Sans" w:eastAsia="Times New Roman" w:hAnsi="Droid Sans" w:cs="Times New Roman"/>
      <w:b/>
      <w:bCs/>
      <w:sz w:val="42"/>
      <w:szCs w:val="42"/>
      <w:lang w:eastAsia="ru-RU"/>
    </w:rPr>
  </w:style>
  <w:style w:type="character" w:customStyle="1" w:styleId="30">
    <w:name w:val="Заголовок 3 Знак"/>
    <w:basedOn w:val="a1"/>
    <w:link w:val="3"/>
    <w:uiPriority w:val="9"/>
    <w:rsid w:val="00B54231"/>
    <w:rPr>
      <w:rFonts w:ascii="Droid Sans" w:eastAsia="Times New Roman" w:hAnsi="Droid Sans" w:cs="Times New Roman"/>
      <w:b/>
      <w:bCs/>
      <w:sz w:val="36"/>
      <w:szCs w:val="36"/>
      <w:lang w:eastAsia="ru-RU"/>
    </w:rPr>
  </w:style>
  <w:style w:type="character" w:customStyle="1" w:styleId="40">
    <w:name w:val="Заголовок 4 Знак"/>
    <w:basedOn w:val="a1"/>
    <w:link w:val="4"/>
    <w:uiPriority w:val="9"/>
    <w:rsid w:val="009347C6"/>
    <w:rPr>
      <w:rFonts w:ascii="Times New Roman" w:eastAsia="Times New Roman" w:hAnsi="Times New Roman" w:cs="Times New Roman"/>
      <w:bCs/>
      <w:sz w:val="24"/>
      <w:szCs w:val="30"/>
      <w:lang w:eastAsia="ru-RU"/>
    </w:rPr>
  </w:style>
  <w:style w:type="character" w:customStyle="1" w:styleId="50">
    <w:name w:val="Заголовок 5 Знак"/>
    <w:basedOn w:val="a1"/>
    <w:link w:val="5"/>
    <w:uiPriority w:val="9"/>
    <w:semiHidden/>
    <w:rsid w:val="00B54231"/>
    <w:rPr>
      <w:rFonts w:asciiTheme="majorHAnsi" w:eastAsiaTheme="majorEastAsia" w:hAnsiTheme="majorHAnsi" w:cstheme="majorBidi"/>
      <w:color w:val="243F60" w:themeColor="accent1" w:themeShade="7F"/>
      <w:sz w:val="20"/>
      <w:szCs w:val="20"/>
      <w:lang w:eastAsia="ru-RU"/>
    </w:rPr>
  </w:style>
  <w:style w:type="character" w:customStyle="1" w:styleId="detailedfull">
    <w:name w:val="detailed_full"/>
    <w:basedOn w:val="a1"/>
    <w:rsid w:val="00B54231"/>
    <w:rPr>
      <w:rFonts w:ascii="Tahoma" w:hAnsi="Tahoma" w:cs="Tahoma" w:hint="default"/>
      <w:color w:val="333333"/>
      <w:sz w:val="20"/>
      <w:szCs w:val="20"/>
    </w:rPr>
  </w:style>
  <w:style w:type="character" w:customStyle="1" w:styleId="detailedtags">
    <w:name w:val="detailed_tags"/>
    <w:basedOn w:val="a1"/>
    <w:rsid w:val="00B54231"/>
    <w:rPr>
      <w:rFonts w:ascii="Tahoma" w:hAnsi="Tahoma" w:cs="Tahoma" w:hint="default"/>
      <w:color w:val="555557"/>
      <w:sz w:val="20"/>
      <w:szCs w:val="20"/>
    </w:rPr>
  </w:style>
  <w:style w:type="character" w:customStyle="1" w:styleId="sep7">
    <w:name w:val="sep7"/>
    <w:basedOn w:val="a1"/>
    <w:rsid w:val="00B54231"/>
    <w:rPr>
      <w:rFonts w:ascii="Tahoma" w:hAnsi="Tahoma" w:cs="Tahoma" w:hint="default"/>
      <w:color w:val="333333"/>
      <w:sz w:val="20"/>
      <w:szCs w:val="20"/>
    </w:rPr>
  </w:style>
  <w:style w:type="character" w:styleId="a6">
    <w:name w:val="Emphasis"/>
    <w:basedOn w:val="a1"/>
    <w:uiPriority w:val="20"/>
    <w:qFormat/>
    <w:rsid w:val="00B54231"/>
    <w:rPr>
      <w:i/>
      <w:iCs/>
    </w:rPr>
  </w:style>
  <w:style w:type="paragraph" w:styleId="a7">
    <w:name w:val="Balloon Text"/>
    <w:basedOn w:val="a0"/>
    <w:link w:val="a8"/>
    <w:uiPriority w:val="99"/>
    <w:semiHidden/>
    <w:unhideWhenUsed/>
    <w:rsid w:val="00B54231"/>
    <w:pPr>
      <w:widowControl w:val="0"/>
    </w:pPr>
    <w:rPr>
      <w:rFonts w:ascii="Tahoma" w:hAnsi="Tahoma" w:cs="Tahoma"/>
      <w:sz w:val="16"/>
      <w:szCs w:val="16"/>
    </w:rPr>
  </w:style>
  <w:style w:type="character" w:customStyle="1" w:styleId="a8">
    <w:name w:val="Текст выноски Знак"/>
    <w:basedOn w:val="a1"/>
    <w:link w:val="a7"/>
    <w:uiPriority w:val="99"/>
    <w:semiHidden/>
    <w:rsid w:val="00B54231"/>
    <w:rPr>
      <w:rFonts w:ascii="Tahoma" w:eastAsia="Times New Roman" w:hAnsi="Tahoma" w:cs="Tahoma"/>
      <w:sz w:val="16"/>
      <w:szCs w:val="16"/>
      <w:lang w:eastAsia="ru-RU"/>
    </w:rPr>
  </w:style>
  <w:style w:type="character" w:styleId="a9">
    <w:name w:val="Strong"/>
    <w:basedOn w:val="a1"/>
    <w:uiPriority w:val="22"/>
    <w:qFormat/>
    <w:rsid w:val="00B54231"/>
    <w:rPr>
      <w:b/>
      <w:bCs/>
    </w:rPr>
  </w:style>
  <w:style w:type="paragraph" w:styleId="aa">
    <w:name w:val="Normal (Web)"/>
    <w:basedOn w:val="a0"/>
    <w:uiPriority w:val="99"/>
    <w:unhideWhenUsed/>
    <w:rsid w:val="00B54231"/>
    <w:pPr>
      <w:widowControl w:val="0"/>
      <w:spacing w:before="100" w:beforeAutospacing="1" w:after="300"/>
    </w:pPr>
  </w:style>
  <w:style w:type="table" w:styleId="ab">
    <w:name w:val="Table Grid"/>
    <w:basedOn w:val="a2"/>
    <w:rsid w:val="00B54231"/>
    <w:pPr>
      <w:widowControl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rsid w:val="00B5423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sep">
    <w:name w:val="sep"/>
    <w:basedOn w:val="a1"/>
    <w:rsid w:val="00B54231"/>
  </w:style>
  <w:style w:type="character" w:customStyle="1" w:styleId="displaynone">
    <w:name w:val="displaynone"/>
    <w:basedOn w:val="a1"/>
    <w:rsid w:val="00B54231"/>
  </w:style>
  <w:style w:type="character" w:customStyle="1" w:styleId="pluso-counter">
    <w:name w:val="pluso-counter"/>
    <w:basedOn w:val="a1"/>
    <w:rsid w:val="00B54231"/>
  </w:style>
  <w:style w:type="character" w:customStyle="1" w:styleId="instr-count3">
    <w:name w:val="instr-count3"/>
    <w:basedOn w:val="a1"/>
    <w:rsid w:val="00B54231"/>
    <w:rPr>
      <w:color w:val="777777"/>
      <w:sz w:val="38"/>
      <w:szCs w:val="38"/>
      <w:shd w:val="clear" w:color="auto" w:fill="FFFFFF"/>
    </w:rPr>
  </w:style>
  <w:style w:type="character" w:customStyle="1" w:styleId="bol1">
    <w:name w:val="bol1"/>
    <w:basedOn w:val="a1"/>
    <w:rsid w:val="00B54231"/>
    <w:rPr>
      <w:rFonts w:ascii="Verdana" w:hAnsi="Verdana" w:hint="default"/>
      <w:b/>
      <w:bCs/>
    </w:rPr>
  </w:style>
  <w:style w:type="paragraph" w:styleId="ac">
    <w:name w:val="No Spacing"/>
    <w:link w:val="ad"/>
    <w:uiPriority w:val="1"/>
    <w:qFormat/>
    <w:rsid w:val="00B54231"/>
    <w:pPr>
      <w:spacing w:after="0" w:line="240" w:lineRule="auto"/>
    </w:pPr>
    <w:rPr>
      <w:rFonts w:ascii="Calibri" w:eastAsia="Calibri" w:hAnsi="Calibri" w:cs="Times New Roman"/>
    </w:rPr>
  </w:style>
  <w:style w:type="paragraph" w:customStyle="1" w:styleId="ConsPlusTitle">
    <w:name w:val="ConsPlusTitle"/>
    <w:rsid w:val="00FC5F70"/>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ConsNormal">
    <w:name w:val="ConsNormal"/>
    <w:rsid w:val="00FC5F70"/>
    <w:pPr>
      <w:suppressAutoHyphens/>
      <w:autoSpaceDE w:val="0"/>
      <w:spacing w:after="0" w:line="240" w:lineRule="auto"/>
      <w:ind w:right="19772" w:firstLine="720"/>
    </w:pPr>
    <w:rPr>
      <w:rFonts w:ascii="Arial" w:eastAsia="Arial" w:hAnsi="Arial" w:cs="Arial"/>
      <w:sz w:val="20"/>
      <w:szCs w:val="20"/>
      <w:lang w:eastAsia="ar-SA"/>
    </w:rPr>
  </w:style>
  <w:style w:type="paragraph" w:styleId="11">
    <w:name w:val="toc 1"/>
    <w:basedOn w:val="a0"/>
    <w:next w:val="a0"/>
    <w:uiPriority w:val="39"/>
    <w:rsid w:val="00FC5F70"/>
    <w:pPr>
      <w:suppressAutoHyphens/>
      <w:spacing w:line="100" w:lineRule="atLeast"/>
      <w:textAlignment w:val="baseline"/>
    </w:pPr>
    <w:rPr>
      <w:kern w:val="1"/>
      <w:lang w:eastAsia="ar-SA"/>
    </w:rPr>
  </w:style>
  <w:style w:type="paragraph" w:customStyle="1" w:styleId="S5">
    <w:name w:val="S_Заголовок 5"/>
    <w:basedOn w:val="a0"/>
    <w:autoRedefine/>
    <w:uiPriority w:val="99"/>
    <w:qFormat/>
    <w:rsid w:val="007F6BCF"/>
    <w:pPr>
      <w:ind w:firstLine="709"/>
      <w:jc w:val="center"/>
    </w:pPr>
    <w:rPr>
      <w:rFonts w:eastAsia="Calibri"/>
      <w:b/>
      <w:sz w:val="32"/>
      <w:szCs w:val="32"/>
    </w:rPr>
  </w:style>
  <w:style w:type="character" w:customStyle="1" w:styleId="ConsPlusNormal0">
    <w:name w:val="ConsPlusNormal Знак"/>
    <w:link w:val="ConsPlusNormal"/>
    <w:uiPriority w:val="99"/>
    <w:locked/>
    <w:rsid w:val="00FC5F70"/>
    <w:rPr>
      <w:rFonts w:ascii="Arial" w:eastAsia="Times New Roman" w:hAnsi="Arial" w:cs="Arial"/>
      <w:sz w:val="20"/>
      <w:szCs w:val="20"/>
      <w:lang w:eastAsia="ru-RU"/>
    </w:rPr>
  </w:style>
  <w:style w:type="paragraph" w:styleId="23">
    <w:name w:val="toc 2"/>
    <w:basedOn w:val="a0"/>
    <w:next w:val="a0"/>
    <w:autoRedefine/>
    <w:uiPriority w:val="39"/>
    <w:unhideWhenUsed/>
    <w:rsid w:val="00FC5F70"/>
    <w:pPr>
      <w:suppressAutoHyphens/>
      <w:ind w:left="240"/>
    </w:pPr>
    <w:rPr>
      <w:lang w:eastAsia="ar-SA"/>
    </w:rPr>
  </w:style>
  <w:style w:type="character" w:customStyle="1" w:styleId="12">
    <w:name w:val="Основной шрифт абзаца1"/>
    <w:rsid w:val="00EF7199"/>
  </w:style>
  <w:style w:type="paragraph" w:styleId="ae">
    <w:name w:val="Body Text Indent"/>
    <w:basedOn w:val="a0"/>
    <w:link w:val="af"/>
    <w:uiPriority w:val="99"/>
    <w:semiHidden/>
    <w:unhideWhenUsed/>
    <w:rsid w:val="00724D52"/>
    <w:pPr>
      <w:spacing w:after="120"/>
      <w:ind w:left="283"/>
    </w:pPr>
  </w:style>
  <w:style w:type="character" w:customStyle="1" w:styleId="af">
    <w:name w:val="Основной текст с отступом Знак"/>
    <w:basedOn w:val="a1"/>
    <w:link w:val="ae"/>
    <w:uiPriority w:val="99"/>
    <w:semiHidden/>
    <w:rsid w:val="00724D52"/>
    <w:rPr>
      <w:rFonts w:ascii="Times New Roman" w:eastAsia="Times New Roman" w:hAnsi="Times New Roman" w:cs="Times New Roman"/>
      <w:sz w:val="24"/>
      <w:szCs w:val="24"/>
      <w:lang w:eastAsia="ru-RU"/>
    </w:rPr>
  </w:style>
  <w:style w:type="paragraph" w:customStyle="1" w:styleId="13">
    <w:name w:val="Обычный1"/>
    <w:rsid w:val="00724D52"/>
    <w:pPr>
      <w:widowControl w:val="0"/>
      <w:tabs>
        <w:tab w:val="right" w:pos="567"/>
      </w:tabs>
      <w:suppressAutoHyphens/>
      <w:spacing w:after="0" w:line="240" w:lineRule="auto"/>
      <w:ind w:firstLine="567"/>
      <w:jc w:val="both"/>
    </w:pPr>
    <w:rPr>
      <w:rFonts w:ascii="Kudriashov" w:eastAsia="Arial" w:hAnsi="Kudriashov" w:cs="Kudriashov"/>
      <w:sz w:val="24"/>
      <w:szCs w:val="20"/>
      <w:lang w:eastAsia="ar-SA"/>
    </w:rPr>
  </w:style>
  <w:style w:type="character" w:styleId="af0">
    <w:name w:val="footnote reference"/>
    <w:aliases w:val="Знак сноски-FN,Знак сноски 1,Ciae niinee-FN,Referencia nota al pie,Ссылка на сноску 45,Appel note de bas de page"/>
    <w:rsid w:val="00724D52"/>
    <w:rPr>
      <w:vertAlign w:val="superscript"/>
    </w:rPr>
  </w:style>
  <w:style w:type="paragraph" w:styleId="af1">
    <w:name w:val="annotation text"/>
    <w:basedOn w:val="a0"/>
    <w:link w:val="af2"/>
    <w:semiHidden/>
    <w:rsid w:val="00724D52"/>
    <w:rPr>
      <w:sz w:val="20"/>
      <w:szCs w:val="20"/>
    </w:rPr>
  </w:style>
  <w:style w:type="character" w:customStyle="1" w:styleId="af2">
    <w:name w:val="Текст примечания Знак"/>
    <w:basedOn w:val="a1"/>
    <w:link w:val="af1"/>
    <w:semiHidden/>
    <w:rsid w:val="00724D52"/>
    <w:rPr>
      <w:rFonts w:ascii="Times New Roman" w:eastAsia="Times New Roman" w:hAnsi="Times New Roman" w:cs="Times New Roman"/>
      <w:sz w:val="20"/>
      <w:szCs w:val="20"/>
      <w:lang w:eastAsia="ru-RU"/>
    </w:rPr>
  </w:style>
  <w:style w:type="paragraph" w:styleId="31">
    <w:name w:val="Body Text Indent 3"/>
    <w:basedOn w:val="a0"/>
    <w:link w:val="32"/>
    <w:uiPriority w:val="99"/>
    <w:semiHidden/>
    <w:unhideWhenUsed/>
    <w:rsid w:val="001A010E"/>
    <w:pPr>
      <w:spacing w:after="120"/>
      <w:ind w:left="283"/>
    </w:pPr>
    <w:rPr>
      <w:sz w:val="16"/>
      <w:szCs w:val="16"/>
    </w:rPr>
  </w:style>
  <w:style w:type="character" w:customStyle="1" w:styleId="32">
    <w:name w:val="Основной текст с отступом 3 Знак"/>
    <w:basedOn w:val="a1"/>
    <w:link w:val="31"/>
    <w:uiPriority w:val="99"/>
    <w:semiHidden/>
    <w:rsid w:val="001A010E"/>
    <w:rPr>
      <w:rFonts w:ascii="Times New Roman" w:eastAsia="Times New Roman" w:hAnsi="Times New Roman" w:cs="Times New Roman"/>
      <w:sz w:val="16"/>
      <w:szCs w:val="16"/>
      <w:lang w:eastAsia="ru-RU"/>
    </w:rPr>
  </w:style>
  <w:style w:type="paragraph" w:styleId="af3">
    <w:name w:val="Body Text"/>
    <w:basedOn w:val="a0"/>
    <w:link w:val="af4"/>
    <w:rsid w:val="001A010E"/>
    <w:pPr>
      <w:suppressAutoHyphens/>
      <w:spacing w:after="120"/>
    </w:pPr>
    <w:rPr>
      <w:lang w:eastAsia="ar-SA"/>
    </w:rPr>
  </w:style>
  <w:style w:type="character" w:customStyle="1" w:styleId="af4">
    <w:name w:val="Основной текст Знак"/>
    <w:basedOn w:val="a1"/>
    <w:link w:val="af3"/>
    <w:rsid w:val="001A010E"/>
    <w:rPr>
      <w:rFonts w:ascii="Times New Roman" w:eastAsia="Times New Roman" w:hAnsi="Times New Roman" w:cs="Times New Roman"/>
      <w:sz w:val="24"/>
      <w:szCs w:val="24"/>
      <w:lang w:eastAsia="ar-SA"/>
    </w:rPr>
  </w:style>
  <w:style w:type="paragraph" w:customStyle="1" w:styleId="formattext">
    <w:name w:val="formattext"/>
    <w:basedOn w:val="a0"/>
    <w:rsid w:val="009A058A"/>
    <w:pPr>
      <w:spacing w:before="280" w:after="280"/>
    </w:pPr>
    <w:rPr>
      <w:kern w:val="1"/>
      <w:lang w:eastAsia="ar-SA"/>
    </w:rPr>
  </w:style>
  <w:style w:type="character" w:customStyle="1" w:styleId="14">
    <w:name w:val="Основной текст Знак1"/>
    <w:uiPriority w:val="99"/>
    <w:rsid w:val="009A058A"/>
    <w:rPr>
      <w:rFonts w:ascii="Times New Roman" w:hAnsi="Times New Roman" w:cs="Times New Roman"/>
      <w:sz w:val="17"/>
      <w:szCs w:val="17"/>
      <w:u w:val="none"/>
    </w:rPr>
  </w:style>
  <w:style w:type="paragraph" w:styleId="af5">
    <w:name w:val="List"/>
    <w:basedOn w:val="af3"/>
    <w:rsid w:val="00B00303"/>
    <w:rPr>
      <w:rFonts w:ascii="Arial" w:hAnsi="Arial" w:cs="Mangal"/>
    </w:rPr>
  </w:style>
  <w:style w:type="paragraph" w:customStyle="1" w:styleId="af6">
    <w:name w:val="Абзац"/>
    <w:basedOn w:val="a0"/>
    <w:link w:val="af7"/>
    <w:qFormat/>
    <w:rsid w:val="00B00303"/>
    <w:pPr>
      <w:spacing w:before="120" w:after="60"/>
      <w:ind w:firstLine="567"/>
      <w:jc w:val="both"/>
    </w:pPr>
    <w:rPr>
      <w:szCs w:val="20"/>
    </w:rPr>
  </w:style>
  <w:style w:type="character" w:customStyle="1" w:styleId="af7">
    <w:name w:val="Абзац Знак"/>
    <w:link w:val="af6"/>
    <w:locked/>
    <w:rsid w:val="00B00303"/>
    <w:rPr>
      <w:rFonts w:ascii="Times New Roman" w:eastAsia="Times New Roman" w:hAnsi="Times New Roman" w:cs="Times New Roman"/>
      <w:sz w:val="24"/>
      <w:szCs w:val="20"/>
    </w:rPr>
  </w:style>
  <w:style w:type="character" w:customStyle="1" w:styleId="WW-Absatz-Standardschriftart1111111111111111111111111">
    <w:name w:val="WW-Absatz-Standardschriftart1111111111111111111111111"/>
    <w:rsid w:val="00DF07E3"/>
  </w:style>
  <w:style w:type="paragraph" w:customStyle="1" w:styleId="15">
    <w:name w:val="Маркированный список1"/>
    <w:basedOn w:val="a0"/>
    <w:rsid w:val="004F46A1"/>
    <w:pPr>
      <w:tabs>
        <w:tab w:val="left" w:pos="840"/>
        <w:tab w:val="left" w:pos="900"/>
        <w:tab w:val="num" w:pos="2149"/>
      </w:tabs>
      <w:suppressAutoHyphens/>
      <w:spacing w:line="360" w:lineRule="auto"/>
      <w:ind w:left="2149" w:hanging="360"/>
      <w:jc w:val="both"/>
    </w:pPr>
    <w:rPr>
      <w:lang w:eastAsia="ar-SA"/>
    </w:rPr>
  </w:style>
  <w:style w:type="paragraph" w:styleId="33">
    <w:name w:val="toc 3"/>
    <w:basedOn w:val="a0"/>
    <w:next w:val="a0"/>
    <w:autoRedefine/>
    <w:uiPriority w:val="39"/>
    <w:unhideWhenUsed/>
    <w:rsid w:val="0039056A"/>
    <w:pPr>
      <w:spacing w:after="100"/>
      <w:ind w:left="480"/>
    </w:pPr>
  </w:style>
  <w:style w:type="paragraph" w:customStyle="1" w:styleId="Default">
    <w:name w:val="Default"/>
    <w:uiPriority w:val="99"/>
    <w:rsid w:val="00283BEE"/>
    <w:pPr>
      <w:autoSpaceDE w:val="0"/>
      <w:autoSpaceDN w:val="0"/>
      <w:adjustRightInd w:val="0"/>
      <w:spacing w:after="0" w:line="240" w:lineRule="auto"/>
    </w:pPr>
    <w:rPr>
      <w:rFonts w:ascii="Arial" w:hAnsi="Arial" w:cs="Arial"/>
      <w:color w:val="000000"/>
      <w:sz w:val="24"/>
      <w:szCs w:val="24"/>
    </w:rPr>
  </w:style>
  <w:style w:type="paragraph" w:styleId="af8">
    <w:name w:val="header"/>
    <w:basedOn w:val="a0"/>
    <w:link w:val="af9"/>
    <w:uiPriority w:val="99"/>
    <w:unhideWhenUsed/>
    <w:rsid w:val="00C77073"/>
    <w:pPr>
      <w:tabs>
        <w:tab w:val="center" w:pos="4677"/>
        <w:tab w:val="right" w:pos="9355"/>
      </w:tabs>
    </w:pPr>
  </w:style>
  <w:style w:type="character" w:customStyle="1" w:styleId="af9">
    <w:name w:val="Верхний колонтитул Знак"/>
    <w:basedOn w:val="a1"/>
    <w:link w:val="af8"/>
    <w:uiPriority w:val="99"/>
    <w:rsid w:val="00C77073"/>
    <w:rPr>
      <w:rFonts w:ascii="Times New Roman" w:eastAsia="Times New Roman" w:hAnsi="Times New Roman" w:cs="Times New Roman"/>
      <w:sz w:val="24"/>
      <w:szCs w:val="24"/>
      <w:lang w:eastAsia="ru-RU"/>
    </w:rPr>
  </w:style>
  <w:style w:type="paragraph" w:styleId="afa">
    <w:name w:val="footer"/>
    <w:basedOn w:val="a0"/>
    <w:link w:val="afb"/>
    <w:uiPriority w:val="99"/>
    <w:unhideWhenUsed/>
    <w:rsid w:val="00C77073"/>
    <w:pPr>
      <w:tabs>
        <w:tab w:val="center" w:pos="4677"/>
        <w:tab w:val="right" w:pos="9355"/>
      </w:tabs>
    </w:pPr>
  </w:style>
  <w:style w:type="character" w:customStyle="1" w:styleId="afb">
    <w:name w:val="Нижний колонтитул Знак"/>
    <w:basedOn w:val="a1"/>
    <w:link w:val="afa"/>
    <w:uiPriority w:val="99"/>
    <w:rsid w:val="00C77073"/>
    <w:rPr>
      <w:rFonts w:ascii="Times New Roman" w:eastAsia="Times New Roman" w:hAnsi="Times New Roman" w:cs="Times New Roman"/>
      <w:sz w:val="24"/>
      <w:szCs w:val="24"/>
      <w:lang w:eastAsia="ru-RU"/>
    </w:rPr>
  </w:style>
  <w:style w:type="character" w:customStyle="1" w:styleId="fts-hit">
    <w:name w:val="fts-hit"/>
    <w:basedOn w:val="a1"/>
    <w:rsid w:val="00D957B1"/>
  </w:style>
  <w:style w:type="paragraph" w:customStyle="1" w:styleId="S1">
    <w:name w:val="S_Заголовок 1"/>
    <w:basedOn w:val="a0"/>
    <w:rsid w:val="003764B0"/>
    <w:pPr>
      <w:numPr>
        <w:numId w:val="5"/>
      </w:numPr>
      <w:jc w:val="center"/>
    </w:pPr>
    <w:rPr>
      <w:b/>
      <w:caps/>
    </w:rPr>
  </w:style>
  <w:style w:type="paragraph" w:customStyle="1" w:styleId="S2">
    <w:name w:val="S_Заголовок 2"/>
    <w:basedOn w:val="2"/>
    <w:rsid w:val="003764B0"/>
    <w:pPr>
      <w:numPr>
        <w:ilvl w:val="1"/>
        <w:numId w:val="5"/>
      </w:numPr>
      <w:spacing w:before="0" w:beforeAutospacing="0" w:after="0"/>
      <w:jc w:val="both"/>
    </w:pPr>
    <w:rPr>
      <w:rFonts w:ascii="Times New Roman" w:hAnsi="Times New Roman"/>
      <w:bCs w:val="0"/>
      <w:sz w:val="24"/>
      <w:szCs w:val="24"/>
    </w:rPr>
  </w:style>
  <w:style w:type="paragraph" w:customStyle="1" w:styleId="S3">
    <w:name w:val="S_Заголовок 3"/>
    <w:basedOn w:val="3"/>
    <w:link w:val="S30"/>
    <w:rsid w:val="003764B0"/>
    <w:pPr>
      <w:numPr>
        <w:ilvl w:val="2"/>
        <w:numId w:val="5"/>
      </w:numPr>
      <w:spacing w:before="0" w:beforeAutospacing="0" w:after="0" w:line="360" w:lineRule="auto"/>
    </w:pPr>
    <w:rPr>
      <w:rFonts w:ascii="Times New Roman" w:hAnsi="Times New Roman"/>
      <w:b w:val="0"/>
      <w:bCs w:val="0"/>
      <w:sz w:val="24"/>
      <w:szCs w:val="24"/>
      <w:u w:val="single"/>
    </w:rPr>
  </w:style>
  <w:style w:type="paragraph" w:customStyle="1" w:styleId="S4">
    <w:name w:val="S_Заголовок 4"/>
    <w:basedOn w:val="4"/>
    <w:rsid w:val="003764B0"/>
    <w:pPr>
      <w:numPr>
        <w:ilvl w:val="3"/>
        <w:numId w:val="5"/>
      </w:numPr>
      <w:spacing w:before="0" w:beforeAutospacing="0" w:after="0"/>
      <w:ind w:right="0"/>
    </w:pPr>
    <w:rPr>
      <w:bCs w:val="0"/>
      <w:i/>
      <w:szCs w:val="24"/>
    </w:rPr>
  </w:style>
  <w:style w:type="paragraph" w:customStyle="1" w:styleId="maintext">
    <w:name w:val="maintext"/>
    <w:basedOn w:val="a0"/>
    <w:rsid w:val="00B865C6"/>
    <w:pPr>
      <w:spacing w:before="75" w:after="75"/>
      <w:ind w:left="75" w:right="225" w:firstLine="225"/>
    </w:pPr>
    <w:rPr>
      <w:rFonts w:ascii="Arial" w:hAnsi="Arial" w:cs="Arial"/>
      <w:color w:val="000000"/>
      <w:sz w:val="20"/>
      <w:szCs w:val="20"/>
    </w:rPr>
  </w:style>
  <w:style w:type="paragraph" w:styleId="a">
    <w:name w:val="List Bullet"/>
    <w:basedOn w:val="a0"/>
    <w:autoRedefine/>
    <w:semiHidden/>
    <w:rsid w:val="008110EC"/>
    <w:pPr>
      <w:numPr>
        <w:numId w:val="6"/>
      </w:numPr>
      <w:spacing w:line="360" w:lineRule="auto"/>
      <w:jc w:val="both"/>
    </w:pPr>
  </w:style>
  <w:style w:type="character" w:customStyle="1" w:styleId="S30">
    <w:name w:val="S_Заголовок 3 Знак"/>
    <w:basedOn w:val="a1"/>
    <w:link w:val="S3"/>
    <w:rsid w:val="00B06D6D"/>
    <w:rPr>
      <w:rFonts w:ascii="Times New Roman" w:eastAsia="Times New Roman" w:hAnsi="Times New Roman" w:cs="Times New Roman"/>
      <w:sz w:val="24"/>
      <w:szCs w:val="24"/>
      <w:u w:val="single"/>
      <w:lang w:eastAsia="ru-RU"/>
    </w:rPr>
  </w:style>
  <w:style w:type="paragraph" w:customStyle="1" w:styleId="S">
    <w:name w:val="S_Обычный"/>
    <w:basedOn w:val="a0"/>
    <w:link w:val="S0"/>
    <w:qFormat/>
    <w:rsid w:val="00B06D6D"/>
    <w:pPr>
      <w:spacing w:line="360" w:lineRule="auto"/>
      <w:ind w:firstLine="709"/>
      <w:jc w:val="both"/>
    </w:pPr>
  </w:style>
  <w:style w:type="character" w:customStyle="1" w:styleId="S0">
    <w:name w:val="S_Обычный Знак"/>
    <w:basedOn w:val="a1"/>
    <w:link w:val="S"/>
    <w:rsid w:val="00B06D6D"/>
    <w:rPr>
      <w:rFonts w:ascii="Times New Roman" w:eastAsia="Times New Roman" w:hAnsi="Times New Roman" w:cs="Times New Roman"/>
      <w:sz w:val="24"/>
      <w:szCs w:val="24"/>
      <w:lang w:eastAsia="ru-RU"/>
    </w:rPr>
  </w:style>
  <w:style w:type="paragraph" w:customStyle="1" w:styleId="tabletextcenter">
    <w:name w:val="tabletextcenter"/>
    <w:basedOn w:val="a0"/>
    <w:rsid w:val="005D7660"/>
    <w:pPr>
      <w:spacing w:before="100" w:beforeAutospacing="1" w:after="100" w:afterAutospacing="1"/>
    </w:pPr>
  </w:style>
  <w:style w:type="character" w:customStyle="1" w:styleId="24">
    <w:name w:val="Основной текст 2 Знак"/>
    <w:rsid w:val="005D7660"/>
    <w:rPr>
      <w:rFonts w:ascii="Arial" w:hAnsi="Arial"/>
    </w:rPr>
  </w:style>
  <w:style w:type="character" w:customStyle="1" w:styleId="apple-converted-space">
    <w:name w:val="apple-converted-space"/>
    <w:rsid w:val="00773293"/>
  </w:style>
  <w:style w:type="character" w:customStyle="1" w:styleId="ad">
    <w:name w:val="Без интервала Знак"/>
    <w:link w:val="ac"/>
    <w:uiPriority w:val="1"/>
    <w:locked/>
    <w:rsid w:val="000759CC"/>
    <w:rPr>
      <w:rFonts w:ascii="Calibri" w:eastAsia="Calibri" w:hAnsi="Calibri" w:cs="Times New Roman"/>
    </w:rPr>
  </w:style>
  <w:style w:type="character" w:customStyle="1" w:styleId="WW8Num3z4">
    <w:name w:val="WW8Num3z4"/>
    <w:rsid w:val="006000D1"/>
  </w:style>
  <w:style w:type="paragraph" w:customStyle="1" w:styleId="16">
    <w:name w:val="Абзац списка1"/>
    <w:basedOn w:val="a0"/>
    <w:uiPriority w:val="99"/>
    <w:qFormat/>
    <w:rsid w:val="00300AAE"/>
    <w:pPr>
      <w:ind w:left="720"/>
    </w:pPr>
  </w:style>
  <w:style w:type="paragraph" w:customStyle="1" w:styleId="17">
    <w:name w:val="Îáû÷íûé1"/>
    <w:rsid w:val="00300AAE"/>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18">
    <w:name w:val="1.Текст"/>
    <w:link w:val="19"/>
    <w:qFormat/>
    <w:rsid w:val="00300AAE"/>
    <w:pPr>
      <w:suppressLineNumbers/>
      <w:spacing w:before="60" w:after="0" w:line="240" w:lineRule="auto"/>
      <w:ind w:firstLine="851"/>
      <w:jc w:val="both"/>
    </w:pPr>
    <w:rPr>
      <w:rFonts w:ascii="Arial" w:eastAsia="Times New Roman" w:hAnsi="Arial" w:cs="Times New Roman"/>
      <w:sz w:val="24"/>
      <w:szCs w:val="20"/>
      <w:lang w:eastAsia="ru-RU"/>
    </w:rPr>
  </w:style>
  <w:style w:type="character" w:customStyle="1" w:styleId="19">
    <w:name w:val="1.Текст Знак"/>
    <w:link w:val="18"/>
    <w:rsid w:val="00300AAE"/>
    <w:rPr>
      <w:rFonts w:ascii="Arial" w:eastAsia="Times New Roman" w:hAnsi="Arial" w:cs="Times New Roman"/>
      <w:sz w:val="24"/>
      <w:szCs w:val="20"/>
      <w:lang w:eastAsia="ru-RU"/>
    </w:rPr>
  </w:style>
  <w:style w:type="character" w:customStyle="1" w:styleId="002">
    <w:name w:val="Заголовок 002 Знак"/>
    <w:link w:val="0020"/>
    <w:locked/>
    <w:rsid w:val="00300AAE"/>
    <w:rPr>
      <w:b/>
      <w:i/>
      <w:sz w:val="28"/>
      <w:szCs w:val="28"/>
    </w:rPr>
  </w:style>
  <w:style w:type="paragraph" w:customStyle="1" w:styleId="0020">
    <w:name w:val="Заголовок 002"/>
    <w:basedOn w:val="a0"/>
    <w:link w:val="002"/>
    <w:qFormat/>
    <w:rsid w:val="00300AAE"/>
    <w:pPr>
      <w:keepNext/>
      <w:snapToGrid w:val="0"/>
      <w:ind w:firstLine="709"/>
      <w:jc w:val="center"/>
    </w:pPr>
    <w:rPr>
      <w:rFonts w:asciiTheme="minorHAnsi" w:eastAsiaTheme="minorHAnsi" w:hAnsiTheme="minorHAnsi" w:cstheme="minorBidi"/>
      <w:b/>
      <w:i/>
      <w:sz w:val="28"/>
      <w:szCs w:val="28"/>
      <w:lang w:eastAsia="en-US"/>
    </w:rPr>
  </w:style>
  <w:style w:type="paragraph" w:customStyle="1" w:styleId="25">
    <w:name w:val="Обычный2"/>
    <w:next w:val="a0"/>
    <w:rsid w:val="008C23EF"/>
    <w:pPr>
      <w:spacing w:after="0" w:line="240" w:lineRule="auto"/>
    </w:pPr>
    <w:rPr>
      <w:rFonts w:ascii="Times New Roman" w:eastAsia="Times New Roman" w:hAnsi="Times New Roman" w:cs="Times New Roman"/>
      <w:noProof/>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529807">
      <w:bodyDiv w:val="1"/>
      <w:marLeft w:val="0"/>
      <w:marRight w:val="0"/>
      <w:marTop w:val="0"/>
      <w:marBottom w:val="0"/>
      <w:divBdr>
        <w:top w:val="none" w:sz="0" w:space="0" w:color="auto"/>
        <w:left w:val="none" w:sz="0" w:space="0" w:color="auto"/>
        <w:bottom w:val="none" w:sz="0" w:space="0" w:color="auto"/>
        <w:right w:val="none" w:sz="0" w:space="0" w:color="auto"/>
      </w:divBdr>
    </w:div>
    <w:div w:id="773748691">
      <w:bodyDiv w:val="1"/>
      <w:marLeft w:val="0"/>
      <w:marRight w:val="0"/>
      <w:marTop w:val="0"/>
      <w:marBottom w:val="0"/>
      <w:divBdr>
        <w:top w:val="none" w:sz="0" w:space="0" w:color="auto"/>
        <w:left w:val="none" w:sz="0" w:space="0" w:color="auto"/>
        <w:bottom w:val="none" w:sz="0" w:space="0" w:color="auto"/>
        <w:right w:val="none" w:sz="0" w:space="0" w:color="auto"/>
      </w:divBdr>
    </w:div>
    <w:div w:id="1836648889">
      <w:bodyDiv w:val="1"/>
      <w:marLeft w:val="0"/>
      <w:marRight w:val="0"/>
      <w:marTop w:val="0"/>
      <w:marBottom w:val="0"/>
      <w:divBdr>
        <w:top w:val="none" w:sz="0" w:space="0" w:color="auto"/>
        <w:left w:val="none" w:sz="0" w:space="0" w:color="auto"/>
        <w:bottom w:val="none" w:sz="0" w:space="0" w:color="auto"/>
        <w:right w:val="none" w:sz="0" w:space="0" w:color="auto"/>
      </w:divBdr>
    </w:div>
    <w:div w:id="1961036934">
      <w:bodyDiv w:val="1"/>
      <w:marLeft w:val="0"/>
      <w:marRight w:val="0"/>
      <w:marTop w:val="0"/>
      <w:marBottom w:val="0"/>
      <w:divBdr>
        <w:top w:val="none" w:sz="0" w:space="0" w:color="auto"/>
        <w:left w:val="none" w:sz="0" w:space="0" w:color="auto"/>
        <w:bottom w:val="none" w:sz="0" w:space="0" w:color="auto"/>
        <w:right w:val="none" w:sz="0" w:space="0" w:color="auto"/>
      </w:divBdr>
    </w:div>
    <w:div w:id="1965234115">
      <w:bodyDiv w:val="1"/>
      <w:marLeft w:val="0"/>
      <w:marRight w:val="0"/>
      <w:marTop w:val="0"/>
      <w:marBottom w:val="0"/>
      <w:divBdr>
        <w:top w:val="none" w:sz="0" w:space="0" w:color="auto"/>
        <w:left w:val="none" w:sz="0" w:space="0" w:color="auto"/>
        <w:bottom w:val="none" w:sz="0" w:space="0" w:color="auto"/>
        <w:right w:val="none" w:sz="0" w:space="0" w:color="auto"/>
      </w:divBdr>
    </w:div>
    <w:div w:id="2075158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27AFF0DF29A64B3CBEC3019E88C532DD1CE9DA84B7D38467A147DB340HES7H" TargetMode="External"/><Relationship Id="rId18" Type="http://schemas.openxmlformats.org/officeDocument/2006/relationships/hyperlink" Target="consultantplus://offline/ref=2A00BF67A30404B2B1C82727FB4CBC11B30027DF790408833F871087BA7FE7357E0ED4BBEF1B068FB4E461EAC3oEI4J" TargetMode="External"/><Relationship Id="rId26" Type="http://schemas.openxmlformats.org/officeDocument/2006/relationships/hyperlink" Target="http://kortkeros.ru/d/717675/d/sport-kompl-kortkerosskie-gorki_0.docx" TargetMode="External"/><Relationship Id="rId39" Type="http://schemas.openxmlformats.org/officeDocument/2006/relationships/hyperlink" Target="consultantplus://offline/ref=319C6A339BBEDFF6E466492609EC2E9A11D82A788CB4A1BC644B1ECCB4j7dFK" TargetMode="External"/><Relationship Id="rId3" Type="http://schemas.openxmlformats.org/officeDocument/2006/relationships/styles" Target="styles.xml"/><Relationship Id="rId21" Type="http://schemas.openxmlformats.org/officeDocument/2006/relationships/hyperlink" Target="consultantplus://offline/ref=2AC1CD07D471096272CD084550457A822DF97C05CB27E0C2987EB24D29E5VDJ" TargetMode="External"/><Relationship Id="rId34" Type="http://schemas.openxmlformats.org/officeDocument/2006/relationships/hyperlink" Target="consultantplus://offline/ref=5DF18F92855D7F5E34093D9BF16D3697606A5FDCD5F620B67CB7720E22O5e0K" TargetMode="External"/><Relationship Id="rId42" Type="http://schemas.openxmlformats.org/officeDocument/2006/relationships/hyperlink" Target="file:///\\Server\&#1087;&#1091;&#1096;&#1082;&#1086;\Program%20Files\StroyConsultant\Temp\891.htm" TargetMode="External"/><Relationship Id="rId47"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consultantplus://offline/ref=B27AFF0DF29A64B3CBEC2F0CED8C532DD7C498A445236F442B4173HBS6H" TargetMode="External"/><Relationship Id="rId17" Type="http://schemas.openxmlformats.org/officeDocument/2006/relationships/hyperlink" Target="consultantplus://offline/ref=B27AFF0DF29A64B3CBEC3019E88C532DD1CE9DA84B7D38467A147DB340HES7H" TargetMode="External"/><Relationship Id="rId25" Type="http://schemas.openxmlformats.org/officeDocument/2006/relationships/hyperlink" Target="http://kortkeros.ru/d/717675/d/baza-otdyha-boyarskaya-usadba_0.docx" TargetMode="External"/><Relationship Id="rId33" Type="http://schemas.openxmlformats.org/officeDocument/2006/relationships/hyperlink" Target="file:///C:\Users\AppData\Local\Users\mpalatkin\Downloads\&#1042;&#1086;&#1076;&#1086;&#1090;&#1074;&#1077;&#1076;&#1077;&#1085;&#1080;&#1077;%20&#1090;&#1072;&#1073;&#1083;%2012%20&#1057;&#1042;&#1054;&#1044;%20&#1087;&#1088;&#1072;&#1074;&#1080;&#1083;%20&#1043;&#1088;&#1072;&#1076;&#1086;&#1089;&#1090;&#1088;&#1086;&#1080;&#1090;&#1077;&#1083;&#1100;&#1089;&#1090;&#1074;&#1086;.doc" TargetMode="External"/><Relationship Id="rId38" Type="http://schemas.openxmlformats.org/officeDocument/2006/relationships/hyperlink" Target="consultantplus://offline/ref=319C6A339BBEDFF6E466492609EC2E9A11DA217B8FB4A1BC644B1ECCB4j7dFK" TargetMode="External"/><Relationship Id="rId46" Type="http://schemas.openxmlformats.org/officeDocument/2006/relationships/hyperlink" Target="http://ru.wikipedia.org/wiki/%D0%A1%D1%80%D0%B5%D0%B4%D0%B0_%D0%BE%D0%B1%D0%B8%D1%82%D0%B0%D0%BD%D0%B8%D1%8F" TargetMode="External"/><Relationship Id="rId2" Type="http://schemas.openxmlformats.org/officeDocument/2006/relationships/numbering" Target="numbering.xml"/><Relationship Id="rId16" Type="http://schemas.openxmlformats.org/officeDocument/2006/relationships/hyperlink" Target="consultantplus://offline/ref=B27AFF0DF29A64B3CBEC3019E88C532DD1CE9DA84B7D38467A147DB340HES7H" TargetMode="External"/><Relationship Id="rId20" Type="http://schemas.openxmlformats.org/officeDocument/2006/relationships/hyperlink" Target="consultantplus://offline/ref=2A00BF67A30404B2B1C82727FB4CBC11B30727DB750408833F871087BA7FE7356C0E8CB7ED121C8DB4F137BB85B0267CAEAD7104AE2EE742oFICJ" TargetMode="External"/><Relationship Id="rId29" Type="http://schemas.openxmlformats.org/officeDocument/2006/relationships/hyperlink" Target="http://kortkeros.ru/d/717675/d/spisok-masterov.docx" TargetMode="External"/><Relationship Id="rId41" Type="http://schemas.openxmlformats.org/officeDocument/2006/relationships/hyperlink" Target="consultantplus://offline/ref=319C6A339BBEDFF6E466492609EC2E9A11DC277C8DBBA1BC644B1ECCB4j7dF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hyperlink" Target="http://kortkeros.ru/d/717675/d/baza-otdyha-vizyabozh_0.docx" TargetMode="External"/><Relationship Id="rId32" Type="http://schemas.openxmlformats.org/officeDocument/2006/relationships/hyperlink" Target="file:///C:\Users\AppData\Local\Users\mpalatkin\Downloads\&#1057;&#1055;%2042-101-2003%20&#1043;&#1040;&#1047;.doc" TargetMode="External"/><Relationship Id="rId37" Type="http://schemas.openxmlformats.org/officeDocument/2006/relationships/hyperlink" Target="consultantplus://offline/ref=319C6A339BBEDFF6E466492609EC2E9A11DA27778DB5A1BC644B1ECCB4j7dFK" TargetMode="External"/><Relationship Id="rId40" Type="http://schemas.openxmlformats.org/officeDocument/2006/relationships/hyperlink" Target="consultantplus://offline/ref=5DF18F92855D7F5E34093D9BF16D3697606E53DCDFF520B67CB7720E22O5e0K" TargetMode="External"/><Relationship Id="rId45" Type="http://schemas.openxmlformats.org/officeDocument/2006/relationships/hyperlink" Target="http://ru.wikipedia.org/wiki/%D0%97%D0%BE%D0%BD%D1%8B_%D1%81_%D0%BE%D1%81%D0%BE%D0%B1%D1%8B%D0%BC%D0%B8_%D1%83%D1%81%D0%BB%D0%BE%D0%B2%D0%B8%D1%8F%D0%BC%D0%B8_%D0%B8%D1%81%D0%BF%D0%BE%D0%BB%D1%8C%D0%B7%D0%BE%D0%B2%D0%B0%D0%BD%D0%B8%D1%8F_%D1%82%D0%B5%D1%80%D1%80%D0%B8%D1%82%D0%BE%D1%80%D0%B8%D0%B9" TargetMode="External"/><Relationship Id="rId5" Type="http://schemas.openxmlformats.org/officeDocument/2006/relationships/webSettings" Target="webSettings.xml"/><Relationship Id="rId15" Type="http://schemas.openxmlformats.org/officeDocument/2006/relationships/hyperlink" Target="consultantplus://offline/ref=B27AFF0DF29A64B3CBEC3019E88C532DD1CE9DA84B7D38467A147DB340HES7H" TargetMode="External"/><Relationship Id="rId23" Type="http://schemas.openxmlformats.org/officeDocument/2006/relationships/image" Target="media/image3.png"/><Relationship Id="rId28" Type="http://schemas.openxmlformats.org/officeDocument/2006/relationships/hyperlink" Target="http://kortkeros.ru/d/717675/d/afanasevskaya-yarmarka.docx" TargetMode="External"/><Relationship Id="rId36" Type="http://schemas.openxmlformats.org/officeDocument/2006/relationships/hyperlink" Target="consultantplus://offline/ref=319C6A339BBEDFF6E466492609EC2E9A11D82A788CB4A1BC644B1ECCB4j7dFK" TargetMode="External"/><Relationship Id="rId49" Type="http://schemas.openxmlformats.org/officeDocument/2006/relationships/theme" Target="theme/theme1.xml"/><Relationship Id="rId10" Type="http://schemas.openxmlformats.org/officeDocument/2006/relationships/hyperlink" Target="consultantplus://offline/ref=1CF48AF3F602836EF22537329EDDD6E149D67D5322F2E687B85A5FBCTEkFH" TargetMode="External"/><Relationship Id="rId19" Type="http://schemas.openxmlformats.org/officeDocument/2006/relationships/hyperlink" Target="consultantplus://offline/ref=2A00BF67A30404B2B1C82727FB4CBC11B30626D97C0508833F871087BA7FE7356C0E8CB7ED121D88BEF137BB85B0267CAEAD7104AE2EE742oFICJ" TargetMode="External"/><Relationship Id="rId31" Type="http://schemas.openxmlformats.org/officeDocument/2006/relationships/hyperlink" Target="file:///C:\Users\AppData\Local\Users\mpalatkin\Downloads\&#1056;&#1044;%2034.20%20&#1080;&#1085;&#1089;&#1090;&#1088;&#1091;&#1082;%20&#1087;&#1086;%20&#1087;&#1088;&#1086;&#1077;&#1082;&#1090;&#1080;&#1088;%20&#1075;&#1086;&#1088;&#1101;&#1083;&#1077;&#1082;&#1090;&#1088;&#1086;&#1089;&#1077;&#1090;&#1077;&#1081;.docx" TargetMode="External"/><Relationship Id="rId44" Type="http://schemas.openxmlformats.org/officeDocument/2006/relationships/hyperlink" Target="consultantplus://offline/ref=545242E63FB217440F2D12DE975B03D6962DA0DB1C981CCFC65C2626A5M1K" TargetMode="External"/><Relationship Id="rId4" Type="http://schemas.openxmlformats.org/officeDocument/2006/relationships/settings" Target="settings.xml"/><Relationship Id="rId9" Type="http://schemas.openxmlformats.org/officeDocument/2006/relationships/hyperlink" Target="consultantplus://offline/ref=FD397C2840E356AAC07B0473202C2D18844BC6F2CCB8D921D608B34324DA12FBC73FFCAF07E1C598IBS9H" TargetMode="External"/><Relationship Id="rId14" Type="http://schemas.openxmlformats.org/officeDocument/2006/relationships/hyperlink" Target="consultantplus://offline/ref=B27AFF0DF29A64B3CBEC2F0CED8C532DD7C498A445236F442B4173HBS6H" TargetMode="External"/><Relationship Id="rId22" Type="http://schemas.openxmlformats.org/officeDocument/2006/relationships/image" Target="media/image2.png"/><Relationship Id="rId27" Type="http://schemas.openxmlformats.org/officeDocument/2006/relationships/hyperlink" Target="http://kortkeros.ru/d/717675/d/gost_dom-babushka-dodz.docx" TargetMode="External"/><Relationship Id="rId30" Type="http://schemas.openxmlformats.org/officeDocument/2006/relationships/hyperlink" Target="file:///C:\Users\AppData\Local\Users\mpalatkin\Downloads\&#1053;&#1086;&#1088;&#1084;&#1099;%20&#1101;&#1083;&#1077;&#1082;&#1090;&#1088;&#1086;&#1087;&#1086;&#1090;&#1088;&#1077;&#1073;&#1083;&#1077;&#1085;&#1080;&#1103;%20%20&#1055;&#1088;&#1080;&#1083;%20&#1053;%20&#1057;&#1074;&#1086;&#1076;%20&#1087;&#1088;&#1072;&#1074;&#1080;&#1083;%20&#1043;&#1088;&#1072;&#1076;&#1086;&#1089;&#1090;&#1088;&#1086;&#1080;&#1090;&#1077;&#1083;&#1100;&#1089;&#1090;&#1074;&#1086;.doc" TargetMode="External"/><Relationship Id="rId35" Type="http://schemas.openxmlformats.org/officeDocument/2006/relationships/hyperlink" Target="consultantplus://offline/ref=319C6A339BBEDFF6E466492609EC2E9A11D924788ABDA1BC644B1ECCB4j7dFK" TargetMode="External"/><Relationship Id="rId43" Type="http://schemas.openxmlformats.org/officeDocument/2006/relationships/hyperlink" Target="file:///\\Server\&#1087;&#1091;&#1096;&#1082;&#1086;\Program%20Files\StroyConsultant\Temp\896.htm" TargetMode="External"/><Relationship Id="rId48" Type="http://schemas.openxmlformats.org/officeDocument/2006/relationships/fontTable" Target="fontTable.xml"/><Relationship Id="rId8" Type="http://schemas.openxmlformats.org/officeDocument/2006/relationships/hyperlink" Target="normacs://normacs.ru/VS05?dob=42705.000150&amp;dol=42761.61773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8B178F-A3A0-4006-B428-4BC9249AE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28822</Words>
  <Characters>164292</Characters>
  <Application>Microsoft Office Word</Application>
  <DocSecurity>0</DocSecurity>
  <Lines>1369</Lines>
  <Paragraphs>385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192729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Elena</dc:creator>
  <cp:lastModifiedBy>Мишарина Надежда</cp:lastModifiedBy>
  <cp:revision>3</cp:revision>
  <cp:lastPrinted>2021-04-01T12:02:00Z</cp:lastPrinted>
  <dcterms:created xsi:type="dcterms:W3CDTF">2021-04-01T12:03:00Z</dcterms:created>
  <dcterms:modified xsi:type="dcterms:W3CDTF">2021-04-01T12:03:00Z</dcterms:modified>
</cp:coreProperties>
</file>