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DB4" w:rsidRPr="007E54C5" w:rsidRDefault="00850DB4" w:rsidP="009D451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5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C74477" w:rsidRDefault="00850DB4" w:rsidP="009D451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5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 муниципального района «Корткеросский»</w:t>
      </w:r>
    </w:p>
    <w:p w:rsidR="00850DB4" w:rsidRPr="003C4A84" w:rsidRDefault="009D451E" w:rsidP="009D451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pPrChange w:id="0" w:author="Мишарина Надежда" w:date="2022-12-20T08:52:00Z">
          <w:pPr>
            <w:widowControl w:val="0"/>
            <w:autoSpaceDE w:val="0"/>
            <w:autoSpaceDN w:val="0"/>
            <w:adjustRightInd w:val="0"/>
            <w:spacing w:after="0" w:line="240" w:lineRule="auto"/>
            <w:ind w:left="5103"/>
          </w:pPr>
        </w:pPrChange>
      </w:pPr>
      <w:ins w:id="1" w:author="Мишарина Надежда" w:date="2022-12-20T08:52:00Z">
        <w:r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31.10.2022 № 1589</w:t>
        </w:r>
      </w:ins>
    </w:p>
    <w:p w:rsidR="00850DB4" w:rsidRDefault="00850DB4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153C" w:rsidRPr="00CA7F26" w:rsidRDefault="007E153C" w:rsidP="00850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7E153C" w:rsidRPr="00CA7F26" w:rsidRDefault="007E153C" w:rsidP="00850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92238F" w:rsidRPr="00B41A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Предоставление разрешения </w:t>
      </w:r>
      <w:r w:rsidR="0092238F">
        <w:rPr>
          <w:rFonts w:ascii="Times New Roman" w:eastAsia="Calibri" w:hAnsi="Times New Roman" w:cs="Times New Roman"/>
          <w:b/>
          <w:bCs/>
          <w:sz w:val="28"/>
          <w:szCs w:val="28"/>
        </w:rPr>
        <w:t>на осуществление земляных работ</w:t>
      </w: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A7F26">
        <w:rPr>
          <w:rFonts w:ascii="Calibri" w:eastAsia="Calibri" w:hAnsi="Calibri" w:cs="Times New Roman"/>
          <w:vertAlign w:val="superscript"/>
        </w:rPr>
        <w:t xml:space="preserve"> </w:t>
      </w:r>
      <w:r w:rsidRPr="00CA7F26">
        <w:rPr>
          <w:rFonts w:ascii="Calibri" w:eastAsia="Calibri" w:hAnsi="Calibri" w:cs="Times New Roman"/>
          <w:vertAlign w:val="superscript"/>
        </w:rPr>
        <w:footnoteReference w:customMarkFollows="1" w:id="1"/>
        <w:t>*</w:t>
      </w: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</w:t>
      </w:r>
    </w:p>
    <w:p w:rsidR="007E153C" w:rsidRPr="00CA7F26" w:rsidRDefault="007E153C" w:rsidP="00850D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p w:rsidR="007E153C" w:rsidRPr="00CA7F26" w:rsidRDefault="007E153C" w:rsidP="00C744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CA7F26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92238F" w:rsidRPr="00B41A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Предоставление разрешения </w:t>
      </w:r>
      <w:r w:rsidR="009223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осуществление земляных работ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A7F2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Pr="00CA7F2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1957BB">
        <w:rPr>
          <w:rFonts w:ascii="Times New Roman" w:hAnsi="Times New Roman"/>
          <w:sz w:val="28"/>
          <w:szCs w:val="28"/>
          <w:lang w:eastAsia="ru-RU"/>
        </w:rPr>
        <w:t>(</w:t>
      </w:r>
      <w:r w:rsidR="001957BB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</w:t>
      </w:r>
      <w:r w:rsidR="001957BB">
        <w:rPr>
          <w:rFonts w:ascii="Times New Roman" w:hAnsi="Times New Roman"/>
          <w:sz w:val="28"/>
          <w:szCs w:val="28"/>
          <w:lang w:eastAsia="ru-RU"/>
        </w:rPr>
        <w:t>)</w:t>
      </w:r>
      <w:r w:rsidR="001957B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  <w:r w:rsidRPr="00CA7F2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Par61"/>
      <w:bookmarkEnd w:id="4"/>
      <w:r w:rsidRPr="00CA7F26">
        <w:rPr>
          <w:rFonts w:ascii="Times New Roman" w:hAnsi="Times New Roman" w:cs="Times New Roman"/>
          <w:sz w:val="28"/>
          <w:szCs w:val="28"/>
        </w:rPr>
        <w:t xml:space="preserve">1.2.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Заявителями </w:t>
      </w:r>
      <w:r w:rsidRPr="00CA7F26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являются физические лица (в том числе индивидуальные предприниматели) и юридические лица.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A7F26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 - посредством федеральной государственной информационной системы «Единый портал государственных и муниципальных услуг (функций)» - gosuslugi.ru (далее –Единый портал государственных и муниципальных услуг (функций);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</w:t>
      </w:r>
      <w:r w:rsidRPr="00CA7F26">
        <w:rPr>
          <w:rFonts w:ascii="Times New Roman" w:hAnsi="Times New Roman" w:cs="Times New Roman"/>
          <w:sz w:val="28"/>
          <w:szCs w:val="28"/>
        </w:rPr>
        <w:lastRenderedPageBreak/>
        <w:t>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del w:id="6" w:author="Мишарина Надежда" w:date="2022-12-20T08:54:00Z">
        <w:r w:rsidRPr="00CA7F26" w:rsidDel="009D451E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hAnsi="Times New Roman" w:cs="Times New Roman"/>
          <w:sz w:val="28"/>
          <w:szCs w:val="28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CA7F26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  <w:r w:rsidRPr="00CA7F26">
        <w:rPr>
          <w:rFonts w:ascii="Times New Roman" w:hAnsi="Times New Roman" w:cs="Times New Roman"/>
          <w:sz w:val="28"/>
          <w:szCs w:val="28"/>
        </w:rPr>
        <w:t>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Едином портале государственных и муниципальных услуг (функций), на официальном сайте Органа.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На официальном Органа, на Едином портале государственных и муниципальных услуг (функций),</w:t>
      </w:r>
      <w:del w:id="7" w:author="Мишарина Надежда" w:date="2022-12-20T08:53:00Z">
        <w:r w:rsidRPr="00CA7F26" w:rsidDel="009D451E">
          <w:rPr>
            <w:rFonts w:ascii="Times New Roman" w:hAnsi="Times New Roman" w:cs="Times New Roman"/>
            <w:sz w:val="28"/>
            <w:szCs w:val="28"/>
          </w:rPr>
          <w:delText xml:space="preserve"> ,</w:delText>
        </w:r>
      </w:del>
      <w:r w:rsidRPr="00CA7F26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957BB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lastRenderedPageBreak/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  <w:r w:rsidR="001957BB">
        <w:rPr>
          <w:rFonts w:ascii="Times New Roman" w:hAnsi="Times New Roman" w:cs="Times New Roman"/>
          <w:sz w:val="28"/>
          <w:szCs w:val="28"/>
        </w:rPr>
        <w:t>;</w:t>
      </w:r>
    </w:p>
    <w:p w:rsidR="007E153C" w:rsidRPr="00387BFC" w:rsidRDefault="001957BB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официального сайта Органа - http://kortkeros.ru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адрес сайта МФЦ (</w:t>
      </w:r>
      <w:r w:rsidR="0092238F" w:rsidRPr="00EB1AB7">
        <w:rPr>
          <w:rFonts w:ascii="Times New Roman" w:hAnsi="Times New Roman" w:cs="Times New Roman"/>
          <w:sz w:val="28"/>
          <w:szCs w:val="28"/>
        </w:rPr>
        <w:t>mydocuments11</w:t>
      </w:r>
      <w:r w:rsidRPr="00387BFC">
        <w:rPr>
          <w:rFonts w:ascii="Times New Roman" w:hAnsi="Times New Roman" w:cs="Times New Roman"/>
          <w:sz w:val="28"/>
          <w:szCs w:val="28"/>
        </w:rPr>
        <w:t>);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и муниципальных услуг (функций), </w:t>
      </w:r>
    </w:p>
    <w:p w:rsidR="007E153C" w:rsidRPr="00387BFC" w:rsidRDefault="007E153C" w:rsidP="007E153C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Н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C74477" w:rsidRDefault="007E153C" w:rsidP="00C74477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74477" w:rsidRDefault="007E153C" w:rsidP="00C74477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7E153C" w:rsidRPr="00C74477" w:rsidRDefault="007E153C" w:rsidP="00C74477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7E153C" w:rsidRPr="00387BFC" w:rsidRDefault="007E153C" w:rsidP="007E153C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E153C" w:rsidRPr="00387BFC" w:rsidRDefault="007E153C" w:rsidP="007E153C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387B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7E153C" w:rsidRPr="00387BFC" w:rsidRDefault="007E153C" w:rsidP="007E153C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7E153C" w:rsidRPr="00387BFC" w:rsidRDefault="007E153C" w:rsidP="007E153C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7E153C" w:rsidRPr="00387BFC" w:rsidRDefault="007E153C" w:rsidP="007E153C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7E153C" w:rsidRPr="00387BFC" w:rsidRDefault="007E153C" w:rsidP="007E15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7E153C" w:rsidRDefault="007E153C" w:rsidP="007E15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2238F" w:rsidRPr="00CA7F26" w:rsidRDefault="0092238F" w:rsidP="009223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7E153C" w:rsidRPr="00CA7F26" w:rsidDel="009D451E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del w:id="8" w:author="Мишарина Надежда" w:date="2022-12-20T08:54:00Z"/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98"/>
      <w:bookmarkEnd w:id="9"/>
      <w:r w:rsidRPr="00CA7F26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00"/>
      <w:bookmarkEnd w:id="10"/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92238F" w:rsidRPr="00B41A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осуществление земляных работ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" w:name="Par102"/>
      <w:bookmarkEnd w:id="11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5C2D44" w:rsidRPr="005C2D44">
        <w:rPr>
          <w:rFonts w:ascii="Times New Roman" w:hAnsi="Times New Roman"/>
          <w:sz w:val="28"/>
          <w:szCs w:val="28"/>
          <w:lang w:eastAsia="ru-RU"/>
        </w:rPr>
        <w:t>администрацией муниципального образования муниципального района «Корткеросский». Структурным подразделением администрации муниципального образования муниципального района «Корткеросский», ответственным за непосредственное предоставление муниципальной услуги, является отдел архитектуры и строительства администрации муниципального образования муниципального района «Корткеросский».</w:t>
      </w:r>
      <w:r w:rsidR="007E0A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2D44" w:rsidRPr="005C2D44">
        <w:rPr>
          <w:rFonts w:ascii="Times New Roman" w:hAnsi="Times New Roman"/>
          <w:sz w:val="28"/>
          <w:szCs w:val="28"/>
          <w:lang w:eastAsia="ru-RU"/>
        </w:rPr>
        <w:t>(далее- Отдел)</w:t>
      </w:r>
      <w:r w:rsidR="005C2D44">
        <w:rPr>
          <w:rFonts w:ascii="Times New Roman" w:hAnsi="Times New Roman"/>
          <w:sz w:val="28"/>
          <w:szCs w:val="28"/>
          <w:lang w:eastAsia="ru-RU"/>
        </w:rPr>
        <w:t>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CA7F26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</w:rPr>
        <w:t xml:space="preserve"> (в случае, если это предусмотрено соглашением о взаимодействии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 (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</w:rPr>
        <w:t>в случае, если предусмотрено соглашением о взаимодействии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E153C" w:rsidRPr="00CA7F26" w:rsidRDefault="007E153C" w:rsidP="007E15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2.2.1. Органами и организациями, участвующими в предоставлении муниципальной услуги, являются: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строительства и дорожного хозяйства Республики Коми –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del w:id="12" w:author="Мишарина Надежда" w:date="2022-12-20T08:54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в части выдачи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разрешения на строительство, реконструкцию или капитальный ремонт объекта капитального строительства, в случае если строительство осуществляется на территории нескольких муниципальных образованиях.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Органы местного самоуправления - в части выдачи разрешения на строительство, реконструкцию или капитальный ремонт объекта капитального строительства, в случае если строительство осуществляется на территории муниципального образования.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ГКУ РК «Коми реклама»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– в части предоставления разрешения на установку рекламной конструкции.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- 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Pr="00CA7F26">
        <w:rPr>
          <w:rFonts w:ascii="Times New Roman" w:eastAsia="Calibri" w:hAnsi="Times New Roman" w:cs="Times New Roman"/>
          <w:sz w:val="28"/>
          <w:szCs w:val="28"/>
        </w:rPr>
        <w:lastRenderedPageBreak/>
        <w:t>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A7F26">
        <w:rPr>
          <w:rFonts w:ascii="Times New Roman" w:hAnsi="Times New Roman" w:cs="Times New Roman"/>
          <w:sz w:val="28"/>
          <w:szCs w:val="28"/>
        </w:rPr>
        <w:t>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Par108"/>
      <w:bookmarkEnd w:id="13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1) решение о выдаче ордера (разрешения) на производство земляных работ (далее – решение о предоставлении муниципальной услуги), уведомление о предоставлении муниципальной услуги;</w:t>
      </w:r>
    </w:p>
    <w:p w:rsidR="0092238F" w:rsidRDefault="007E153C" w:rsidP="00922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2) решение об отказе в выдаче ордера (разрешения) на производство земляных работ (далее – решение об отказе в предоставлении муниципальной услуги); уведомление об отказе в предоставлении муниципальной услуги.</w:t>
      </w:r>
      <w:r w:rsidR="0092238F" w:rsidRPr="0092238F">
        <w:rPr>
          <w:rFonts w:ascii="Times New Roman" w:hAnsi="Times New Roman"/>
          <w:sz w:val="28"/>
          <w:szCs w:val="28"/>
        </w:rPr>
        <w:t xml:space="preserve"> </w:t>
      </w:r>
    </w:p>
    <w:p w:rsidR="0092238F" w:rsidRPr="00226660" w:rsidRDefault="0092238F" w:rsidP="00922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является решение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виде электронной записи в Личном кабинете заявителя.</w:t>
      </w:r>
    </w:p>
    <w:p w:rsidR="0092238F" w:rsidRPr="00226660" w:rsidRDefault="0092238F" w:rsidP="00922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посредством Единого портала государственных и муниципальных услуг.</w:t>
      </w:r>
    </w:p>
    <w:p w:rsidR="0092238F" w:rsidRDefault="0092238F" w:rsidP="00922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Сведения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течении 1 рабочего дня подлежат обязательному размещению на Едином портале государственных и муниципальных услуг, в случае, если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подано посредством Единого портала государственных и муниципальных услуг.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C744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Par112"/>
      <w:bookmarkEnd w:id="14"/>
      <w:r w:rsidRPr="00CA7F26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387BFC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3105" w:rsidRDefault="007E153C" w:rsidP="004731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15" w:author="RedkinSA" w:date="2022-07-15T11:10:00Z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2.4.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10 рабочих дней, исчисляемых со дня регистрации заявления о предоставлении муниципальной услуги.</w:t>
      </w:r>
      <w:ins w:id="16" w:author="RedkinSA" w:date="2022-07-15T11:10:00Z">
        <w:r w:rsidR="00473105" w:rsidRPr="004731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ins>
    </w:p>
    <w:p w:rsidR="00473105" w:rsidRDefault="00473105" w:rsidP="004731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17" w:author="RedkinSA" w:date="2022-07-15T11:10:00Z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8" w:author="RedkinSA" w:date="2022-07-15T11:10:00Z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2.4.1. П</w:t>
        </w:r>
        <w:r w:rsidRPr="00E93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ри реализации мероприятий по </w:t>
        </w:r>
        <w:proofErr w:type="spellStart"/>
        <w:r w:rsidRPr="00E93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догазификации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срок </w:t>
        </w:r>
        <w:r w:rsidRPr="00E93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предоставления муниципальной услуги составляет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не более 4 рабочих дней</w:t>
        </w:r>
        <w:r w:rsidRPr="00E93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</w:ins>
    </w:p>
    <w:p w:rsidR="007E153C" w:rsidRPr="00473105" w:rsidRDefault="00473105" w:rsidP="004731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:rPrChange w:id="19" w:author="RedkinSA" w:date="2022-07-15T11:10:00Z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rPrChange>
        </w:rPr>
      </w:pPr>
      <w:ins w:id="20" w:author="RedkinSA" w:date="2022-07-15T11:10:00Z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2.4.2. </w:t>
        </w:r>
        <w:r w:rsidRPr="00E93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 случае отсутствия инженерных коммуникаций в месте </w:t>
        </w:r>
        <w:r w:rsidRPr="00E93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 xml:space="preserve">производства работ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срок предоставления муниципальной услуги составляет</w:t>
        </w:r>
        <w:r w:rsidRPr="00E93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 рабочих дня.</w:t>
        </w:r>
      </w:ins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A7F26">
        <w:rPr>
          <w:rFonts w:ascii="Times New Roman" w:hAnsi="Times New Roman" w:cs="Times New Roman"/>
          <w:iCs/>
          <w:sz w:val="28"/>
          <w:szCs w:val="2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</w:t>
      </w:r>
      <w:r w:rsidRPr="003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</w:t>
      </w:r>
      <w:proofErr w:type="gramStart"/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</w:t>
      </w:r>
      <w:proofErr w:type="gramEnd"/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7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10 рабочих дней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1957BB">
        <w:rPr>
          <w:rFonts w:ascii="Times New Roman" w:hAnsi="Times New Roman" w:cs="Times New Roman"/>
          <w:sz w:val="28"/>
          <w:szCs w:val="28"/>
        </w:rPr>
        <w:t xml:space="preserve">5 рабочих дней </w:t>
      </w:r>
      <w:r w:rsidRPr="00CA7F26">
        <w:rPr>
          <w:rFonts w:ascii="Times New Roman" w:hAnsi="Times New Roman" w:cs="Times New Roman"/>
          <w:sz w:val="28"/>
          <w:szCs w:val="28"/>
        </w:rPr>
        <w:t>со дня поступления в Орган указанного заявления.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Par123"/>
      <w:bookmarkEnd w:id="21"/>
      <w:r w:rsidRPr="00387BFC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A15F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22" w:name="Par140"/>
      <w:bookmarkEnd w:id="22"/>
      <w:r w:rsidRPr="00387BFC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 w:rsidR="001957BB">
        <w:rPr>
          <w:rFonts w:ascii="Times New Roman" w:eastAsia="Calibri" w:hAnsi="Times New Roman" w:cs="Times New Roman"/>
          <w:sz w:val="28"/>
          <w:szCs w:val="28"/>
        </w:rPr>
        <w:t>(</w:t>
      </w:r>
      <w:r w:rsidR="001957BB">
        <w:rPr>
          <w:rFonts w:ascii="Times New Roman" w:hAnsi="Times New Roman"/>
          <w:sz w:val="28"/>
          <w:szCs w:val="28"/>
        </w:rPr>
        <w:t>http://kortkeros.ru)</w:t>
      </w:r>
      <w:r w:rsidRPr="00387BFC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153C" w:rsidRPr="00CA7F26" w:rsidRDefault="007E153C" w:rsidP="00C74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E153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3" w:name="Par147"/>
      <w:bookmarkEnd w:id="23"/>
      <w:r w:rsidRPr="00CA7F26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предоставлении муниципальной услуги (по формам согласно Приложению </w:t>
      </w:r>
      <w:del w:id="24" w:author="Мишарина Надежда" w:date="2022-12-20T08:54:00Z">
        <w:r w:rsidRPr="00CA7F26" w:rsidDel="009D451E">
          <w:rPr>
            <w:rFonts w:ascii="Times New Roman" w:eastAsia="Times New Roman" w:hAnsi="Times New Roman" w:cs="Times New Roman"/>
            <w:sz w:val="28"/>
            <w:szCs w:val="28"/>
          </w:rPr>
          <w:delText xml:space="preserve">№ </w:delText>
        </w:r>
      </w:del>
      <w:r w:rsidRPr="00CA7F26">
        <w:rPr>
          <w:rFonts w:ascii="Times New Roman" w:eastAsia="Times New Roman" w:hAnsi="Times New Roman" w:cs="Times New Roman"/>
          <w:sz w:val="28"/>
          <w:szCs w:val="28"/>
        </w:rPr>
        <w:t xml:space="preserve">1 (для юридических лиц), Приложению </w:t>
      </w:r>
      <w:del w:id="25" w:author="Мишарина Надежда" w:date="2022-12-20T08:54:00Z">
        <w:r w:rsidRPr="00CA7F26" w:rsidDel="009D451E">
          <w:rPr>
            <w:rFonts w:ascii="Times New Roman" w:eastAsia="Times New Roman" w:hAnsi="Times New Roman" w:cs="Times New Roman"/>
            <w:sz w:val="28"/>
            <w:szCs w:val="28"/>
          </w:rPr>
          <w:delText xml:space="preserve">№ </w:delText>
        </w:r>
      </w:del>
      <w:r w:rsidRPr="00CA7F26">
        <w:rPr>
          <w:rFonts w:ascii="Times New Roman" w:eastAsia="Times New Roman" w:hAnsi="Times New Roman" w:cs="Times New Roman"/>
          <w:sz w:val="28"/>
          <w:szCs w:val="28"/>
        </w:rPr>
        <w:t>2 (для физических лиц, индивидуальных предпринимателей) к настоящему административному регламенту)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43A50" w:rsidRPr="00CA7F26" w:rsidRDefault="00A43A50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апрос о предоставлении муниципальной услуги</w:t>
      </w:r>
      <w:r w:rsidRPr="0083779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44F52">
        <w:rPr>
          <w:rFonts w:ascii="Times New Roman" w:hAnsi="Times New Roman" w:cs="Times New Roman"/>
          <w:iCs/>
          <w:sz w:val="28"/>
          <w:szCs w:val="28"/>
        </w:rPr>
        <w:t xml:space="preserve">может быть направлен в форме электронного документа, подписанного электронной подписью в </w:t>
      </w:r>
      <w:r w:rsidRPr="00D44F52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соответствии с требованиями Федерального </w:t>
      </w:r>
      <w:r w:rsidR="009D451E" w:rsidRPr="009D451E">
        <w:rPr>
          <w:rFonts w:ascii="Times New Roman" w:hAnsi="Times New Roman" w:cs="Times New Roman"/>
          <w:iCs/>
          <w:sz w:val="28"/>
          <w:szCs w:val="28"/>
          <w:rPrChange w:id="26" w:author="Мишарина Надежда" w:date="2022-12-20T08:54:00Z">
            <w:rPr>
              <w:rFonts w:ascii="Times New Roman" w:hAnsi="Times New Roman" w:cs="Times New Roman"/>
              <w:iCs/>
              <w:color w:val="0000FF"/>
              <w:sz w:val="28"/>
              <w:szCs w:val="28"/>
            </w:rPr>
          </w:rPrChange>
        </w:rPr>
        <w:fldChar w:fldCharType="begin"/>
      </w:r>
      <w:r w:rsidR="009D451E" w:rsidRPr="009D451E">
        <w:rPr>
          <w:rFonts w:ascii="Times New Roman" w:hAnsi="Times New Roman" w:cs="Times New Roman"/>
          <w:iCs/>
          <w:sz w:val="28"/>
          <w:szCs w:val="28"/>
          <w:rPrChange w:id="27" w:author="Мишарина Надежда" w:date="2022-12-20T08:54:00Z">
            <w:rPr>
              <w:rFonts w:ascii="Times New Roman" w:hAnsi="Times New Roman" w:cs="Times New Roman"/>
              <w:iCs/>
              <w:color w:val="0000FF"/>
              <w:sz w:val="28"/>
              <w:szCs w:val="28"/>
            </w:rPr>
          </w:rPrChange>
        </w:rPr>
        <w:instrText xml:space="preserve"> HYPERLINK "consultantplus://offline/ref=DCF673B31439A6DCC0A35B997AE21F2CB497DB87934B22B1337806DF8D3145FC56A7F199494091DCF7871C47D716r8N" </w:instrText>
      </w:r>
      <w:r w:rsidR="009D451E" w:rsidRPr="009D451E">
        <w:rPr>
          <w:rFonts w:ascii="Times New Roman" w:hAnsi="Times New Roman" w:cs="Times New Roman"/>
          <w:iCs/>
          <w:sz w:val="28"/>
          <w:szCs w:val="28"/>
          <w:rPrChange w:id="28" w:author="Мишарина Надежда" w:date="2022-12-20T08:54:00Z">
            <w:rPr>
              <w:rFonts w:ascii="Times New Roman" w:hAnsi="Times New Roman" w:cs="Times New Roman"/>
              <w:iCs/>
              <w:color w:val="0000FF"/>
              <w:sz w:val="28"/>
              <w:szCs w:val="28"/>
            </w:rPr>
          </w:rPrChange>
        </w:rPr>
        <w:fldChar w:fldCharType="separate"/>
      </w:r>
      <w:r w:rsidRPr="009D451E">
        <w:rPr>
          <w:rFonts w:ascii="Times New Roman" w:hAnsi="Times New Roman" w:cs="Times New Roman"/>
          <w:iCs/>
          <w:sz w:val="28"/>
          <w:szCs w:val="28"/>
          <w:rPrChange w:id="29" w:author="Мишарина Надежда" w:date="2022-12-20T08:54:00Z">
            <w:rPr>
              <w:rFonts w:ascii="Times New Roman" w:hAnsi="Times New Roman" w:cs="Times New Roman"/>
              <w:iCs/>
              <w:color w:val="0000FF"/>
              <w:sz w:val="28"/>
              <w:szCs w:val="28"/>
            </w:rPr>
          </w:rPrChange>
        </w:rPr>
        <w:t>закона</w:t>
      </w:r>
      <w:r w:rsidR="009D451E" w:rsidRPr="009D451E">
        <w:rPr>
          <w:rFonts w:ascii="Times New Roman" w:hAnsi="Times New Roman" w:cs="Times New Roman"/>
          <w:iCs/>
          <w:sz w:val="28"/>
          <w:szCs w:val="28"/>
          <w:rPrChange w:id="30" w:author="Мишарина Надежда" w:date="2022-12-20T08:54:00Z">
            <w:rPr>
              <w:rFonts w:ascii="Times New Roman" w:hAnsi="Times New Roman" w:cs="Times New Roman"/>
              <w:iCs/>
              <w:color w:val="0000FF"/>
              <w:sz w:val="28"/>
              <w:szCs w:val="28"/>
            </w:rPr>
          </w:rPrChange>
        </w:rPr>
        <w:fldChar w:fldCharType="end"/>
      </w:r>
      <w:r>
        <w:rPr>
          <w:rFonts w:ascii="Times New Roman" w:hAnsi="Times New Roman" w:cs="Times New Roman"/>
          <w:iCs/>
          <w:sz w:val="28"/>
          <w:szCs w:val="28"/>
        </w:rPr>
        <w:t xml:space="preserve"> от 06.04.2011 № 63-ФЗ «</w:t>
      </w:r>
      <w:r w:rsidRPr="00D44F52">
        <w:rPr>
          <w:rFonts w:ascii="Times New Roman" w:hAnsi="Times New Roman" w:cs="Times New Roman"/>
          <w:iCs/>
          <w:sz w:val="28"/>
          <w:szCs w:val="28"/>
        </w:rPr>
        <w:t>Об электронной подписи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7E153C" w:rsidRPr="00CA7F26" w:rsidRDefault="007E153C" w:rsidP="007E15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sz w:val="28"/>
          <w:szCs w:val="28"/>
        </w:rPr>
        <w:t xml:space="preserve">К заявлению прилагаются также следующие документы в 1 экземпляре: 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1) ситуационный план-схема с указанием места проведения работ, объемов и видов производства работ, мест складирования материалов;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гарантийное обязательство по восстановлению дорожных покрытий, тротуаров, газонов, зеленых насаждений;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согласования с эксплуатационными предприятиями воздействия в ходе проведения работ на объекты или вмешательства в работу сооружений инженерно-технического обеспечения, транспорта, связи, электро-, газо-, водоснабжения и водоотведения;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проектную документацию (рабочий проект, чертежи) с указанием объемов и видов работ (если работы связаны с осуществлением строительства, реконструкции или капитального ремонта объектов);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5) временную схему организации движения транспорта и пешеходов на период проведения работ (если работы создают препятствия движению транспорта и пешеходов);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условия производства работ, согласованные с местной администрацией муниципального образования;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7) календарный график производства работ;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согласование со специализированной организацией, обслуживающей газоны;</w:t>
      </w:r>
    </w:p>
    <w:p w:rsidR="0092238F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iCs/>
          <w:sz w:val="28"/>
          <w:szCs w:val="28"/>
        </w:rPr>
        <w:t xml:space="preserve">9) </w:t>
      </w:r>
      <w:r w:rsidRPr="00CA7F26">
        <w:rPr>
          <w:rFonts w:ascii="Times New Roman" w:hAnsi="Times New Roman" w:cs="Times New Roman"/>
          <w:sz w:val="28"/>
          <w:szCs w:val="28"/>
        </w:rPr>
        <w:t>согласование с собственниками помещений многоквартирных домов производства земляных работ на земельных участках, принадлежащей на праве общей долевой собственности данным собственникам</w:t>
      </w:r>
      <w:r w:rsidR="0092238F">
        <w:rPr>
          <w:rFonts w:ascii="Times New Roman" w:hAnsi="Times New Roman" w:cs="Times New Roman"/>
          <w:sz w:val="28"/>
          <w:szCs w:val="28"/>
        </w:rPr>
        <w:t>;</w:t>
      </w:r>
    </w:p>
    <w:p w:rsidR="007E153C" w:rsidRPr="00CA7F26" w:rsidRDefault="0092238F" w:rsidP="00922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фотоматериалы территории на которой планируется производить земляные работы, с обязательной привязкой к адресу (месту) производства земляных работ на дату подачи заявления.</w:t>
      </w:r>
    </w:p>
    <w:p w:rsidR="007E153C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A43A50" w:rsidRPr="006540F5" w:rsidRDefault="00A43A50" w:rsidP="00A43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540F5">
        <w:rPr>
          <w:rFonts w:ascii="Times New Roman" w:hAnsi="Times New Roman" w:cs="Times New Roman"/>
          <w:iCs/>
          <w:sz w:val="28"/>
          <w:szCs w:val="28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Органа(http://kortkeros.ru) в соответствии с нормативными правовыми актами, устанавливающими порядок предоставления муниципальных услуг.</w:t>
      </w:r>
    </w:p>
    <w:p w:rsidR="00A43A50" w:rsidRPr="006540F5" w:rsidRDefault="00A43A50" w:rsidP="00A43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540F5">
        <w:rPr>
          <w:rFonts w:ascii="Times New Roman" w:hAnsi="Times New Roman" w:cs="Times New Roman"/>
          <w:iCs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</w:t>
      </w:r>
      <w:r w:rsidRPr="006540F5">
        <w:rPr>
          <w:rFonts w:ascii="Times New Roman" w:hAnsi="Times New Roman" w:cs="Times New Roman"/>
          <w:iCs/>
          <w:sz w:val="28"/>
          <w:szCs w:val="28"/>
        </w:rPr>
        <w:lastRenderedPageBreak/>
        <w:t>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</w:t>
      </w:r>
    </w:p>
    <w:p w:rsidR="00A43A50" w:rsidRPr="006540F5" w:rsidRDefault="00A43A50" w:rsidP="00A43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540F5">
        <w:rPr>
          <w:rFonts w:ascii="Times New Roman" w:hAnsi="Times New Roman" w:cs="Times New Roman"/>
          <w:iCs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A43A50" w:rsidRPr="006540F5" w:rsidRDefault="00A43A50" w:rsidP="00A43A50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540F5">
        <w:rPr>
          <w:rFonts w:ascii="Times New Roman" w:hAnsi="Times New Roman" w:cs="Times New Roman"/>
          <w:iCs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A43A50" w:rsidRPr="006540F5" w:rsidRDefault="00A43A50" w:rsidP="00F56E6F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540F5">
        <w:rPr>
          <w:rFonts w:ascii="Times New Roman" w:hAnsi="Times New Roman" w:cs="Times New Roman"/>
          <w:iCs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7F26"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153C" w:rsidRPr="00CA7F26" w:rsidRDefault="007E153C" w:rsidP="00C74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разрешение на строительство, реконструкцию или капитальный ремонт объекта капитального строительства (если работы связаны с осуществлением строительства, реконструкции или капитального ремонта объектов, на которые необходимо получение разрешения в соответствии с градостроительным законодательством);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разрешение на установку рекламной конструкции (если работы связаны с установкой и эксплуатацией рекламных конструкций). </w:t>
      </w:r>
    </w:p>
    <w:p w:rsidR="007E153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92238F" w:rsidRDefault="0092238F" w:rsidP="00922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B06">
        <w:rPr>
          <w:rFonts w:ascii="Times New Roman" w:hAnsi="Times New Roman" w:cs="Times New Roman"/>
          <w:sz w:val="28"/>
          <w:szCs w:val="28"/>
        </w:rPr>
        <w:t>Документы, прилагаемые к</w:t>
      </w:r>
      <w:r>
        <w:rPr>
          <w:rFonts w:ascii="Times New Roman" w:hAnsi="Times New Roman" w:cs="Times New Roman"/>
          <w:sz w:val="28"/>
          <w:szCs w:val="28"/>
        </w:rPr>
        <w:t xml:space="preserve"> заявлению</w:t>
      </w:r>
      <w:r w:rsidRPr="003C1B06">
        <w:rPr>
          <w:rFonts w:ascii="Times New Roman" w:hAnsi="Times New Roman" w:cs="Times New Roman"/>
          <w:sz w:val="28"/>
          <w:szCs w:val="28"/>
        </w:rPr>
        <w:t xml:space="preserve">, представляемые в электронной форме, направляются в следующих форматах: </w:t>
      </w:r>
    </w:p>
    <w:p w:rsidR="0092238F" w:rsidRDefault="0092238F" w:rsidP="00922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B06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2238F" w:rsidRDefault="0092238F" w:rsidP="00922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B06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 </w:t>
      </w:r>
    </w:p>
    <w:p w:rsidR="0092238F" w:rsidRDefault="0092238F" w:rsidP="00922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B06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</w:t>
      </w:r>
      <w:r w:rsidRPr="009749C0">
        <w:rPr>
          <w:rFonts w:ascii="Times New Roman" w:hAnsi="Times New Roman" w:cs="Times New Roman"/>
          <w:sz w:val="28"/>
          <w:szCs w:val="28"/>
        </w:rPr>
        <w:t xml:space="preserve">афическим содержанием. </w:t>
      </w:r>
    </w:p>
    <w:p w:rsidR="0092238F" w:rsidRDefault="0092238F" w:rsidP="00922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B06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</w:t>
      </w:r>
      <w:r>
        <w:rPr>
          <w:rFonts w:ascii="Times New Roman" w:hAnsi="Times New Roman" w:cs="Times New Roman"/>
          <w:sz w:val="28"/>
          <w:szCs w:val="28"/>
        </w:rPr>
        <w:t>заявлению</w:t>
      </w:r>
      <w:r w:rsidRPr="003C1B06">
        <w:rPr>
          <w:rFonts w:ascii="Times New Roman" w:hAnsi="Times New Roman" w:cs="Times New Roman"/>
          <w:sz w:val="28"/>
          <w:szCs w:val="2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3C1B06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3C1B06">
        <w:rPr>
          <w:rFonts w:ascii="Times New Roman" w:hAnsi="Times New Roman" w:cs="Times New Roman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цветопередачи" </w:t>
      </w:r>
      <w:r w:rsidRPr="003C1B06">
        <w:rPr>
          <w:rFonts w:ascii="Times New Roman" w:hAnsi="Times New Roman" w:cs="Times New Roman"/>
          <w:sz w:val="28"/>
          <w:szCs w:val="28"/>
        </w:rPr>
        <w:lastRenderedPageBreak/>
        <w:t xml:space="preserve">(при наличии в документе цветных графических изображений либо цветного текста). </w:t>
      </w:r>
    </w:p>
    <w:p w:rsidR="0092238F" w:rsidRPr="00CA7F26" w:rsidRDefault="0092238F" w:rsidP="00922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B06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387BFC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2.11. </w:t>
      </w:r>
      <w:r w:rsidRPr="00387BFC">
        <w:rPr>
          <w:rFonts w:ascii="Times New Roman" w:hAnsi="Times New Roman"/>
          <w:sz w:val="28"/>
          <w:szCs w:val="28"/>
          <w:lang w:eastAsia="ru-RU"/>
        </w:rPr>
        <w:t>Запрещается: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r w:rsidR="009D451E" w:rsidRPr="009D451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rPrChange w:id="31" w:author="Мишарина Надежда" w:date="2022-12-20T08:55:00Z">
            <w:rPr>
              <w:rStyle w:val="a6"/>
              <w:rFonts w:ascii="Times New Roman" w:hAnsi="Times New Roman" w:cs="Times New Roman"/>
              <w:sz w:val="28"/>
              <w:szCs w:val="28"/>
            </w:rPr>
          </w:rPrChange>
        </w:rPr>
        <w:fldChar w:fldCharType="begin"/>
      </w:r>
      <w:r w:rsidR="009D451E" w:rsidRPr="009D451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rPrChange w:id="32" w:author="Мишарина Надежда" w:date="2022-12-20T08:55:00Z">
            <w:rPr>
              <w:rStyle w:val="a6"/>
              <w:rFonts w:ascii="Times New Roman" w:hAnsi="Times New Roman" w:cs="Times New Roman"/>
              <w:sz w:val="28"/>
              <w:szCs w:val="28"/>
            </w:rPr>
          </w:rPrChange>
        </w:rPr>
        <w:instrText xml:space="preserve"> HYPERLINK "consultantplus://offline/ref=7C0A7380B68D115D61CE0C9E10E6686965945CA041EFF9D912FF30CA6EA1472F913E9BD7x469F" </w:instrText>
      </w:r>
      <w:r w:rsidR="009D451E" w:rsidRPr="009D451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rPrChange w:id="33" w:author="Мишарина Надежда" w:date="2022-12-20T08:55:00Z">
            <w:rPr>
              <w:rStyle w:val="a6"/>
              <w:rFonts w:ascii="Times New Roman" w:hAnsi="Times New Roman" w:cs="Times New Roman"/>
              <w:sz w:val="28"/>
              <w:szCs w:val="28"/>
            </w:rPr>
          </w:rPrChange>
        </w:rPr>
        <w:fldChar w:fldCharType="separate"/>
      </w:r>
      <w:r w:rsidRPr="009D451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rPrChange w:id="34" w:author="Мишарина Надежда" w:date="2022-12-20T08:55:00Z">
            <w:rPr>
              <w:rStyle w:val="a6"/>
              <w:rFonts w:ascii="Times New Roman" w:hAnsi="Times New Roman" w:cs="Times New Roman"/>
              <w:sz w:val="28"/>
              <w:szCs w:val="28"/>
            </w:rPr>
          </w:rPrChange>
        </w:rPr>
        <w:t>части 6 статьи 7</w:t>
      </w:r>
      <w:r w:rsidR="009D451E" w:rsidRPr="009D451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rPrChange w:id="35" w:author="Мишарина Надежда" w:date="2022-12-20T08:55:00Z">
            <w:rPr>
              <w:rStyle w:val="a6"/>
              <w:rFonts w:ascii="Times New Roman" w:hAnsi="Times New Roman" w:cs="Times New Roman"/>
              <w:sz w:val="28"/>
              <w:szCs w:val="28"/>
            </w:rPr>
          </w:rPrChange>
        </w:rPr>
        <w:fldChar w:fldCharType="end"/>
      </w:r>
      <w:r w:rsidRPr="00CA7F2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3)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5)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</w:t>
      </w:r>
      <w:r w:rsidRPr="00387BFC">
        <w:rPr>
          <w:rFonts w:ascii="Times New Roman" w:hAnsi="Times New Roman" w:cs="Times New Roman"/>
          <w:sz w:val="28"/>
          <w:szCs w:val="28"/>
        </w:rPr>
        <w:lastRenderedPageBreak/>
        <w:t>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E153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A43A50" w:rsidRPr="00CA7F26" w:rsidRDefault="00A43A50" w:rsidP="00A43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F5"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C74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  <w:r w:rsidR="00C744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отказа в предоставлении муниципальной услуги, </w:t>
      </w:r>
      <w:r w:rsidRPr="00387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установленных федеральными законами, принимаемыми в </w:t>
      </w:r>
      <w:r w:rsidRPr="00387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ar178"/>
      <w:bookmarkEnd w:id="36"/>
      <w:r w:rsidRPr="00CA7F26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7E153C" w:rsidRPr="00CA7F26" w:rsidRDefault="007E153C" w:rsidP="007E153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представленных документах недостоверной информации, порядок определения которой закреплен абзацем 2 пункта 2.4 настоящего административного регламента;</w:t>
      </w:r>
    </w:p>
    <w:p w:rsidR="007E153C" w:rsidRPr="00CA7F26" w:rsidRDefault="007E153C" w:rsidP="007E15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- предоставление неполного пакета документов, указанных в пункте 2.6 настоящего административного регламента;</w:t>
      </w:r>
    </w:p>
    <w:p w:rsidR="007E153C" w:rsidRPr="00CA7F26" w:rsidRDefault="007E153C" w:rsidP="007E15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отказ в согласовании проведения работ со стороны </w:t>
      </w:r>
      <w:r w:rsidRPr="00CA7F26">
        <w:rPr>
          <w:rFonts w:ascii="Times New Roman" w:eastAsia="Calibri" w:hAnsi="Times New Roman" w:cs="Times New Roman"/>
          <w:sz w:val="28"/>
          <w:szCs w:val="28"/>
        </w:rPr>
        <w:t>эксплуатационных предприятий;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2238F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заявления не поддается прочтению</w:t>
      </w:r>
      <w:r w:rsidR="00922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153C" w:rsidRPr="00CA7F26" w:rsidRDefault="0092238F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незавершенных заявителем начатых работ по ранее выданному ордеру (разрешению) на производство земляных работ, </w:t>
      </w:r>
      <w:r>
        <w:rPr>
          <w:rFonts w:ascii="Times New Roman" w:hAnsi="Times New Roman" w:cs="Times New Roman"/>
          <w:sz w:val="28"/>
          <w:szCs w:val="28"/>
        </w:rPr>
        <w:t>срок действия которого истек и не продлен.</w:t>
      </w:r>
      <w:r w:rsidR="007E153C" w:rsidRPr="00CA7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0842A2" w:rsidRPr="00CA7F26" w:rsidRDefault="000842A2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2.17.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CA7F2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7" w:name="Par162"/>
      <w:bookmarkEnd w:id="37"/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CA7F26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CA7F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услуги,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="001957BB">
        <w:rPr>
          <w:rFonts w:ascii="Times New Roman" w:hAnsi="Times New Roman"/>
          <w:sz w:val="28"/>
        </w:rPr>
        <w:t xml:space="preserve">Заявление и прилагаемые к нему документы регистрируются в порядки и сроки установленным </w:t>
      </w:r>
      <w:r w:rsidR="009D451E" w:rsidRPr="009D451E">
        <w:rPr>
          <w:rStyle w:val="a6"/>
          <w:rFonts w:ascii="Times New Roman" w:hAnsi="Times New Roman"/>
          <w:color w:val="auto"/>
          <w:sz w:val="28"/>
          <w:u w:val="none"/>
          <w:rPrChange w:id="38" w:author="Мишарина Надежда" w:date="2022-12-20T08:55:00Z">
            <w:rPr>
              <w:rStyle w:val="a6"/>
              <w:rFonts w:ascii="Times New Roman" w:hAnsi="Times New Roman"/>
              <w:color w:val="0000FF"/>
              <w:sz w:val="28"/>
            </w:rPr>
          </w:rPrChange>
        </w:rPr>
        <w:fldChar w:fldCharType="begin"/>
      </w:r>
      <w:r w:rsidR="009D451E" w:rsidRPr="009D451E">
        <w:rPr>
          <w:rStyle w:val="a6"/>
          <w:rFonts w:ascii="Times New Roman" w:hAnsi="Times New Roman"/>
          <w:color w:val="auto"/>
          <w:sz w:val="28"/>
          <w:u w:val="none"/>
          <w:rPrChange w:id="39" w:author="Мишарина Надежда" w:date="2022-12-20T08:55:00Z">
            <w:rPr>
              <w:rStyle w:val="a6"/>
              <w:rFonts w:ascii="Times New Roman" w:hAnsi="Times New Roman"/>
              <w:color w:val="0000FF"/>
              <w:sz w:val="28"/>
            </w:rPr>
          </w:rPrChange>
        </w:rPr>
        <w:instrText xml:space="preserve"> HYPERLINK "file:///C:\\Users\\RedkinSA\\AppData\\Local\\Temp\\Rar$DIa0.725\\пост_1309_1_регистр%20в%20Вестник.doc" \l "P408" </w:instrText>
      </w:r>
      <w:r w:rsidR="009D451E" w:rsidRPr="009D451E">
        <w:rPr>
          <w:rStyle w:val="a6"/>
          <w:rFonts w:ascii="Times New Roman" w:hAnsi="Times New Roman"/>
          <w:color w:val="auto"/>
          <w:sz w:val="28"/>
          <w:u w:val="none"/>
          <w:rPrChange w:id="40" w:author="Мишарина Надежда" w:date="2022-12-20T08:55:00Z">
            <w:rPr>
              <w:rStyle w:val="a6"/>
              <w:rFonts w:ascii="Times New Roman" w:hAnsi="Times New Roman"/>
              <w:color w:val="0000FF"/>
              <w:sz w:val="28"/>
            </w:rPr>
          </w:rPrChange>
        </w:rPr>
        <w:fldChar w:fldCharType="separate"/>
      </w:r>
      <w:r w:rsidR="001957BB" w:rsidRPr="009D451E">
        <w:rPr>
          <w:rStyle w:val="a6"/>
          <w:rFonts w:ascii="Times New Roman" w:hAnsi="Times New Roman"/>
          <w:color w:val="auto"/>
          <w:sz w:val="28"/>
          <w:u w:val="none"/>
          <w:rPrChange w:id="41" w:author="Мишарина Надежда" w:date="2022-12-20T08:55:00Z">
            <w:rPr>
              <w:rStyle w:val="a6"/>
              <w:rFonts w:ascii="Times New Roman" w:hAnsi="Times New Roman"/>
              <w:color w:val="0000FF"/>
              <w:sz w:val="28"/>
            </w:rPr>
          </w:rPrChange>
        </w:rPr>
        <w:t>пунктом 3.3</w:t>
      </w:r>
      <w:r w:rsidR="009D451E" w:rsidRPr="009D451E">
        <w:rPr>
          <w:rStyle w:val="a6"/>
          <w:rFonts w:ascii="Times New Roman" w:hAnsi="Times New Roman"/>
          <w:color w:val="auto"/>
          <w:sz w:val="28"/>
          <w:u w:val="none"/>
          <w:rPrChange w:id="42" w:author="Мишарина Надежда" w:date="2022-12-20T08:55:00Z">
            <w:rPr>
              <w:rStyle w:val="a6"/>
              <w:rFonts w:ascii="Times New Roman" w:hAnsi="Times New Roman"/>
              <w:color w:val="0000FF"/>
              <w:sz w:val="28"/>
            </w:rPr>
          </w:rPrChange>
        </w:rPr>
        <w:fldChar w:fldCharType="end"/>
      </w:r>
      <w:r w:rsidR="001957BB">
        <w:rPr>
          <w:rFonts w:ascii="Times New Roman" w:hAnsi="Times New Roman"/>
          <w:sz w:val="28"/>
        </w:rPr>
        <w:t xml:space="preserve"> настоящего административного регламента.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Default="007E153C" w:rsidP="00340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FC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74477" w:rsidRPr="00CA7F26" w:rsidRDefault="00C74477" w:rsidP="00340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lastRenderedPageBreak/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CA7F26">
        <w:t xml:space="preserve">, </w:t>
      </w:r>
      <w:r w:rsidRPr="00CA7F26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A7F26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A7F26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A7F2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7E153C" w:rsidRPr="00CA7F26" w:rsidRDefault="007E153C" w:rsidP="007E153C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E153C" w:rsidRPr="00CA7F26" w:rsidRDefault="007E153C" w:rsidP="007E153C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E153C" w:rsidRPr="00CA7F26" w:rsidRDefault="007E153C" w:rsidP="007E153C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7E153C" w:rsidRPr="00CA7F26" w:rsidRDefault="007E153C" w:rsidP="007E153C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E153C" w:rsidRPr="00CA7F26" w:rsidRDefault="007E153C" w:rsidP="007E15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del w:id="43" w:author="Мишарина Надежда" w:date="2022-12-20T08:56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N </w:delText>
        </w:r>
      </w:del>
      <w:ins w:id="44" w:author="Мишарина Надежда" w:date="2022-12-20T08:56:00Z">
        <w:r w:rsidR="009D451E"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="009D451E" w:rsidRPr="00CA7F26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ins>
      <w:r w:rsidRPr="00CA7F26">
        <w:rPr>
          <w:rFonts w:ascii="Times New Roman" w:eastAsia="Calibri" w:hAnsi="Times New Roman" w:cs="Times New Roman"/>
          <w:sz w:val="28"/>
          <w:szCs w:val="28"/>
        </w:rPr>
        <w:t>1376.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lastRenderedPageBreak/>
        <w:t>2.22. Показатели доступности и качества муниципальных услуг:</w:t>
      </w:r>
      <w:r w:rsidRPr="00CA7F26">
        <w:rPr>
          <w:rStyle w:val="af6"/>
          <w:sz w:val="20"/>
          <w:szCs w:val="20"/>
        </w:rPr>
        <w:t> </w:t>
      </w:r>
      <w:r w:rsidRPr="00CA7F26">
        <w:rPr>
          <w:rStyle w:val="af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2378"/>
        <w:gridCol w:w="2938"/>
      </w:tblGrid>
      <w:tr w:rsidR="007E153C" w:rsidRPr="00CA7F26" w:rsidTr="001957BB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A7F26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7E153C" w:rsidRPr="00CA7F26" w:rsidTr="001957BB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7E153C" w:rsidRPr="00CA7F26" w:rsidTr="001957BB">
        <w:trPr>
          <w:trHeight w:val="1507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rPr>
          <w:trHeight w:val="607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7E153C" w:rsidRPr="00CA7F26" w:rsidTr="001957BB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340A37" w:rsidRDefault="0096273C" w:rsidP="00340A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rPr>
          <w:trHeight w:val="293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96273C" w:rsidRDefault="0096273C" w:rsidP="00340A3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96273C" w:rsidRDefault="0096273C" w:rsidP="00340A3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96273C" w:rsidRDefault="001E0E2D" w:rsidP="00340A3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7E153C" w:rsidRPr="00CA7F26" w:rsidTr="001957BB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96273C" w:rsidRDefault="0096273C" w:rsidP="00340A3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96273C" w:rsidRDefault="0096273C" w:rsidP="00340A3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rPr>
          <w:trHeight w:val="64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96273C" w:rsidP="00340A3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 xml:space="preserve">1.9. Досудебное (внесудебное) обжалование решений и действий (бездействия) органа (организации), должностного </w:t>
            </w:r>
            <w:r w:rsidRPr="00CA7F26">
              <w:rPr>
                <w:rFonts w:ascii="Times New Roman" w:hAnsi="Times New Roman"/>
                <w:sz w:val="28"/>
                <w:szCs w:val="28"/>
              </w:rPr>
              <w:lastRenderedPageBreak/>
              <w:t>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96273C" w:rsidRDefault="0096273C" w:rsidP="00340A3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(невозможности)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получения муниципальной услуги через МФЦ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96273C" w:rsidP="00340A37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92238F" w:rsidRPr="00CA7F26" w:rsidTr="001957BB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8F" w:rsidRPr="00CA7F26" w:rsidRDefault="0092238F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03D9">
              <w:rPr>
                <w:rFonts w:ascii="Times New Roman" w:hAnsi="Times New Roman"/>
                <w:sz w:val="28"/>
                <w:szCs w:val="28"/>
                <w:lang w:eastAsia="ru-RU"/>
              </w:rPr>
              <w:t>3. Возможность получения услуги через ЕПГУ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38F" w:rsidRPr="00083D82" w:rsidRDefault="0092238F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03D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38F" w:rsidRDefault="0092238F" w:rsidP="00340A3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203D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получения муниципальной услуги через ЕПГУ&gt;</w:t>
            </w:r>
          </w:p>
        </w:tc>
      </w:tr>
      <w:tr w:rsidR="007E153C" w:rsidRPr="00CA7F26" w:rsidTr="001957BB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387BFC" w:rsidRDefault="0092238F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E153C" w:rsidRPr="00387BFC">
              <w:rPr>
                <w:rFonts w:ascii="Times New Roman" w:hAnsi="Times New Roman"/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387BFC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7BF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340A37" w:rsidRDefault="0096273C" w:rsidP="00340A3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Одно взаимодействие и продолжительность не более 15 минут.</w:t>
            </w:r>
            <w:r w:rsidRPr="0096273C" w:rsidDel="0096273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E153C" w:rsidRPr="00CA7F26" w:rsidTr="001957BB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3C" w:rsidRPr="00387BFC" w:rsidRDefault="0092238F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7E153C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. Возможность (невозможность) получения услуги</w:t>
            </w:r>
            <w:r w:rsidR="007E153C" w:rsidRPr="00083D82">
              <w:t xml:space="preserve"> </w:t>
            </w:r>
            <w:r w:rsidR="007E153C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53C" w:rsidRPr="00387BFC" w:rsidRDefault="007E153C" w:rsidP="00195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53C" w:rsidRPr="00340A37" w:rsidRDefault="0096273C" w:rsidP="00340A3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7E153C" w:rsidRPr="00CA7F26" w:rsidTr="001957BB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A7F2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7E153C" w:rsidRPr="00CA7F26" w:rsidTr="001957BB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E153C" w:rsidRPr="00CA7F26" w:rsidTr="001957BB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E153C" w:rsidRPr="00CA7F26" w:rsidTr="001957BB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заявлений на предоставление  муниципальной услуги в Органе   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E153C" w:rsidRPr="00CA7F26" w:rsidTr="001957BB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услуги через МФЦ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A50" w:rsidRPr="00D3570C" w:rsidRDefault="007E153C" w:rsidP="00A43A5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77">
        <w:rPr>
          <w:rFonts w:ascii="Times New Roman" w:eastAsia="Calibri" w:hAnsi="Times New Roman" w:cs="Times New Roman"/>
          <w:sz w:val="28"/>
          <w:szCs w:val="28"/>
        </w:rPr>
        <w:t>2.23.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43A50" w:rsidRPr="00D3570C">
        <w:rPr>
          <w:rFonts w:ascii="Times New Roman" w:eastAsia="Calibri" w:hAnsi="Times New Roman" w:cs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 услуги находятся на Интернет-сайте Органа  (</w:t>
      </w:r>
      <w:r w:rsidR="00A43A50" w:rsidRPr="00D3570C">
        <w:rPr>
          <w:rFonts w:ascii="Times New Roman" w:hAnsi="Times New Roman"/>
          <w:sz w:val="28"/>
          <w:szCs w:val="28"/>
        </w:rPr>
        <w:t>http://kortkeros.ru</w:t>
      </w:r>
      <w:r w:rsidR="00A43A50" w:rsidRPr="00D3570C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A43A50" w:rsidRPr="00D3570C" w:rsidRDefault="00A43A50" w:rsidP="00A4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>2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A43A50" w:rsidRPr="00D3570C" w:rsidRDefault="00A43A50" w:rsidP="00A43A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A43A50" w:rsidRPr="00D3570C" w:rsidRDefault="00A43A50" w:rsidP="00A43A5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43A50" w:rsidRPr="00D3570C" w:rsidRDefault="00A43A50" w:rsidP="00A43A5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D3570C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D3570C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A43A50" w:rsidRPr="00D3570C" w:rsidRDefault="00A43A50" w:rsidP="00A43A5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A43A50" w:rsidRDefault="00A43A50" w:rsidP="00A43A5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70C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A43A50" w:rsidRPr="006540F5" w:rsidRDefault="00A43A50" w:rsidP="00A43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F5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6540F5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6540F5">
        <w:rPr>
          <w:rFonts w:ascii="Times New Roman" w:hAnsi="Times New Roman" w:cs="Times New Roman"/>
          <w:sz w:val="28"/>
          <w:szCs w:val="28"/>
        </w:rPr>
        <w:t xml:space="preserve">заявление и прилагаемые нему документы подписываются тем видом </w:t>
      </w:r>
      <w:r w:rsidRPr="006540F5">
        <w:rPr>
          <w:rFonts w:ascii="Times New Roman" w:hAnsi="Times New Roman" w:cs="Times New Roman"/>
          <w:sz w:val="28"/>
          <w:szCs w:val="28"/>
        </w:rPr>
        <w:lastRenderedPageBreak/>
        <w:t>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A43A50" w:rsidRPr="006540F5" w:rsidRDefault="00A43A50" w:rsidP="00A43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F5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A43A50" w:rsidRPr="00FC7CD6" w:rsidRDefault="00A43A50" w:rsidP="00A43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F5">
        <w:rPr>
          <w:rFonts w:ascii="Times New Roman" w:hAnsi="Times New Roman" w:cs="Times New Roman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A43A50" w:rsidRPr="00D3570C" w:rsidRDefault="00A43A50" w:rsidP="00A4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2.25. Предоставление муниципальной у</w:t>
      </w:r>
      <w:r w:rsidRPr="00D3570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D3570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</w:t>
      </w:r>
      <w:del w:id="45" w:author="Мишарина Надежда" w:date="2022-12-20T08:56:00Z">
        <w:r w:rsidRPr="00D3570C" w:rsidDel="009D45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 </w:delText>
        </w:r>
      </w:del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A43A50" w:rsidRPr="00D3570C" w:rsidRDefault="00A43A50" w:rsidP="00A4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A43A50" w:rsidRPr="00D3570C" w:rsidRDefault="00A43A50" w:rsidP="00A4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A43A50" w:rsidRPr="00D3570C" w:rsidRDefault="00A43A50" w:rsidP="00A4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A43A50" w:rsidRPr="00D3570C" w:rsidRDefault="00A43A50" w:rsidP="00A4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A43A50" w:rsidRPr="00D3570C" w:rsidRDefault="00A43A50" w:rsidP="00A4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A43A50" w:rsidRPr="00D3570C" w:rsidRDefault="00A43A50" w:rsidP="00A4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7E153C" w:rsidRPr="00CA7F26" w:rsidRDefault="007E153C" w:rsidP="007E1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Default="007E153C" w:rsidP="00C744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A7F26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A7F2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A7F26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</w:t>
      </w:r>
      <w:r w:rsidRPr="00CA7F26">
        <w:rPr>
          <w:rFonts w:ascii="Times New Roman" w:hAnsi="Times New Roman"/>
          <w:b/>
          <w:sz w:val="28"/>
          <w:szCs w:val="28"/>
        </w:rPr>
        <w:lastRenderedPageBreak/>
        <w:t>форме, а также особенности выполнения административных процедур в многофункциональных центрах</w:t>
      </w:r>
    </w:p>
    <w:p w:rsidR="00C74477" w:rsidRDefault="00C74477" w:rsidP="00C744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43A50" w:rsidRPr="00D3570C" w:rsidRDefault="00A43A50" w:rsidP="00A43A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3570C">
        <w:rPr>
          <w:rFonts w:ascii="Times New Roman" w:hAnsi="Times New Roman" w:cs="Times New Roman"/>
          <w:sz w:val="28"/>
          <w:szCs w:val="28"/>
        </w:rPr>
        <w:t xml:space="preserve"> услуги включает следующие административные процедуры:</w:t>
      </w:r>
    </w:p>
    <w:p w:rsidR="00A43A50" w:rsidRPr="00D3570C" w:rsidRDefault="00A43A50" w:rsidP="00A43A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иных документов для предоставления 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3570C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A43A50" w:rsidRPr="00D3570C" w:rsidRDefault="00A43A50" w:rsidP="00A43A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 xml:space="preserve">2) </w:t>
      </w:r>
      <w:r w:rsidRPr="00D3570C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43A50" w:rsidRPr="00D3570C" w:rsidRDefault="00A43A50" w:rsidP="00A43A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D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3570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43A50" w:rsidRPr="002F752A" w:rsidRDefault="00A43A50" w:rsidP="00A43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0C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7E153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d"/>
          <w:rFonts w:ascii="Times New Roman" w:hAnsi="Times New Roman" w:cs="Times New Roman"/>
          <w:b/>
          <w:bCs/>
          <w:sz w:val="28"/>
          <w:szCs w:val="28"/>
        </w:rPr>
        <w:footnoteReference w:id="3"/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D82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Pr="00083D82">
        <w:rPr>
          <w:rStyle w:val="ad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E153C" w:rsidRDefault="007E153C" w:rsidP="007E153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E261A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2238F" w:rsidRPr="002C19A9" w:rsidRDefault="0092238F" w:rsidP="0092238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C19A9">
        <w:rPr>
          <w:rFonts w:ascii="Times New Roman" w:hAnsi="Times New Roman"/>
          <w:sz w:val="28"/>
        </w:rPr>
        <w:t>5) получение Заявителем уведомлений о ходе предоставлении услуги в Личный кабинет на ЕПГУ;</w:t>
      </w:r>
    </w:p>
    <w:p w:rsidR="0092238F" w:rsidRPr="001E261A" w:rsidRDefault="0092238F" w:rsidP="0092238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C19A9">
        <w:rPr>
          <w:rFonts w:ascii="Times New Roman" w:hAnsi="Times New Roman"/>
          <w:sz w:val="28"/>
        </w:rPr>
        <w:t>6)направление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7E153C" w:rsidRPr="00083D82" w:rsidRDefault="007E153C" w:rsidP="007E15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1E261A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61A">
        <w:rPr>
          <w:rFonts w:ascii="Times New Roman" w:hAnsi="Times New Roman"/>
          <w:sz w:val="28"/>
        </w:rPr>
        <w:t xml:space="preserve">по иным вопросам, связанным с </w:t>
      </w:r>
      <w:r w:rsidRPr="001E261A">
        <w:rPr>
          <w:rFonts w:ascii="Times New Roman" w:hAnsi="Times New Roman"/>
          <w:sz w:val="28"/>
        </w:rPr>
        <w:lastRenderedPageBreak/>
        <w:t>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261A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(функций).</w:t>
      </w:r>
    </w:p>
    <w:p w:rsidR="007E153C" w:rsidRPr="001E261A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кабинет) Единого портала государственных и муниципальных услуг (функций).</w:t>
      </w:r>
      <w:r w:rsidRPr="001E261A">
        <w:rPr>
          <w:rFonts w:ascii="Times New Roman" w:hAnsi="Times New Roman"/>
          <w:sz w:val="28"/>
        </w:rPr>
        <w:t xml:space="preserve"> </w:t>
      </w:r>
    </w:p>
    <w:p w:rsidR="007E153C" w:rsidRPr="001E261A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261A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</w:t>
      </w:r>
      <w:r w:rsidRPr="001E261A">
        <w:rPr>
          <w:rFonts w:ascii="Times New Roman" w:hAnsi="Times New Roman"/>
          <w:sz w:val="28"/>
          <w:vertAlign w:val="superscript"/>
        </w:rPr>
        <w:t>21</w:t>
      </w:r>
      <w:r w:rsidRPr="001E261A">
        <w:rPr>
          <w:rFonts w:ascii="Times New Roman" w:hAnsi="Times New Roman"/>
          <w:sz w:val="28"/>
        </w:rPr>
        <w:t>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1A">
        <w:rPr>
          <w:rFonts w:ascii="Times New Roman" w:hAnsi="Times New Roman"/>
          <w:sz w:val="28"/>
        </w:rPr>
        <w:t>При направлении документов через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7E153C" w:rsidRPr="00083D82" w:rsidRDefault="007E153C" w:rsidP="007E153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з) информирует заявителя о ходе выполнения запроса о предоставлении муниципальной услуги.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 направляется заявителю не позднее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083D82">
        <w:rPr>
          <w:rFonts w:ascii="Times New Roman" w:hAnsi="Times New Roman" w:cs="Times New Roman"/>
          <w:sz w:val="28"/>
          <w:szCs w:val="28"/>
        </w:rPr>
        <w:t xml:space="preserve">со дня поступления запроса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ins w:id="46" w:author="RedkinSA" w:date="2022-07-15T11:13:00Z">
        <w:r w:rsidR="00473105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47" w:author="RedkinSA" w:date="2022-07-15T11:12:00Z">
        <w:r w:rsidR="00473105">
          <w:rPr>
            <w:rFonts w:ascii="Times New Roman" w:hAnsi="Times New Roman" w:cs="Times New Roman"/>
            <w:sz w:val="28"/>
            <w:szCs w:val="28"/>
          </w:rPr>
  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  </w:r>
      </w:ins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1957BB" w:rsidRPr="00340A37" w:rsidRDefault="007E153C" w:rsidP="00195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1957BB">
        <w:rPr>
          <w:rFonts w:ascii="Times New Roman" w:eastAsia="Times New Roman" w:hAnsi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7E153C" w:rsidRPr="00083D82" w:rsidRDefault="007E153C" w:rsidP="00340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</w:t>
      </w:r>
      <w:r w:rsidR="00C74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7E153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ns w:id="48" w:author="Мишарина Надежда" w:date="2022-12-20T08:56:00Z"/>
          <w:rFonts w:ascii="Times New Roman" w:hAnsi="Times New Roman" w:cs="Times New Roman"/>
          <w:sz w:val="28"/>
          <w:szCs w:val="28"/>
        </w:rPr>
      </w:pPr>
    </w:p>
    <w:p w:rsidR="009D451E" w:rsidRPr="00083D82" w:rsidRDefault="009D451E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7E153C" w:rsidRPr="00083D82" w:rsidRDefault="007E153C" w:rsidP="007E1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5F2B9D" w:rsidRPr="00340A37" w:rsidRDefault="005F2B9D" w:rsidP="005F2B9D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A37">
        <w:rPr>
          <w:rFonts w:ascii="Times New Roman" w:eastAsia="Times New Roman" w:hAnsi="Times New Roman" w:cs="Times New Roman"/>
          <w:sz w:val="28"/>
          <w:szCs w:val="28"/>
        </w:rPr>
        <w:t>a) 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5F2B9D" w:rsidRPr="00340A37" w:rsidRDefault="005F2B9D" w:rsidP="005F2B9D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A37">
        <w:rPr>
          <w:rFonts w:ascii="Times New Roman" w:eastAsia="Times New Roman" w:hAnsi="Times New Roman" w:cs="Times New Roman"/>
          <w:sz w:val="28"/>
          <w:szCs w:val="28"/>
        </w:rPr>
        <w:t>б) 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5F2B9D" w:rsidRPr="00340A37" w:rsidRDefault="005F2B9D" w:rsidP="005F2B9D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A37">
        <w:rPr>
          <w:rFonts w:ascii="Times New Roman" w:eastAsia="Times New Roman" w:hAnsi="Times New Roman" w:cs="Times New Roman"/>
          <w:sz w:val="28"/>
          <w:szCs w:val="28"/>
        </w:rPr>
        <w:t>в) уведомление о факте получения информации, подтверждающей оплату услуги;</w:t>
      </w:r>
    </w:p>
    <w:p w:rsidR="005F2B9D" w:rsidRPr="00340A37" w:rsidRDefault="005F2B9D" w:rsidP="005F2B9D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A37">
        <w:rPr>
          <w:rFonts w:ascii="Times New Roman" w:eastAsia="Times New Roman" w:hAnsi="Times New Roman" w:cs="Times New Roman"/>
          <w:sz w:val="28"/>
          <w:szCs w:val="28"/>
        </w:rPr>
        <w:t>г) 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083D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ins w:id="49" w:author="RedkinSA" w:date="2022-07-15T11:14:00Z">
        <w:r w:rsidR="004731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473105">
          <w:rPr>
            <w:rFonts w:ascii="Times New Roman" w:hAnsi="Times New Roman" w:cs="Times New Roman"/>
            <w:sz w:val="28"/>
            <w:szCs w:val="28"/>
          </w:rPr>
  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  </w:r>
      </w:ins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Решения</w:t>
      </w:r>
      <w:r w:rsidRPr="00083D82">
        <w:rPr>
          <w:rStyle w:val="ad"/>
          <w:rFonts w:ascii="Times New Roman" w:eastAsia="Calibri" w:hAnsi="Times New Roman" w:cs="Times New Roman"/>
          <w:sz w:val="28"/>
          <w:szCs w:val="28"/>
          <w:lang w:eastAsia="ru-RU"/>
        </w:rPr>
        <w:footnoteReference w:id="5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включая </w:t>
      </w:r>
      <w:r w:rsidR="005F2B9D">
        <w:rPr>
          <w:rFonts w:ascii="Times New Roman" w:hAnsi="Times New Roman" w:cs="Times New Roman"/>
          <w:sz w:val="28"/>
          <w:szCs w:val="28"/>
        </w:rPr>
        <w:t>фиксацию</w:t>
      </w:r>
      <w:r w:rsidR="005F2B9D" w:rsidRPr="00083D82">
        <w:rPr>
          <w:rFonts w:ascii="Times New Roman" w:hAnsi="Times New Roman" w:cs="Times New Roman"/>
          <w:sz w:val="28"/>
          <w:szCs w:val="28"/>
        </w:rPr>
        <w:t xml:space="preserve"> в системе электронного документооборота </w:t>
      </w:r>
      <w:r w:rsidR="005F2B9D">
        <w:rPr>
          <w:rFonts w:ascii="Times New Roman" w:hAnsi="Times New Roman" w:cs="Times New Roman"/>
          <w:sz w:val="28"/>
        </w:rPr>
        <w:t>общего отдела администрации муниципального образования муниципального района «Корткеросский».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083D82" w:rsidRDefault="007E153C" w:rsidP="007E15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083D82">
        <w:rPr>
          <w:rFonts w:ascii="Times New Roman" w:eastAsia="Times New Roman" w:hAnsi="Times New Roman" w:cs="Times New Roman"/>
          <w:i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Pr="00083D82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083D82">
        <w:rPr>
          <w:rStyle w:val="ad"/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E153C" w:rsidRPr="00083D82" w:rsidRDefault="007E153C" w:rsidP="007E15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4)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7E153C" w:rsidRPr="00083D82" w:rsidRDefault="007E153C" w:rsidP="007E15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7E153C" w:rsidRPr="00083D82" w:rsidRDefault="007E153C" w:rsidP="007E15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7E153C" w:rsidRPr="00083D82" w:rsidRDefault="007E153C" w:rsidP="007E15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действий (бездействия) МФЦ и его работников установлены разделом </w:t>
      </w:r>
      <w:r w:rsidRPr="00083D8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запроса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</w:t>
      </w:r>
      <w:r w:rsidRPr="00083D82">
        <w:rPr>
          <w:rStyle w:val="ad"/>
          <w:rFonts w:ascii="Times New Roman" w:hAnsi="Times New Roman" w:cs="Times New Roman"/>
          <w:sz w:val="28"/>
          <w:szCs w:val="28"/>
        </w:rPr>
        <w:footnoteReference w:id="6"/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7E153C" w:rsidRPr="00083D82" w:rsidRDefault="007E153C" w:rsidP="007E153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При отсутствии у заявителя заполненного запроса или неправильном его заполнении 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3.9.1. Критерием принятия решения о приеме документов является наличие запроса и прилагаемых к нему документов.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1 рабочий день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ins w:id="50" w:author="RedkinSA" w:date="2022-07-15T11:26:00Z">
        <w:r w:rsidR="00052BAA">
          <w:rPr>
            <w:rFonts w:ascii="Times New Roman" w:hAnsi="Times New Roman" w:cs="Times New Roman"/>
            <w:sz w:val="28"/>
            <w:szCs w:val="28"/>
          </w:rPr>
          <w:t xml:space="preserve"> 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  </w:r>
      </w:ins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C2058D" w:rsidRPr="00340A37" w:rsidRDefault="007E153C" w:rsidP="00C20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C2058D">
        <w:rPr>
          <w:rFonts w:ascii="Times New Roman" w:eastAsia="Times New Roman" w:hAnsi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7E153C" w:rsidRPr="00083D82" w:rsidRDefault="007E153C" w:rsidP="00340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7E153C" w:rsidRPr="00083D82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083D82" w:rsidRDefault="007E153C" w:rsidP="007E153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7E153C" w:rsidRPr="00083D82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E153C" w:rsidRPr="001E261A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hAnsi="Times New Roman" w:cs="Times New Roman"/>
          <w:i/>
          <w:sz w:val="28"/>
          <w:szCs w:val="28"/>
        </w:rPr>
        <w:t xml:space="preserve">В данном разделе приведен рекомендуемый перечень административных процедур и их содержание. В зависимости от особенностей предоставления муниципальной услуги перечень административных процедур и их содержание может меняться. Максимальный срок исполнения отдельных административных процедур при сложении не должен превышать общий срок предоставления муниципальной услуги. Также рекомендуется исчислять сроки единообразно </w:t>
      </w:r>
      <w:r>
        <w:rPr>
          <w:rFonts w:ascii="Times New Roman" w:hAnsi="Times New Roman" w:cs="Times New Roman"/>
          <w:i/>
          <w:sz w:val="28"/>
          <w:szCs w:val="28"/>
        </w:rPr>
        <w:t>в календарных или рабочих днях.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7E153C" w:rsidRPr="00CA7F26" w:rsidRDefault="007E153C" w:rsidP="007E153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ar279"/>
      <w:bookmarkEnd w:id="51"/>
      <w:r w:rsidRPr="00CA7F26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F26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 документов для предоставления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2)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E153C" w:rsidRPr="00CA7F26" w:rsidRDefault="007E153C" w:rsidP="007E15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4) 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7E153C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C48">
        <w:rPr>
          <w:rFonts w:ascii="Times New Roman" w:eastAsia="Times New Roman" w:hAnsi="Times New Roman" w:cs="Times New Roman"/>
          <w:sz w:val="28"/>
          <w:szCs w:val="28"/>
        </w:rPr>
        <w:t>3.14.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</w:t>
      </w:r>
      <w:bookmarkStart w:id="52" w:name="Par288"/>
      <w:bookmarkEnd w:id="52"/>
    </w:p>
    <w:p w:rsidR="003C326B" w:rsidRPr="00CA7F26" w:rsidDel="009D451E" w:rsidRDefault="003C326B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53" w:author="Мишарина Надежда" w:date="2022-12-20T08:57:00Z"/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54" w:name="Par293"/>
      <w:bookmarkEnd w:id="54"/>
      <w:r w:rsidRPr="00CA7F26">
        <w:rPr>
          <w:rFonts w:ascii="Times New Roman" w:hAnsi="Times New Roman" w:cs="Times New Roman"/>
          <w:b/>
          <w:sz w:val="28"/>
          <w:szCs w:val="28"/>
        </w:rPr>
        <w:t>Прием</w:t>
      </w:r>
      <w:r w:rsidRPr="00CA7F26">
        <w:t xml:space="preserve"> </w:t>
      </w:r>
      <w:r w:rsidRPr="00CA7F26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A7F26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услуги:  на бумажном носителе непосредственно в Орган;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может быть оформлен заявителем в ходе приема в Органе,  либо оформлен заранее. 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7E153C" w:rsidRPr="00CA7F26" w:rsidRDefault="007E153C" w:rsidP="007E153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е) регистрирует заявление и представленные документы под индивидуальным порядковым номером в день их поступления;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Длительность осуществления всех необходимых действий не может </w:t>
      </w:r>
      <w:r w:rsidRPr="00CA7F26">
        <w:rPr>
          <w:rFonts w:ascii="Times New Roman" w:hAnsi="Times New Roman" w:cs="Times New Roman"/>
          <w:sz w:val="28"/>
          <w:szCs w:val="28"/>
        </w:rPr>
        <w:lastRenderedPageBreak/>
        <w:t>превышать 15 минут.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запроса о предоставлении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и документов через организацию почтовой связи, иную организацию, осуществляющую доставку корреспонденции.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7E153C" w:rsidRPr="00CA7F26" w:rsidRDefault="007E153C" w:rsidP="007E153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A7F26">
        <w:rPr>
          <w:rFonts w:ascii="Times New Roman" w:hAnsi="Times New Roman" w:cs="Times New Roman"/>
          <w:sz w:val="28"/>
          <w:szCs w:val="28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A7F26">
        <w:rPr>
          <w:rFonts w:ascii="Times New Roman" w:hAnsi="Times New Roman" w:cs="Times New Roman"/>
          <w:sz w:val="28"/>
          <w:szCs w:val="28"/>
        </w:rPr>
        <w:t>.2. Максимальный срок исполнения административной процедуры составляет 1 рабочий</w:t>
      </w:r>
      <w:r w:rsidRPr="00CA7F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 xml:space="preserve">день со дня поступления запроса от заявителя о предоставлении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</w:t>
      </w:r>
      <w:ins w:id="55" w:author="RedkinSA" w:date="2022-07-15T11:27:00Z">
        <w:r w:rsidR="00052BAA">
          <w:rPr>
            <w:rFonts w:ascii="Times New Roman" w:hAnsi="Times New Roman" w:cs="Times New Roman"/>
            <w:sz w:val="28"/>
            <w:szCs w:val="28"/>
          </w:rPr>
          <w:t xml:space="preserve"> 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  </w:r>
      </w:ins>
      <w:r w:rsidRPr="00CA7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A7F26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документов, </w:t>
      </w:r>
      <w:r w:rsidRPr="00CA7F26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C2058D" w:rsidRPr="00340A37" w:rsidRDefault="007E153C" w:rsidP="00C20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C2058D">
        <w:rPr>
          <w:rFonts w:ascii="Times New Roman" w:eastAsia="Times New Roman" w:hAnsi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7E153C" w:rsidRPr="00CA7F26" w:rsidDel="009D451E" w:rsidRDefault="007E153C" w:rsidP="00340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56" w:author="Мишарина Надежда" w:date="2022-12-20T08:57:00Z"/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A7F26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CA7F26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 по собственной инициативе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A7F26">
        <w:rPr>
          <w:rFonts w:ascii="Times New Roman" w:hAnsi="Times New Roman" w:cs="Times New Roman"/>
          <w:sz w:val="28"/>
          <w:szCs w:val="28"/>
        </w:rPr>
        <w:t>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межведомственный запрос у руководителя Органа, МФЦ;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настоящего Административного регламента.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Pr="00340A37">
        <w:rPr>
          <w:rFonts w:ascii="Times New Roman" w:eastAsia="Calibri" w:hAnsi="Times New Roman" w:cs="Times New Roman"/>
          <w:sz w:val="28"/>
          <w:szCs w:val="28"/>
          <w:lang w:eastAsia="ru-RU"/>
        </w:rPr>
        <w:t>6 рабочих дней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</w:t>
      </w:r>
      <w:ins w:id="57" w:author="RedkinSA" w:date="2022-07-15T11:28:00Z">
        <w:r w:rsidR="00052BA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 </w:t>
        </w:r>
        <w:r w:rsidR="00052BAA">
          <w:rPr>
            <w:rFonts w:ascii="Times New Roman" w:hAnsi="Times New Roman" w:cs="Times New Roman"/>
            <w:sz w:val="28"/>
            <w:szCs w:val="28"/>
          </w:rPr>
  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  </w:r>
      </w:ins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услуги. 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="00C2058D">
        <w:rPr>
          <w:rFonts w:ascii="Times New Roman" w:eastAsia="Times New Roman" w:hAnsi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A7F26">
        <w:rPr>
          <w:rFonts w:ascii="Times New Roman" w:hAnsi="Times New Roman" w:cs="Times New Roman"/>
          <w:sz w:val="28"/>
          <w:szCs w:val="28"/>
        </w:rPr>
        <w:t xml:space="preserve">. </w:t>
      </w:r>
      <w:r w:rsidRPr="00CA7F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7" w:history="1">
        <w:r w:rsidRPr="00CA7F2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A7F2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7E153C" w:rsidRPr="00016587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8F0F04"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C2058D"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</w:t>
      </w:r>
      <w:del w:id="58" w:author="Мишарина Надежда" w:date="2022-12-20T08:57:00Z">
        <w:r w:rsidR="00C2058D" w:rsidRPr="00016587" w:rsidDel="009D451E">
          <w:rPr>
            <w:rFonts w:ascii="Times New Roman" w:eastAsia="Calibri" w:hAnsi="Times New Roman" w:cs="Times New Roman"/>
            <w:sz w:val="28"/>
            <w:szCs w:val="28"/>
            <w:lang w:eastAsia="ru-RU"/>
          </w:rPr>
          <w:delText xml:space="preserve"> </w:delText>
        </w:r>
      </w:del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7E153C" w:rsidRPr="00016587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7E153C" w:rsidRPr="00016587" w:rsidRDefault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</w:t>
      </w:r>
      <w:r w:rsidR="008F0F04"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оформления проекта решения о предоставлении муниципальной услуги либо решения об отказе в </w:t>
      </w: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предоставлении муниципальной услуги передает его на подпись руководителю Органа</w:t>
      </w:r>
      <w:r w:rsidR="00C2058D"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E153C" w:rsidRPr="00016587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8F0F04"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C2058D"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</w:t>
      </w: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7E153C" w:rsidRPr="00016587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7E153C" w:rsidRPr="00016587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 w:rsidRPr="00016587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16587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16587">
        <w:rPr>
          <w:sz w:val="28"/>
          <w:szCs w:val="28"/>
        </w:rPr>
        <w:t xml:space="preserve"> </w:t>
      </w: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3.17.2. Максимальный срок исполнения административной процедуры составляет не более </w:t>
      </w:r>
      <w:r w:rsidRPr="00016587">
        <w:rPr>
          <w:rFonts w:ascii="Times New Roman" w:eastAsia="Calibri" w:hAnsi="Times New Roman" w:cs="Times New Roman"/>
          <w:sz w:val="28"/>
          <w:szCs w:val="28"/>
        </w:rPr>
        <w:t xml:space="preserve">2 рабочих дней </w:t>
      </w:r>
      <w:r w:rsidRPr="00016587">
        <w:rPr>
          <w:rFonts w:ascii="Times New Roman" w:eastAsia="Calibri" w:hAnsi="Times New Roman" w:cs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предоставления муниципальной услуги</w:t>
      </w:r>
      <w:ins w:id="59" w:author="RedkinSA" w:date="2022-07-15T11:52:00Z">
        <w:r w:rsidR="00BA49A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 </w:t>
        </w:r>
        <w:r w:rsidR="00BA49A3">
          <w:rPr>
            <w:rFonts w:ascii="Times New Roman" w:hAnsi="Times New Roman" w:cs="Times New Roman"/>
            <w:sz w:val="28"/>
            <w:szCs w:val="28"/>
          </w:rPr>
  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  </w:r>
      </w:ins>
      <w:r w:rsidRPr="000165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CA7F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C2058D" w:rsidRDefault="007E153C" w:rsidP="00C20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="00C2058D">
        <w:rPr>
          <w:rFonts w:ascii="Times New Roman" w:eastAsia="Times New Roman" w:hAnsi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заявитель обратился за предоставлением услуги Единый портал государственных и муниципальных услуг (функций), то информирование </w:t>
      </w:r>
      <w:r w:rsidRPr="003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о результатах предоставления муниципальной услуги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также через Единый портал государственных и муниципальных услуг (функций).</w:t>
      </w:r>
    </w:p>
    <w:p w:rsidR="007E153C" w:rsidRPr="00387BFC" w:rsidRDefault="007E153C" w:rsidP="007E15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5F2B9D" w:rsidRPr="00465112" w:rsidRDefault="005F2B9D" w:rsidP="005F2B9D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112">
        <w:rPr>
          <w:rFonts w:ascii="Times New Roman" w:eastAsia="Times New Roman" w:hAnsi="Times New Roman" w:cs="Times New Roman"/>
          <w:sz w:val="28"/>
          <w:szCs w:val="28"/>
        </w:rPr>
        <w:t>a) 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5F2B9D" w:rsidRPr="00465112" w:rsidRDefault="005F2B9D" w:rsidP="005F2B9D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112">
        <w:rPr>
          <w:rFonts w:ascii="Times New Roman" w:eastAsia="Times New Roman" w:hAnsi="Times New Roman" w:cs="Times New Roman"/>
          <w:sz w:val="28"/>
          <w:szCs w:val="28"/>
        </w:rPr>
        <w:t>б) 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5F2B9D" w:rsidRPr="00465112" w:rsidRDefault="005F2B9D" w:rsidP="005F2B9D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112">
        <w:rPr>
          <w:rFonts w:ascii="Times New Roman" w:eastAsia="Times New Roman" w:hAnsi="Times New Roman" w:cs="Times New Roman"/>
          <w:sz w:val="28"/>
          <w:szCs w:val="28"/>
        </w:rPr>
        <w:t>в) уведомление о факте получения информации, подтверждающей оплату услуги;</w:t>
      </w:r>
    </w:p>
    <w:p w:rsidR="005F2B9D" w:rsidRPr="00465112" w:rsidRDefault="005F2B9D" w:rsidP="005F2B9D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112">
        <w:rPr>
          <w:rFonts w:ascii="Times New Roman" w:eastAsia="Times New Roman" w:hAnsi="Times New Roman" w:cs="Times New Roman"/>
          <w:sz w:val="28"/>
          <w:szCs w:val="28"/>
        </w:rPr>
        <w:t>г) 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Максимальный срок исполнения административной процедуры составляет 1 рабочий день со дня поступления Решения сотруднику Органа, МФЦ,</w:t>
      </w:r>
      <w:r w:rsidRPr="00CA7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ins w:id="60" w:author="RedkinSA" w:date="2022-07-15T11:52:00Z">
        <w:r w:rsidR="00BA49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BA49A3">
          <w:rPr>
            <w:rFonts w:ascii="Times New Roman" w:hAnsi="Times New Roman" w:cs="Times New Roman"/>
            <w:sz w:val="28"/>
            <w:szCs w:val="28"/>
          </w:rPr>
  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  </w:r>
      </w:ins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lastRenderedPageBreak/>
        <w:t xml:space="preserve">Способом фиксации результата административной процедуры является регистрация Решения в журнале исходящей документации, </w:t>
      </w:r>
      <w:r w:rsidRPr="00387BFC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C2058D">
        <w:rPr>
          <w:rFonts w:ascii="Times New Roman" w:eastAsia="Times New Roman" w:hAnsi="Times New Roman"/>
          <w:sz w:val="28"/>
          <w:szCs w:val="28"/>
          <w:lang w:eastAsia="ru-RU"/>
        </w:rPr>
        <w:t xml:space="preserve">фиксацию в системе электронного документооборота с пометкой «исполнено» </w:t>
      </w:r>
      <w:r w:rsidR="00C2058D">
        <w:rPr>
          <w:rFonts w:ascii="Times New Roman" w:eastAsia="Times New Roman" w:hAnsi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21379E" w:rsidRDefault="0021379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1: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CA7F26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CA7F26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7E153C" w:rsidRPr="00CA7F26" w:rsidRDefault="007E153C" w:rsidP="007E15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C2058D">
        <w:rPr>
          <w:rFonts w:ascii="Times New Roman" w:hAnsi="Times New Roman"/>
          <w:sz w:val="28"/>
        </w:rPr>
        <w:t xml:space="preserve">отдела архитектуры и строительства администрации муниципального образования муниципального района "Корткеросский"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 копии этих документов);</w:t>
      </w:r>
    </w:p>
    <w:p w:rsidR="007E153C" w:rsidRPr="00CA7F26" w:rsidRDefault="007E153C" w:rsidP="007E15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153C" w:rsidRPr="00CA7F26" w:rsidRDefault="007E153C" w:rsidP="005D4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5D4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="00C2058D">
        <w:rPr>
          <w:rFonts w:ascii="Times New Roman" w:eastAsia="Times New Roman" w:hAnsi="Times New Roman"/>
          <w:sz w:val="28"/>
          <w:szCs w:val="28"/>
        </w:rPr>
        <w:t xml:space="preserve">специалист </w:t>
      </w:r>
      <w:r w:rsidR="00C2058D">
        <w:rPr>
          <w:rFonts w:ascii="Times New Roman" w:hAnsi="Times New Roman"/>
          <w:sz w:val="28"/>
        </w:rPr>
        <w:t>отдела архитектуры и строительства администрации муниципального образования муниципального района "Корткеросский"</w:t>
      </w:r>
      <w:r w:rsidR="00C2058D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</w:t>
      </w:r>
      <w:r w:rsidR="00C2058D">
        <w:rPr>
          <w:rFonts w:ascii="Times New Roman" w:eastAsia="Times New Roman" w:hAnsi="Times New Roman"/>
          <w:sz w:val="28"/>
          <w:szCs w:val="28"/>
        </w:rPr>
        <w:t xml:space="preserve">2 рабочих дней: </w:t>
      </w:r>
    </w:p>
    <w:p w:rsidR="007E153C" w:rsidRPr="00CA7F26" w:rsidRDefault="007E153C" w:rsidP="007E153C">
      <w:pPr>
        <w:numPr>
          <w:ilvl w:val="0"/>
          <w:numId w:val="19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CA7F2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7E153C" w:rsidRPr="00CA7F26" w:rsidRDefault="007E153C" w:rsidP="007E153C">
      <w:pPr>
        <w:numPr>
          <w:ilvl w:val="0"/>
          <w:numId w:val="19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принимает решение об отсутствии необходимости исправления опечаток и (или) ошибок, </w:t>
      </w:r>
      <w:r w:rsidRPr="00CA7F2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CA7F2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153C" w:rsidRPr="00CA7F26" w:rsidRDefault="007E153C" w:rsidP="007E153C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C2058D">
        <w:rPr>
          <w:rFonts w:ascii="Times New Roman" w:eastAsia="Times New Roman" w:hAnsi="Times New Roman"/>
          <w:sz w:val="28"/>
          <w:szCs w:val="28"/>
        </w:rPr>
        <w:t xml:space="preserve">специалистом </w:t>
      </w:r>
      <w:r w:rsidR="00C2058D">
        <w:rPr>
          <w:rFonts w:ascii="Times New Roman" w:hAnsi="Times New Roman"/>
          <w:sz w:val="28"/>
        </w:rPr>
        <w:t xml:space="preserve">отдела архитектуры и строительства администрации муниципального образования муниципального района «Корткеросский» </w:t>
      </w:r>
      <w:r w:rsidR="00C2058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C2058D">
        <w:rPr>
          <w:rFonts w:ascii="Times New Roman" w:eastAsia="Times New Roman" w:hAnsi="Times New Roman"/>
          <w:sz w:val="28"/>
          <w:szCs w:val="28"/>
        </w:rPr>
        <w:t xml:space="preserve">5 рабочих дней: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CA7F26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7E153C" w:rsidRPr="00CA7F26" w:rsidRDefault="007E153C" w:rsidP="007E153C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7E153C" w:rsidRPr="00CA7F26" w:rsidRDefault="007E153C" w:rsidP="007E153C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.4. Критерием принятия решения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C2058D">
        <w:rPr>
          <w:rFonts w:ascii="Times New Roman" w:hAnsi="Times New Roman"/>
          <w:sz w:val="28"/>
          <w:szCs w:val="28"/>
        </w:rPr>
        <w:t>5 рабочих дней</w:t>
      </w:r>
      <w:r w:rsidR="00C2058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.6. Результатом процедуры является:</w:t>
      </w:r>
    </w:p>
    <w:p w:rsidR="007E153C" w:rsidRPr="00CA7F26" w:rsidRDefault="007E153C" w:rsidP="007E153C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7E153C" w:rsidRPr="00CA7F26" w:rsidRDefault="007E153C" w:rsidP="007E153C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CA7F2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.7. Способом фиксации результата процедуры является регистрация </w:t>
      </w:r>
      <w:r w:rsidR="0092238F">
        <w:rPr>
          <w:rFonts w:ascii="Times New Roman" w:eastAsia="Calibri" w:hAnsi="Times New Roman" w:cs="Times New Roman"/>
          <w:sz w:val="28"/>
          <w:szCs w:val="28"/>
          <w:lang w:eastAsia="ru-RU"/>
        </w:rPr>
        <w:t>исполнителем, ответственным за выполнение административной процедуры,</w:t>
      </w:r>
      <w:r w:rsidR="0092238F"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исправленного документа или принятого решения в журнале исходящей документации.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2: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</w:t>
      </w:r>
      <w:r w:rsidR="005D4FC6">
        <w:rPr>
          <w:rFonts w:ascii="Times New Roman" w:eastAsia="Calibri" w:hAnsi="Times New Roman" w:cs="Times New Roman"/>
          <w:sz w:val="28"/>
          <w:szCs w:val="28"/>
        </w:rPr>
        <w:t>настоящим регламентом.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Par368"/>
      <w:bookmarkEnd w:id="61"/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58D" w:rsidRDefault="007E153C" w:rsidP="00C20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CA7F26">
        <w:rPr>
          <w:rFonts w:ascii="Times New Roman" w:hAnsi="Times New Roman" w:cs="Times New Roman"/>
          <w:sz w:val="28"/>
          <w:szCs w:val="28"/>
        </w:rPr>
        <w:t>услуги, осуществляет</w:t>
      </w:r>
      <w:del w:id="62" w:author="Мишарина Надежда" w:date="2022-12-20T08:59:00Z">
        <w:r w:rsidRPr="00CA7F26" w:rsidDel="009D451E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hAnsi="Times New Roman" w:cs="Times New Roman"/>
          <w:sz w:val="28"/>
          <w:szCs w:val="28"/>
        </w:rPr>
        <w:t xml:space="preserve"> </w:t>
      </w:r>
      <w:r w:rsidR="00C2058D">
        <w:rPr>
          <w:rFonts w:ascii="Times New Roman" w:hAnsi="Times New Roman"/>
          <w:sz w:val="28"/>
        </w:rPr>
        <w:t xml:space="preserve">первый заместитель руководителя администрации муниципального образования муниципального района </w:t>
      </w:r>
      <w:del w:id="63" w:author="Мишарина Надежда" w:date="2022-12-20T08:59:00Z">
        <w:r w:rsidR="00C2058D" w:rsidDel="009D451E">
          <w:rPr>
            <w:rFonts w:ascii="Times New Roman" w:hAnsi="Times New Roman"/>
            <w:sz w:val="28"/>
          </w:rPr>
          <w:delText>"</w:delText>
        </w:r>
      </w:del>
      <w:ins w:id="64" w:author="Мишарина Надежда" w:date="2022-12-20T08:59:00Z">
        <w:r w:rsidR="009D451E">
          <w:rPr>
            <w:rFonts w:ascii="Times New Roman" w:hAnsi="Times New Roman"/>
            <w:sz w:val="28"/>
          </w:rPr>
          <w:t>«</w:t>
        </w:r>
      </w:ins>
      <w:r w:rsidR="00C2058D">
        <w:rPr>
          <w:rFonts w:ascii="Times New Roman" w:hAnsi="Times New Roman"/>
          <w:sz w:val="28"/>
        </w:rPr>
        <w:t>Корткеросский</w:t>
      </w:r>
      <w:del w:id="65" w:author="Мишарина Надежда" w:date="2022-12-20T08:59:00Z">
        <w:r w:rsidR="00C2058D" w:rsidDel="009D451E">
          <w:rPr>
            <w:rFonts w:ascii="Times New Roman" w:hAnsi="Times New Roman"/>
            <w:sz w:val="28"/>
          </w:rPr>
          <w:delText>".</w:delText>
        </w:r>
        <w:r w:rsidR="00C2058D" w:rsidDel="009D451E">
          <w:rPr>
            <w:rFonts w:ascii="Times New Roman" w:hAnsi="Times New Roman"/>
            <w:sz w:val="28"/>
            <w:szCs w:val="28"/>
          </w:rPr>
          <w:delText xml:space="preserve"> </w:delText>
        </w:r>
      </w:del>
      <w:ins w:id="66" w:author="Мишарина Надежда" w:date="2022-12-20T08:59:00Z">
        <w:r w:rsidR="009D451E">
          <w:rPr>
            <w:rFonts w:ascii="Times New Roman" w:hAnsi="Times New Roman"/>
            <w:sz w:val="28"/>
          </w:rPr>
          <w:t>».</w:t>
        </w:r>
        <w:r w:rsidR="009D451E">
          <w:rPr>
            <w:rFonts w:ascii="Times New Roman" w:hAnsi="Times New Roman"/>
            <w:sz w:val="28"/>
            <w:szCs w:val="28"/>
          </w:rPr>
          <w:t xml:space="preserve"> </w:t>
        </w:r>
      </w:ins>
    </w:p>
    <w:p w:rsidR="005C2D44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4.2.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B96598">
        <w:rPr>
          <w:rFonts w:ascii="Times New Roman" w:hAnsi="Times New Roman"/>
          <w:sz w:val="28"/>
        </w:rPr>
        <w:t>главой муниципального района «Корткеросский» - руководитель администрации.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7" w:name="Par377"/>
      <w:bookmarkEnd w:id="67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C2058D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lastRenderedPageBreak/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8" w:name="Par387"/>
      <w:bookmarkEnd w:id="68"/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3C326B" w:rsidRDefault="007E153C" w:rsidP="003C32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  <w:r w:rsidR="003C326B" w:rsidRPr="003C326B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7E153C" w:rsidRPr="00C74477" w:rsidRDefault="003C326B" w:rsidP="006540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477">
        <w:rPr>
          <w:rFonts w:ascii="Times New Roman" w:eastAsia="Calibri" w:hAnsi="Times New Roman" w:cs="Times New Roman"/>
          <w:sz w:val="28"/>
          <w:szCs w:val="28"/>
          <w:lang w:eastAsia="ru-RU"/>
          <w:rPrChange w:id="69" w:author="RedkinSA" w:date="2022-04-18T10:53:00Z">
            <w:rPr>
              <w:rFonts w:ascii="Times New Roman" w:eastAsia="Calibri" w:hAnsi="Times New Roman" w:cs="Times New Roman"/>
              <w:sz w:val="28"/>
              <w:szCs w:val="28"/>
              <w:highlight w:val="yellow"/>
              <w:lang w:eastAsia="ru-RU"/>
            </w:rPr>
          </w:rPrChange>
        </w:rPr>
        <w:t>1.1)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документов, информации и (или) сведений, полученных из информационных систем, не относящихся к ведению многофункционального центра;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0" w:name="Par394"/>
      <w:bookmarkEnd w:id="70"/>
      <w:r w:rsidRPr="00CA7F26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4.7.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71" w:name="Par402"/>
      <w:bookmarkEnd w:id="71"/>
      <w:r w:rsidRPr="00CA7F2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A7F2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A7F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E153C" w:rsidRPr="00CA7F26" w:rsidDel="009D451E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del w:id="72" w:author="Мишарина Надежда" w:date="2022-12-20T08:59:00Z"/>
          <w:rFonts w:ascii="Arial" w:eastAsia="Times New Roman" w:hAnsi="Arial" w:cs="Arial"/>
          <w:b/>
          <w:bCs/>
          <w:sz w:val="20"/>
          <w:szCs w:val="28"/>
          <w:lang w:eastAsia="ru-RU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7E153C" w:rsidP="00A3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7B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387B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МФЦ, его работника, при предоставлении муниципальной услуги </w:t>
      </w:r>
      <w:r w:rsidRPr="00CA7F26">
        <w:rPr>
          <w:rFonts w:ascii="Times New Roman" w:hAnsi="Times New Roman"/>
          <w:sz w:val="28"/>
          <w:szCs w:val="28"/>
          <w:lang w:eastAsia="ru-RU"/>
        </w:rPr>
        <w:t>в досудебном порядке.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87BFC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>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нарушение срока предоставления муниципальной услуги. </w:t>
      </w:r>
      <w:r w:rsidRPr="00387BFC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387BFC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 в полном объеме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>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документов </w:t>
      </w:r>
      <w:r w:rsidRPr="00387BFC">
        <w:rPr>
          <w:rFonts w:ascii="Times New Roman" w:eastAsia="Calibri" w:hAnsi="Times New Roman" w:cs="Times New Roman"/>
          <w:sz w:val="28"/>
          <w:szCs w:val="28"/>
        </w:rPr>
        <w:t>или информации либо осуществления действий, представление или осуществление которых не предусмотрено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CA7F2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del w:id="73" w:author="Мишарина Надежда" w:date="2022-12-20T08:59:00Z">
        <w:r w:rsidRPr="00CA7F26" w:rsidDel="009D451E">
          <w:rPr>
            <w:rFonts w:ascii="Times New Roman" w:hAnsi="Times New Roman"/>
            <w:sz w:val="28"/>
            <w:szCs w:val="28"/>
            <w:lang w:eastAsia="ru-RU"/>
          </w:rPr>
          <w:delText xml:space="preserve"> </w:delText>
        </w:r>
      </w:del>
      <w:r w:rsidRPr="00CA7F26">
        <w:rPr>
          <w:rFonts w:ascii="Times New Roman" w:hAnsi="Times New Roman"/>
          <w:sz w:val="28"/>
          <w:szCs w:val="28"/>
          <w:lang w:eastAsia="ru-RU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</w:t>
      </w:r>
      <w:r w:rsidRPr="00083D82">
        <w:rPr>
          <w:rFonts w:ascii="Times New Roman" w:hAnsi="Times New Roman"/>
          <w:sz w:val="28"/>
          <w:szCs w:val="28"/>
          <w:lang w:eastAsia="ru-RU"/>
        </w:rPr>
        <w:lastRenderedPageBreak/>
        <w:t xml:space="preserve">2010 г. № 210-ФЗ </w:t>
      </w:r>
      <w:r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>;</w:t>
      </w:r>
    </w:p>
    <w:p w:rsidR="007E153C" w:rsidRPr="00387BFC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>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t>10)</w:t>
      </w:r>
      <w:r w:rsidRPr="00387B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>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BFC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CA7F26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Pr="00387BFC">
        <w:rPr>
          <w:rFonts w:ascii="Times New Roman" w:hAnsi="Times New Roman" w:cs="Times New Roman"/>
          <w:sz w:val="28"/>
          <w:szCs w:val="28"/>
        </w:rPr>
        <w:t xml:space="preserve">Орган, МФЦ либо в </w:t>
      </w:r>
      <w:r w:rsidR="00A43A50" w:rsidRPr="001E0E2D">
        <w:rPr>
          <w:rFonts w:ascii="Times New Roman" w:hAnsi="Times New Roman" w:cs="Times New Roman"/>
          <w:sz w:val="28"/>
          <w:szCs w:val="28"/>
        </w:rPr>
        <w:t>Министерство экономического развития и промышленности Республики Коми</w:t>
      </w:r>
      <w:r w:rsidR="00A43A50" w:rsidRPr="00FC360F">
        <w:rPr>
          <w:rFonts w:ascii="Times New Roman" w:hAnsi="Times New Roman" w:cs="Times New Roman"/>
          <w:sz w:val="28"/>
          <w:szCs w:val="28"/>
        </w:rPr>
        <w:t xml:space="preserve"> </w:t>
      </w:r>
      <w:r w:rsidRPr="00387BFC">
        <w:rPr>
          <w:rFonts w:ascii="Times New Roman" w:hAnsi="Times New Roman" w:cs="Times New Roman"/>
          <w:sz w:val="28"/>
          <w:szCs w:val="28"/>
        </w:rPr>
        <w:t>– орган государственной власти, являющийся учредителем МФЦ (далее - Министерство)</w:t>
      </w:r>
      <w:r w:rsidRPr="00CA7F26">
        <w:rPr>
          <w:rFonts w:ascii="Times New Roman" w:hAnsi="Times New Roman"/>
          <w:sz w:val="28"/>
          <w:szCs w:val="28"/>
        </w:rPr>
        <w:t xml:space="preserve">. 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F26">
        <w:rPr>
          <w:rFonts w:ascii="Times New Roman" w:hAnsi="Times New Roman"/>
          <w:sz w:val="28"/>
          <w:szCs w:val="28"/>
        </w:rPr>
        <w:lastRenderedPageBreak/>
        <w:t xml:space="preserve">Жалобы на решения и действия (бездействие) руководителя Органа подаются </w:t>
      </w:r>
      <w:r w:rsidR="00AB4AFE">
        <w:rPr>
          <w:rFonts w:ascii="Times New Roman" w:hAnsi="Times New Roman"/>
          <w:sz w:val="28"/>
          <w:szCs w:val="28"/>
        </w:rPr>
        <w:t xml:space="preserve">непосредственно </w:t>
      </w:r>
      <w:r w:rsidR="00E94FB8">
        <w:rPr>
          <w:rFonts w:ascii="Times New Roman" w:hAnsi="Times New Roman"/>
          <w:sz w:val="28"/>
          <w:szCs w:val="28"/>
        </w:rPr>
        <w:t>главе муниципального района «Корткеросский» - руководителю администрации.</w:t>
      </w:r>
    </w:p>
    <w:p w:rsidR="007E153C" w:rsidRPr="00CA7F26" w:rsidRDefault="007E153C" w:rsidP="007E153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387BF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87BF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387BF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387BFC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lastRenderedPageBreak/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7E153C" w:rsidRPr="00387BFC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CA7F26">
        <w:t xml:space="preserve"> </w:t>
      </w:r>
      <w:r w:rsidRPr="00387BFC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CA7F2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</w:t>
      </w:r>
      <w:r w:rsidRPr="00CA7F26">
        <w:rPr>
          <w:rFonts w:ascii="Times New Roman" w:hAnsi="Times New Roman"/>
          <w:sz w:val="28"/>
          <w:szCs w:val="28"/>
          <w:lang w:eastAsia="ru-RU"/>
        </w:rPr>
        <w:lastRenderedPageBreak/>
        <w:t>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5.9. 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A3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5.11. Жалоба, поступившая в Орган, </w:t>
      </w:r>
      <w:r w:rsidRPr="00387BFC">
        <w:rPr>
          <w:rFonts w:ascii="Times New Roman" w:hAnsi="Times New Roman"/>
          <w:sz w:val="28"/>
          <w:szCs w:val="28"/>
          <w:lang w:eastAsia="ru-RU"/>
        </w:rPr>
        <w:t>МФЦ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387BFC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подлежит рассмотрению в течение 15 рабочих дней со дня ее регистрации, а в случае обжалования отказа Органа, 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2238F" w:rsidRDefault="007E153C" w:rsidP="006540F5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lastRenderedPageBreak/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r w:rsidR="0092238F" w:rsidRPr="009223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238F" w:rsidRDefault="0092238F" w:rsidP="006540F5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38F" w:rsidRPr="00826A99" w:rsidRDefault="0092238F" w:rsidP="0092238F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A9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92238F" w:rsidRPr="00826A99" w:rsidRDefault="0092238F" w:rsidP="0092238F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92238F" w:rsidRPr="00826A99" w:rsidRDefault="0092238F" w:rsidP="0092238F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92238F" w:rsidRPr="00826A99" w:rsidRDefault="0092238F" w:rsidP="0092238F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2238F" w:rsidRPr="00826A99" w:rsidRDefault="0092238F" w:rsidP="0092238F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2238F" w:rsidRPr="00826A99" w:rsidRDefault="0092238F" w:rsidP="0092238F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        № 592, в отношении того же заявителя и по тому же предмету жалобы;</w:t>
      </w:r>
    </w:p>
    <w:p w:rsidR="0092238F" w:rsidRPr="00826A99" w:rsidRDefault="0092238F" w:rsidP="0092238F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92238F" w:rsidRPr="00826A99" w:rsidRDefault="0092238F" w:rsidP="0092238F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92238F" w:rsidRPr="00826A99" w:rsidRDefault="0092238F" w:rsidP="0092238F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92238F" w:rsidRPr="00CA7F26" w:rsidRDefault="0092238F" w:rsidP="00922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7E153C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74" w:author="Мишарина Надежда" w:date="2022-12-20T09:00:00Z"/>
          <w:rFonts w:ascii="Times New Roman" w:hAnsi="Times New Roman"/>
          <w:sz w:val="28"/>
          <w:szCs w:val="28"/>
          <w:lang w:eastAsia="ru-RU"/>
        </w:rPr>
      </w:pPr>
    </w:p>
    <w:p w:rsidR="009D451E" w:rsidRPr="00CA7F26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153C" w:rsidRPr="00CA7F26" w:rsidRDefault="007E153C" w:rsidP="00A3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lastRenderedPageBreak/>
        <w:t>Результат рассмотрения жалобы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5.12. </w:t>
      </w:r>
      <w:r w:rsidRPr="00387BFC">
        <w:rPr>
          <w:rFonts w:ascii="Times New Roman" w:hAnsi="Times New Roman"/>
          <w:sz w:val="28"/>
          <w:szCs w:val="28"/>
          <w:lang w:eastAsia="ru-RU"/>
        </w:rPr>
        <w:t>По результатам рассмотрения принимается одно из следующих решений</w:t>
      </w:r>
      <w:r w:rsidRPr="00CA7F26">
        <w:rPr>
          <w:rFonts w:ascii="Times New Roman" w:hAnsi="Times New Roman"/>
          <w:sz w:val="28"/>
          <w:szCs w:val="28"/>
          <w:lang w:eastAsia="ru-RU"/>
        </w:rPr>
        <w:t>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153C" w:rsidRPr="00CA7F26" w:rsidRDefault="007E153C" w:rsidP="005D4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A7F26">
        <w:t xml:space="preserve"> 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заявителю в целях получения муниципальной услуги;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CE0479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CE0479">
        <w:rPr>
          <w:rFonts w:ascii="Times New Roman" w:hAnsi="Times New Roman"/>
          <w:sz w:val="28"/>
          <w:szCs w:val="28"/>
        </w:rPr>
        <w:t>http://kortkeros.ru),</w:t>
      </w:r>
      <w:r w:rsidR="00CE0479" w:rsidRPr="00CA7F26" w:rsidDel="00CE04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A7F26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A7F26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A7F26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A7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5.16. Информация о порядке подачи и рассмотрения жалобы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размещается:</w:t>
      </w:r>
    </w:p>
    <w:p w:rsidR="007E153C" w:rsidRPr="00CA7F26" w:rsidRDefault="007E153C" w:rsidP="007E153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7E153C" w:rsidRPr="00CA7F26" w:rsidRDefault="007E153C" w:rsidP="007E153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E153C" w:rsidRPr="00CA7F26" w:rsidRDefault="007E153C" w:rsidP="007E153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7E153C" w:rsidRPr="00CA7F26" w:rsidRDefault="007E153C" w:rsidP="007E15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E153C" w:rsidRPr="00CA7F26" w:rsidRDefault="007E153C" w:rsidP="007E15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E153C" w:rsidRPr="00CA7F26" w:rsidRDefault="007E153C" w:rsidP="007E15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E153C" w:rsidRPr="00CA7F26" w:rsidRDefault="007E153C" w:rsidP="007E15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7E153C" w:rsidRPr="00CA7F26" w:rsidRDefault="007E153C" w:rsidP="007E15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75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76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77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78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79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0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1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2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3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4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5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6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7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8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89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0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1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2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3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4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5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6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7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8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99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100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101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102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ins w:id="103" w:author="Мишарина Надежда" w:date="2022-12-20T09:00:00Z"/>
          <w:rFonts w:ascii="Times New Roman" w:hAnsi="Times New Roman" w:cs="Times New Roman"/>
          <w:sz w:val="28"/>
          <w:szCs w:val="28"/>
        </w:rPr>
      </w:pPr>
    </w:p>
    <w:p w:rsidR="009D451E" w:rsidRPr="00CA7F26" w:rsidRDefault="009D451E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153C" w:rsidRPr="00CA7F26" w:rsidRDefault="00A321CF" w:rsidP="007E153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104" w:name="Par779"/>
      <w:bookmarkEnd w:id="104"/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7E153C" w:rsidRPr="00CA7F26">
        <w:rPr>
          <w:rFonts w:ascii="Times New Roman" w:eastAsia="Calibri" w:hAnsi="Times New Roman" w:cs="Times New Roman"/>
          <w:sz w:val="28"/>
          <w:szCs w:val="28"/>
        </w:rPr>
        <w:t>риложение</w:t>
      </w:r>
      <w:del w:id="105" w:author="Мишарина Надежда" w:date="2022-12-20T09:00:00Z">
        <w:r w:rsidR="007E153C"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№</w:delText>
        </w:r>
      </w:del>
      <w:r w:rsidR="007E153C" w:rsidRPr="00CA7F26"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92238F" w:rsidRPr="00B41A6D">
        <w:rPr>
          <w:rFonts w:ascii="Times New Roman" w:eastAsia="Calibri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7E153C" w:rsidRPr="00CA7F26" w:rsidTr="001957BB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2318"/>
              <w:gridCol w:w="1720"/>
              <w:gridCol w:w="869"/>
              <w:gridCol w:w="4664"/>
            </w:tblGrid>
            <w:tr w:rsidR="007E153C" w:rsidRPr="00CA7F26" w:rsidTr="001957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53C" w:rsidRPr="00CA7F26" w:rsidRDefault="007E153C" w:rsidP="001957BB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A7F26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№ </w:t>
                  </w:r>
                  <w:ins w:id="106" w:author="RedkinSA" w:date="2022-07-15T12:01:00Z">
                    <w:r w:rsidR="00BA49A3">
                      <w:rPr>
                        <w:rFonts w:ascii="Times New Roman" w:hAnsi="Times New Roman"/>
                        <w:bCs/>
                        <w:sz w:val="28"/>
                        <w:szCs w:val="28"/>
                        <w:lang w:eastAsia="ru-RU"/>
                      </w:rPr>
                      <w:t>заявления</w:t>
                    </w:r>
                  </w:ins>
                  <w:del w:id="107" w:author="RedkinSA" w:date="2022-07-15T12:01:00Z">
                    <w:r w:rsidRPr="00CA7F26" w:rsidDel="00BA49A3">
                      <w:rPr>
                        <w:rFonts w:ascii="Times New Roman" w:hAnsi="Times New Roman"/>
                        <w:bCs/>
                        <w:sz w:val="28"/>
                        <w:szCs w:val="28"/>
                        <w:lang w:eastAsia="ru-RU"/>
                      </w:rPr>
                      <w:delText>запроса</w:delText>
                    </w:r>
                  </w:del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53C" w:rsidRPr="00CA7F26" w:rsidRDefault="007E153C" w:rsidP="001957BB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E153C" w:rsidRPr="00CA7F26" w:rsidRDefault="007E153C" w:rsidP="001957BB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7E153C" w:rsidRPr="00CA7F26" w:rsidRDefault="007E153C" w:rsidP="001957BB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7E153C" w:rsidRPr="00CA7F26" w:rsidTr="001957B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7F26">
                    <w:rPr>
                      <w:rFonts w:ascii="Times New Roman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153C" w:rsidRDefault="007E153C" w:rsidP="007E153C">
      <w:pPr>
        <w:spacing w:after="0" w:line="240" w:lineRule="auto"/>
        <w:jc w:val="center"/>
        <w:rPr>
          <w:ins w:id="108" w:author="Мишарина Надежда" w:date="2022-12-20T09:00:00Z"/>
          <w:rFonts w:ascii="Times New Roman" w:eastAsia="Calibri" w:hAnsi="Times New Roman" w:cs="Times New Roman"/>
          <w:sz w:val="28"/>
          <w:szCs w:val="28"/>
        </w:rPr>
      </w:pPr>
    </w:p>
    <w:p w:rsidR="009D451E" w:rsidRDefault="009D451E" w:rsidP="007E153C">
      <w:pPr>
        <w:spacing w:after="0" w:line="240" w:lineRule="auto"/>
        <w:jc w:val="center"/>
        <w:rPr>
          <w:ins w:id="109" w:author="Мишарина Надежда" w:date="2022-12-20T09:00:00Z"/>
          <w:rFonts w:ascii="Times New Roman" w:eastAsia="Calibri" w:hAnsi="Times New Roman" w:cs="Times New Roman"/>
          <w:sz w:val="28"/>
          <w:szCs w:val="28"/>
        </w:rPr>
      </w:pPr>
    </w:p>
    <w:p w:rsidR="009D451E" w:rsidRDefault="009D451E" w:rsidP="007E153C">
      <w:pPr>
        <w:spacing w:after="0" w:line="240" w:lineRule="auto"/>
        <w:jc w:val="center"/>
        <w:rPr>
          <w:ins w:id="110" w:author="Мишарина Надежда" w:date="2022-12-20T09:00:00Z"/>
          <w:rFonts w:ascii="Times New Roman" w:eastAsia="Calibri" w:hAnsi="Times New Roman" w:cs="Times New Roman"/>
          <w:sz w:val="28"/>
          <w:szCs w:val="28"/>
        </w:rPr>
      </w:pPr>
    </w:p>
    <w:p w:rsidR="009D451E" w:rsidRDefault="009D451E" w:rsidP="007E153C">
      <w:pPr>
        <w:spacing w:after="0" w:line="240" w:lineRule="auto"/>
        <w:jc w:val="center"/>
        <w:rPr>
          <w:ins w:id="111" w:author="Мишарина Надежда" w:date="2022-12-20T09:00:00Z"/>
          <w:rFonts w:ascii="Times New Roman" w:eastAsia="Calibri" w:hAnsi="Times New Roman" w:cs="Times New Roman"/>
          <w:sz w:val="28"/>
          <w:szCs w:val="28"/>
        </w:rPr>
      </w:pPr>
    </w:p>
    <w:p w:rsidR="009D451E" w:rsidRDefault="009D451E" w:rsidP="007E153C">
      <w:pPr>
        <w:spacing w:after="0" w:line="240" w:lineRule="auto"/>
        <w:jc w:val="center"/>
        <w:rPr>
          <w:ins w:id="112" w:author="Мишарина Надежда" w:date="2022-12-20T09:00:00Z"/>
          <w:rFonts w:ascii="Times New Roman" w:eastAsia="Calibri" w:hAnsi="Times New Roman" w:cs="Times New Roman"/>
          <w:sz w:val="28"/>
          <w:szCs w:val="28"/>
        </w:rPr>
      </w:pPr>
    </w:p>
    <w:p w:rsidR="009D451E" w:rsidRPr="00CA7F26" w:rsidRDefault="009D451E" w:rsidP="007E153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E153C" w:rsidRPr="00CA7F26" w:rsidRDefault="00BA49A3" w:rsidP="007E15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ins w:id="113" w:author="RedkinSA" w:date="2022-07-15T12:00:00Z">
        <w:r>
          <w:rPr>
            <w:rFonts w:ascii="Times New Roman" w:eastAsia="Calibri" w:hAnsi="Times New Roman" w:cs="Times New Roman"/>
            <w:sz w:val="24"/>
            <w:szCs w:val="24"/>
          </w:rPr>
          <w:lastRenderedPageBreak/>
          <w:t>ЗАЯВЛЕНИЕ</w:t>
        </w:r>
      </w:ins>
      <w:del w:id="114" w:author="RedkinSA" w:date="2022-07-15T12:00:00Z">
        <w:r w:rsidR="007E153C" w:rsidRPr="00CA7F26" w:rsidDel="00BA49A3">
          <w:rPr>
            <w:rFonts w:ascii="Times New Roman" w:eastAsia="Calibri" w:hAnsi="Times New Roman" w:cs="Times New Roman"/>
            <w:sz w:val="24"/>
            <w:szCs w:val="24"/>
          </w:rPr>
          <w:delText>ЗА</w:delText>
        </w:r>
        <w:r w:rsidR="007E153C" w:rsidDel="00BA49A3">
          <w:rPr>
            <w:rFonts w:ascii="Times New Roman" w:eastAsia="Calibri" w:hAnsi="Times New Roman" w:cs="Times New Roman"/>
            <w:sz w:val="24"/>
            <w:szCs w:val="24"/>
          </w:rPr>
          <w:delText>ПРОС</w:delText>
        </w:r>
      </w:del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Прошу выдать</w:t>
      </w:r>
      <w:del w:id="115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ордер </w:t>
      </w:r>
      <w:del w:id="116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(разрешение) </w:t>
      </w:r>
      <w:del w:id="117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del w:id="118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>производство</w:t>
      </w:r>
      <w:del w:id="119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земляных</w:t>
      </w:r>
      <w:del w:id="120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работ, связанных с (</w:t>
      </w:r>
      <w:r w:rsidRPr="00CA7F26">
        <w:rPr>
          <w:rFonts w:ascii="Times New Roman" w:eastAsia="Calibri" w:hAnsi="Times New Roman" w:cs="Times New Roman"/>
          <w:i/>
          <w:sz w:val="28"/>
          <w:szCs w:val="28"/>
        </w:rPr>
        <w:t>указать нужное - строительство, ремонт, устранение порыва и т.д.</w:t>
      </w:r>
      <w:r w:rsidRPr="00CA7F26">
        <w:rPr>
          <w:rFonts w:ascii="Times New Roman" w:eastAsia="Calibri" w:hAnsi="Times New Roman" w:cs="Times New Roman"/>
          <w:sz w:val="28"/>
          <w:szCs w:val="28"/>
        </w:rPr>
        <w:t>) ___________________________________________________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7E153C" w:rsidRPr="00CA7F26" w:rsidRDefault="007E153C" w:rsidP="007E15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Восстановление </w:t>
      </w:r>
      <w:del w:id="121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разрушенных/повреждаемых </w:t>
      </w:r>
      <w:del w:id="122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>элементов благоустройства включено в смету затрат на производство работ и обеспечено финансированием.</w:t>
      </w:r>
    </w:p>
    <w:p w:rsidR="007E153C" w:rsidRPr="00CA7F26" w:rsidRDefault="007E153C" w:rsidP="007E15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Работы будет производить (</w:t>
      </w:r>
      <w:r w:rsidRPr="00CA7F26">
        <w:rPr>
          <w:rFonts w:ascii="Times New Roman" w:eastAsia="Calibri" w:hAnsi="Times New Roman" w:cs="Times New Roman"/>
          <w:i/>
          <w:sz w:val="28"/>
          <w:szCs w:val="28"/>
        </w:rPr>
        <w:t>наименование</w:t>
      </w:r>
      <w:r w:rsidRPr="00CA7F26">
        <w:rPr>
          <w:rFonts w:ascii="Times New Roman" w:eastAsia="Calibri" w:hAnsi="Times New Roman" w:cs="Times New Roman"/>
          <w:sz w:val="28"/>
          <w:szCs w:val="28"/>
        </w:rPr>
        <w:t>)________________________ в срок с _______________________по ___________________ в соответствии со следующим графиком работ: ____________________________________.</w:t>
      </w:r>
    </w:p>
    <w:p w:rsidR="007E153C" w:rsidRPr="00CA7F26" w:rsidRDefault="007E153C" w:rsidP="007E153C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7E153C" w:rsidRPr="00CA7F26" w:rsidRDefault="007E153C" w:rsidP="001957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153C" w:rsidRPr="00CA7F26" w:rsidRDefault="007E153C" w:rsidP="007E15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E153C" w:rsidRPr="00CA7F26" w:rsidTr="001957BB">
        <w:tc>
          <w:tcPr>
            <w:tcW w:w="3190" w:type="dxa"/>
          </w:tcPr>
          <w:p w:rsidR="007E153C" w:rsidRPr="00CA7F26" w:rsidRDefault="007E153C" w:rsidP="001957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E153C" w:rsidRPr="00CA7F26" w:rsidRDefault="007E153C" w:rsidP="001957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E153C" w:rsidRPr="00CA7F26" w:rsidRDefault="007E153C" w:rsidP="001957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153C" w:rsidRPr="00CA7F26" w:rsidTr="001957BB">
        <w:tc>
          <w:tcPr>
            <w:tcW w:w="3190" w:type="dxa"/>
          </w:tcPr>
          <w:p w:rsidR="007E153C" w:rsidRPr="00CA7F26" w:rsidRDefault="007E153C" w:rsidP="001957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E153C" w:rsidRPr="00CA7F26" w:rsidRDefault="007E153C" w:rsidP="001957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E153C" w:rsidRPr="00CA7F26" w:rsidRDefault="007E153C" w:rsidP="001957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Del="009D451E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del w:id="123" w:author="Мишарина Надежда" w:date="2022-12-20T09:01:00Z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Del="009D451E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del w:id="124" w:author="Мишарина Надежда" w:date="2022-12-20T09:01:00Z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Del="009D451E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del w:id="125" w:author="Мишарина Надежда" w:date="2022-12-20T09:01:00Z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Del="009D451E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del w:id="126" w:author="Мишарина Надежда" w:date="2022-12-20T09:01:00Z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Del="009D451E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del w:id="127" w:author="Мишарина Надежда" w:date="2022-12-20T09:01:00Z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del w:id="128" w:author="Мишарина Надежда" w:date="2022-12-20T09:01:00Z">
        <w:r w:rsidRPr="00CA7F26" w:rsidDel="009D451E">
          <w:rPr>
            <w:rFonts w:ascii="Times New Roman" w:eastAsia="Calibri" w:hAnsi="Times New Roman" w:cs="Times New Roman"/>
            <w:sz w:val="28"/>
            <w:szCs w:val="28"/>
          </w:rPr>
          <w:delText xml:space="preserve">№ </w:delText>
        </w:r>
      </w:del>
      <w:r w:rsidRPr="00CA7F26">
        <w:rPr>
          <w:rFonts w:ascii="Times New Roman" w:eastAsia="Calibri" w:hAnsi="Times New Roman" w:cs="Times New Roman"/>
          <w:sz w:val="28"/>
          <w:szCs w:val="28"/>
        </w:rPr>
        <w:t>2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92238F" w:rsidRPr="00B41A6D">
        <w:rPr>
          <w:rFonts w:ascii="Times New Roman" w:eastAsia="Calibri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5"/>
      </w:tblGrid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88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2318"/>
              <w:gridCol w:w="1720"/>
              <w:gridCol w:w="869"/>
              <w:gridCol w:w="4664"/>
            </w:tblGrid>
            <w:tr w:rsidR="007E153C" w:rsidRPr="00CA7F26" w:rsidTr="001957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CA7F2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№ </w:t>
                  </w:r>
                  <w:ins w:id="129" w:author="RedkinSA" w:date="2022-07-15T12:01:00Z">
                    <w:r w:rsidR="00BA49A3">
                      <w:rPr>
                        <w:rFonts w:ascii="Times New Roman" w:hAnsi="Times New Roman"/>
                        <w:bCs/>
                        <w:sz w:val="28"/>
                        <w:szCs w:val="28"/>
                      </w:rPr>
                      <w:t>заявления</w:t>
                    </w:r>
                  </w:ins>
                  <w:del w:id="130" w:author="RedkinSA" w:date="2022-07-15T12:01:00Z">
                    <w:r w:rsidRPr="00CA7F26" w:rsidDel="00BA49A3">
                      <w:rPr>
                        <w:rFonts w:ascii="Times New Roman" w:hAnsi="Times New Roman"/>
                        <w:bCs/>
                        <w:sz w:val="28"/>
                        <w:szCs w:val="28"/>
                      </w:rPr>
                      <w:delText>запроса</w:delText>
                    </w:r>
                  </w:del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7E153C" w:rsidRPr="00CA7F26" w:rsidTr="001957BB">
              <w:trPr>
                <w:trHeight w:val="823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7F26">
                    <w:rPr>
                      <w:rFonts w:ascii="Times New Roman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7E153C" w:rsidRPr="00CA7F26" w:rsidRDefault="007E153C" w:rsidP="001957B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7E153C" w:rsidRPr="00CA7F26" w:rsidTr="001957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8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7E153C" w:rsidRPr="00CA7F26" w:rsidRDefault="007E153C" w:rsidP="001957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7F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9"/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153C" w:rsidRPr="00CA7F26" w:rsidRDefault="007E153C" w:rsidP="007E153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E153C" w:rsidRPr="00CA7F26" w:rsidRDefault="00BA49A3" w:rsidP="007E153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ins w:id="131" w:author="RedkinSA" w:date="2022-07-15T12:01:00Z">
        <w:r>
          <w:rPr>
            <w:rFonts w:ascii="Times New Roman" w:eastAsia="Calibri" w:hAnsi="Times New Roman" w:cs="Times New Roman"/>
            <w:sz w:val="28"/>
            <w:szCs w:val="28"/>
          </w:rPr>
          <w:t>ЗАЯВЛЕНИЕ</w:t>
        </w:r>
      </w:ins>
      <w:del w:id="132" w:author="RedkinSA" w:date="2022-07-15T12:01:00Z">
        <w:r w:rsidR="007E153C" w:rsidRPr="00CA7F26" w:rsidDel="00BA49A3">
          <w:rPr>
            <w:rFonts w:ascii="Times New Roman" w:eastAsia="Calibri" w:hAnsi="Times New Roman" w:cs="Times New Roman"/>
            <w:sz w:val="28"/>
            <w:szCs w:val="28"/>
          </w:rPr>
          <w:delText>ЗА</w:delText>
        </w:r>
        <w:r w:rsidR="007E153C" w:rsidDel="00BA49A3">
          <w:rPr>
            <w:rFonts w:ascii="Times New Roman" w:eastAsia="Calibri" w:hAnsi="Times New Roman" w:cs="Times New Roman"/>
            <w:sz w:val="28"/>
            <w:szCs w:val="28"/>
          </w:rPr>
          <w:delText>ПРОС</w:delText>
        </w:r>
      </w:del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Прошу </w:t>
      </w:r>
      <w:proofErr w:type="gramStart"/>
      <w:r w:rsidRPr="00CA7F26">
        <w:rPr>
          <w:rFonts w:ascii="Times New Roman" w:eastAsia="Calibri" w:hAnsi="Times New Roman" w:cs="Times New Roman"/>
          <w:sz w:val="28"/>
          <w:szCs w:val="28"/>
        </w:rPr>
        <w:t>выдать  ордер</w:t>
      </w:r>
      <w:proofErr w:type="gramEnd"/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 (разрешение)  на  производство  земляных  работ, связанных с (</w:t>
      </w:r>
      <w:r w:rsidRPr="00CA7F26">
        <w:rPr>
          <w:rFonts w:ascii="Times New Roman" w:eastAsia="Calibri" w:hAnsi="Times New Roman" w:cs="Times New Roman"/>
          <w:i/>
          <w:sz w:val="28"/>
          <w:szCs w:val="28"/>
        </w:rPr>
        <w:t>указать нужное - строительство, ремонт, устранение порыва и т.д.</w:t>
      </w:r>
      <w:r w:rsidRPr="00CA7F26">
        <w:rPr>
          <w:rFonts w:ascii="Times New Roman" w:eastAsia="Calibri" w:hAnsi="Times New Roman" w:cs="Times New Roman"/>
          <w:sz w:val="28"/>
          <w:szCs w:val="28"/>
        </w:rPr>
        <w:t>) ___________________________________________________</w:t>
      </w:r>
    </w:p>
    <w:p w:rsidR="007E153C" w:rsidRPr="00CA7F26" w:rsidRDefault="007E153C" w:rsidP="007E1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7E153C" w:rsidRPr="00CA7F26" w:rsidRDefault="007E153C" w:rsidP="007E15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Восстановление  разрушенных/повреждаемых  элементов благоустройства включено в смету затрат на производство работ и обеспечено финансированием.</w:t>
      </w:r>
    </w:p>
    <w:p w:rsidR="007E153C" w:rsidRPr="00CA7F26" w:rsidRDefault="007E153C" w:rsidP="007E15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Работы будет производить (</w:t>
      </w:r>
      <w:r w:rsidRPr="00CA7F26">
        <w:rPr>
          <w:rFonts w:ascii="Times New Roman" w:eastAsia="Calibri" w:hAnsi="Times New Roman" w:cs="Times New Roman"/>
          <w:i/>
          <w:sz w:val="28"/>
          <w:szCs w:val="28"/>
        </w:rPr>
        <w:t>наименование</w:t>
      </w:r>
      <w:r w:rsidRPr="00CA7F26">
        <w:rPr>
          <w:rFonts w:ascii="Times New Roman" w:eastAsia="Calibri" w:hAnsi="Times New Roman" w:cs="Times New Roman"/>
          <w:sz w:val="28"/>
          <w:szCs w:val="28"/>
        </w:rPr>
        <w:t>)________________________ в срок с _______________________по ___________________ в соответствии со следующим графиком работ: ____________________________________.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53C" w:rsidRPr="00CA7F26" w:rsidTr="001957B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53C" w:rsidRPr="00CA7F26" w:rsidRDefault="007E153C" w:rsidP="0019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153C" w:rsidRPr="00CA7F26" w:rsidRDefault="007E153C" w:rsidP="007E153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E153C" w:rsidRPr="00CA7F26" w:rsidRDefault="007E153C" w:rsidP="007E153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E153C" w:rsidRPr="00CA7F26" w:rsidRDefault="007E153C" w:rsidP="007E153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E153C" w:rsidRPr="00CA7F26" w:rsidTr="001957BB">
        <w:tc>
          <w:tcPr>
            <w:tcW w:w="3190" w:type="dxa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E153C" w:rsidRPr="00CA7F26" w:rsidRDefault="007E153C" w:rsidP="001957B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153C" w:rsidRPr="00CA7F26" w:rsidTr="001957BB">
        <w:tc>
          <w:tcPr>
            <w:tcW w:w="3190" w:type="dxa"/>
          </w:tcPr>
          <w:p w:rsidR="007E153C" w:rsidRPr="00CA7F26" w:rsidRDefault="007E153C" w:rsidP="001957B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E153C" w:rsidRPr="00CA7F26" w:rsidRDefault="007E153C" w:rsidP="001957B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E153C" w:rsidRPr="00CA7F26" w:rsidRDefault="007E153C" w:rsidP="001957B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7F26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7E153C" w:rsidRPr="00CA7F26" w:rsidRDefault="007E153C" w:rsidP="007E153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E153C" w:rsidRPr="00CA7F26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E153C" w:rsidRDefault="007E153C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22C0" w:rsidRDefault="001622C0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22C0" w:rsidRDefault="001622C0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22C0" w:rsidRDefault="001622C0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22C0" w:rsidRPr="00CA7F26" w:rsidRDefault="001622C0" w:rsidP="007E1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E153C" w:rsidRPr="00CA7F26" w:rsidRDefault="007E153C" w:rsidP="007E153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94FB8" w:rsidRPr="00730A8A" w:rsidRDefault="00E94FB8" w:rsidP="00E94FB8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730A8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del w:id="133" w:author="Мишарина Надежда" w:date="2022-12-20T09:01:00Z">
        <w:r w:rsidRPr="00730A8A" w:rsidDel="009D451E">
          <w:rPr>
            <w:rFonts w:ascii="Times New Roman" w:hAnsi="Times New Roman" w:cs="Times New Roman"/>
            <w:sz w:val="20"/>
            <w:szCs w:val="20"/>
          </w:rPr>
          <w:delText xml:space="preserve">№ </w:delText>
        </w:r>
      </w:del>
      <w:r>
        <w:rPr>
          <w:rFonts w:ascii="Times New Roman" w:hAnsi="Times New Roman" w:cs="Times New Roman"/>
          <w:sz w:val="20"/>
          <w:szCs w:val="20"/>
        </w:rPr>
        <w:t>3</w:t>
      </w:r>
    </w:p>
    <w:p w:rsidR="00E94FB8" w:rsidRPr="00730A8A" w:rsidRDefault="00E94FB8" w:rsidP="00E94FB8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730A8A">
        <w:rPr>
          <w:rFonts w:ascii="Times New Roman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E94FB8" w:rsidRPr="00730A8A" w:rsidRDefault="00E94FB8" w:rsidP="00E94FB8">
      <w:pPr>
        <w:spacing w:after="0" w:line="240" w:lineRule="exac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30A8A">
        <w:rPr>
          <w:rFonts w:ascii="Times New Roman" w:hAnsi="Times New Roman" w:cs="Times New Roman"/>
          <w:sz w:val="20"/>
          <w:szCs w:val="20"/>
        </w:rPr>
        <w:t xml:space="preserve">муниципальной услуги </w:t>
      </w:r>
    </w:p>
    <w:p w:rsidR="00E94FB8" w:rsidRPr="00730A8A" w:rsidRDefault="00E94FB8" w:rsidP="00E94FB8">
      <w:pPr>
        <w:rPr>
          <w:rFonts w:ascii="Times New Roman" w:hAnsi="Times New Roman" w:cs="Times New Roman"/>
          <w:sz w:val="20"/>
          <w:szCs w:val="20"/>
        </w:rPr>
      </w:pPr>
    </w:p>
    <w:p w:rsidR="00E94FB8" w:rsidRPr="00730A8A" w:rsidRDefault="00E94FB8" w:rsidP="00E94F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0A8A">
        <w:rPr>
          <w:rFonts w:ascii="Times New Roman" w:hAnsi="Times New Roman" w:cs="Times New Roman"/>
          <w:b/>
          <w:sz w:val="20"/>
          <w:szCs w:val="20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«Корткеросский»</w:t>
      </w:r>
    </w:p>
    <w:p w:rsidR="00E94FB8" w:rsidRPr="00730A8A" w:rsidRDefault="00E94FB8" w:rsidP="00E94FB8">
      <w:pPr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kortkeros@mydokuments11.ru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 для справок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88213692098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Телефон-автоинформатор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88213692098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http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</w:t>
            </w:r>
            <w:proofErr w:type="spellEnd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mydokuments11.ru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FB3FC0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 w:rsidR="00E94FB8" w:rsidRPr="00730A8A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2392" w:type="pct"/>
          </w:tcPr>
          <w:p w:rsidR="00E94FB8" w:rsidRPr="00730A8A" w:rsidRDefault="00FB3FC0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FC0">
              <w:rPr>
                <w:rFonts w:ascii="Times New Roman" w:hAnsi="Times New Roman" w:cs="Times New Roman"/>
                <w:sz w:val="20"/>
                <w:szCs w:val="20"/>
              </w:rPr>
              <w:t>Кынева</w:t>
            </w:r>
            <w:proofErr w:type="spellEnd"/>
            <w:r w:rsidRPr="00FB3FC0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Ивановна</w:t>
            </w:r>
          </w:p>
        </w:tc>
      </w:tr>
    </w:tbl>
    <w:p w:rsidR="00E94FB8" w:rsidRPr="00730A8A" w:rsidRDefault="00E94FB8" w:rsidP="00E94F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E94FB8" w:rsidRPr="001E0E2D" w:rsidRDefault="00E94FB8" w:rsidP="00E94FB8">
      <w:pPr>
        <w:rPr>
          <w:rFonts w:ascii="Times New Roman" w:hAnsi="Times New Roman" w:cs="Times New Roman"/>
          <w:b/>
          <w:sz w:val="20"/>
          <w:szCs w:val="20"/>
        </w:rPr>
      </w:pPr>
      <w:r w:rsidRPr="001E0E2D">
        <w:rPr>
          <w:rFonts w:ascii="Times New Roman" w:hAnsi="Times New Roman" w:cs="Times New Roman"/>
          <w:b/>
          <w:sz w:val="20"/>
          <w:szCs w:val="20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94FB8" w:rsidRPr="001E0E2D" w:rsidTr="00FB3FC0">
        <w:tc>
          <w:tcPr>
            <w:tcW w:w="4785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Часы работы</w:t>
            </w:r>
          </w:p>
        </w:tc>
      </w:tr>
      <w:tr w:rsidR="00E94FB8" w:rsidRPr="001E0E2D" w:rsidTr="00FB3FC0">
        <w:tc>
          <w:tcPr>
            <w:tcW w:w="4785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9.00-15.00</w:t>
            </w:r>
          </w:p>
        </w:tc>
      </w:tr>
      <w:tr w:rsidR="00E94FB8" w:rsidRPr="001E0E2D" w:rsidTr="00FB3FC0">
        <w:tc>
          <w:tcPr>
            <w:tcW w:w="4785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14.00-20.00</w:t>
            </w:r>
          </w:p>
        </w:tc>
      </w:tr>
      <w:tr w:rsidR="00E94FB8" w:rsidRPr="001E0E2D" w:rsidTr="00FB3FC0">
        <w:tc>
          <w:tcPr>
            <w:tcW w:w="4785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4786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E94FB8" w:rsidRPr="001E0E2D" w:rsidTr="00FB3FC0">
        <w:tc>
          <w:tcPr>
            <w:tcW w:w="4785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E94FB8" w:rsidRPr="001E0E2D" w:rsidTr="00FB3FC0">
        <w:tc>
          <w:tcPr>
            <w:tcW w:w="4785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E94FB8" w:rsidRPr="001E0E2D" w:rsidTr="00FB3FC0">
        <w:tc>
          <w:tcPr>
            <w:tcW w:w="4785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10.00-13.00</w:t>
            </w:r>
          </w:p>
        </w:tc>
      </w:tr>
      <w:tr w:rsidR="00E94FB8" w:rsidRPr="00730A8A" w:rsidTr="00FB3FC0">
        <w:tc>
          <w:tcPr>
            <w:tcW w:w="4785" w:type="dxa"/>
            <w:vAlign w:val="center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E94FB8" w:rsidRPr="00730A8A" w:rsidRDefault="00E94FB8" w:rsidP="00E94FB8">
      <w:pPr>
        <w:rPr>
          <w:rFonts w:ascii="Times New Roman" w:hAnsi="Times New Roman" w:cs="Times New Roman"/>
          <w:b/>
          <w:sz w:val="20"/>
          <w:szCs w:val="20"/>
        </w:rPr>
      </w:pPr>
      <w:r w:rsidRPr="00730A8A">
        <w:rPr>
          <w:rFonts w:ascii="Times New Roman" w:hAnsi="Times New Roman" w:cs="Times New Roman"/>
          <w:b/>
          <w:sz w:val="20"/>
          <w:szCs w:val="20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 xml:space="preserve">168020, Российская Федерация, Республика Коми, Корткеросский район, с. Корткерос, ул. Советская,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д.225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mokortkeros@mail.ru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 для справок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88213692246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8821369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2495</w:t>
            </w:r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</w:t>
            </w:r>
            <w:proofErr w:type="spellEnd"/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94FB8" w:rsidRPr="00730A8A" w:rsidTr="00FB3FC0">
        <w:tc>
          <w:tcPr>
            <w:tcW w:w="2608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Сажин Константин Анатольевич</w:t>
            </w:r>
          </w:p>
        </w:tc>
      </w:tr>
    </w:tbl>
    <w:p w:rsidR="00E94FB8" w:rsidRPr="00730A8A" w:rsidRDefault="00E94FB8" w:rsidP="00E94F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E94FB8" w:rsidRPr="00730A8A" w:rsidTr="00FB3FC0">
        <w:tc>
          <w:tcPr>
            <w:tcW w:w="168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67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Часы приема граждан</w:t>
            </w:r>
          </w:p>
        </w:tc>
      </w:tr>
      <w:tr w:rsidR="00E94FB8" w:rsidRPr="00730A8A" w:rsidTr="00FB3FC0">
        <w:tc>
          <w:tcPr>
            <w:tcW w:w="168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1674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FB8" w:rsidRPr="00730A8A" w:rsidTr="00FB3FC0">
        <w:tc>
          <w:tcPr>
            <w:tcW w:w="168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1674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с 9.00 до16.00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обед с 13.00 до 14.00</w:t>
            </w:r>
          </w:p>
        </w:tc>
      </w:tr>
      <w:tr w:rsidR="00E94FB8" w:rsidRPr="00730A8A" w:rsidTr="00FB3FC0">
        <w:tc>
          <w:tcPr>
            <w:tcW w:w="168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1674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FB8" w:rsidRPr="00730A8A" w:rsidTr="00FB3FC0">
        <w:tc>
          <w:tcPr>
            <w:tcW w:w="168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1674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с 9.00 до16.00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обед с 13.00 до 14.00</w:t>
            </w:r>
          </w:p>
        </w:tc>
      </w:tr>
      <w:tr w:rsidR="00E94FB8" w:rsidRPr="00730A8A" w:rsidTr="00FB3FC0">
        <w:tc>
          <w:tcPr>
            <w:tcW w:w="168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1674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 xml:space="preserve">с 8.30 до 16.45 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FB8" w:rsidRPr="00730A8A" w:rsidTr="00FB3FC0">
        <w:tc>
          <w:tcPr>
            <w:tcW w:w="168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1674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  <w:tc>
          <w:tcPr>
            <w:tcW w:w="1642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  <w:tr w:rsidR="00E94FB8" w:rsidRPr="00730A8A" w:rsidTr="00FB3FC0">
        <w:tc>
          <w:tcPr>
            <w:tcW w:w="1684" w:type="pct"/>
          </w:tcPr>
          <w:p w:rsidR="00E94FB8" w:rsidRPr="00730A8A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Воскресенье</w:t>
            </w:r>
          </w:p>
        </w:tc>
        <w:tc>
          <w:tcPr>
            <w:tcW w:w="1674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  <w:tc>
          <w:tcPr>
            <w:tcW w:w="1642" w:type="pct"/>
          </w:tcPr>
          <w:p w:rsidR="00E94FB8" w:rsidRPr="001E0E2D" w:rsidRDefault="00E94FB8" w:rsidP="00FB3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E2D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E94FB8" w:rsidRPr="00730A8A" w:rsidDel="001D57CC" w:rsidRDefault="00E94FB8" w:rsidP="00E94FB8">
      <w:pPr>
        <w:rPr>
          <w:del w:id="134" w:author="Мишарина Надежда" w:date="2022-12-20T09:03:00Z"/>
          <w:rFonts w:ascii="Times New Roman" w:hAnsi="Times New Roman" w:cs="Times New Roman"/>
          <w:sz w:val="20"/>
          <w:szCs w:val="20"/>
        </w:rPr>
      </w:pPr>
    </w:p>
    <w:p w:rsidR="00E94FB8" w:rsidRPr="00730A8A" w:rsidDel="001D57CC" w:rsidRDefault="00E94FB8" w:rsidP="00E94FB8">
      <w:pPr>
        <w:rPr>
          <w:del w:id="135" w:author="Мишарина Надежда" w:date="2022-12-20T09:03:00Z"/>
        </w:rPr>
      </w:pPr>
    </w:p>
    <w:p w:rsidR="00E94FB8" w:rsidDel="001D57CC" w:rsidRDefault="00E94FB8" w:rsidP="00E94FB8">
      <w:pPr>
        <w:rPr>
          <w:del w:id="136" w:author="Мишарина Надежда" w:date="2022-12-20T09:03:00Z"/>
        </w:rPr>
      </w:pPr>
    </w:p>
    <w:p w:rsidR="00E94FB8" w:rsidRPr="00CA7F26" w:rsidDel="001D57CC" w:rsidRDefault="00E94FB8" w:rsidP="007E153C">
      <w:pPr>
        <w:spacing w:after="0" w:line="240" w:lineRule="auto"/>
        <w:jc w:val="right"/>
        <w:rPr>
          <w:del w:id="137" w:author="Мишарина Надежда" w:date="2022-12-20T09:03:00Z"/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E153C" w:rsidRPr="00CA7F26" w:rsidRDefault="007E153C" w:rsidP="001D57C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bookmarkStart w:id="138" w:name="_GoBack"/>
      <w:bookmarkEnd w:id="138"/>
    </w:p>
    <w:sectPr w:rsidR="007E153C" w:rsidRPr="00CA7F26" w:rsidSect="00195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1F0" w:rsidRDefault="004A01F0" w:rsidP="007E153C">
      <w:pPr>
        <w:spacing w:after="0" w:line="240" w:lineRule="auto"/>
      </w:pPr>
      <w:r>
        <w:separator/>
      </w:r>
    </w:p>
  </w:endnote>
  <w:endnote w:type="continuationSeparator" w:id="0">
    <w:p w:rsidR="004A01F0" w:rsidRDefault="004A01F0" w:rsidP="007E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1F0" w:rsidRDefault="004A01F0" w:rsidP="007E153C">
      <w:pPr>
        <w:spacing w:after="0" w:line="240" w:lineRule="auto"/>
      </w:pPr>
      <w:r>
        <w:separator/>
      </w:r>
    </w:p>
  </w:footnote>
  <w:footnote w:type="continuationSeparator" w:id="0">
    <w:p w:rsidR="004A01F0" w:rsidRDefault="004A01F0" w:rsidP="007E153C">
      <w:pPr>
        <w:spacing w:after="0" w:line="240" w:lineRule="auto"/>
      </w:pPr>
      <w:r>
        <w:continuationSeparator/>
      </w:r>
    </w:p>
  </w:footnote>
  <w:footnote w:id="1">
    <w:p w:rsidR="009D451E" w:rsidRPr="0073221A" w:rsidRDefault="009D451E" w:rsidP="007E153C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73221A">
        <w:rPr>
          <w:rStyle w:val="ad"/>
          <w:rFonts w:ascii="Times New Roman" w:hAnsi="Times New Roman" w:cs="Times New Roman"/>
        </w:rPr>
        <w:t>*</w:t>
      </w:r>
      <w:r w:rsidRPr="0073221A">
        <w:rPr>
          <w:rFonts w:ascii="Times New Roman" w:hAnsi="Times New Roman" w:cs="Times New Roman"/>
        </w:rPr>
        <w:t xml:space="preserve"> В случае если муниципальная услуга не предоставляется в многофункциональных центрах предоставления государственных и муниципальных услуг, то по тексту административного регламента необходимо исключить положения, регулирующие особенность предоставления муниципальной услуги в многофункциональных центрах предоставления государственных и муниципальных услуг  (за исключением  раздела V административного регламента).</w:t>
      </w:r>
    </w:p>
    <w:p w:rsidR="009D451E" w:rsidRPr="00173736" w:rsidRDefault="009D451E" w:rsidP="007E153C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73221A">
        <w:rPr>
          <w:rFonts w:ascii="Times New Roman" w:hAnsi="Times New Roman" w:cs="Times New Roman"/>
        </w:rPr>
        <w:t>В случае если муниципальная услуга не переведена в электронный вид, то необходимо исключить из административного регламента положения,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</w:t>
      </w:r>
      <w:r w:rsidRPr="00173736">
        <w:rPr>
          <w:rFonts w:ascii="Times New Roman" w:hAnsi="Times New Roman" w:cs="Times New Roman"/>
        </w:rPr>
        <w:t xml:space="preserve"> услуг (функций), Портала государственных и муниципальных услуг (функций) Республики Коми.</w:t>
      </w:r>
    </w:p>
  </w:footnote>
  <w:footnote w:id="2">
    <w:p w:rsidR="009D451E" w:rsidRDefault="009D451E" w:rsidP="007E153C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 если необходимые и обязательные услуги для предоставления муниципальной услуги предоставляются, необходимо указать порядок получения информации по вопросам предоставления услуг, которые являются необходимыми и обязательными для предоставления муниципальной услуги.</w:t>
      </w:r>
    </w:p>
    <w:p w:rsidR="009D451E" w:rsidRDefault="009D451E" w:rsidP="007E153C">
      <w:pPr>
        <w:pStyle w:val="ab"/>
      </w:pPr>
    </w:p>
  </w:footnote>
  <w:footnote w:id="3">
    <w:p w:rsidR="009D451E" w:rsidRPr="00271375" w:rsidRDefault="009D451E" w:rsidP="007E153C">
      <w:pPr>
        <w:pStyle w:val="ab"/>
        <w:ind w:firstLine="709"/>
        <w:rPr>
          <w:rFonts w:ascii="Times New Roman" w:hAnsi="Times New Roman" w:cs="Times New Roman"/>
        </w:rPr>
      </w:pPr>
      <w:r w:rsidRPr="00271375">
        <w:rPr>
          <w:rStyle w:val="ad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4">
    <w:p w:rsidR="009D451E" w:rsidRPr="005632F1" w:rsidRDefault="009D451E" w:rsidP="007E153C">
      <w:pPr>
        <w:pStyle w:val="ab"/>
        <w:ind w:firstLine="709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>В случае если необходим запрос документов в рамках межведомственного информационного взаимодействия.</w:t>
      </w:r>
    </w:p>
  </w:footnote>
  <w:footnote w:id="5">
    <w:p w:rsidR="009D451E" w:rsidRPr="002327CA" w:rsidRDefault="009D451E" w:rsidP="007E153C">
      <w:pPr>
        <w:pStyle w:val="ab"/>
        <w:ind w:firstLine="426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9D451E" w:rsidRPr="002327CA" w:rsidRDefault="009D451E" w:rsidP="007E1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9D451E" w:rsidRPr="00D8652C" w:rsidRDefault="009D451E" w:rsidP="007E1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6">
    <w:p w:rsidR="009D451E" w:rsidRPr="00610263" w:rsidRDefault="009D451E" w:rsidP="007E153C">
      <w:pPr>
        <w:pStyle w:val="ab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>В случае если законодательством Российской Федерации и Республики Коми предусмотрены основания для отказа в приеме документов.</w:t>
      </w:r>
    </w:p>
  </w:footnote>
  <w:footnote w:id="7">
    <w:p w:rsidR="009D451E" w:rsidRPr="00BA6B49" w:rsidRDefault="009D451E" w:rsidP="007E153C">
      <w:pPr>
        <w:pStyle w:val="13"/>
        <w:rPr>
          <w:rFonts w:ascii="Times New Roman" w:hAnsi="Times New Roman" w:cs="Times New Roman"/>
        </w:rPr>
      </w:pPr>
      <w:r w:rsidRPr="00BA6B49">
        <w:rPr>
          <w:rStyle w:val="ad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8">
    <w:p w:rsidR="009D451E" w:rsidRPr="00BA6B49" w:rsidRDefault="009D451E" w:rsidP="007E153C">
      <w:pPr>
        <w:pStyle w:val="13"/>
        <w:rPr>
          <w:rFonts w:ascii="Times New Roman" w:hAnsi="Times New Roman" w:cs="Times New Roman"/>
        </w:rPr>
      </w:pPr>
      <w:r w:rsidRPr="00BA6B49">
        <w:rPr>
          <w:rStyle w:val="ad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9">
    <w:p w:rsidR="009D451E" w:rsidRPr="00BA6B49" w:rsidRDefault="009D451E" w:rsidP="007E153C">
      <w:pPr>
        <w:pStyle w:val="13"/>
        <w:rPr>
          <w:rFonts w:ascii="Times New Roman" w:hAnsi="Times New Roman" w:cs="Times New Roman"/>
        </w:rPr>
      </w:pPr>
      <w:r w:rsidRPr="00BA6B49">
        <w:rPr>
          <w:rStyle w:val="ad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0">
    <w:p w:rsidR="009D451E" w:rsidRDefault="009D451E" w:rsidP="007E153C">
      <w:pPr>
        <w:pStyle w:val="13"/>
      </w:pPr>
      <w:r>
        <w:rPr>
          <w:rStyle w:val="ad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8"/>
  </w:num>
  <w:num w:numId="5">
    <w:abstractNumId w:val="18"/>
  </w:num>
  <w:num w:numId="6">
    <w:abstractNumId w:val="20"/>
  </w:num>
  <w:num w:numId="7">
    <w:abstractNumId w:val="9"/>
  </w:num>
  <w:num w:numId="8">
    <w:abstractNumId w:val="6"/>
  </w:num>
  <w:num w:numId="9">
    <w:abstractNumId w:val="16"/>
  </w:num>
  <w:num w:numId="10">
    <w:abstractNumId w:val="17"/>
  </w:num>
  <w:num w:numId="11">
    <w:abstractNumId w:val="1"/>
  </w:num>
  <w:num w:numId="12">
    <w:abstractNumId w:val="2"/>
  </w:num>
  <w:num w:numId="13">
    <w:abstractNumId w:val="1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9"/>
  </w:num>
  <w:num w:numId="17">
    <w:abstractNumId w:val="14"/>
  </w:num>
  <w:num w:numId="18">
    <w:abstractNumId w:val="0"/>
  </w:num>
  <w:num w:numId="19">
    <w:abstractNumId w:val="11"/>
  </w:num>
  <w:num w:numId="20">
    <w:abstractNumId w:val="15"/>
  </w:num>
  <w:num w:numId="21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ишарина Надежда">
    <w15:presenceInfo w15:providerId="None" w15:userId="Мишарина Надежд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3C"/>
    <w:rsid w:val="00016587"/>
    <w:rsid w:val="00052BAA"/>
    <w:rsid w:val="000842A2"/>
    <w:rsid w:val="00126E26"/>
    <w:rsid w:val="001452E2"/>
    <w:rsid w:val="001622C0"/>
    <w:rsid w:val="001957BB"/>
    <w:rsid w:val="001B2356"/>
    <w:rsid w:val="001B3750"/>
    <w:rsid w:val="001D57CC"/>
    <w:rsid w:val="001E0E2D"/>
    <w:rsid w:val="001E5884"/>
    <w:rsid w:val="0021379E"/>
    <w:rsid w:val="002F0469"/>
    <w:rsid w:val="00320462"/>
    <w:rsid w:val="00340A37"/>
    <w:rsid w:val="003C326B"/>
    <w:rsid w:val="004154B0"/>
    <w:rsid w:val="004176E7"/>
    <w:rsid w:val="00473105"/>
    <w:rsid w:val="004A01F0"/>
    <w:rsid w:val="00557129"/>
    <w:rsid w:val="00582DB6"/>
    <w:rsid w:val="005C2D44"/>
    <w:rsid w:val="005D4FC6"/>
    <w:rsid w:val="005E316F"/>
    <w:rsid w:val="005F2B9D"/>
    <w:rsid w:val="00652C21"/>
    <w:rsid w:val="006540F5"/>
    <w:rsid w:val="006A0873"/>
    <w:rsid w:val="007819EC"/>
    <w:rsid w:val="007946FB"/>
    <w:rsid w:val="007C091E"/>
    <w:rsid w:val="007E0A81"/>
    <w:rsid w:val="007E153C"/>
    <w:rsid w:val="007E6AF9"/>
    <w:rsid w:val="008069C9"/>
    <w:rsid w:val="00850DB4"/>
    <w:rsid w:val="008F0F04"/>
    <w:rsid w:val="0092238F"/>
    <w:rsid w:val="0096273C"/>
    <w:rsid w:val="009D003E"/>
    <w:rsid w:val="009D451E"/>
    <w:rsid w:val="00A051E1"/>
    <w:rsid w:val="00A15F03"/>
    <w:rsid w:val="00A321CF"/>
    <w:rsid w:val="00A43A50"/>
    <w:rsid w:val="00A65C2A"/>
    <w:rsid w:val="00A976C9"/>
    <w:rsid w:val="00AB4AFE"/>
    <w:rsid w:val="00B611FB"/>
    <w:rsid w:val="00B96598"/>
    <w:rsid w:val="00BA49A3"/>
    <w:rsid w:val="00C2058D"/>
    <w:rsid w:val="00C74477"/>
    <w:rsid w:val="00C80D28"/>
    <w:rsid w:val="00CD5C48"/>
    <w:rsid w:val="00CE0479"/>
    <w:rsid w:val="00D3269E"/>
    <w:rsid w:val="00D96022"/>
    <w:rsid w:val="00E442F4"/>
    <w:rsid w:val="00E71560"/>
    <w:rsid w:val="00E828F8"/>
    <w:rsid w:val="00E94FB8"/>
    <w:rsid w:val="00EA56FB"/>
    <w:rsid w:val="00F56E6F"/>
    <w:rsid w:val="00F71B24"/>
    <w:rsid w:val="00FB3FC0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CF7E75-54BE-4ED7-A9AE-3088E838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5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E15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7E153C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E15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E15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E15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1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5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5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E153C"/>
    <w:rPr>
      <w:color w:val="0563C1" w:themeColor="hyperlink"/>
      <w:u w:val="single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7E153C"/>
    <w:rPr>
      <w:sz w:val="20"/>
      <w:szCs w:val="20"/>
    </w:rPr>
  </w:style>
  <w:style w:type="paragraph" w:styleId="a8">
    <w:name w:val="annotation text"/>
    <w:basedOn w:val="a"/>
    <w:link w:val="a7"/>
    <w:uiPriority w:val="99"/>
    <w:semiHidden/>
    <w:unhideWhenUsed/>
    <w:rsid w:val="007E153C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7E153C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7E153C"/>
    <w:rPr>
      <w:b/>
      <w:bCs/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7E153C"/>
    <w:rPr>
      <w:b/>
      <w:bCs/>
    </w:rPr>
  </w:style>
  <w:style w:type="character" w:customStyle="1" w:styleId="10">
    <w:name w:val="Тема примечания Знак1"/>
    <w:basedOn w:val="1"/>
    <w:uiPriority w:val="99"/>
    <w:semiHidden/>
    <w:rsid w:val="007E153C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7E153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E153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E153C"/>
    <w:rPr>
      <w:vertAlign w:val="superscript"/>
    </w:rPr>
  </w:style>
  <w:style w:type="paragraph" w:styleId="ae">
    <w:name w:val="No Spacing"/>
    <w:uiPriority w:val="1"/>
    <w:qFormat/>
    <w:rsid w:val="007E153C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7E1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E153C"/>
  </w:style>
  <w:style w:type="paragraph" w:styleId="af1">
    <w:name w:val="footer"/>
    <w:basedOn w:val="a"/>
    <w:link w:val="af2"/>
    <w:uiPriority w:val="99"/>
    <w:unhideWhenUsed/>
    <w:rsid w:val="007E1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E153C"/>
  </w:style>
  <w:style w:type="character" w:customStyle="1" w:styleId="af3">
    <w:name w:val="Текст концевой сноски Знак"/>
    <w:basedOn w:val="a0"/>
    <w:link w:val="af4"/>
    <w:uiPriority w:val="99"/>
    <w:semiHidden/>
    <w:rsid w:val="007E153C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7E153C"/>
    <w:pPr>
      <w:spacing w:after="0" w:line="240" w:lineRule="auto"/>
    </w:pPr>
    <w:rPr>
      <w:sz w:val="20"/>
      <w:szCs w:val="20"/>
    </w:rPr>
  </w:style>
  <w:style w:type="character" w:customStyle="1" w:styleId="11">
    <w:name w:val="Текст концевой сноски Знак1"/>
    <w:basedOn w:val="a0"/>
    <w:uiPriority w:val="99"/>
    <w:semiHidden/>
    <w:rsid w:val="007E153C"/>
    <w:rPr>
      <w:sz w:val="20"/>
      <w:szCs w:val="20"/>
    </w:rPr>
  </w:style>
  <w:style w:type="paragraph" w:customStyle="1" w:styleId="464">
    <w:name w:val="Стиль 464"/>
    <w:basedOn w:val="ab"/>
    <w:link w:val="4640"/>
    <w:qFormat/>
    <w:rsid w:val="007E153C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7E153C"/>
    <w:rPr>
      <w:rFonts w:ascii="Times New Roman" w:hAnsi="Times New Roman"/>
      <w:sz w:val="20"/>
      <w:szCs w:val="20"/>
    </w:rPr>
  </w:style>
  <w:style w:type="character" w:customStyle="1" w:styleId="12">
    <w:name w:val="Текст сноски Знак1"/>
    <w:basedOn w:val="a0"/>
    <w:link w:val="13"/>
    <w:uiPriority w:val="99"/>
    <w:semiHidden/>
    <w:rsid w:val="007E153C"/>
    <w:rPr>
      <w:sz w:val="20"/>
      <w:szCs w:val="20"/>
    </w:rPr>
  </w:style>
  <w:style w:type="paragraph" w:customStyle="1" w:styleId="13">
    <w:name w:val="Текст сноски1"/>
    <w:basedOn w:val="a"/>
    <w:next w:val="ab"/>
    <w:link w:val="12"/>
    <w:uiPriority w:val="99"/>
    <w:semiHidden/>
    <w:rsid w:val="007E153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5"/>
    <w:uiPriority w:val="59"/>
    <w:rsid w:val="007E153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Table Grid"/>
    <w:basedOn w:val="a1"/>
    <w:uiPriority w:val="59"/>
    <w:rsid w:val="007E1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uiPriority w:val="99"/>
    <w:semiHidden/>
    <w:unhideWhenUsed/>
    <w:rsid w:val="007E153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64F8DFD93374F550D0DE7BB4D83E98F6322D1C07F0B42FC6444979F12707E00FCE604DAF5BFE1FD14D27g22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17430</Words>
  <Characters>99352</Characters>
  <Application>Microsoft Office Word</Application>
  <DocSecurity>0</DocSecurity>
  <Lines>827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116549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Серышева Анна Валерьевна</dc:creator>
  <cp:lastModifiedBy>Мишарина Надежда</cp:lastModifiedBy>
  <cp:revision>2</cp:revision>
  <cp:lastPrinted>2022-12-20T06:03:00Z</cp:lastPrinted>
  <dcterms:created xsi:type="dcterms:W3CDTF">2022-12-20T06:05:00Z</dcterms:created>
  <dcterms:modified xsi:type="dcterms:W3CDTF">2022-12-20T06:05:00Z</dcterms:modified>
</cp:coreProperties>
</file>