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B95" w:rsidRPr="0000538D" w:rsidRDefault="00CE1B95" w:rsidP="00CE1B95">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2069F160" wp14:editId="1B5DBA82">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CE1B95" w:rsidRPr="0000538D" w:rsidRDefault="00CE1B95" w:rsidP="00CE1B95">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CE1B95" w:rsidRPr="0000538D" w:rsidRDefault="00CE1B95" w:rsidP="00CE1B95">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CE1B95" w:rsidRPr="0000538D" w:rsidRDefault="00CE1B95" w:rsidP="00CE1B95">
      <w:pPr>
        <w:spacing w:after="0" w:line="240" w:lineRule="auto"/>
        <w:rPr>
          <w:rFonts w:ascii="Times New Roman" w:eastAsia="Times New Roman" w:hAnsi="Times New Roman" w:cs="Times New Roman"/>
          <w:sz w:val="48"/>
          <w:szCs w:val="48"/>
          <w:lang w:eastAsia="ru-RU"/>
        </w:rPr>
      </w:pPr>
    </w:p>
    <w:p w:rsidR="00CE1B95" w:rsidRPr="0000538D" w:rsidRDefault="00CE1B95" w:rsidP="00CE1B95">
      <w:pPr>
        <w:spacing w:after="0" w:line="240" w:lineRule="auto"/>
        <w:rPr>
          <w:rFonts w:ascii="Times New Roman" w:eastAsia="Times New Roman" w:hAnsi="Times New Roman" w:cs="Times New Roman"/>
          <w:sz w:val="48"/>
          <w:szCs w:val="48"/>
          <w:lang w:eastAsia="ru-RU"/>
        </w:rPr>
      </w:pPr>
    </w:p>
    <w:p w:rsidR="00CE1B95" w:rsidRPr="0000538D" w:rsidRDefault="00CE1B95" w:rsidP="00CE1B95">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CE1B95" w:rsidRPr="0000538D" w:rsidRDefault="00CE1B95" w:rsidP="00CE1B95">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CE1B95" w:rsidRPr="0000538D" w:rsidRDefault="00CE1B95" w:rsidP="00CE1B95">
      <w:pPr>
        <w:spacing w:after="0" w:line="240" w:lineRule="auto"/>
        <w:rPr>
          <w:rFonts w:ascii="Times New Roman" w:eastAsia="Times New Roman" w:hAnsi="Times New Roman" w:cs="Times New Roman"/>
          <w:sz w:val="48"/>
          <w:szCs w:val="48"/>
          <w:lang w:eastAsia="ru-RU"/>
        </w:rPr>
      </w:pPr>
    </w:p>
    <w:p w:rsidR="00CE1B95" w:rsidRPr="0000538D" w:rsidRDefault="00CE1B95" w:rsidP="00CE1B9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CE1B95" w:rsidRPr="0000538D" w:rsidRDefault="00CE1B95" w:rsidP="00CE1B9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CE1B95" w:rsidRDefault="00CE1B95" w:rsidP="00CE1B95">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CE1B95" w:rsidRPr="0000538D" w:rsidRDefault="00CE1B95" w:rsidP="00CE1B95">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CE1B95" w:rsidRPr="0000538D" w:rsidRDefault="00CE1B95" w:rsidP="00CE1B9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365</w:t>
      </w:r>
    </w:p>
    <w:p w:rsidR="00CE1B95" w:rsidRPr="0000538D" w:rsidRDefault="00CE1B95" w:rsidP="00CE1B95">
      <w:pPr>
        <w:spacing w:after="0" w:line="240" w:lineRule="auto"/>
        <w:jc w:val="center"/>
        <w:rPr>
          <w:rFonts w:ascii="Times New Roman" w:eastAsia="Times New Roman" w:hAnsi="Times New Roman" w:cs="Times New Roman"/>
          <w:sz w:val="24"/>
          <w:szCs w:val="24"/>
          <w:lang w:eastAsia="ru-RU"/>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27 июля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CE1B95" w:rsidRDefault="00C30006" w:rsidP="00CE1B95">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1</w:t>
      </w:r>
    </w:p>
    <w:p w:rsidR="00C30006" w:rsidRDefault="00C30006" w:rsidP="00CE1B95">
      <w:pPr>
        <w:spacing w:after="0" w:line="240" w:lineRule="auto"/>
        <w:jc w:val="center"/>
        <w:rPr>
          <w:rFonts w:ascii="Sylfaen" w:eastAsia="Times New Roman" w:hAnsi="Sylfaen" w:cs="Times New Roman"/>
          <w:b/>
          <w:sz w:val="48"/>
          <w:szCs w:val="48"/>
          <w:lang w:eastAsia="ru-RU"/>
        </w:rPr>
      </w:pPr>
    </w:p>
    <w:p w:rsidR="00CE1B95" w:rsidRDefault="00CE1B95" w:rsidP="00CE1B95">
      <w:pPr>
        <w:spacing w:after="0" w:line="240" w:lineRule="auto"/>
        <w:jc w:val="center"/>
        <w:rPr>
          <w:rFonts w:ascii="Times New Roman" w:eastAsia="Times New Roman" w:hAnsi="Times New Roman" w:cs="Times New Roman"/>
          <w:b/>
          <w:sz w:val="28"/>
          <w:szCs w:val="28"/>
          <w:u w:val="single"/>
          <w:lang w:eastAsia="ru-RU"/>
        </w:rPr>
      </w:pPr>
    </w:p>
    <w:p w:rsidR="00CE1B95" w:rsidRPr="00ED5031" w:rsidRDefault="00CE1B95" w:rsidP="00CE1B95">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t>Раздел второй</w:t>
      </w:r>
      <w:r w:rsidRPr="00ED5031">
        <w:rPr>
          <w:rFonts w:ascii="Times New Roman" w:eastAsia="Times New Roman" w:hAnsi="Times New Roman" w:cs="Times New Roman"/>
          <w:sz w:val="28"/>
          <w:szCs w:val="28"/>
          <w:u w:val="single"/>
          <w:lang w:eastAsia="ru-RU"/>
        </w:rPr>
        <w:t>:</w:t>
      </w:r>
    </w:p>
    <w:p w:rsidR="00CE1B95" w:rsidRPr="00ED5031" w:rsidRDefault="00CE1B95" w:rsidP="00CE1B95">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CE1B95" w:rsidRPr="00ED5031" w:rsidRDefault="00CE1B95" w:rsidP="00CE1B95">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CE1B95" w:rsidRPr="00ED5031" w:rsidRDefault="00CE1B95" w:rsidP="00CE1B95">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CE1B95" w:rsidRPr="00ED5031" w:rsidTr="00CE1B95">
        <w:tc>
          <w:tcPr>
            <w:tcW w:w="803" w:type="dxa"/>
          </w:tcPr>
          <w:p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CE1B95" w:rsidRPr="00ED5031" w:rsidTr="00CE1B95">
        <w:tc>
          <w:tcPr>
            <w:tcW w:w="803" w:type="dxa"/>
          </w:tcPr>
          <w:p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CE1B95" w:rsidRPr="00ED5031" w:rsidTr="00CE1B95">
        <w:trPr>
          <w:trHeight w:val="1048"/>
        </w:trPr>
        <w:tc>
          <w:tcPr>
            <w:tcW w:w="803" w:type="dxa"/>
          </w:tcPr>
          <w:p w:rsidR="00CE1B95" w:rsidRPr="00ED5031" w:rsidRDefault="00CE1B95" w:rsidP="00CE1B9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CE1B95" w:rsidRPr="00CE1B95" w:rsidRDefault="00CE1B95" w:rsidP="00CE1B95">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 xml:space="preserve">22.07.2022 № 1101 « О внесении изменений </w:t>
            </w:r>
            <w:r>
              <w:t xml:space="preserve"> </w:t>
            </w:r>
            <w:r w:rsidRPr="00CE1B95">
              <w:rPr>
                <w:rFonts w:ascii="Times New Roman" w:eastAsia="Times New Roman" w:hAnsi="Times New Roman" w:cs="Times New Roman"/>
                <w:sz w:val="28"/>
                <w:szCs w:val="28"/>
                <w:lang w:eastAsia="ru-RU"/>
              </w:rPr>
              <w:t xml:space="preserve">в постановление администрации муниципального района «Корткеросский» от 29 июня 2018 </w:t>
            </w:r>
          </w:p>
          <w:p w:rsidR="00CE1B95" w:rsidRPr="006C793E" w:rsidRDefault="00CE1B95" w:rsidP="00CE1B95">
            <w:pPr>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года № 616 «Об оплате труда работников муниципальных образовательных организаций муниципального района «Корткеросский»</w:t>
            </w:r>
            <w:r>
              <w:rPr>
                <w:rFonts w:ascii="Times New Roman" w:eastAsia="Times New Roman" w:hAnsi="Times New Roman" w:cs="Times New Roman"/>
                <w:sz w:val="28"/>
                <w:szCs w:val="28"/>
                <w:lang w:eastAsia="ru-RU"/>
              </w:rPr>
              <w:t>»</w:t>
            </w:r>
          </w:p>
        </w:tc>
        <w:tc>
          <w:tcPr>
            <w:tcW w:w="1099" w:type="dxa"/>
          </w:tcPr>
          <w:p w:rsidR="00CE1B95" w:rsidRPr="00ED5031" w:rsidRDefault="002C6EC9" w:rsidP="00CE1B9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w:t>
            </w:r>
          </w:p>
        </w:tc>
      </w:tr>
      <w:tr w:rsidR="00CE1B95" w:rsidRPr="00ED5031" w:rsidTr="00CE1B95">
        <w:trPr>
          <w:trHeight w:val="1048"/>
        </w:trPr>
        <w:tc>
          <w:tcPr>
            <w:tcW w:w="803" w:type="dxa"/>
          </w:tcPr>
          <w:p w:rsidR="00CE1B95" w:rsidRPr="00ED5031" w:rsidRDefault="00C30006" w:rsidP="00CE1B9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CE1B95" w:rsidRPr="006C793E" w:rsidRDefault="00CE1B95" w:rsidP="00CE1B95">
            <w:pPr>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 xml:space="preserve">22.07.2022 № 1102 «Об утверждении </w:t>
            </w:r>
            <w:r>
              <w:t xml:space="preserve"> </w:t>
            </w:r>
            <w:r w:rsidRPr="00CE1B95">
              <w:rPr>
                <w:rFonts w:ascii="Times New Roman" w:eastAsia="Times New Roman" w:hAnsi="Times New Roman" w:cs="Times New Roman"/>
                <w:sz w:val="28"/>
                <w:szCs w:val="28"/>
                <w:lang w:eastAsia="ru-RU"/>
              </w:rPr>
              <w:t>административного регламента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Pr>
                <w:rFonts w:ascii="Times New Roman" w:eastAsia="Times New Roman" w:hAnsi="Times New Roman" w:cs="Times New Roman"/>
                <w:sz w:val="28"/>
                <w:szCs w:val="28"/>
                <w:lang w:eastAsia="ru-RU"/>
              </w:rPr>
              <w:t>»</w:t>
            </w:r>
          </w:p>
        </w:tc>
        <w:tc>
          <w:tcPr>
            <w:tcW w:w="1099" w:type="dxa"/>
          </w:tcPr>
          <w:p w:rsidR="00CE1B95" w:rsidRPr="00ED5031" w:rsidRDefault="002C6EC9" w:rsidP="00CE1B9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18-61</w:t>
            </w:r>
          </w:p>
        </w:tc>
      </w:tr>
    </w:tbl>
    <w:p w:rsidR="00842C6E" w:rsidRDefault="00842C6E"/>
    <w:p w:rsidR="00CE1B95" w:rsidRDefault="00CE1B95"/>
    <w:p w:rsidR="00CE1B95" w:rsidRDefault="00CE1B95"/>
    <w:p w:rsidR="00CE1B95" w:rsidRDefault="00CE1B95"/>
    <w:p w:rsidR="00CE1B95" w:rsidRDefault="00CE1B95"/>
    <w:p w:rsidR="00CE1B95" w:rsidRDefault="00CE1B95"/>
    <w:p w:rsidR="00CE1B95" w:rsidRDefault="00CE1B95"/>
    <w:p w:rsidR="00CE1B95" w:rsidRDefault="00CE1B95"/>
    <w:p w:rsidR="00CE1B95" w:rsidRDefault="00CE1B95"/>
    <w:p w:rsidR="00CE1B95" w:rsidRDefault="00CE1B95"/>
    <w:p w:rsidR="00CE1B95" w:rsidRDefault="00CE1B95"/>
    <w:p w:rsidR="00CE1B95" w:rsidRDefault="00CE1B95"/>
    <w:p w:rsidR="00CE1B95" w:rsidRDefault="00CE1B95"/>
    <w:p w:rsidR="00CE1B95" w:rsidRDefault="00CE1B95"/>
    <w:p w:rsidR="00CE1B95" w:rsidRDefault="00CE1B95"/>
    <w:p w:rsidR="00CE1B95" w:rsidRDefault="00CE1B95"/>
    <w:p w:rsidR="00CE1B95" w:rsidRDefault="00CE1B95"/>
    <w:p w:rsidR="00CE1B95" w:rsidRDefault="00CE1B95" w:rsidP="00CE1B95">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t>Раздел второй</w:t>
      </w:r>
      <w:r w:rsidRPr="00ED5031">
        <w:rPr>
          <w:rFonts w:ascii="Times New Roman" w:eastAsia="Times New Roman" w:hAnsi="Times New Roman" w:cs="Times New Roman"/>
          <w:sz w:val="28"/>
          <w:szCs w:val="28"/>
          <w:u w:val="single"/>
          <w:lang w:eastAsia="ru-RU"/>
        </w:rPr>
        <w:t>:</w:t>
      </w:r>
    </w:p>
    <w:p w:rsidR="00CE1B95" w:rsidRPr="00ED5031" w:rsidRDefault="00CE1B95" w:rsidP="00CE1B95">
      <w:pPr>
        <w:spacing w:after="0" w:line="240" w:lineRule="auto"/>
        <w:jc w:val="center"/>
        <w:rPr>
          <w:rFonts w:ascii="Times New Roman" w:eastAsia="Times New Roman" w:hAnsi="Times New Roman" w:cs="Times New Roman"/>
          <w:sz w:val="28"/>
          <w:szCs w:val="28"/>
          <w:u w:val="single"/>
          <w:lang w:eastAsia="ru-RU"/>
        </w:rPr>
      </w:pPr>
    </w:p>
    <w:p w:rsidR="00CE1B95" w:rsidRPr="00CE1B95" w:rsidRDefault="00CE1B95" w:rsidP="00CE1B95">
      <w:pPr>
        <w:framePr w:hSpace="180" w:wrap="around" w:vAnchor="text" w:hAnchor="text" w:y="1"/>
        <w:spacing w:after="0" w:line="240" w:lineRule="auto"/>
        <w:suppressOverlap/>
        <w:jc w:val="center"/>
        <w:rPr>
          <w:rFonts w:ascii="Times New Roman" w:eastAsia="Times New Roman" w:hAnsi="Times New Roman" w:cs="Times New Roman"/>
          <w:b/>
          <w:sz w:val="32"/>
          <w:szCs w:val="32"/>
          <w:lang w:eastAsia="ru-RU"/>
        </w:rPr>
      </w:pPr>
      <w:r w:rsidRPr="00CE1B95">
        <w:rPr>
          <w:rFonts w:ascii="Times New Roman" w:eastAsia="Times New Roman" w:hAnsi="Times New Roman" w:cs="Times New Roman"/>
          <w:b/>
          <w:sz w:val="32"/>
          <w:szCs w:val="32"/>
          <w:lang w:eastAsia="ru-RU"/>
        </w:rPr>
        <w:t>Постановление от 22.07.2022 № 1101</w:t>
      </w:r>
    </w:p>
    <w:p w:rsidR="00CE1B95" w:rsidRPr="00CE1B95" w:rsidRDefault="00CE1B95" w:rsidP="00CE1B95">
      <w:pPr>
        <w:framePr w:hSpace="180" w:wrap="around" w:vAnchor="text" w:hAnchor="text" w:y="1"/>
        <w:spacing w:after="0" w:line="240" w:lineRule="auto"/>
        <w:suppressOverlap/>
        <w:jc w:val="center"/>
        <w:rPr>
          <w:rFonts w:ascii="Times New Roman" w:eastAsia="Times New Roman" w:hAnsi="Times New Roman" w:cs="Times New Roman"/>
          <w:b/>
          <w:sz w:val="32"/>
          <w:szCs w:val="32"/>
          <w:lang w:eastAsia="ru-RU"/>
        </w:rPr>
      </w:pPr>
      <w:r w:rsidRPr="00CE1B95">
        <w:rPr>
          <w:rFonts w:ascii="Times New Roman" w:eastAsia="Times New Roman" w:hAnsi="Times New Roman" w:cs="Times New Roman"/>
          <w:b/>
          <w:sz w:val="32"/>
          <w:szCs w:val="32"/>
          <w:lang w:eastAsia="ru-RU"/>
        </w:rPr>
        <w:t xml:space="preserve">О внесении изменений </w:t>
      </w:r>
      <w:r w:rsidRPr="00CE1B95">
        <w:rPr>
          <w:b/>
          <w:sz w:val="32"/>
          <w:szCs w:val="32"/>
        </w:rPr>
        <w:t xml:space="preserve"> </w:t>
      </w:r>
      <w:r w:rsidRPr="00CE1B95">
        <w:rPr>
          <w:rFonts w:ascii="Times New Roman" w:eastAsia="Times New Roman" w:hAnsi="Times New Roman" w:cs="Times New Roman"/>
          <w:b/>
          <w:sz w:val="32"/>
          <w:szCs w:val="32"/>
          <w:lang w:eastAsia="ru-RU"/>
        </w:rPr>
        <w:t>в постановление администрации муниципального района «Корткеросский» от 29 июня 2018</w:t>
      </w:r>
    </w:p>
    <w:p w:rsidR="00CE1B95" w:rsidRDefault="00CE1B95" w:rsidP="00CE1B95">
      <w:pPr>
        <w:jc w:val="center"/>
        <w:rPr>
          <w:rFonts w:ascii="Times New Roman" w:eastAsia="Times New Roman" w:hAnsi="Times New Roman" w:cs="Times New Roman"/>
          <w:b/>
          <w:sz w:val="32"/>
          <w:szCs w:val="32"/>
          <w:lang w:eastAsia="ru-RU"/>
        </w:rPr>
      </w:pPr>
      <w:r w:rsidRPr="00CE1B95">
        <w:rPr>
          <w:rFonts w:ascii="Times New Roman" w:eastAsia="Times New Roman" w:hAnsi="Times New Roman" w:cs="Times New Roman"/>
          <w:b/>
          <w:sz w:val="32"/>
          <w:szCs w:val="32"/>
          <w:lang w:eastAsia="ru-RU"/>
        </w:rPr>
        <w:t>года № 616 «Об оплате труда работников муниципальных образовательных организаций муниципального района «Корткеросский»</w:t>
      </w:r>
    </w:p>
    <w:p w:rsidR="00CE1B95" w:rsidRDefault="00CE1B95" w:rsidP="00CE1B95">
      <w:pPr>
        <w:jc w:val="center"/>
        <w:rPr>
          <w:rFonts w:ascii="Times New Roman" w:eastAsia="Times New Roman" w:hAnsi="Times New Roman" w:cs="Times New Roman"/>
          <w:b/>
          <w:sz w:val="32"/>
          <w:szCs w:val="32"/>
          <w:lang w:eastAsia="ru-RU"/>
        </w:rPr>
      </w:pPr>
    </w:p>
    <w:p w:rsidR="00CE1B95" w:rsidRPr="00CE1B95" w:rsidRDefault="00CE1B95" w:rsidP="00CE1B95">
      <w:pPr>
        <w:autoSpaceDE w:val="0"/>
        <w:autoSpaceDN w:val="0"/>
        <w:adjustRightInd w:val="0"/>
        <w:spacing w:after="0" w:line="240" w:lineRule="auto"/>
        <w:ind w:firstLine="567"/>
        <w:jc w:val="both"/>
        <w:rPr>
          <w:rFonts w:ascii="Times New Roman" w:eastAsia="Calibri" w:hAnsi="Times New Roman" w:cs="Times New Roman"/>
          <w:sz w:val="28"/>
          <w:szCs w:val="28"/>
        </w:rPr>
      </w:pPr>
      <w:r w:rsidRPr="00CE1B95">
        <w:rPr>
          <w:rFonts w:ascii="Times New Roman" w:eastAsia="Calibri" w:hAnsi="Times New Roman" w:cs="Times New Roman"/>
          <w:color w:val="000000"/>
          <w:sz w:val="28"/>
          <w:szCs w:val="28"/>
        </w:rPr>
        <w:t>В целях</w:t>
      </w:r>
      <w:r w:rsidRPr="00CE1B95">
        <w:rPr>
          <w:rFonts w:ascii="Times New Roman" w:eastAsia="Calibri" w:hAnsi="Times New Roman" w:cs="Times New Roman"/>
          <w:sz w:val="28"/>
          <w:szCs w:val="28"/>
        </w:rPr>
        <w:t xml:space="preserve"> усиления заинтересованности работников муниципальных образовательных организаций муниципального района «Корткеросский» в повышении эффективности труда и </w:t>
      </w:r>
      <w:proofErr w:type="gramStart"/>
      <w:r w:rsidRPr="00CE1B95">
        <w:rPr>
          <w:rFonts w:ascii="Times New Roman" w:eastAsia="Calibri" w:hAnsi="Times New Roman" w:cs="Times New Roman"/>
          <w:sz w:val="28"/>
          <w:szCs w:val="28"/>
        </w:rPr>
        <w:t>качества</w:t>
      </w:r>
      <w:proofErr w:type="gramEnd"/>
      <w:r w:rsidRPr="00CE1B95">
        <w:rPr>
          <w:rFonts w:ascii="Times New Roman" w:eastAsia="Calibri" w:hAnsi="Times New Roman" w:cs="Times New Roman"/>
          <w:sz w:val="28"/>
          <w:szCs w:val="28"/>
        </w:rPr>
        <w:t xml:space="preserve"> оказываемых ими услуг и в соответствии с запланированной индексацией расходов на оплату труда с 01 января 2022 года, администрация муниципального района «Корткеросский» постановляет: </w:t>
      </w:r>
    </w:p>
    <w:p w:rsidR="00CE1B95" w:rsidRPr="00CE1B95" w:rsidRDefault="00CE1B95" w:rsidP="00CE1B95">
      <w:pPr>
        <w:autoSpaceDE w:val="0"/>
        <w:autoSpaceDN w:val="0"/>
        <w:adjustRightInd w:val="0"/>
        <w:spacing w:after="0" w:line="240" w:lineRule="auto"/>
        <w:ind w:firstLine="567"/>
        <w:jc w:val="both"/>
        <w:rPr>
          <w:rFonts w:ascii="Times New Roman" w:eastAsia="Calibri" w:hAnsi="Times New Roman" w:cs="Times New Roman"/>
          <w:sz w:val="28"/>
          <w:szCs w:val="28"/>
        </w:rPr>
      </w:pPr>
    </w:p>
    <w:p w:rsidR="00CE1B95" w:rsidRPr="00CE1B95" w:rsidRDefault="00CE1B95" w:rsidP="00CE1B95">
      <w:pPr>
        <w:autoSpaceDE w:val="0"/>
        <w:autoSpaceDN w:val="0"/>
        <w:adjustRightInd w:val="0"/>
        <w:spacing w:after="0" w:line="240" w:lineRule="auto"/>
        <w:ind w:firstLine="567"/>
        <w:jc w:val="both"/>
        <w:rPr>
          <w:rFonts w:ascii="Times New Roman" w:eastAsia="Calibri" w:hAnsi="Times New Roman" w:cs="Times New Roman"/>
          <w:sz w:val="28"/>
          <w:szCs w:val="28"/>
        </w:rPr>
      </w:pPr>
      <w:bookmarkStart w:id="0" w:name="Par1"/>
      <w:bookmarkEnd w:id="0"/>
      <w:r w:rsidRPr="00CE1B95">
        <w:rPr>
          <w:rFonts w:ascii="Times New Roman" w:eastAsia="Calibri" w:hAnsi="Times New Roman" w:cs="Times New Roman"/>
          <w:sz w:val="28"/>
          <w:szCs w:val="28"/>
        </w:rPr>
        <w:t>1. Внести в постановление администрации муниципального района «Корткеросский» от 29 июня 2018 года № 616 «Об оплате труда работников муниципальных образовательных организаций муниципального района «Корткеросский» изменения согласно приложению.</w:t>
      </w:r>
    </w:p>
    <w:p w:rsidR="00CE1B95" w:rsidRPr="00CE1B95" w:rsidRDefault="00CE1B95" w:rsidP="00CE1B95">
      <w:pPr>
        <w:autoSpaceDE w:val="0"/>
        <w:autoSpaceDN w:val="0"/>
        <w:adjustRightInd w:val="0"/>
        <w:spacing w:after="0" w:line="240" w:lineRule="auto"/>
        <w:ind w:firstLine="567"/>
        <w:jc w:val="both"/>
        <w:rPr>
          <w:rFonts w:ascii="Times New Roman" w:eastAsia="Calibri" w:hAnsi="Times New Roman" w:cs="Times New Roman"/>
          <w:color w:val="0D0D0D"/>
          <w:sz w:val="28"/>
          <w:szCs w:val="28"/>
        </w:rPr>
      </w:pPr>
      <w:r w:rsidRPr="00CE1B95">
        <w:rPr>
          <w:rFonts w:ascii="Times New Roman" w:eastAsia="Calibri" w:hAnsi="Times New Roman" w:cs="Times New Roman"/>
          <w:color w:val="0D0D0D"/>
          <w:sz w:val="28"/>
          <w:szCs w:val="28"/>
        </w:rPr>
        <w:t xml:space="preserve">2. Настоящее постановление вступает в силу со дня его опубликования и распространяется на </w:t>
      </w:r>
      <w:proofErr w:type="gramStart"/>
      <w:r w:rsidRPr="00CE1B95">
        <w:rPr>
          <w:rFonts w:ascii="Times New Roman" w:eastAsia="Calibri" w:hAnsi="Times New Roman" w:cs="Times New Roman"/>
          <w:color w:val="0D0D0D"/>
          <w:sz w:val="28"/>
          <w:szCs w:val="28"/>
        </w:rPr>
        <w:t>правоотношение</w:t>
      </w:r>
      <w:proofErr w:type="gramEnd"/>
      <w:r w:rsidRPr="00CE1B95">
        <w:rPr>
          <w:rFonts w:ascii="Times New Roman" w:eastAsia="Calibri" w:hAnsi="Times New Roman" w:cs="Times New Roman"/>
          <w:color w:val="0D0D0D"/>
          <w:sz w:val="28"/>
          <w:szCs w:val="28"/>
        </w:rPr>
        <w:t xml:space="preserve"> возникшее с 01 июля 2022 года.</w:t>
      </w:r>
    </w:p>
    <w:p w:rsidR="00CE1B95" w:rsidRPr="00CE1B95" w:rsidRDefault="00CE1B95" w:rsidP="00CE1B95">
      <w:pPr>
        <w:autoSpaceDE w:val="0"/>
        <w:autoSpaceDN w:val="0"/>
        <w:adjustRightInd w:val="0"/>
        <w:spacing w:after="0" w:line="240" w:lineRule="auto"/>
        <w:ind w:firstLine="567"/>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3. Контроль за исполнением настоящего постановления возложить на заместителя Главы муниципального района «Корткеросский</w:t>
      </w:r>
      <w:proofErr w:type="gramStart"/>
      <w:r w:rsidRPr="00CE1B95">
        <w:rPr>
          <w:rFonts w:ascii="Times New Roman" w:eastAsia="Calibri" w:hAnsi="Times New Roman" w:cs="Times New Roman"/>
          <w:sz w:val="28"/>
          <w:szCs w:val="28"/>
        </w:rPr>
        <w:t>»-</w:t>
      </w:r>
      <w:proofErr w:type="gramEnd"/>
      <w:r w:rsidRPr="00CE1B95">
        <w:rPr>
          <w:rFonts w:ascii="Times New Roman" w:eastAsia="Calibri" w:hAnsi="Times New Roman" w:cs="Times New Roman"/>
          <w:sz w:val="28"/>
          <w:szCs w:val="28"/>
        </w:rPr>
        <w:t>руководителя администрации (Карпова К.В.).</w:t>
      </w:r>
    </w:p>
    <w:p w:rsidR="00CE1B95" w:rsidRPr="00CE1B95" w:rsidRDefault="00CE1B95" w:rsidP="00CE1B95">
      <w:pPr>
        <w:autoSpaceDE w:val="0"/>
        <w:autoSpaceDN w:val="0"/>
        <w:adjustRightInd w:val="0"/>
        <w:spacing w:after="0" w:line="240" w:lineRule="auto"/>
        <w:jc w:val="both"/>
        <w:rPr>
          <w:rFonts w:ascii="Times New Roman" w:eastAsia="Calibri" w:hAnsi="Times New Roman" w:cs="Times New Roman"/>
          <w:color w:val="000000"/>
          <w:sz w:val="28"/>
          <w:szCs w:val="28"/>
        </w:rPr>
      </w:pPr>
    </w:p>
    <w:p w:rsidR="00CE1B95" w:rsidRPr="00CE1B95" w:rsidRDefault="00CE1B95" w:rsidP="00CE1B95">
      <w:pPr>
        <w:autoSpaceDE w:val="0"/>
        <w:autoSpaceDN w:val="0"/>
        <w:adjustRightInd w:val="0"/>
        <w:spacing w:after="0" w:line="240" w:lineRule="auto"/>
        <w:jc w:val="both"/>
        <w:rPr>
          <w:rFonts w:ascii="Times New Roman" w:eastAsia="Calibri" w:hAnsi="Times New Roman" w:cs="Times New Roman"/>
          <w:color w:val="000000"/>
          <w:sz w:val="28"/>
          <w:szCs w:val="28"/>
        </w:rPr>
      </w:pPr>
    </w:p>
    <w:p w:rsidR="00CE1B95" w:rsidRPr="00CE1B95" w:rsidRDefault="00CE1B95" w:rsidP="00CE1B95">
      <w:pPr>
        <w:tabs>
          <w:tab w:val="left" w:pos="851"/>
        </w:tabs>
        <w:spacing w:after="0" w:line="240" w:lineRule="auto"/>
        <w:jc w:val="both"/>
        <w:rPr>
          <w:rFonts w:ascii="Times New Roman" w:eastAsia="Times New Roman" w:hAnsi="Times New Roman" w:cs="Times New Roman"/>
          <w:b/>
          <w:sz w:val="28"/>
          <w:szCs w:val="28"/>
          <w:lang w:eastAsia="ru-RU"/>
        </w:rPr>
      </w:pPr>
      <w:r w:rsidRPr="00CE1B95">
        <w:rPr>
          <w:rFonts w:ascii="Times New Roman" w:eastAsia="Times New Roman" w:hAnsi="Times New Roman" w:cs="Times New Roman"/>
          <w:b/>
          <w:sz w:val="28"/>
          <w:szCs w:val="28"/>
          <w:lang w:eastAsia="ru-RU"/>
        </w:rPr>
        <w:t>Глава муниципального района «Корткеросский»-</w:t>
      </w:r>
    </w:p>
    <w:p w:rsidR="00CE1B95" w:rsidRPr="00CE1B95" w:rsidRDefault="00CE1B95" w:rsidP="00CE1B95">
      <w:pPr>
        <w:tabs>
          <w:tab w:val="left" w:pos="851"/>
        </w:tabs>
        <w:spacing w:after="0" w:line="240" w:lineRule="auto"/>
        <w:jc w:val="both"/>
        <w:rPr>
          <w:rFonts w:ascii="Times New Roman" w:eastAsia="Times New Roman" w:hAnsi="Times New Roman" w:cs="Times New Roman"/>
          <w:b/>
          <w:sz w:val="24"/>
          <w:szCs w:val="24"/>
          <w:lang w:eastAsia="ru-RU"/>
        </w:rPr>
      </w:pPr>
      <w:r w:rsidRPr="00CE1B95">
        <w:rPr>
          <w:rFonts w:ascii="Times New Roman" w:eastAsia="Times New Roman" w:hAnsi="Times New Roman" w:cs="Times New Roman"/>
          <w:b/>
          <w:sz w:val="28"/>
          <w:szCs w:val="28"/>
          <w:lang w:eastAsia="ru-RU"/>
        </w:rPr>
        <w:t>руководитель администрации                                                              К.Сажин</w:t>
      </w:r>
    </w:p>
    <w:p w:rsidR="00CE1B95" w:rsidRPr="00CE1B95" w:rsidRDefault="00CE1B95" w:rsidP="00CE1B95">
      <w:pPr>
        <w:tabs>
          <w:tab w:val="left" w:pos="851"/>
        </w:tabs>
        <w:spacing w:after="0" w:line="240" w:lineRule="auto"/>
        <w:ind w:left="360"/>
        <w:jc w:val="both"/>
        <w:rPr>
          <w:rFonts w:ascii="Times New Roman" w:eastAsia="Times New Roman" w:hAnsi="Times New Roman" w:cs="Times New Roman"/>
          <w:sz w:val="24"/>
          <w:szCs w:val="24"/>
          <w:lang w:eastAsia="ru-RU"/>
        </w:rPr>
      </w:pPr>
    </w:p>
    <w:p w:rsidR="00CE1B95" w:rsidRPr="00CE1B95" w:rsidRDefault="00CE1B95" w:rsidP="00CE1B95">
      <w:pPr>
        <w:rPr>
          <w:rFonts w:ascii="Times New Roman" w:eastAsia="Calibri" w:hAnsi="Times New Roman" w:cs="Times New Roman"/>
          <w:sz w:val="28"/>
          <w:szCs w:val="28"/>
          <w:u w:val="single"/>
        </w:rPr>
      </w:pPr>
    </w:p>
    <w:p w:rsidR="00CE1B95" w:rsidRPr="00CE1B95" w:rsidRDefault="00CE1B95" w:rsidP="00CE1B95">
      <w:pPr>
        <w:rPr>
          <w:rFonts w:ascii="Times New Roman" w:eastAsia="Calibri" w:hAnsi="Times New Roman" w:cs="Times New Roman"/>
          <w:sz w:val="28"/>
          <w:szCs w:val="28"/>
          <w:u w:val="single"/>
        </w:rPr>
      </w:pPr>
    </w:p>
    <w:p w:rsidR="00CE1B95" w:rsidRPr="00CE1B95" w:rsidRDefault="00CE1B95" w:rsidP="00CE1B95">
      <w:pPr>
        <w:rPr>
          <w:rFonts w:ascii="Times New Roman" w:eastAsia="Calibri" w:hAnsi="Times New Roman" w:cs="Times New Roman"/>
          <w:sz w:val="28"/>
          <w:szCs w:val="28"/>
          <w:u w:val="single"/>
        </w:rPr>
      </w:pPr>
    </w:p>
    <w:p w:rsidR="00CE1B95" w:rsidRDefault="00CE1B95" w:rsidP="00CE1B95">
      <w:pPr>
        <w:tabs>
          <w:tab w:val="left" w:pos="993"/>
        </w:tabs>
        <w:ind w:firstLine="709"/>
        <w:jc w:val="right"/>
        <w:rPr>
          <w:rFonts w:ascii="Times New Roman" w:eastAsia="Calibri" w:hAnsi="Times New Roman" w:cs="Times New Roman"/>
          <w:sz w:val="28"/>
          <w:szCs w:val="28"/>
        </w:rPr>
      </w:pPr>
    </w:p>
    <w:p w:rsidR="00C30006" w:rsidRDefault="00C30006" w:rsidP="00CE1B95">
      <w:pPr>
        <w:tabs>
          <w:tab w:val="left" w:pos="993"/>
        </w:tabs>
        <w:ind w:firstLine="709"/>
        <w:jc w:val="right"/>
        <w:rPr>
          <w:rFonts w:ascii="Times New Roman" w:eastAsia="Calibri" w:hAnsi="Times New Roman" w:cs="Times New Roman"/>
          <w:sz w:val="28"/>
          <w:szCs w:val="28"/>
        </w:rPr>
      </w:pPr>
    </w:p>
    <w:p w:rsidR="00C30006" w:rsidRPr="00CE1B95" w:rsidRDefault="00C30006" w:rsidP="00CE1B95">
      <w:pPr>
        <w:tabs>
          <w:tab w:val="left" w:pos="993"/>
        </w:tabs>
        <w:ind w:firstLine="709"/>
        <w:jc w:val="right"/>
        <w:rPr>
          <w:rFonts w:ascii="Times New Roman" w:eastAsia="Calibri" w:hAnsi="Times New Roman" w:cs="Times New Roman"/>
          <w:sz w:val="28"/>
          <w:szCs w:val="28"/>
        </w:rPr>
      </w:pPr>
    </w:p>
    <w:p w:rsidR="00CE1B95" w:rsidRPr="00C30006" w:rsidRDefault="00CE1B95" w:rsidP="00C30006">
      <w:pPr>
        <w:tabs>
          <w:tab w:val="left" w:pos="993"/>
        </w:tabs>
        <w:spacing w:after="0" w:line="240" w:lineRule="auto"/>
        <w:ind w:left="5103"/>
        <w:jc w:val="right"/>
        <w:rPr>
          <w:rFonts w:ascii="Times New Roman" w:eastAsia="Calibri" w:hAnsi="Times New Roman" w:cs="Times New Roman"/>
          <w:sz w:val="24"/>
          <w:szCs w:val="28"/>
        </w:rPr>
      </w:pPr>
      <w:r w:rsidRPr="00C30006">
        <w:rPr>
          <w:rFonts w:ascii="Times New Roman" w:eastAsia="Calibri" w:hAnsi="Times New Roman" w:cs="Times New Roman"/>
          <w:sz w:val="24"/>
          <w:szCs w:val="28"/>
        </w:rPr>
        <w:lastRenderedPageBreak/>
        <w:t>Приложение</w:t>
      </w:r>
    </w:p>
    <w:p w:rsidR="00CE1B95" w:rsidRPr="00C30006" w:rsidRDefault="00CE1B95" w:rsidP="00C30006">
      <w:pPr>
        <w:tabs>
          <w:tab w:val="left" w:pos="993"/>
        </w:tabs>
        <w:spacing w:after="0" w:line="240" w:lineRule="auto"/>
        <w:ind w:left="5103"/>
        <w:jc w:val="right"/>
        <w:rPr>
          <w:rFonts w:ascii="Times New Roman" w:eastAsia="Calibri" w:hAnsi="Times New Roman" w:cs="Times New Roman"/>
          <w:sz w:val="24"/>
          <w:szCs w:val="28"/>
        </w:rPr>
      </w:pPr>
      <w:r w:rsidRPr="00C30006">
        <w:rPr>
          <w:rFonts w:ascii="Times New Roman" w:eastAsia="Calibri" w:hAnsi="Times New Roman" w:cs="Times New Roman"/>
          <w:sz w:val="24"/>
          <w:szCs w:val="28"/>
        </w:rPr>
        <w:t>к постановлению администрации</w:t>
      </w:r>
    </w:p>
    <w:p w:rsidR="00CE1B95" w:rsidRPr="00C30006" w:rsidRDefault="00CE1B95" w:rsidP="00C30006">
      <w:pPr>
        <w:tabs>
          <w:tab w:val="left" w:pos="993"/>
        </w:tabs>
        <w:spacing w:after="0" w:line="240" w:lineRule="auto"/>
        <w:ind w:left="5103"/>
        <w:jc w:val="right"/>
        <w:rPr>
          <w:rFonts w:ascii="Times New Roman" w:eastAsia="Calibri" w:hAnsi="Times New Roman" w:cs="Times New Roman"/>
          <w:sz w:val="24"/>
          <w:szCs w:val="28"/>
        </w:rPr>
      </w:pPr>
      <w:r w:rsidRPr="00C30006">
        <w:rPr>
          <w:rFonts w:ascii="Times New Roman" w:eastAsia="Calibri" w:hAnsi="Times New Roman" w:cs="Times New Roman"/>
          <w:sz w:val="24"/>
          <w:szCs w:val="28"/>
        </w:rPr>
        <w:t>муниципального района «Корткеросский»</w:t>
      </w:r>
    </w:p>
    <w:p w:rsidR="00CE1B95" w:rsidRPr="00C30006" w:rsidRDefault="00CE1B95" w:rsidP="00C30006">
      <w:pPr>
        <w:tabs>
          <w:tab w:val="left" w:pos="993"/>
        </w:tabs>
        <w:spacing w:after="0" w:line="240" w:lineRule="auto"/>
        <w:ind w:left="5103"/>
        <w:jc w:val="right"/>
        <w:rPr>
          <w:rFonts w:ascii="Times New Roman" w:eastAsia="Calibri" w:hAnsi="Times New Roman" w:cs="Times New Roman"/>
          <w:sz w:val="24"/>
          <w:szCs w:val="28"/>
        </w:rPr>
      </w:pPr>
      <w:r w:rsidRPr="00C30006">
        <w:rPr>
          <w:rFonts w:ascii="Times New Roman" w:eastAsia="Calibri" w:hAnsi="Times New Roman" w:cs="Times New Roman"/>
          <w:sz w:val="24"/>
          <w:szCs w:val="28"/>
        </w:rPr>
        <w:t>22.07.2022 № 1101</w:t>
      </w:r>
    </w:p>
    <w:p w:rsidR="00CE1B95" w:rsidRPr="00CE1B95" w:rsidRDefault="00CE1B95" w:rsidP="00CE1B95">
      <w:pPr>
        <w:tabs>
          <w:tab w:val="left" w:pos="993"/>
        </w:tabs>
        <w:ind w:firstLine="709"/>
        <w:jc w:val="right"/>
        <w:rPr>
          <w:rFonts w:ascii="Times New Roman" w:eastAsia="Calibri" w:hAnsi="Times New Roman" w:cs="Times New Roman"/>
          <w:sz w:val="28"/>
          <w:szCs w:val="28"/>
        </w:rPr>
      </w:pPr>
    </w:p>
    <w:p w:rsidR="00CE1B95" w:rsidRPr="00CE1B95" w:rsidRDefault="00CE1B95" w:rsidP="00CE1B95">
      <w:pPr>
        <w:spacing w:line="240" w:lineRule="auto"/>
        <w:jc w:val="center"/>
        <w:rPr>
          <w:rFonts w:ascii="Times New Roman" w:eastAsia="Calibri" w:hAnsi="Times New Roman" w:cs="Times New Roman"/>
          <w:b/>
          <w:sz w:val="28"/>
          <w:szCs w:val="28"/>
        </w:rPr>
      </w:pPr>
      <w:r w:rsidRPr="00CE1B95">
        <w:rPr>
          <w:rFonts w:ascii="Times New Roman" w:eastAsia="Calibri" w:hAnsi="Times New Roman" w:cs="Times New Roman"/>
          <w:b/>
          <w:sz w:val="28"/>
          <w:szCs w:val="28"/>
        </w:rPr>
        <w:t xml:space="preserve">ИЗМЕНЕНИЯ, </w:t>
      </w:r>
    </w:p>
    <w:p w:rsidR="00CE1B95" w:rsidRPr="00CE1B95" w:rsidRDefault="00CE1B95" w:rsidP="00CE1B95">
      <w:pPr>
        <w:spacing w:line="240" w:lineRule="auto"/>
        <w:jc w:val="center"/>
        <w:rPr>
          <w:rFonts w:ascii="Times New Roman" w:eastAsia="Calibri" w:hAnsi="Times New Roman" w:cs="Times New Roman"/>
          <w:b/>
          <w:sz w:val="28"/>
          <w:szCs w:val="28"/>
        </w:rPr>
      </w:pPr>
      <w:r w:rsidRPr="00CE1B95">
        <w:rPr>
          <w:rFonts w:ascii="Times New Roman" w:eastAsia="Calibri" w:hAnsi="Times New Roman" w:cs="Times New Roman"/>
          <w:b/>
          <w:sz w:val="28"/>
          <w:szCs w:val="28"/>
        </w:rPr>
        <w:t>вносимые в постановление администрации муниципального района «Корткеросский» от 29 июня 2019 года № 616 «Об оплате труда работников муниципальных образовательных организаций муниципального района «Корткеросский»</w:t>
      </w:r>
    </w:p>
    <w:p w:rsidR="00CE1B95" w:rsidRPr="00CE1B95" w:rsidRDefault="00CE1B95" w:rsidP="00CE1B95">
      <w:pPr>
        <w:spacing w:line="240" w:lineRule="auto"/>
        <w:ind w:firstLine="567"/>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В постановлении администрации муниципального района «Корткеросский» от 29 июня 2018 года № 616 «Об оплате труда работников муниципальных образовательных организаций муниципального района «Корткеросский»:</w:t>
      </w:r>
    </w:p>
    <w:p w:rsidR="00CE1B95" w:rsidRPr="00CE1B95" w:rsidRDefault="00CE1B95" w:rsidP="00CE1B95">
      <w:pPr>
        <w:spacing w:after="0" w:line="240" w:lineRule="auto"/>
        <w:ind w:firstLine="567"/>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В Приложении об оплате труда работников муниципальных образовательных организаций муниципального района «Корткеросский», утвержденным Постановлением (приложением):</w:t>
      </w:r>
    </w:p>
    <w:p w:rsidR="00CE1B95" w:rsidRPr="00CE1B95" w:rsidRDefault="00CE1B95" w:rsidP="00CE1B95">
      <w:pPr>
        <w:spacing w:after="0" w:line="240" w:lineRule="auto"/>
        <w:ind w:firstLine="567"/>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в разделе 2 «Должностные оклады (оклады, ставки заработной платы) руководителей, специалистов, служащих и рабочих организаций»:</w:t>
      </w:r>
    </w:p>
    <w:p w:rsidR="00CE1B95" w:rsidRPr="00CE1B95" w:rsidRDefault="00CE1B95" w:rsidP="00CE1B95">
      <w:pPr>
        <w:spacing w:after="0" w:line="240" w:lineRule="auto"/>
        <w:ind w:firstLine="567"/>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а) таблицу пункта 1 изложить в следующей редакции: </w:t>
      </w:r>
    </w:p>
    <w:p w:rsidR="00CE1B95" w:rsidRPr="00CE1B95" w:rsidRDefault="00CE1B95" w:rsidP="00CE1B95">
      <w:pPr>
        <w:spacing w:after="0" w:line="240" w:lineRule="auto"/>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w:t>
      </w:r>
    </w:p>
    <w:tbl>
      <w:tblPr>
        <w:tblW w:w="949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
        <w:gridCol w:w="675"/>
        <w:gridCol w:w="3969"/>
        <w:gridCol w:w="1134"/>
        <w:gridCol w:w="1276"/>
        <w:gridCol w:w="1276"/>
        <w:gridCol w:w="1134"/>
      </w:tblGrid>
      <w:tr w:rsidR="00CE1B95" w:rsidRPr="00CE1B95" w:rsidTr="00CE1B95">
        <w:tc>
          <w:tcPr>
            <w:tcW w:w="709" w:type="dxa"/>
            <w:gridSpan w:val="2"/>
            <w:tcBorders>
              <w:top w:val="single" w:sz="4" w:space="0" w:color="auto"/>
              <w:left w:val="single" w:sz="4" w:space="0" w:color="auto"/>
              <w:bottom w:val="single" w:sz="4" w:space="0" w:color="auto"/>
              <w:right w:val="single" w:sz="4" w:space="0" w:color="auto"/>
            </w:tcBorders>
          </w:tcPr>
          <w:p w:rsidR="00CE1B95" w:rsidRPr="00CE1B95" w:rsidRDefault="00CE1B95" w:rsidP="00CE1B95">
            <w:pPr>
              <w:widowControl w:val="0"/>
              <w:autoSpaceDE w:val="0"/>
              <w:autoSpaceDN w:val="0"/>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w:t>
            </w:r>
          </w:p>
          <w:p w:rsidR="00CE1B95" w:rsidRPr="00CE1B95" w:rsidRDefault="00CE1B95" w:rsidP="00CE1B95">
            <w:pPr>
              <w:widowControl w:val="0"/>
              <w:jc w:val="center"/>
              <w:rPr>
                <w:rFonts w:ascii="Times New Roman" w:eastAsia="Calibri" w:hAnsi="Times New Roman" w:cs="Times New Roman"/>
                <w:sz w:val="28"/>
                <w:szCs w:val="28"/>
              </w:rPr>
            </w:pPr>
            <w:proofErr w:type="gramStart"/>
            <w:r w:rsidRPr="00CE1B95">
              <w:rPr>
                <w:rFonts w:ascii="Times New Roman" w:eastAsia="Calibri" w:hAnsi="Times New Roman" w:cs="Times New Roman"/>
                <w:sz w:val="28"/>
                <w:szCs w:val="28"/>
              </w:rPr>
              <w:t>п</w:t>
            </w:r>
            <w:proofErr w:type="gramEnd"/>
            <w:r w:rsidRPr="00CE1B95">
              <w:rPr>
                <w:rFonts w:ascii="Times New Roman" w:eastAsia="Calibri" w:hAnsi="Times New Roman" w:cs="Times New Roman"/>
                <w:sz w:val="28"/>
                <w:szCs w:val="28"/>
              </w:rPr>
              <w:t>/п</w:t>
            </w:r>
          </w:p>
        </w:tc>
        <w:tc>
          <w:tcPr>
            <w:tcW w:w="3969" w:type="dxa"/>
            <w:tcBorders>
              <w:top w:val="single" w:sz="4" w:space="0" w:color="auto"/>
              <w:left w:val="single" w:sz="4" w:space="0" w:color="auto"/>
              <w:bottom w:val="single" w:sz="4" w:space="0" w:color="auto"/>
              <w:right w:val="single" w:sz="4" w:space="0" w:color="auto"/>
            </w:tcBorders>
          </w:tcPr>
          <w:p w:rsidR="00CE1B95" w:rsidRPr="00CE1B95" w:rsidRDefault="00CE1B95" w:rsidP="00CE1B95">
            <w:pPr>
              <w:widowControl w:val="0"/>
              <w:autoSpaceDE w:val="0"/>
              <w:autoSpaceDN w:val="0"/>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Наименование должности и требования к квалификации</w:t>
            </w:r>
          </w:p>
          <w:p w:rsidR="00CE1B95" w:rsidRPr="00CE1B95" w:rsidRDefault="00CE1B95" w:rsidP="00CE1B95">
            <w:pPr>
              <w:widowControl w:val="0"/>
              <w:jc w:val="center"/>
              <w:rPr>
                <w:rFonts w:ascii="Times New Roman" w:eastAsia="Calibri" w:hAnsi="Times New Roman" w:cs="Times New Roman"/>
                <w:sz w:val="28"/>
                <w:szCs w:val="28"/>
              </w:rPr>
            </w:pPr>
          </w:p>
        </w:tc>
        <w:tc>
          <w:tcPr>
            <w:tcW w:w="4820" w:type="dxa"/>
            <w:gridSpan w:val="4"/>
            <w:tcBorders>
              <w:top w:val="single" w:sz="4" w:space="0" w:color="auto"/>
              <w:left w:val="single" w:sz="4" w:space="0" w:color="auto"/>
              <w:bottom w:val="single" w:sz="4" w:space="0" w:color="auto"/>
              <w:right w:val="single" w:sz="4" w:space="0" w:color="auto"/>
            </w:tcBorders>
          </w:tcPr>
          <w:p w:rsidR="00CE1B95" w:rsidRPr="00CE1B95" w:rsidRDefault="00CE1B95" w:rsidP="00CE1B95">
            <w:pPr>
              <w:widowControl w:val="0"/>
              <w:rPr>
                <w:rFonts w:ascii="Times New Roman" w:eastAsia="Calibri" w:hAnsi="Times New Roman" w:cs="Times New Roman"/>
                <w:sz w:val="28"/>
                <w:szCs w:val="28"/>
              </w:rPr>
            </w:pPr>
            <w:r w:rsidRPr="00CE1B95">
              <w:rPr>
                <w:rFonts w:ascii="Times New Roman" w:eastAsia="Calibri" w:hAnsi="Times New Roman" w:cs="Times New Roman"/>
                <w:sz w:val="28"/>
                <w:szCs w:val="28"/>
              </w:rPr>
              <w:t>Должностной оклад (в рублях) в зависимости от группы по оплате труда руководителей</w:t>
            </w:r>
          </w:p>
        </w:tc>
      </w:tr>
      <w:tr w:rsidR="00CE1B95" w:rsidRPr="00CE1B95" w:rsidTr="00CE1B95">
        <w:tblPrEx>
          <w:tblCellMar>
            <w:top w:w="0" w:type="dxa"/>
            <w:left w:w="108" w:type="dxa"/>
            <w:bottom w:w="0" w:type="dxa"/>
            <w:right w:w="108" w:type="dxa"/>
          </w:tblCellMar>
          <w:tblLook w:val="01E0" w:firstRow="1" w:lastRow="1" w:firstColumn="1" w:lastColumn="1" w:noHBand="0" w:noVBand="0"/>
        </w:tblPrEx>
        <w:trPr>
          <w:gridBefore w:val="1"/>
          <w:wBefore w:w="34" w:type="dxa"/>
        </w:trPr>
        <w:tc>
          <w:tcPr>
            <w:tcW w:w="675" w:type="dxa"/>
          </w:tcPr>
          <w:p w:rsidR="00CE1B95" w:rsidRPr="00CE1B95" w:rsidRDefault="00CE1B95" w:rsidP="00CE1B95">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3969" w:type="dxa"/>
          </w:tcPr>
          <w:p w:rsidR="00CE1B95" w:rsidRPr="00CE1B95" w:rsidRDefault="00CE1B95" w:rsidP="00CE1B95">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134" w:type="dxa"/>
          </w:tcPr>
          <w:p w:rsidR="00CE1B95" w:rsidRPr="00CE1B95" w:rsidRDefault="00CE1B95" w:rsidP="00CE1B95">
            <w:pPr>
              <w:spacing w:after="0" w:line="240" w:lineRule="auto"/>
              <w:jc w:val="center"/>
              <w:rPr>
                <w:rFonts w:ascii="Times New Roman" w:eastAsia="Calibri" w:hAnsi="Times New Roman" w:cs="Times New Roman"/>
                <w:sz w:val="28"/>
              </w:rPr>
            </w:pPr>
            <w:r w:rsidRPr="00CE1B95">
              <w:rPr>
                <w:rFonts w:ascii="Times New Roman" w:eastAsia="Calibri" w:hAnsi="Times New Roman" w:cs="Times New Roman"/>
                <w:sz w:val="28"/>
                <w:lang w:val="en-US"/>
              </w:rPr>
              <w:t>I</w:t>
            </w:r>
          </w:p>
          <w:p w:rsidR="00CE1B95" w:rsidRPr="00CE1B95" w:rsidRDefault="00CE1B95" w:rsidP="00CE1B95">
            <w:pPr>
              <w:spacing w:after="0" w:line="240" w:lineRule="auto"/>
              <w:jc w:val="center"/>
              <w:rPr>
                <w:rFonts w:ascii="Times New Roman" w:eastAsia="Calibri" w:hAnsi="Times New Roman" w:cs="Times New Roman"/>
                <w:sz w:val="28"/>
              </w:rPr>
            </w:pPr>
            <w:r w:rsidRPr="00CE1B95">
              <w:rPr>
                <w:rFonts w:ascii="Times New Roman" w:eastAsia="Calibri" w:hAnsi="Times New Roman" w:cs="Times New Roman"/>
                <w:sz w:val="28"/>
              </w:rPr>
              <w:t>группа</w:t>
            </w:r>
          </w:p>
        </w:tc>
        <w:tc>
          <w:tcPr>
            <w:tcW w:w="1276" w:type="dxa"/>
          </w:tcPr>
          <w:p w:rsidR="00CE1B95" w:rsidRPr="00CE1B95" w:rsidRDefault="00CE1B95" w:rsidP="00CE1B95">
            <w:pPr>
              <w:spacing w:after="0" w:line="240" w:lineRule="auto"/>
              <w:jc w:val="center"/>
              <w:rPr>
                <w:rFonts w:ascii="Times New Roman" w:eastAsia="Calibri" w:hAnsi="Times New Roman" w:cs="Times New Roman"/>
                <w:sz w:val="28"/>
              </w:rPr>
            </w:pPr>
            <w:r w:rsidRPr="00CE1B95">
              <w:rPr>
                <w:rFonts w:ascii="Times New Roman" w:eastAsia="Calibri" w:hAnsi="Times New Roman" w:cs="Times New Roman"/>
                <w:sz w:val="28"/>
                <w:lang w:val="en-US"/>
              </w:rPr>
              <w:t>II</w:t>
            </w:r>
          </w:p>
          <w:p w:rsidR="00CE1B95" w:rsidRPr="00CE1B95" w:rsidRDefault="00CE1B95" w:rsidP="00CE1B95">
            <w:pPr>
              <w:spacing w:after="0" w:line="240" w:lineRule="auto"/>
              <w:jc w:val="center"/>
              <w:rPr>
                <w:rFonts w:ascii="Times New Roman" w:eastAsia="Calibri" w:hAnsi="Times New Roman" w:cs="Times New Roman"/>
                <w:sz w:val="28"/>
              </w:rPr>
            </w:pPr>
            <w:r w:rsidRPr="00CE1B95">
              <w:rPr>
                <w:rFonts w:ascii="Times New Roman" w:eastAsia="Calibri" w:hAnsi="Times New Roman" w:cs="Times New Roman"/>
                <w:sz w:val="28"/>
              </w:rPr>
              <w:t>группа</w:t>
            </w:r>
          </w:p>
        </w:tc>
        <w:tc>
          <w:tcPr>
            <w:tcW w:w="1276" w:type="dxa"/>
          </w:tcPr>
          <w:p w:rsidR="00CE1B95" w:rsidRPr="00CE1B95" w:rsidRDefault="00CE1B95" w:rsidP="00CE1B95">
            <w:pPr>
              <w:spacing w:after="0" w:line="240" w:lineRule="auto"/>
              <w:jc w:val="center"/>
              <w:rPr>
                <w:rFonts w:ascii="Times New Roman" w:eastAsia="Calibri" w:hAnsi="Times New Roman" w:cs="Times New Roman"/>
                <w:sz w:val="28"/>
              </w:rPr>
            </w:pPr>
            <w:r w:rsidRPr="00CE1B95">
              <w:rPr>
                <w:rFonts w:ascii="Times New Roman" w:eastAsia="Calibri" w:hAnsi="Times New Roman" w:cs="Times New Roman"/>
                <w:sz w:val="28"/>
                <w:lang w:val="en-US"/>
              </w:rPr>
              <w:t>III</w:t>
            </w:r>
          </w:p>
          <w:p w:rsidR="00CE1B95" w:rsidRPr="00CE1B95" w:rsidRDefault="00CE1B95" w:rsidP="00CE1B95">
            <w:pPr>
              <w:spacing w:after="0" w:line="240" w:lineRule="auto"/>
              <w:jc w:val="center"/>
              <w:rPr>
                <w:rFonts w:ascii="Times New Roman" w:eastAsia="Calibri" w:hAnsi="Times New Roman" w:cs="Times New Roman"/>
                <w:sz w:val="28"/>
              </w:rPr>
            </w:pPr>
            <w:r w:rsidRPr="00CE1B95">
              <w:rPr>
                <w:rFonts w:ascii="Times New Roman" w:eastAsia="Calibri" w:hAnsi="Times New Roman" w:cs="Times New Roman"/>
                <w:sz w:val="28"/>
              </w:rPr>
              <w:t>группа</w:t>
            </w:r>
          </w:p>
        </w:tc>
        <w:tc>
          <w:tcPr>
            <w:tcW w:w="1134" w:type="dxa"/>
          </w:tcPr>
          <w:p w:rsidR="00CE1B95" w:rsidRPr="00CE1B95" w:rsidRDefault="00CE1B95" w:rsidP="00CE1B95">
            <w:pPr>
              <w:spacing w:after="0" w:line="240" w:lineRule="auto"/>
              <w:jc w:val="center"/>
              <w:rPr>
                <w:rFonts w:ascii="Times New Roman" w:eastAsia="Calibri" w:hAnsi="Times New Roman" w:cs="Times New Roman"/>
                <w:sz w:val="28"/>
              </w:rPr>
            </w:pPr>
            <w:r w:rsidRPr="00CE1B95">
              <w:rPr>
                <w:rFonts w:ascii="Times New Roman" w:eastAsia="Calibri" w:hAnsi="Times New Roman" w:cs="Times New Roman"/>
                <w:sz w:val="28"/>
                <w:lang w:val="en-US"/>
              </w:rPr>
              <w:t>IV</w:t>
            </w:r>
          </w:p>
          <w:p w:rsidR="00CE1B95" w:rsidRPr="00CE1B95" w:rsidRDefault="00CE1B95" w:rsidP="00CE1B95">
            <w:pPr>
              <w:spacing w:after="0" w:line="240" w:lineRule="auto"/>
              <w:jc w:val="center"/>
              <w:rPr>
                <w:rFonts w:ascii="Times New Roman" w:eastAsia="Calibri" w:hAnsi="Times New Roman" w:cs="Times New Roman"/>
                <w:sz w:val="28"/>
              </w:rPr>
            </w:pPr>
            <w:r w:rsidRPr="00CE1B95">
              <w:rPr>
                <w:rFonts w:ascii="Times New Roman" w:eastAsia="Calibri" w:hAnsi="Times New Roman" w:cs="Times New Roman"/>
                <w:sz w:val="28"/>
              </w:rPr>
              <w:t>группа</w:t>
            </w:r>
          </w:p>
        </w:tc>
      </w:tr>
      <w:tr w:rsidR="00CE1B95" w:rsidRPr="00CE1B95" w:rsidTr="00CE1B95">
        <w:tblPrEx>
          <w:tblCellMar>
            <w:top w:w="0" w:type="dxa"/>
            <w:left w:w="108" w:type="dxa"/>
            <w:bottom w:w="0" w:type="dxa"/>
            <w:right w:w="108" w:type="dxa"/>
          </w:tblCellMar>
          <w:tblLook w:val="01E0" w:firstRow="1" w:lastRow="1" w:firstColumn="1" w:lastColumn="1" w:noHBand="0" w:noVBand="0"/>
        </w:tblPrEx>
        <w:trPr>
          <w:gridBefore w:val="1"/>
          <w:wBefore w:w="34" w:type="dxa"/>
          <w:trHeight w:val="397"/>
        </w:trPr>
        <w:tc>
          <w:tcPr>
            <w:tcW w:w="675" w:type="dxa"/>
          </w:tcPr>
          <w:p w:rsidR="00CE1B95" w:rsidRPr="00CE1B95" w:rsidRDefault="00CE1B95" w:rsidP="00CE1B9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3969" w:type="dxa"/>
          </w:tcPr>
          <w:p w:rsidR="00CE1B95" w:rsidRPr="00CE1B95" w:rsidRDefault="00CE1B95" w:rsidP="00CE1B9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2</w:t>
            </w:r>
          </w:p>
        </w:tc>
        <w:tc>
          <w:tcPr>
            <w:tcW w:w="1134" w:type="dxa"/>
          </w:tcPr>
          <w:p w:rsidR="00CE1B95" w:rsidRPr="00CE1B95" w:rsidRDefault="00CE1B95" w:rsidP="00CE1B95">
            <w:pPr>
              <w:jc w:val="center"/>
              <w:rPr>
                <w:rFonts w:ascii="Times New Roman" w:eastAsia="Calibri" w:hAnsi="Times New Roman" w:cs="Times New Roman"/>
                <w:sz w:val="28"/>
              </w:rPr>
            </w:pPr>
            <w:r w:rsidRPr="00CE1B95">
              <w:rPr>
                <w:rFonts w:ascii="Times New Roman" w:eastAsia="Calibri" w:hAnsi="Times New Roman" w:cs="Times New Roman"/>
                <w:sz w:val="28"/>
              </w:rPr>
              <w:t>3</w:t>
            </w:r>
          </w:p>
        </w:tc>
        <w:tc>
          <w:tcPr>
            <w:tcW w:w="1276" w:type="dxa"/>
          </w:tcPr>
          <w:p w:rsidR="00CE1B95" w:rsidRPr="00CE1B95" w:rsidRDefault="00CE1B95" w:rsidP="00CE1B95">
            <w:pPr>
              <w:jc w:val="center"/>
              <w:rPr>
                <w:rFonts w:ascii="Times New Roman" w:eastAsia="Calibri" w:hAnsi="Times New Roman" w:cs="Times New Roman"/>
                <w:sz w:val="28"/>
              </w:rPr>
            </w:pPr>
            <w:r w:rsidRPr="00CE1B95">
              <w:rPr>
                <w:rFonts w:ascii="Times New Roman" w:eastAsia="Calibri" w:hAnsi="Times New Roman" w:cs="Times New Roman"/>
                <w:sz w:val="28"/>
              </w:rPr>
              <w:t>4</w:t>
            </w:r>
          </w:p>
        </w:tc>
        <w:tc>
          <w:tcPr>
            <w:tcW w:w="1276" w:type="dxa"/>
          </w:tcPr>
          <w:p w:rsidR="00CE1B95" w:rsidRPr="00CE1B95" w:rsidRDefault="00CE1B95" w:rsidP="00CE1B95">
            <w:pPr>
              <w:jc w:val="center"/>
              <w:rPr>
                <w:rFonts w:ascii="Times New Roman" w:eastAsia="Calibri" w:hAnsi="Times New Roman" w:cs="Times New Roman"/>
                <w:sz w:val="28"/>
              </w:rPr>
            </w:pPr>
            <w:r w:rsidRPr="00CE1B95">
              <w:rPr>
                <w:rFonts w:ascii="Times New Roman" w:eastAsia="Calibri" w:hAnsi="Times New Roman" w:cs="Times New Roman"/>
                <w:sz w:val="28"/>
              </w:rPr>
              <w:t>5</w:t>
            </w:r>
          </w:p>
        </w:tc>
        <w:tc>
          <w:tcPr>
            <w:tcW w:w="1134" w:type="dxa"/>
          </w:tcPr>
          <w:p w:rsidR="00CE1B95" w:rsidRPr="00CE1B95" w:rsidRDefault="00CE1B95" w:rsidP="00CE1B95">
            <w:pPr>
              <w:jc w:val="center"/>
              <w:rPr>
                <w:rFonts w:ascii="Times New Roman" w:eastAsia="Calibri" w:hAnsi="Times New Roman" w:cs="Times New Roman"/>
                <w:sz w:val="28"/>
              </w:rPr>
            </w:pPr>
            <w:r w:rsidRPr="00CE1B95">
              <w:rPr>
                <w:rFonts w:ascii="Times New Roman" w:eastAsia="Calibri" w:hAnsi="Times New Roman" w:cs="Times New Roman"/>
                <w:sz w:val="28"/>
              </w:rPr>
              <w:t>6</w:t>
            </w:r>
          </w:p>
        </w:tc>
      </w:tr>
      <w:tr w:rsidR="00CE1B95" w:rsidRPr="00CE1B95" w:rsidTr="00CE1B95">
        <w:tblPrEx>
          <w:tblCellMar>
            <w:top w:w="0" w:type="dxa"/>
            <w:left w:w="108" w:type="dxa"/>
            <w:bottom w:w="0" w:type="dxa"/>
            <w:right w:w="108" w:type="dxa"/>
          </w:tblCellMar>
          <w:tblLook w:val="01E0" w:firstRow="1" w:lastRow="1" w:firstColumn="1" w:lastColumn="1" w:noHBand="0" w:noVBand="0"/>
        </w:tblPrEx>
        <w:trPr>
          <w:gridBefore w:val="1"/>
          <w:wBefore w:w="34" w:type="dxa"/>
          <w:trHeight w:val="669"/>
        </w:trPr>
        <w:tc>
          <w:tcPr>
            <w:tcW w:w="675" w:type="dxa"/>
          </w:tcPr>
          <w:p w:rsidR="00CE1B95" w:rsidRPr="00CE1B95" w:rsidRDefault="00CE1B95" w:rsidP="00CE1B9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3969" w:type="dxa"/>
            <w:vAlign w:val="center"/>
          </w:tcPr>
          <w:p w:rsidR="00CE1B95" w:rsidRPr="00CE1B95" w:rsidRDefault="00CE1B95" w:rsidP="00CE1B95">
            <w:pPr>
              <w:autoSpaceDE w:val="0"/>
              <w:autoSpaceDN w:val="0"/>
              <w:adjustRightInd w:val="0"/>
              <w:spacing w:after="0" w:line="240" w:lineRule="auto"/>
              <w:rPr>
                <w:rFonts w:ascii="Times New Roman" w:eastAsia="Times New Roman" w:hAnsi="Times New Roman" w:cs="Courier New"/>
                <w:b/>
                <w:sz w:val="28"/>
                <w:szCs w:val="28"/>
                <w:lang w:eastAsia="ru-RU"/>
              </w:rPr>
            </w:pPr>
            <w:r w:rsidRPr="00CE1B95">
              <w:rPr>
                <w:rFonts w:ascii="Times New Roman" w:eastAsia="Times New Roman" w:hAnsi="Times New Roman" w:cs="Times New Roman"/>
                <w:sz w:val="28"/>
                <w:szCs w:val="28"/>
                <w:lang w:eastAsia="ru-RU"/>
              </w:rPr>
              <w:t>Руководитель (директор, начальник, заведующий) организации</w:t>
            </w:r>
          </w:p>
        </w:tc>
        <w:tc>
          <w:tcPr>
            <w:tcW w:w="1134" w:type="dxa"/>
            <w:vAlign w:val="center"/>
          </w:tcPr>
          <w:p w:rsidR="00CE1B95" w:rsidRPr="00CE1B95" w:rsidRDefault="00CE1B95" w:rsidP="00CE1B95">
            <w:pPr>
              <w:jc w:val="center"/>
              <w:rPr>
                <w:rFonts w:ascii="Times New Roman" w:eastAsia="Calibri" w:hAnsi="Times New Roman" w:cs="Times New Roman"/>
                <w:sz w:val="28"/>
              </w:rPr>
            </w:pPr>
            <w:r w:rsidRPr="00CE1B95">
              <w:rPr>
                <w:rFonts w:ascii="Times New Roman" w:eastAsia="Calibri" w:hAnsi="Times New Roman" w:cs="Times New Roman"/>
                <w:sz w:val="28"/>
              </w:rPr>
              <w:t>16347</w:t>
            </w:r>
          </w:p>
        </w:tc>
        <w:tc>
          <w:tcPr>
            <w:tcW w:w="1276" w:type="dxa"/>
            <w:vAlign w:val="center"/>
          </w:tcPr>
          <w:p w:rsidR="00CE1B95" w:rsidRPr="00CE1B95" w:rsidRDefault="00CE1B95" w:rsidP="00CE1B95">
            <w:pPr>
              <w:jc w:val="center"/>
              <w:rPr>
                <w:rFonts w:ascii="Times New Roman" w:eastAsia="Calibri" w:hAnsi="Times New Roman" w:cs="Times New Roman"/>
                <w:sz w:val="28"/>
              </w:rPr>
            </w:pPr>
            <w:r w:rsidRPr="00CE1B95">
              <w:rPr>
                <w:rFonts w:ascii="Times New Roman" w:eastAsia="Calibri" w:hAnsi="Times New Roman" w:cs="Times New Roman"/>
                <w:sz w:val="28"/>
              </w:rPr>
              <w:t>15688</w:t>
            </w:r>
          </w:p>
        </w:tc>
        <w:tc>
          <w:tcPr>
            <w:tcW w:w="1276" w:type="dxa"/>
            <w:vAlign w:val="center"/>
          </w:tcPr>
          <w:p w:rsidR="00CE1B95" w:rsidRPr="00CE1B95" w:rsidRDefault="00CE1B95" w:rsidP="00CE1B95">
            <w:pPr>
              <w:jc w:val="center"/>
              <w:rPr>
                <w:rFonts w:ascii="Times New Roman" w:eastAsia="Calibri" w:hAnsi="Times New Roman" w:cs="Times New Roman"/>
                <w:sz w:val="28"/>
              </w:rPr>
            </w:pPr>
            <w:r w:rsidRPr="00CE1B95">
              <w:rPr>
                <w:rFonts w:ascii="Times New Roman" w:eastAsia="Calibri" w:hAnsi="Times New Roman" w:cs="Times New Roman"/>
                <w:sz w:val="28"/>
              </w:rPr>
              <w:t>15065</w:t>
            </w:r>
          </w:p>
        </w:tc>
        <w:tc>
          <w:tcPr>
            <w:tcW w:w="1134" w:type="dxa"/>
            <w:vAlign w:val="center"/>
          </w:tcPr>
          <w:p w:rsidR="00CE1B95" w:rsidRPr="00CE1B95" w:rsidRDefault="00CE1B95" w:rsidP="00CE1B95">
            <w:pPr>
              <w:jc w:val="center"/>
              <w:rPr>
                <w:rFonts w:ascii="Times New Roman" w:eastAsia="Calibri" w:hAnsi="Times New Roman" w:cs="Times New Roman"/>
                <w:sz w:val="28"/>
              </w:rPr>
            </w:pPr>
            <w:r w:rsidRPr="00CE1B95">
              <w:rPr>
                <w:rFonts w:ascii="Times New Roman" w:eastAsia="Calibri" w:hAnsi="Times New Roman" w:cs="Times New Roman"/>
                <w:sz w:val="28"/>
              </w:rPr>
              <w:t>14452</w:t>
            </w:r>
          </w:p>
        </w:tc>
      </w:tr>
      <w:tr w:rsidR="00CE1B95" w:rsidRPr="00CE1B95" w:rsidTr="00CE1B95">
        <w:tblPrEx>
          <w:tblCellMar>
            <w:top w:w="0" w:type="dxa"/>
            <w:left w:w="108" w:type="dxa"/>
            <w:bottom w:w="0" w:type="dxa"/>
            <w:right w:w="108" w:type="dxa"/>
          </w:tblCellMar>
          <w:tblLook w:val="01E0" w:firstRow="1" w:lastRow="1" w:firstColumn="1" w:lastColumn="1" w:noHBand="0" w:noVBand="0"/>
        </w:tblPrEx>
        <w:trPr>
          <w:gridBefore w:val="1"/>
          <w:wBefore w:w="34" w:type="dxa"/>
          <w:trHeight w:val="669"/>
        </w:trPr>
        <w:tc>
          <w:tcPr>
            <w:tcW w:w="675" w:type="dxa"/>
          </w:tcPr>
          <w:p w:rsidR="00CE1B95" w:rsidRPr="00CE1B95" w:rsidRDefault="00CE1B95" w:rsidP="00CE1B9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2.</w:t>
            </w:r>
          </w:p>
        </w:tc>
        <w:tc>
          <w:tcPr>
            <w:tcW w:w="3969" w:type="dxa"/>
            <w:vAlign w:val="center"/>
          </w:tcPr>
          <w:p w:rsidR="00CE1B95" w:rsidRPr="00CE1B95" w:rsidRDefault="00CE1B95" w:rsidP="00CE1B95">
            <w:pPr>
              <w:autoSpaceDE w:val="0"/>
              <w:autoSpaceDN w:val="0"/>
              <w:adjustRightInd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Заместители руководителей (директора, начальника, заведующего), главный бухгалтер</w:t>
            </w:r>
          </w:p>
        </w:tc>
        <w:tc>
          <w:tcPr>
            <w:tcW w:w="1134" w:type="dxa"/>
            <w:vAlign w:val="center"/>
          </w:tcPr>
          <w:p w:rsidR="00CE1B95" w:rsidRPr="00CE1B95" w:rsidRDefault="00CE1B95" w:rsidP="00CE1B95">
            <w:pPr>
              <w:jc w:val="center"/>
              <w:rPr>
                <w:rFonts w:ascii="Times New Roman" w:eastAsia="Calibri" w:hAnsi="Times New Roman" w:cs="Times New Roman"/>
                <w:sz w:val="28"/>
              </w:rPr>
            </w:pPr>
            <w:r w:rsidRPr="00CE1B95">
              <w:rPr>
                <w:rFonts w:ascii="Times New Roman" w:eastAsia="Calibri" w:hAnsi="Times New Roman" w:cs="Times New Roman"/>
                <w:sz w:val="28"/>
              </w:rPr>
              <w:t>13362</w:t>
            </w:r>
          </w:p>
        </w:tc>
        <w:tc>
          <w:tcPr>
            <w:tcW w:w="1276" w:type="dxa"/>
            <w:vAlign w:val="center"/>
          </w:tcPr>
          <w:p w:rsidR="00CE1B95" w:rsidRPr="00CE1B95" w:rsidRDefault="00CE1B95" w:rsidP="00CE1B95">
            <w:pPr>
              <w:jc w:val="center"/>
              <w:rPr>
                <w:rFonts w:ascii="Times New Roman" w:eastAsia="Calibri" w:hAnsi="Times New Roman" w:cs="Times New Roman"/>
                <w:sz w:val="28"/>
              </w:rPr>
            </w:pPr>
            <w:r w:rsidRPr="00CE1B95">
              <w:rPr>
                <w:rFonts w:ascii="Times New Roman" w:eastAsia="Calibri" w:hAnsi="Times New Roman" w:cs="Times New Roman"/>
                <w:sz w:val="28"/>
              </w:rPr>
              <w:t>13229</w:t>
            </w:r>
          </w:p>
        </w:tc>
        <w:tc>
          <w:tcPr>
            <w:tcW w:w="1276" w:type="dxa"/>
            <w:vAlign w:val="center"/>
          </w:tcPr>
          <w:p w:rsidR="00CE1B95" w:rsidRPr="00CE1B95" w:rsidRDefault="00CE1B95" w:rsidP="00CE1B95">
            <w:pPr>
              <w:jc w:val="center"/>
              <w:rPr>
                <w:rFonts w:ascii="Times New Roman" w:eastAsia="Calibri" w:hAnsi="Times New Roman" w:cs="Times New Roman"/>
                <w:sz w:val="28"/>
              </w:rPr>
            </w:pPr>
            <w:r w:rsidRPr="00CE1B95">
              <w:rPr>
                <w:rFonts w:ascii="Times New Roman" w:eastAsia="Calibri" w:hAnsi="Times New Roman" w:cs="Times New Roman"/>
                <w:sz w:val="28"/>
              </w:rPr>
              <w:t>13097</w:t>
            </w:r>
          </w:p>
        </w:tc>
        <w:tc>
          <w:tcPr>
            <w:tcW w:w="1134" w:type="dxa"/>
            <w:vAlign w:val="center"/>
          </w:tcPr>
          <w:p w:rsidR="00CE1B95" w:rsidRPr="00CE1B95" w:rsidRDefault="00CE1B95" w:rsidP="00CE1B95">
            <w:pPr>
              <w:jc w:val="center"/>
              <w:rPr>
                <w:rFonts w:ascii="Times New Roman" w:eastAsia="Calibri" w:hAnsi="Times New Roman" w:cs="Times New Roman"/>
                <w:sz w:val="28"/>
              </w:rPr>
            </w:pPr>
            <w:r w:rsidRPr="00CE1B95">
              <w:rPr>
                <w:rFonts w:ascii="Times New Roman" w:eastAsia="Calibri" w:hAnsi="Times New Roman" w:cs="Times New Roman"/>
                <w:sz w:val="28"/>
              </w:rPr>
              <w:t>12977</w:t>
            </w:r>
          </w:p>
        </w:tc>
      </w:tr>
      <w:tr w:rsidR="00CE1B95" w:rsidRPr="00CE1B95" w:rsidTr="00CE1B95">
        <w:tblPrEx>
          <w:tblCellMar>
            <w:top w:w="0" w:type="dxa"/>
            <w:left w:w="108" w:type="dxa"/>
            <w:bottom w:w="0" w:type="dxa"/>
            <w:right w:w="108" w:type="dxa"/>
          </w:tblCellMar>
          <w:tblLook w:val="01E0" w:firstRow="1" w:lastRow="1" w:firstColumn="1" w:lastColumn="1" w:noHBand="0" w:noVBand="0"/>
        </w:tblPrEx>
        <w:trPr>
          <w:gridBefore w:val="1"/>
          <w:wBefore w:w="34" w:type="dxa"/>
          <w:trHeight w:val="416"/>
        </w:trPr>
        <w:tc>
          <w:tcPr>
            <w:tcW w:w="675" w:type="dxa"/>
          </w:tcPr>
          <w:p w:rsidR="00CE1B95" w:rsidRPr="00CE1B95" w:rsidRDefault="00CE1B95" w:rsidP="00CE1B9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3.</w:t>
            </w:r>
          </w:p>
        </w:tc>
        <w:tc>
          <w:tcPr>
            <w:tcW w:w="3969" w:type="dxa"/>
          </w:tcPr>
          <w:p w:rsidR="00CE1B95" w:rsidRPr="00CE1B95" w:rsidRDefault="00CE1B95" w:rsidP="00CE1B9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Главные специалисты (главный инженер, главный механик), заведующий библиотекой организации</w:t>
            </w:r>
          </w:p>
        </w:tc>
        <w:tc>
          <w:tcPr>
            <w:tcW w:w="4820" w:type="dxa"/>
            <w:gridSpan w:val="4"/>
            <w:vAlign w:val="center"/>
          </w:tcPr>
          <w:p w:rsidR="00CE1B95" w:rsidRPr="00CE1B95" w:rsidRDefault="00CE1B95" w:rsidP="00CE1B95">
            <w:pPr>
              <w:jc w:val="center"/>
              <w:rPr>
                <w:rFonts w:ascii="Times New Roman" w:eastAsia="Calibri" w:hAnsi="Times New Roman" w:cs="Times New Roman"/>
                <w:sz w:val="28"/>
              </w:rPr>
            </w:pPr>
            <w:r w:rsidRPr="00CE1B95">
              <w:rPr>
                <w:rFonts w:ascii="Times New Roman" w:eastAsia="Calibri" w:hAnsi="Times New Roman" w:cs="Times New Roman"/>
                <w:sz w:val="28"/>
              </w:rPr>
              <w:t>12975</w:t>
            </w:r>
          </w:p>
        </w:tc>
      </w:tr>
    </w:tbl>
    <w:p w:rsidR="00CE1B95" w:rsidRPr="00CE1B95" w:rsidRDefault="00CE1B95" w:rsidP="00CE1B95">
      <w:pPr>
        <w:spacing w:after="0" w:line="240" w:lineRule="auto"/>
        <w:ind w:firstLine="709"/>
        <w:contextualSpacing/>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б) таблицу подпункта 2.1 пункта 2 изложить в следующей редакции:</w:t>
      </w:r>
    </w:p>
    <w:p w:rsidR="00CE1B95" w:rsidRPr="00CE1B95" w:rsidRDefault="00CE1B95" w:rsidP="00CE1B95">
      <w:pPr>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b/>
          <w:sz w:val="28"/>
          <w:szCs w:val="28"/>
          <w:lang w:eastAsia="ru-RU"/>
        </w:rPr>
        <w:lastRenderedPageBreak/>
        <w:t>«</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9"/>
        <w:gridCol w:w="3969"/>
      </w:tblGrid>
      <w:tr w:rsidR="00CE1B95" w:rsidRPr="00CE1B95" w:rsidTr="00CE1B95">
        <w:tc>
          <w:tcPr>
            <w:tcW w:w="5449"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Наименование должности</w:t>
            </w:r>
          </w:p>
        </w:tc>
        <w:tc>
          <w:tcPr>
            <w:tcW w:w="3969"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Должностной оклад (ставка заработной платы), в рублях</w:t>
            </w:r>
          </w:p>
        </w:tc>
      </w:tr>
      <w:tr w:rsidR="00CE1B95" w:rsidRPr="00CE1B95" w:rsidTr="00CE1B95">
        <w:tc>
          <w:tcPr>
            <w:tcW w:w="544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Вожатый, помощник воспитателя, секретарь учебной части</w:t>
            </w:r>
          </w:p>
        </w:tc>
        <w:tc>
          <w:tcPr>
            <w:tcW w:w="3969"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9235</w:t>
            </w:r>
          </w:p>
        </w:tc>
      </w:tr>
    </w:tbl>
    <w:p w:rsidR="00CE1B95" w:rsidRPr="00CE1B95" w:rsidRDefault="00CE1B95" w:rsidP="00CE1B95">
      <w:pPr>
        <w:widowControl w:val="0"/>
        <w:autoSpaceDE w:val="0"/>
        <w:autoSpaceDN w:val="0"/>
        <w:spacing w:after="0" w:line="240" w:lineRule="auto"/>
        <w:ind w:firstLine="709"/>
        <w:contextualSpacing/>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в) таблицу подпункта 2.2 пункта 2 изложить в следующей редакции:</w:t>
      </w:r>
    </w:p>
    <w:p w:rsidR="00CE1B95" w:rsidRPr="00CE1B95" w:rsidRDefault="00CE1B95" w:rsidP="00CE1B95">
      <w:pPr>
        <w:widowControl w:val="0"/>
        <w:autoSpaceDE w:val="0"/>
        <w:autoSpaceDN w:val="0"/>
        <w:spacing w:after="0" w:line="240" w:lineRule="auto"/>
        <w:outlineLvl w:val="3"/>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66"/>
        <w:gridCol w:w="3352"/>
      </w:tblGrid>
      <w:tr w:rsidR="00CE1B95" w:rsidRPr="00CE1B95" w:rsidTr="00CE1B95">
        <w:tc>
          <w:tcPr>
            <w:tcW w:w="6066"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Наименование должности</w:t>
            </w:r>
          </w:p>
        </w:tc>
        <w:tc>
          <w:tcPr>
            <w:tcW w:w="335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Должностной оклад (ставка заработной платы), в рублях</w:t>
            </w:r>
          </w:p>
        </w:tc>
      </w:tr>
      <w:tr w:rsidR="00CE1B95" w:rsidRPr="00CE1B95" w:rsidTr="00CE1B95">
        <w:tc>
          <w:tcPr>
            <w:tcW w:w="9418" w:type="dxa"/>
            <w:gridSpan w:val="2"/>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 квалификационный уровень</w:t>
            </w:r>
          </w:p>
        </w:tc>
      </w:tr>
      <w:tr w:rsidR="00CE1B95" w:rsidRPr="00CE1B95" w:rsidTr="00CE1B95">
        <w:tc>
          <w:tcPr>
            <w:tcW w:w="6066"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Дежурный по режиму, младший воспитатель</w:t>
            </w:r>
          </w:p>
        </w:tc>
        <w:tc>
          <w:tcPr>
            <w:tcW w:w="335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9610</w:t>
            </w:r>
          </w:p>
        </w:tc>
      </w:tr>
      <w:tr w:rsidR="00CE1B95" w:rsidRPr="00CE1B95" w:rsidTr="00CE1B95">
        <w:tc>
          <w:tcPr>
            <w:tcW w:w="9418" w:type="dxa"/>
            <w:gridSpan w:val="2"/>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2 квалификационный уровень</w:t>
            </w:r>
          </w:p>
        </w:tc>
      </w:tr>
      <w:tr w:rsidR="00CE1B95" w:rsidRPr="00CE1B95" w:rsidTr="00CE1B95">
        <w:tc>
          <w:tcPr>
            <w:tcW w:w="6066"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Старший дежурный по режиму, диспетчер образовательного учреждения</w:t>
            </w:r>
          </w:p>
        </w:tc>
        <w:tc>
          <w:tcPr>
            <w:tcW w:w="335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9980</w:t>
            </w:r>
          </w:p>
        </w:tc>
      </w:tr>
    </w:tbl>
    <w:p w:rsidR="00CE1B95" w:rsidRPr="00CE1B95" w:rsidRDefault="00CE1B95" w:rsidP="00CE1B95">
      <w:pPr>
        <w:spacing w:after="0" w:line="240" w:lineRule="auto"/>
        <w:ind w:firstLine="567"/>
        <w:jc w:val="right"/>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w:t>
      </w:r>
    </w:p>
    <w:p w:rsidR="00CE1B95" w:rsidRPr="00CE1B95" w:rsidRDefault="00CE1B95" w:rsidP="00CE1B95">
      <w:pPr>
        <w:spacing w:after="0" w:line="240" w:lineRule="auto"/>
        <w:ind w:firstLine="567"/>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г) таблицу подпункта 2.3 пункта 2 изложить в следующей редакции:</w:t>
      </w:r>
    </w:p>
    <w:p w:rsidR="00CE1B95" w:rsidRPr="00CE1B95" w:rsidRDefault="00CE1B95" w:rsidP="00CE1B95">
      <w:pPr>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16"/>
        <w:gridCol w:w="3402"/>
      </w:tblGrid>
      <w:tr w:rsidR="00CE1B95" w:rsidRPr="00CE1B95" w:rsidTr="00CE1B95">
        <w:tc>
          <w:tcPr>
            <w:tcW w:w="6016"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Наименование должности</w:t>
            </w:r>
          </w:p>
        </w:tc>
        <w:tc>
          <w:tcPr>
            <w:tcW w:w="340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Должностной оклад (ставка заработной платы), в рублях</w:t>
            </w:r>
          </w:p>
        </w:tc>
      </w:tr>
      <w:tr w:rsidR="00CE1B95" w:rsidRPr="00CE1B95" w:rsidTr="00CE1B95">
        <w:tc>
          <w:tcPr>
            <w:tcW w:w="9418" w:type="dxa"/>
            <w:gridSpan w:val="2"/>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 квалификационный уровень</w:t>
            </w:r>
          </w:p>
        </w:tc>
      </w:tr>
      <w:tr w:rsidR="00CE1B95" w:rsidRPr="00CE1B95" w:rsidTr="00CE1B95">
        <w:tc>
          <w:tcPr>
            <w:tcW w:w="6016"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Инструктор по труду, инструктор по физической культуре, музыкальный руководитель, старший вожатый</w:t>
            </w:r>
          </w:p>
        </w:tc>
        <w:tc>
          <w:tcPr>
            <w:tcW w:w="340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10555</w:t>
            </w:r>
          </w:p>
        </w:tc>
      </w:tr>
      <w:tr w:rsidR="00CE1B95" w:rsidRPr="00CE1B95" w:rsidTr="00CE1B95">
        <w:tc>
          <w:tcPr>
            <w:tcW w:w="9418" w:type="dxa"/>
            <w:gridSpan w:val="2"/>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2 квалификационный уровень</w:t>
            </w:r>
          </w:p>
        </w:tc>
      </w:tr>
      <w:tr w:rsidR="00CE1B95" w:rsidRPr="00CE1B95" w:rsidTr="00CE1B95">
        <w:tc>
          <w:tcPr>
            <w:tcW w:w="6016"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Инструктор-методист, концертмейстер, педагог дополнительного образования, педагог-организатор, социальный педагог, тренер-преподаватель</w:t>
            </w:r>
          </w:p>
        </w:tc>
        <w:tc>
          <w:tcPr>
            <w:tcW w:w="340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10795</w:t>
            </w:r>
          </w:p>
        </w:tc>
      </w:tr>
      <w:tr w:rsidR="00CE1B95" w:rsidRPr="00CE1B95" w:rsidTr="00CE1B95">
        <w:tc>
          <w:tcPr>
            <w:tcW w:w="9418" w:type="dxa"/>
            <w:gridSpan w:val="2"/>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3 квалификационный уровень</w:t>
            </w:r>
          </w:p>
        </w:tc>
      </w:tr>
      <w:tr w:rsidR="00CE1B95" w:rsidRPr="00CE1B95" w:rsidTr="00CE1B95">
        <w:tc>
          <w:tcPr>
            <w:tcW w:w="6016"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Воспитатель, мастер производственного обучения, методист &lt;*&gt;, педагог-психолог, старший инструктор-методист, старший педагог дополнительного образования, старший тренер-</w:t>
            </w:r>
            <w:r w:rsidRPr="00CE1B95">
              <w:rPr>
                <w:rFonts w:ascii="Times New Roman" w:eastAsia="Times New Roman" w:hAnsi="Times New Roman" w:cs="Times New Roman"/>
                <w:sz w:val="28"/>
                <w:szCs w:val="28"/>
                <w:lang w:eastAsia="ru-RU"/>
              </w:rPr>
              <w:lastRenderedPageBreak/>
              <w:t>преподаватель</w:t>
            </w:r>
          </w:p>
        </w:tc>
        <w:tc>
          <w:tcPr>
            <w:tcW w:w="340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lastRenderedPageBreak/>
              <w:t>11035</w:t>
            </w:r>
          </w:p>
        </w:tc>
      </w:tr>
      <w:tr w:rsidR="00CE1B95" w:rsidRPr="00CE1B95" w:rsidTr="00CE1B95">
        <w:tc>
          <w:tcPr>
            <w:tcW w:w="9418" w:type="dxa"/>
            <w:gridSpan w:val="2"/>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lastRenderedPageBreak/>
              <w:t>4 квалификационный уровень</w:t>
            </w:r>
          </w:p>
        </w:tc>
      </w:tr>
      <w:tr w:rsidR="00CE1B95" w:rsidRPr="00CE1B95" w:rsidTr="00CE1B95">
        <w:tc>
          <w:tcPr>
            <w:tcW w:w="6016"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CE1B95">
              <w:rPr>
                <w:rFonts w:ascii="Times New Roman" w:eastAsia="Times New Roman" w:hAnsi="Times New Roman" w:cs="Times New Roman"/>
                <w:sz w:val="28"/>
                <w:szCs w:val="28"/>
                <w:lang w:eastAsia="ru-RU"/>
              </w:rPr>
              <w:t xml:space="preserve">Педагог-библиотекарь, преподаватель &lt;**&gt;, преподаватель-организатор основ безопасности жизнедеятельности, руководитель физического воспитания, старший воспитатель, старший методист, </w:t>
            </w:r>
            <w:proofErr w:type="spellStart"/>
            <w:r w:rsidRPr="00CE1B95">
              <w:rPr>
                <w:rFonts w:ascii="Times New Roman" w:eastAsia="Times New Roman" w:hAnsi="Times New Roman" w:cs="Times New Roman"/>
                <w:sz w:val="28"/>
                <w:szCs w:val="28"/>
                <w:lang w:eastAsia="ru-RU"/>
              </w:rPr>
              <w:t>тьютор</w:t>
            </w:r>
            <w:proofErr w:type="spellEnd"/>
            <w:r w:rsidRPr="00CE1B95">
              <w:rPr>
                <w:rFonts w:ascii="Times New Roman" w:eastAsia="Times New Roman" w:hAnsi="Times New Roman" w:cs="Times New Roman"/>
                <w:sz w:val="28"/>
                <w:szCs w:val="28"/>
                <w:lang w:eastAsia="ru-RU"/>
              </w:rPr>
              <w:t xml:space="preserve"> &lt;***&gt;, учитель, учитель-дефектолог, учитель-логопед (логопед)</w:t>
            </w:r>
            <w:proofErr w:type="gramEnd"/>
          </w:p>
        </w:tc>
        <w:tc>
          <w:tcPr>
            <w:tcW w:w="340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11275</w:t>
            </w:r>
          </w:p>
        </w:tc>
      </w:tr>
    </w:tbl>
    <w:p w:rsidR="00CE1B95" w:rsidRPr="00CE1B95" w:rsidRDefault="00CE1B95" w:rsidP="00CE1B95">
      <w:pPr>
        <w:spacing w:after="0" w:line="240" w:lineRule="auto"/>
        <w:ind w:firstLine="567"/>
        <w:jc w:val="right"/>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w:t>
      </w:r>
    </w:p>
    <w:p w:rsidR="00CE1B95" w:rsidRPr="00CE1B95" w:rsidRDefault="00CE1B95" w:rsidP="00CE1B95">
      <w:pPr>
        <w:spacing w:after="0" w:line="240" w:lineRule="auto"/>
        <w:ind w:firstLine="567"/>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д) таблицу пункта 3 изложить в следующей редакции:</w:t>
      </w:r>
    </w:p>
    <w:p w:rsidR="00CE1B95" w:rsidRPr="00CE1B95" w:rsidRDefault="00CE1B95" w:rsidP="00CE1B95">
      <w:pPr>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66"/>
        <w:gridCol w:w="3352"/>
      </w:tblGrid>
      <w:tr w:rsidR="00CE1B95" w:rsidRPr="00CE1B95" w:rsidTr="00CE1B95">
        <w:tc>
          <w:tcPr>
            <w:tcW w:w="6066"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Наименование должности</w:t>
            </w:r>
          </w:p>
        </w:tc>
        <w:tc>
          <w:tcPr>
            <w:tcW w:w="335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Должностной оклад (ставка заработной платы), в рублях</w:t>
            </w:r>
          </w:p>
        </w:tc>
      </w:tr>
      <w:tr w:rsidR="00CE1B95" w:rsidRPr="00CE1B95" w:rsidTr="00CE1B95">
        <w:tc>
          <w:tcPr>
            <w:tcW w:w="9418" w:type="dxa"/>
            <w:gridSpan w:val="2"/>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 квалификационный уровень</w:t>
            </w:r>
          </w:p>
        </w:tc>
      </w:tr>
      <w:tr w:rsidR="00CE1B95" w:rsidRPr="00CE1B95" w:rsidTr="00CE1B95">
        <w:tc>
          <w:tcPr>
            <w:tcW w:w="6066"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CE1B95">
              <w:rPr>
                <w:rFonts w:ascii="Times New Roman" w:eastAsia="Times New Roman" w:hAnsi="Times New Roman" w:cs="Times New Roman"/>
                <w:sz w:val="28"/>
                <w:szCs w:val="28"/>
                <w:lang w:eastAsia="ru-RU"/>
              </w:rPr>
              <w:t>Заведующий (начальник, руководитель)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 детей &lt;*&gt;</w:t>
            </w:r>
            <w:proofErr w:type="gramEnd"/>
          </w:p>
        </w:tc>
        <w:tc>
          <w:tcPr>
            <w:tcW w:w="335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11730</w:t>
            </w:r>
          </w:p>
        </w:tc>
      </w:tr>
      <w:tr w:rsidR="00CE1B95" w:rsidRPr="00CE1B95" w:rsidTr="00CE1B95">
        <w:tc>
          <w:tcPr>
            <w:tcW w:w="9418" w:type="dxa"/>
            <w:gridSpan w:val="2"/>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 w:name="P159"/>
            <w:bookmarkEnd w:id="1"/>
            <w:r w:rsidRPr="00CE1B95">
              <w:rPr>
                <w:rFonts w:ascii="Times New Roman" w:eastAsia="Times New Roman" w:hAnsi="Times New Roman" w:cs="Times New Roman"/>
                <w:sz w:val="28"/>
                <w:szCs w:val="28"/>
                <w:lang w:eastAsia="ru-RU"/>
              </w:rPr>
              <w:t>2 квалификационный уровень</w:t>
            </w:r>
          </w:p>
        </w:tc>
      </w:tr>
      <w:tr w:rsidR="00CE1B95" w:rsidRPr="00CE1B95" w:rsidTr="00CE1B95">
        <w:tc>
          <w:tcPr>
            <w:tcW w:w="6066"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CE1B95">
              <w:rPr>
                <w:rFonts w:ascii="Times New Roman" w:eastAsia="Times New Roman" w:hAnsi="Times New Roman" w:cs="Times New Roman"/>
                <w:sz w:val="28"/>
                <w:szCs w:val="28"/>
                <w:lang w:eastAsia="ru-RU"/>
              </w:rPr>
              <w:t xml:space="preserve">Заведующий (начальник, руководитель) обособленным структурным подразделением, реализующим общеобразовательную программу и образовательную программу дополнительного образования детей; начальник (заведующий, директор, руководитель, управляющий): кабинета, лаборатории, отдела, отделения, сектора, учебно-консультационного пункта, учебной (учебно-производственной) мастерской, учебного хозяйства и других структурных подразделений образовательной организации (подразделения) среднего профессионального образования &lt;**&gt;; старший мастер образовательной организации (подразделения) </w:t>
            </w:r>
            <w:r w:rsidRPr="00CE1B95">
              <w:rPr>
                <w:rFonts w:ascii="Times New Roman" w:eastAsia="Times New Roman" w:hAnsi="Times New Roman" w:cs="Times New Roman"/>
                <w:sz w:val="28"/>
                <w:szCs w:val="28"/>
                <w:lang w:eastAsia="ru-RU"/>
              </w:rPr>
              <w:lastRenderedPageBreak/>
              <w:t>среднего профессионального образования</w:t>
            </w:r>
            <w:proofErr w:type="gramEnd"/>
          </w:p>
        </w:tc>
        <w:tc>
          <w:tcPr>
            <w:tcW w:w="335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lastRenderedPageBreak/>
              <w:t>12475</w:t>
            </w:r>
          </w:p>
        </w:tc>
      </w:tr>
      <w:tr w:rsidR="00CE1B95" w:rsidRPr="00CE1B95" w:rsidTr="00CE1B95">
        <w:tc>
          <w:tcPr>
            <w:tcW w:w="9418" w:type="dxa"/>
            <w:gridSpan w:val="2"/>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2" w:name="P162"/>
            <w:bookmarkEnd w:id="2"/>
            <w:r w:rsidRPr="00CE1B95">
              <w:rPr>
                <w:rFonts w:ascii="Times New Roman" w:eastAsia="Times New Roman" w:hAnsi="Times New Roman" w:cs="Times New Roman"/>
                <w:sz w:val="28"/>
                <w:szCs w:val="28"/>
                <w:lang w:eastAsia="ru-RU"/>
              </w:rPr>
              <w:lastRenderedPageBreak/>
              <w:t>3 квалификационный уровень</w:t>
            </w:r>
          </w:p>
        </w:tc>
      </w:tr>
      <w:tr w:rsidR="00CE1B95" w:rsidRPr="00CE1B95" w:rsidTr="00CE1B95">
        <w:tc>
          <w:tcPr>
            <w:tcW w:w="6066"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CE1B95">
              <w:rPr>
                <w:rFonts w:ascii="Times New Roman" w:eastAsia="Times New Roman" w:hAnsi="Times New Roman" w:cs="Times New Roman"/>
                <w:sz w:val="28"/>
                <w:szCs w:val="28"/>
                <w:lang w:eastAsia="ru-RU"/>
              </w:rPr>
              <w:t>Начальник (заведующий, директор, руководитель, управляющий) обособленного структурного подразделения образовательной организации (подразделения) среднего профессионального образования</w:t>
            </w:r>
            <w:proofErr w:type="gramEnd"/>
          </w:p>
        </w:tc>
        <w:tc>
          <w:tcPr>
            <w:tcW w:w="335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12975</w:t>
            </w:r>
          </w:p>
        </w:tc>
      </w:tr>
    </w:tbl>
    <w:p w:rsidR="00CE1B95" w:rsidRPr="00CE1B95" w:rsidRDefault="00CE1B95" w:rsidP="00CE1B95">
      <w:pPr>
        <w:spacing w:after="0" w:line="240" w:lineRule="auto"/>
        <w:ind w:firstLine="709"/>
        <w:contextualSpacing/>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е) таблицу пункта 4 изложить в следующей редакции:</w:t>
      </w:r>
    </w:p>
    <w:p w:rsidR="00CE1B95" w:rsidRPr="00CE1B95" w:rsidRDefault="00CE1B95" w:rsidP="00CE1B95">
      <w:pPr>
        <w:spacing w:after="0" w:line="240" w:lineRule="auto"/>
        <w:contextualSpacing/>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58"/>
        <w:gridCol w:w="3260"/>
      </w:tblGrid>
      <w:tr w:rsidR="00CE1B95" w:rsidRPr="00CE1B95" w:rsidTr="00CE1B95">
        <w:tc>
          <w:tcPr>
            <w:tcW w:w="6158"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Профессиональные квалификационные группы</w:t>
            </w:r>
          </w:p>
        </w:tc>
        <w:tc>
          <w:tcPr>
            <w:tcW w:w="3260"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Должностной оклад, в рублях</w:t>
            </w:r>
          </w:p>
        </w:tc>
      </w:tr>
      <w:tr w:rsidR="00CE1B95" w:rsidRPr="00CE1B95" w:rsidTr="00CE1B95">
        <w:tc>
          <w:tcPr>
            <w:tcW w:w="6158"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 xml:space="preserve">Профессиональная квалификационная группа «Должности </w:t>
            </w:r>
            <w:proofErr w:type="gramStart"/>
            <w:r w:rsidRPr="00CE1B95">
              <w:rPr>
                <w:rFonts w:ascii="Times New Roman" w:eastAsia="Times New Roman" w:hAnsi="Times New Roman" w:cs="Times New Roman"/>
                <w:sz w:val="28"/>
                <w:szCs w:val="28"/>
                <w:lang w:eastAsia="ru-RU"/>
              </w:rPr>
              <w:t>технических исполнителей</w:t>
            </w:r>
            <w:proofErr w:type="gramEnd"/>
            <w:r w:rsidRPr="00CE1B95">
              <w:rPr>
                <w:rFonts w:ascii="Times New Roman" w:eastAsia="Times New Roman" w:hAnsi="Times New Roman" w:cs="Times New Roman"/>
                <w:sz w:val="28"/>
                <w:szCs w:val="28"/>
                <w:lang w:eastAsia="ru-RU"/>
              </w:rPr>
              <w:t xml:space="preserve"> и артистов вспомогательного состава»</w:t>
            </w:r>
          </w:p>
        </w:tc>
        <w:tc>
          <w:tcPr>
            <w:tcW w:w="3260"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9175</w:t>
            </w:r>
          </w:p>
        </w:tc>
      </w:tr>
      <w:tr w:rsidR="00CE1B95" w:rsidRPr="00CE1B95" w:rsidTr="00CE1B95">
        <w:tc>
          <w:tcPr>
            <w:tcW w:w="6158"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Профессиональная квалификационная группа «Должности работников культуры, искусства и кинематографии среднего звена»</w:t>
            </w:r>
          </w:p>
        </w:tc>
        <w:tc>
          <w:tcPr>
            <w:tcW w:w="3260"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9705</w:t>
            </w:r>
          </w:p>
        </w:tc>
      </w:tr>
      <w:tr w:rsidR="00CE1B95" w:rsidRPr="00CE1B95" w:rsidTr="00CE1B95">
        <w:tc>
          <w:tcPr>
            <w:tcW w:w="6158"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Профессиональная квалификационная группа «Должности работников культуры, искусства и кинематографии ведущего звена»</w:t>
            </w:r>
          </w:p>
        </w:tc>
        <w:tc>
          <w:tcPr>
            <w:tcW w:w="3260"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CE1B95" w:rsidRPr="00CE1B95" w:rsidTr="00CE1B95">
        <w:tc>
          <w:tcPr>
            <w:tcW w:w="6158"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библиотекарь; библиограф</w:t>
            </w:r>
          </w:p>
        </w:tc>
        <w:tc>
          <w:tcPr>
            <w:tcW w:w="3260"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10845</w:t>
            </w:r>
          </w:p>
        </w:tc>
      </w:tr>
      <w:tr w:rsidR="00CE1B95" w:rsidRPr="00CE1B95" w:rsidTr="00CE1B95">
        <w:tc>
          <w:tcPr>
            <w:tcW w:w="6158"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главный библиотекарь; главный библиограф</w:t>
            </w:r>
          </w:p>
        </w:tc>
        <w:tc>
          <w:tcPr>
            <w:tcW w:w="3260"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12520</w:t>
            </w:r>
          </w:p>
        </w:tc>
      </w:tr>
      <w:tr w:rsidR="00CE1B95" w:rsidRPr="00CE1B95" w:rsidTr="00CE1B95">
        <w:tc>
          <w:tcPr>
            <w:tcW w:w="6158"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Профессиональная квалификационная группа «Должности руководящего состава учреждений культуры, искусства и кинематографии»</w:t>
            </w:r>
          </w:p>
        </w:tc>
        <w:tc>
          <w:tcPr>
            <w:tcW w:w="3260"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11395</w:t>
            </w:r>
          </w:p>
        </w:tc>
      </w:tr>
    </w:tbl>
    <w:p w:rsidR="00CE1B95" w:rsidRPr="00CE1B95" w:rsidRDefault="00CE1B95" w:rsidP="00CE1B95">
      <w:pPr>
        <w:spacing w:after="0" w:line="240" w:lineRule="auto"/>
        <w:ind w:firstLine="567"/>
        <w:jc w:val="right"/>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w:t>
      </w:r>
    </w:p>
    <w:p w:rsidR="00CE1B95" w:rsidRPr="00CE1B95" w:rsidRDefault="00CE1B95" w:rsidP="00CE1B95">
      <w:pPr>
        <w:spacing w:after="0" w:line="240" w:lineRule="auto"/>
        <w:ind w:firstLine="709"/>
        <w:contextualSpacing/>
        <w:jc w:val="both"/>
        <w:rPr>
          <w:rFonts w:ascii="Times New Roman" w:eastAsia="Times New Roman" w:hAnsi="Times New Roman" w:cs="Times New Roman"/>
          <w:color w:val="222A35"/>
          <w:sz w:val="28"/>
          <w:szCs w:val="28"/>
          <w:lang w:eastAsia="ru-RU"/>
        </w:rPr>
      </w:pPr>
      <w:r w:rsidRPr="00CE1B95">
        <w:rPr>
          <w:rFonts w:ascii="Times New Roman" w:eastAsia="Times New Roman" w:hAnsi="Times New Roman" w:cs="Times New Roman"/>
          <w:color w:val="222A35"/>
          <w:sz w:val="28"/>
          <w:szCs w:val="28"/>
          <w:lang w:eastAsia="ru-RU"/>
        </w:rPr>
        <w:t>е) таблицу пункта 5 изложить в следующей редакции:</w:t>
      </w:r>
    </w:p>
    <w:p w:rsidR="00CE1B95" w:rsidRPr="00CE1B95" w:rsidRDefault="00CE1B95" w:rsidP="00CE1B95">
      <w:pPr>
        <w:spacing w:after="0" w:line="240" w:lineRule="auto"/>
        <w:jc w:val="both"/>
        <w:rPr>
          <w:rFonts w:ascii="Times New Roman" w:eastAsia="Times New Roman" w:hAnsi="Times New Roman" w:cs="Times New Roman"/>
          <w:color w:val="222A35"/>
          <w:sz w:val="28"/>
          <w:szCs w:val="28"/>
          <w:lang w:eastAsia="ru-RU"/>
        </w:rPr>
      </w:pPr>
      <w:r w:rsidRPr="00CE1B95">
        <w:rPr>
          <w:rFonts w:ascii="Times New Roman" w:eastAsia="Times New Roman" w:hAnsi="Times New Roman" w:cs="Times New Roman"/>
          <w:color w:val="222A35"/>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669"/>
        <w:gridCol w:w="3182"/>
      </w:tblGrid>
      <w:tr w:rsidR="00CE1B95" w:rsidRPr="00CE1B95" w:rsidTr="00CE1B95">
        <w:tc>
          <w:tcPr>
            <w:tcW w:w="567"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 xml:space="preserve">№ </w:t>
            </w:r>
            <w:proofErr w:type="gramStart"/>
            <w:r w:rsidRPr="00CE1B95">
              <w:rPr>
                <w:rFonts w:ascii="Times New Roman" w:eastAsia="Times New Roman" w:hAnsi="Times New Roman" w:cs="Times New Roman"/>
                <w:sz w:val="28"/>
                <w:szCs w:val="28"/>
                <w:lang w:eastAsia="ru-RU"/>
              </w:rPr>
              <w:t>п</w:t>
            </w:r>
            <w:proofErr w:type="gramEnd"/>
            <w:r w:rsidRPr="00CE1B95">
              <w:rPr>
                <w:rFonts w:ascii="Times New Roman" w:eastAsia="Times New Roman" w:hAnsi="Times New Roman" w:cs="Times New Roman"/>
                <w:sz w:val="28"/>
                <w:szCs w:val="28"/>
                <w:lang w:eastAsia="ru-RU"/>
              </w:rPr>
              <w:t>/п</w:t>
            </w:r>
          </w:p>
        </w:tc>
        <w:tc>
          <w:tcPr>
            <w:tcW w:w="5669"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Наименование должности</w:t>
            </w:r>
          </w:p>
        </w:tc>
        <w:tc>
          <w:tcPr>
            <w:tcW w:w="318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Должностной оклад, в рублях</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Профессиональная квалификационная группа «Общеотраслевые должности служащих первого уровня»</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 квалификационный уровень:</w:t>
            </w:r>
          </w:p>
        </w:tc>
      </w:tr>
      <w:tr w:rsidR="00CE1B95" w:rsidRPr="00CE1B95" w:rsidTr="00CE1B95">
        <w:tblPrEx>
          <w:tblBorders>
            <w:insideH w:val="nil"/>
          </w:tblBorders>
        </w:tblPrEx>
        <w:tc>
          <w:tcPr>
            <w:tcW w:w="567" w:type="dxa"/>
            <w:tcBorders>
              <w:bottom w:val="nil"/>
            </w:tcBorders>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Borders>
              <w:bottom w:val="nil"/>
            </w:tcBorders>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CE1B95">
              <w:rPr>
                <w:rFonts w:ascii="Times New Roman" w:eastAsia="Times New Roman" w:hAnsi="Times New Roman" w:cs="Times New Roman"/>
                <w:sz w:val="28"/>
                <w:szCs w:val="28"/>
                <w:lang w:eastAsia="ru-RU"/>
              </w:rPr>
              <w:t xml:space="preserve">Агент; агент по закупкам; агент по снабжению; агент рекламный; архивариус; </w:t>
            </w:r>
            <w:r w:rsidRPr="00CE1B95">
              <w:rPr>
                <w:rFonts w:ascii="Times New Roman" w:eastAsia="Times New Roman" w:hAnsi="Times New Roman" w:cs="Times New Roman"/>
                <w:sz w:val="28"/>
                <w:szCs w:val="28"/>
                <w:lang w:eastAsia="ru-RU"/>
              </w:rPr>
              <w:lastRenderedPageBreak/>
              <w:t>ассистент инспектора фонда; дежурный (по выдаче справок, залу, этажу гостиницы, комнате отдыха водителей автомобилей, общежитию и др.); дежурный бюро пропусков; делопроизводитель; инкассатор; инспектор по учету; калькулятор; кассир; кодификатор; комендант; контролер пассажирского транспорта; копировщик; машинистка; нарядчик; оператор по диспетчерскому обслуживанию лифтов;</w:t>
            </w:r>
            <w:proofErr w:type="gramEnd"/>
            <w:r w:rsidRPr="00CE1B95">
              <w:rPr>
                <w:rFonts w:ascii="Times New Roman" w:eastAsia="Times New Roman" w:hAnsi="Times New Roman" w:cs="Times New Roman"/>
                <w:sz w:val="28"/>
                <w:szCs w:val="28"/>
                <w:lang w:eastAsia="ru-RU"/>
              </w:rPr>
              <w:t xml:space="preserve"> </w:t>
            </w:r>
            <w:proofErr w:type="gramStart"/>
            <w:r w:rsidRPr="00CE1B95">
              <w:rPr>
                <w:rFonts w:ascii="Times New Roman" w:eastAsia="Times New Roman" w:hAnsi="Times New Roman" w:cs="Times New Roman"/>
                <w:sz w:val="28"/>
                <w:szCs w:val="28"/>
                <w:lang w:eastAsia="ru-RU"/>
              </w:rPr>
              <w:t>паспортист; секретарь; секретарь-машинистка; статистик; счетовод; табельщик; таксировщик; учетчик; хронометражист; чертежник; экспедитор; экспедитор по перевозке грузов</w:t>
            </w:r>
            <w:proofErr w:type="gramEnd"/>
          </w:p>
        </w:tc>
        <w:tc>
          <w:tcPr>
            <w:tcW w:w="3182" w:type="dxa"/>
            <w:tcBorders>
              <w:bottom w:val="nil"/>
            </w:tcBorders>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lastRenderedPageBreak/>
              <w:t>8655</w:t>
            </w:r>
          </w:p>
        </w:tc>
      </w:tr>
      <w:tr w:rsidR="00CE1B95" w:rsidRPr="00CE1B95" w:rsidTr="00CE1B95">
        <w:tblPrEx>
          <w:tblBorders>
            <w:insideH w:val="nil"/>
          </w:tblBorders>
        </w:tblPrEx>
        <w:tc>
          <w:tcPr>
            <w:tcW w:w="9418" w:type="dxa"/>
            <w:gridSpan w:val="3"/>
            <w:tcBorders>
              <w:top w:val="nil"/>
            </w:tcBorders>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2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Должности служащих первого квалификационного уровня, по которым может устанавливаться производное должностное наименование «старший»</w:t>
            </w:r>
          </w:p>
        </w:tc>
        <w:tc>
          <w:tcPr>
            <w:tcW w:w="318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8740</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Профессиональная квалификационная группа «Общеотраслевые должности служащих второго уровня»</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CE1B95">
              <w:rPr>
                <w:rFonts w:ascii="Times New Roman" w:eastAsia="Times New Roman" w:hAnsi="Times New Roman" w:cs="Times New Roman"/>
                <w:sz w:val="28"/>
                <w:szCs w:val="28"/>
                <w:lang w:eastAsia="ru-RU"/>
              </w:rPr>
              <w:t>Агент коммерческий; агент по продаже недвижимости; агент страховой; агент торговый; администратор; аукционист; диспетчер; инспектор по кадрам; инспектор по контролю за исполнением поручений; инструктор-</w:t>
            </w:r>
            <w:proofErr w:type="spellStart"/>
            <w:r w:rsidRPr="00CE1B95">
              <w:rPr>
                <w:rFonts w:ascii="Times New Roman" w:eastAsia="Times New Roman" w:hAnsi="Times New Roman" w:cs="Times New Roman"/>
                <w:sz w:val="28"/>
                <w:szCs w:val="28"/>
                <w:lang w:eastAsia="ru-RU"/>
              </w:rPr>
              <w:t>дактилолог</w:t>
            </w:r>
            <w:proofErr w:type="spellEnd"/>
            <w:r w:rsidRPr="00CE1B95">
              <w:rPr>
                <w:rFonts w:ascii="Times New Roman" w:eastAsia="Times New Roman" w:hAnsi="Times New Roman" w:cs="Times New Roman"/>
                <w:sz w:val="28"/>
                <w:szCs w:val="28"/>
                <w:lang w:eastAsia="ru-RU"/>
              </w:rPr>
              <w:t>; консультант по налогам и сборам; лаборант; оператор диспетчерской движения и погрузочно-разгрузочных работ; оператор диспетчерской службы; переводчик-</w:t>
            </w:r>
            <w:proofErr w:type="spellStart"/>
            <w:r w:rsidRPr="00CE1B95">
              <w:rPr>
                <w:rFonts w:ascii="Times New Roman" w:eastAsia="Times New Roman" w:hAnsi="Times New Roman" w:cs="Times New Roman"/>
                <w:sz w:val="28"/>
                <w:szCs w:val="28"/>
                <w:lang w:eastAsia="ru-RU"/>
              </w:rPr>
              <w:t>дактилолог</w:t>
            </w:r>
            <w:proofErr w:type="spellEnd"/>
            <w:r w:rsidRPr="00CE1B95">
              <w:rPr>
                <w:rFonts w:ascii="Times New Roman" w:eastAsia="Times New Roman" w:hAnsi="Times New Roman" w:cs="Times New Roman"/>
                <w:sz w:val="28"/>
                <w:szCs w:val="28"/>
                <w:lang w:eastAsia="ru-RU"/>
              </w:rPr>
              <w:t>; секретарь незрячего специалиста; секретарь руководителя; специалист адресно-справочной работы; специалист паспортно-визовой работы;</w:t>
            </w:r>
            <w:proofErr w:type="gramEnd"/>
            <w:r w:rsidRPr="00CE1B95">
              <w:rPr>
                <w:rFonts w:ascii="Times New Roman" w:eastAsia="Times New Roman" w:hAnsi="Times New Roman" w:cs="Times New Roman"/>
                <w:sz w:val="28"/>
                <w:szCs w:val="28"/>
                <w:lang w:eastAsia="ru-RU"/>
              </w:rPr>
              <w:t xml:space="preserve"> </w:t>
            </w:r>
            <w:proofErr w:type="gramStart"/>
            <w:r w:rsidRPr="00CE1B95">
              <w:rPr>
                <w:rFonts w:ascii="Times New Roman" w:eastAsia="Times New Roman" w:hAnsi="Times New Roman" w:cs="Times New Roman"/>
                <w:sz w:val="28"/>
                <w:szCs w:val="28"/>
                <w:lang w:eastAsia="ru-RU"/>
              </w:rPr>
              <w:t xml:space="preserve">специалист по промышленной безопасности подъемных сооружений; специалист по работе с </w:t>
            </w:r>
            <w:r w:rsidRPr="00CE1B95">
              <w:rPr>
                <w:rFonts w:ascii="Times New Roman" w:eastAsia="Times New Roman" w:hAnsi="Times New Roman" w:cs="Times New Roman"/>
                <w:sz w:val="28"/>
                <w:szCs w:val="28"/>
                <w:lang w:eastAsia="ru-RU"/>
              </w:rPr>
              <w:lastRenderedPageBreak/>
              <w:t>молодежью; специалист по социальной работе с молодежью; техник; техник вычислительного (информационно-вычислительного) центра; техник-конструктор; техник-лаборант; техник по защите информации; техник по инвентаризации строений и сооружений; техник по инструменту; техник по метрологии; техник по наладке и испытаниям; техник по планированию; техник по стандартизации;</w:t>
            </w:r>
            <w:proofErr w:type="gramEnd"/>
            <w:r w:rsidRPr="00CE1B95">
              <w:rPr>
                <w:rFonts w:ascii="Times New Roman" w:eastAsia="Times New Roman" w:hAnsi="Times New Roman" w:cs="Times New Roman"/>
                <w:sz w:val="28"/>
                <w:szCs w:val="28"/>
                <w:lang w:eastAsia="ru-RU"/>
              </w:rPr>
              <w:t xml:space="preserve"> техник по труду; техник-программист; техник-технолог; товаровед; художник</w:t>
            </w:r>
          </w:p>
        </w:tc>
        <w:tc>
          <w:tcPr>
            <w:tcW w:w="318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lastRenderedPageBreak/>
              <w:t>8910</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lastRenderedPageBreak/>
              <w:t>2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Заведующая машинописным бюро; заведующий архивом; заведующий бюро пропусков; заведующий камерой хранения; заведующий канцелярией; заведующий комнатой отдыха; заведующий копировально-множительным бюро; заведующий складом; заведующий фотолабораторией; заведующий хозяйством; заведующий экспедицией; руководитель группы инвентаризации строений и сооружений</w:t>
            </w:r>
          </w:p>
        </w:tc>
        <w:tc>
          <w:tcPr>
            <w:tcW w:w="3182" w:type="dxa"/>
            <w:vMerge w:val="restart"/>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9085</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2.</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Должности служащих первого квалификационного уровня, по которым устанавливается производное должностное наименование «старший»</w:t>
            </w:r>
          </w:p>
        </w:tc>
        <w:tc>
          <w:tcPr>
            <w:tcW w:w="3182" w:type="dxa"/>
            <w:vMerge/>
          </w:tcPr>
          <w:p w:rsidR="00CE1B95" w:rsidRPr="00CE1B95" w:rsidRDefault="00CE1B95" w:rsidP="00CE1B95">
            <w:pPr>
              <w:rPr>
                <w:rFonts w:ascii="Times New Roman" w:eastAsia="Calibri" w:hAnsi="Times New Roman" w:cs="Times New Roman"/>
                <w:sz w:val="28"/>
                <w:szCs w:val="28"/>
              </w:rPr>
            </w:pP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3.</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 xml:space="preserve">Должности служащих первого квалификационного уровня, по которым устанавливается II </w:t>
            </w:r>
            <w:proofErr w:type="spellStart"/>
            <w:r w:rsidRPr="00CE1B95">
              <w:rPr>
                <w:rFonts w:ascii="Times New Roman" w:eastAsia="Times New Roman" w:hAnsi="Times New Roman" w:cs="Times New Roman"/>
                <w:sz w:val="28"/>
                <w:szCs w:val="28"/>
                <w:lang w:eastAsia="ru-RU"/>
              </w:rPr>
              <w:t>внутридолжностная</w:t>
            </w:r>
            <w:proofErr w:type="spellEnd"/>
            <w:r w:rsidRPr="00CE1B95">
              <w:rPr>
                <w:rFonts w:ascii="Times New Roman" w:eastAsia="Times New Roman" w:hAnsi="Times New Roman" w:cs="Times New Roman"/>
                <w:sz w:val="28"/>
                <w:szCs w:val="28"/>
                <w:lang w:eastAsia="ru-RU"/>
              </w:rPr>
              <w:t xml:space="preserve"> категория</w:t>
            </w:r>
          </w:p>
        </w:tc>
        <w:tc>
          <w:tcPr>
            <w:tcW w:w="3182" w:type="dxa"/>
            <w:vMerge/>
          </w:tcPr>
          <w:p w:rsidR="00CE1B95" w:rsidRPr="00CE1B95" w:rsidRDefault="00CE1B95" w:rsidP="00CE1B95">
            <w:pPr>
              <w:rPr>
                <w:rFonts w:ascii="Times New Roman" w:eastAsia="Calibri" w:hAnsi="Times New Roman" w:cs="Times New Roman"/>
                <w:sz w:val="28"/>
                <w:szCs w:val="28"/>
              </w:rPr>
            </w:pP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3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CE1B95">
              <w:rPr>
                <w:rFonts w:ascii="Times New Roman" w:eastAsia="Times New Roman" w:hAnsi="Times New Roman" w:cs="Times New Roman"/>
                <w:sz w:val="28"/>
                <w:szCs w:val="28"/>
                <w:lang w:eastAsia="ru-RU"/>
              </w:rPr>
              <w:t xml:space="preserve">Заведующий жилым корпусом пансионата (гостиницы); заведующий научно-технической библиотекой; заведующий общежитием; заведующий производством (шеф-повар); заведующий столовой; начальник хозяйственного отдела; </w:t>
            </w:r>
            <w:r w:rsidRPr="00CE1B95">
              <w:rPr>
                <w:rFonts w:ascii="Times New Roman" w:eastAsia="Times New Roman" w:hAnsi="Times New Roman" w:cs="Times New Roman"/>
                <w:sz w:val="28"/>
                <w:szCs w:val="28"/>
                <w:lang w:eastAsia="ru-RU"/>
              </w:rPr>
              <w:lastRenderedPageBreak/>
              <w:t>производитель работ (прораб), включая старшего; управляющий отделением (фермой, сельскохозяйственным участком)</w:t>
            </w:r>
            <w:proofErr w:type="gramEnd"/>
          </w:p>
        </w:tc>
        <w:tc>
          <w:tcPr>
            <w:tcW w:w="3182" w:type="dxa"/>
            <w:vMerge w:val="restart"/>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lastRenderedPageBreak/>
              <w:t>9335</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lastRenderedPageBreak/>
              <w:t>2.</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CE1B95">
              <w:rPr>
                <w:rFonts w:ascii="Times New Roman" w:eastAsia="Times New Roman" w:hAnsi="Times New Roman" w:cs="Times New Roman"/>
                <w:sz w:val="28"/>
                <w:szCs w:val="28"/>
                <w:lang w:eastAsia="ru-RU"/>
              </w:rPr>
              <w:t xml:space="preserve">Должности служащих первого квалификационного уровня, по которым устанавливается I </w:t>
            </w:r>
            <w:proofErr w:type="spellStart"/>
            <w:r w:rsidRPr="00CE1B95">
              <w:rPr>
                <w:rFonts w:ascii="Times New Roman" w:eastAsia="Times New Roman" w:hAnsi="Times New Roman" w:cs="Times New Roman"/>
                <w:sz w:val="28"/>
                <w:szCs w:val="28"/>
                <w:lang w:eastAsia="ru-RU"/>
              </w:rPr>
              <w:t>внутридолжностная</w:t>
            </w:r>
            <w:proofErr w:type="spellEnd"/>
            <w:r w:rsidRPr="00CE1B95">
              <w:rPr>
                <w:rFonts w:ascii="Times New Roman" w:eastAsia="Times New Roman" w:hAnsi="Times New Roman" w:cs="Times New Roman"/>
                <w:sz w:val="28"/>
                <w:szCs w:val="28"/>
                <w:lang w:eastAsia="ru-RU"/>
              </w:rPr>
              <w:t xml:space="preserve"> категория, в том числе техник, техник вычислительного (информационно-вычислительного) центра, техник-конструктор, техник-лаборант, техник по защите информации, техник по инструменту, техник по метрологии, техник по наладке и испытаниям, техник по планированию, техник по стандартизации, техник по труду, техник-программист, техник-технолог, техник, занятый эксплуатацией и обслуживанием сложного оборудования (электронного, </w:t>
            </w:r>
            <w:proofErr w:type="spellStart"/>
            <w:r w:rsidRPr="00CE1B95">
              <w:rPr>
                <w:rFonts w:ascii="Times New Roman" w:eastAsia="Times New Roman" w:hAnsi="Times New Roman" w:cs="Times New Roman"/>
                <w:sz w:val="28"/>
                <w:szCs w:val="28"/>
                <w:lang w:eastAsia="ru-RU"/>
              </w:rPr>
              <w:t>звукотехнического</w:t>
            </w:r>
            <w:proofErr w:type="spellEnd"/>
            <w:r w:rsidRPr="00CE1B95">
              <w:rPr>
                <w:rFonts w:ascii="Times New Roman" w:eastAsia="Times New Roman" w:hAnsi="Times New Roman" w:cs="Times New Roman"/>
                <w:sz w:val="28"/>
                <w:szCs w:val="28"/>
                <w:lang w:eastAsia="ru-RU"/>
              </w:rPr>
              <w:t>, оптического, телевизионного, лазерного и</w:t>
            </w:r>
            <w:proofErr w:type="gramEnd"/>
            <w:r w:rsidRPr="00CE1B95">
              <w:rPr>
                <w:rFonts w:ascii="Times New Roman" w:eastAsia="Times New Roman" w:hAnsi="Times New Roman" w:cs="Times New Roman"/>
                <w:sz w:val="28"/>
                <w:szCs w:val="28"/>
                <w:lang w:eastAsia="ru-RU"/>
              </w:rPr>
              <w:t xml:space="preserve"> др.), служащие других должностей</w:t>
            </w:r>
          </w:p>
        </w:tc>
        <w:tc>
          <w:tcPr>
            <w:tcW w:w="3182" w:type="dxa"/>
            <w:vMerge/>
          </w:tcPr>
          <w:p w:rsidR="00CE1B95" w:rsidRPr="00CE1B95" w:rsidRDefault="00CE1B95" w:rsidP="00CE1B95">
            <w:pPr>
              <w:rPr>
                <w:rFonts w:ascii="Times New Roman" w:eastAsia="Calibri" w:hAnsi="Times New Roman" w:cs="Times New Roman"/>
                <w:sz w:val="28"/>
                <w:szCs w:val="28"/>
              </w:rPr>
            </w:pP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4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CE1B95">
              <w:rPr>
                <w:rFonts w:ascii="Times New Roman" w:eastAsia="Times New Roman" w:hAnsi="Times New Roman" w:cs="Times New Roman"/>
                <w:sz w:val="28"/>
                <w:szCs w:val="28"/>
                <w:lang w:eastAsia="ru-RU"/>
              </w:rPr>
              <w:t>Заведующий виварием; мастер контрольный (участка, цеха); мастер участка (включая старшего); механик; начальник автоколонны</w:t>
            </w:r>
            <w:proofErr w:type="gramEnd"/>
          </w:p>
        </w:tc>
        <w:tc>
          <w:tcPr>
            <w:tcW w:w="3182" w:type="dxa"/>
            <w:vMerge w:val="restart"/>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9675</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2.</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3182" w:type="dxa"/>
            <w:vMerge/>
          </w:tcPr>
          <w:p w:rsidR="00CE1B95" w:rsidRPr="00CE1B95" w:rsidRDefault="00CE1B95" w:rsidP="00CE1B95">
            <w:pPr>
              <w:rPr>
                <w:rFonts w:ascii="Times New Roman" w:eastAsia="Calibri" w:hAnsi="Times New Roman" w:cs="Times New Roman"/>
                <w:sz w:val="28"/>
                <w:szCs w:val="28"/>
              </w:rPr>
            </w:pP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5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CE1B95">
              <w:rPr>
                <w:rFonts w:ascii="Times New Roman" w:eastAsia="Times New Roman" w:hAnsi="Times New Roman" w:cs="Times New Roman"/>
                <w:sz w:val="28"/>
                <w:szCs w:val="28"/>
                <w:lang w:eastAsia="ru-RU"/>
              </w:rPr>
              <w:t>Начальник гаража; начальник (заведующий) мастерской; начальник ремонтного цеха; начальник смены (участка); начальник цеха (участка)</w:t>
            </w:r>
            <w:proofErr w:type="gramEnd"/>
          </w:p>
        </w:tc>
        <w:tc>
          <w:tcPr>
            <w:tcW w:w="318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10010</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Профессиональная квалификационная группа «Общеотраслевые должности служащих третьего уровня»</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3" w:name="P324"/>
            <w:bookmarkEnd w:id="3"/>
            <w:r w:rsidRPr="00CE1B95">
              <w:rPr>
                <w:rFonts w:ascii="Times New Roman" w:eastAsia="Times New Roman" w:hAnsi="Times New Roman" w:cs="Times New Roman"/>
                <w:sz w:val="28"/>
                <w:szCs w:val="28"/>
                <w:lang w:eastAsia="ru-RU"/>
              </w:rPr>
              <w:t>1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CE1B95">
              <w:rPr>
                <w:rFonts w:ascii="Times New Roman" w:eastAsia="Times New Roman" w:hAnsi="Times New Roman" w:cs="Times New Roman"/>
                <w:sz w:val="28"/>
                <w:szCs w:val="28"/>
                <w:lang w:eastAsia="ru-RU"/>
              </w:rPr>
              <w:t xml:space="preserve">Аналитик; архитектор; аудитор; бухгалтер; бухгалтер-ревизор; </w:t>
            </w:r>
            <w:proofErr w:type="spellStart"/>
            <w:r w:rsidRPr="00CE1B95">
              <w:rPr>
                <w:rFonts w:ascii="Times New Roman" w:eastAsia="Times New Roman" w:hAnsi="Times New Roman" w:cs="Times New Roman"/>
                <w:sz w:val="28"/>
                <w:szCs w:val="28"/>
                <w:lang w:eastAsia="ru-RU"/>
              </w:rPr>
              <w:t>документовед</w:t>
            </w:r>
            <w:proofErr w:type="spellEnd"/>
            <w:r w:rsidRPr="00CE1B95">
              <w:rPr>
                <w:rFonts w:ascii="Times New Roman" w:eastAsia="Times New Roman" w:hAnsi="Times New Roman" w:cs="Times New Roman"/>
                <w:sz w:val="28"/>
                <w:szCs w:val="28"/>
                <w:lang w:eastAsia="ru-RU"/>
              </w:rPr>
              <w:t xml:space="preserve">; инженер; </w:t>
            </w:r>
            <w:r w:rsidRPr="00CE1B95">
              <w:rPr>
                <w:rFonts w:ascii="Times New Roman" w:eastAsia="Times New Roman" w:hAnsi="Times New Roman" w:cs="Times New Roman"/>
                <w:sz w:val="28"/>
                <w:szCs w:val="28"/>
                <w:lang w:eastAsia="ru-RU"/>
              </w:rPr>
              <w:lastRenderedPageBreak/>
              <w:t>инженер по автоматизации и механизации производственных процессов; инженер по автоматизированным системам управления производством; инженер по защите информации; инженер по инвентаризации строений и сооружений; инженер по инструменту; инженер по качеству; инженер по комплектации оборудования; инженер-конструктор (конструктор); инженер-лаборант; инженер по метрологии; инженер по надзору за строительством;</w:t>
            </w:r>
            <w:proofErr w:type="gramEnd"/>
            <w:r w:rsidRPr="00CE1B95">
              <w:rPr>
                <w:rFonts w:ascii="Times New Roman" w:eastAsia="Times New Roman" w:hAnsi="Times New Roman" w:cs="Times New Roman"/>
                <w:sz w:val="28"/>
                <w:szCs w:val="28"/>
                <w:lang w:eastAsia="ru-RU"/>
              </w:rPr>
              <w:t xml:space="preserve"> </w:t>
            </w:r>
            <w:proofErr w:type="gramStart"/>
            <w:r w:rsidRPr="00CE1B95">
              <w:rPr>
                <w:rFonts w:ascii="Times New Roman" w:eastAsia="Times New Roman" w:hAnsi="Times New Roman" w:cs="Times New Roman"/>
                <w:sz w:val="28"/>
                <w:szCs w:val="28"/>
                <w:lang w:eastAsia="ru-RU"/>
              </w:rPr>
              <w:t>инженер по наладке и испытаниям; инженер по научно-технической информации; инженер по нормированию труда; инженер по организации и нормированию труда; инженер по организации труда; инженер по организации управления производством; инженер по охране окружающей среды (эколог); инженер по охране труда; инженер по патентной и изобретательской работе; инженер по подготовке кадров; инженер по подготовке производства;</w:t>
            </w:r>
            <w:proofErr w:type="gramEnd"/>
            <w:r w:rsidRPr="00CE1B95">
              <w:rPr>
                <w:rFonts w:ascii="Times New Roman" w:eastAsia="Times New Roman" w:hAnsi="Times New Roman" w:cs="Times New Roman"/>
                <w:sz w:val="28"/>
                <w:szCs w:val="28"/>
                <w:lang w:eastAsia="ru-RU"/>
              </w:rPr>
              <w:t xml:space="preserve"> </w:t>
            </w:r>
            <w:proofErr w:type="gramStart"/>
            <w:r w:rsidRPr="00CE1B95">
              <w:rPr>
                <w:rFonts w:ascii="Times New Roman" w:eastAsia="Times New Roman" w:hAnsi="Times New Roman" w:cs="Times New Roman"/>
                <w:sz w:val="28"/>
                <w:szCs w:val="28"/>
                <w:lang w:eastAsia="ru-RU"/>
              </w:rPr>
              <w:t>инженер по ремонту; инженер по стандартизации; инженер-программист (программист); инженер-технолог (технолог); инженер-электроник (электроник); инженер-энергетик (энергетик); инспектор фонда; инспектор центра занятости населения; математик; менеджер; менеджер по персоналу; менеджер по рекламе; менеджер по связям с общественностью; оценщик; переводчик; переводчик синхронный; профконсультант; психолог; социолог; специалист по автотехнической экспертизе (эксперт-автотехник); специалист по защите информации; специалист по кадрам;</w:t>
            </w:r>
            <w:proofErr w:type="gramEnd"/>
            <w:r w:rsidRPr="00CE1B95">
              <w:rPr>
                <w:rFonts w:ascii="Times New Roman" w:eastAsia="Times New Roman" w:hAnsi="Times New Roman" w:cs="Times New Roman"/>
                <w:sz w:val="28"/>
                <w:szCs w:val="28"/>
                <w:lang w:eastAsia="ru-RU"/>
              </w:rPr>
              <w:t xml:space="preserve"> </w:t>
            </w:r>
            <w:proofErr w:type="gramStart"/>
            <w:r w:rsidRPr="00CE1B95">
              <w:rPr>
                <w:rFonts w:ascii="Times New Roman" w:eastAsia="Times New Roman" w:hAnsi="Times New Roman" w:cs="Times New Roman"/>
                <w:sz w:val="28"/>
                <w:szCs w:val="28"/>
                <w:lang w:eastAsia="ru-RU"/>
              </w:rPr>
              <w:t xml:space="preserve">специалист по маркетингу; специалист по связям с общественностью; </w:t>
            </w:r>
            <w:proofErr w:type="spellStart"/>
            <w:r w:rsidRPr="00CE1B95">
              <w:rPr>
                <w:rFonts w:ascii="Times New Roman" w:eastAsia="Times New Roman" w:hAnsi="Times New Roman" w:cs="Times New Roman"/>
                <w:sz w:val="28"/>
                <w:szCs w:val="28"/>
                <w:lang w:eastAsia="ru-RU"/>
              </w:rPr>
              <w:t>сурдопереводчик</w:t>
            </w:r>
            <w:proofErr w:type="spellEnd"/>
            <w:r w:rsidRPr="00CE1B95">
              <w:rPr>
                <w:rFonts w:ascii="Times New Roman" w:eastAsia="Times New Roman" w:hAnsi="Times New Roman" w:cs="Times New Roman"/>
                <w:sz w:val="28"/>
                <w:szCs w:val="28"/>
                <w:lang w:eastAsia="ru-RU"/>
              </w:rPr>
              <w:t xml:space="preserve">; физиолог; шеф-инженер; эколог (инженер по охране окружающей среды); экономист; экономист по бухгалтерскому учету и анализу хозяйственной деятельности; экономист вычислительного (информационно-вычислительного) центра; </w:t>
            </w:r>
            <w:r w:rsidRPr="00CE1B95">
              <w:rPr>
                <w:rFonts w:ascii="Times New Roman" w:eastAsia="Times New Roman" w:hAnsi="Times New Roman" w:cs="Times New Roman"/>
                <w:sz w:val="28"/>
                <w:szCs w:val="28"/>
                <w:lang w:eastAsia="ru-RU"/>
              </w:rPr>
              <w:lastRenderedPageBreak/>
              <w:t>экономист по договорной и претензионной работе; экономист по материально-техническому снабжению; экономист по планированию; экономист по сбыту; экономист по труду; экономист по финансовой работе;</w:t>
            </w:r>
            <w:proofErr w:type="gramEnd"/>
            <w:r w:rsidRPr="00CE1B95">
              <w:rPr>
                <w:rFonts w:ascii="Times New Roman" w:eastAsia="Times New Roman" w:hAnsi="Times New Roman" w:cs="Times New Roman"/>
                <w:sz w:val="28"/>
                <w:szCs w:val="28"/>
                <w:lang w:eastAsia="ru-RU"/>
              </w:rPr>
              <w:t xml:space="preserve"> эксперт; эксперт дорожного хозяйства; эксперт по промышленной безопасности подъемных сооружений; юрисконсульт</w:t>
            </w:r>
          </w:p>
        </w:tc>
        <w:tc>
          <w:tcPr>
            <w:tcW w:w="318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lastRenderedPageBreak/>
              <w:t>10100</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lastRenderedPageBreak/>
              <w:t>2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 xml:space="preserve">Должности служащих первого квалификационного уровня, по которым может устанавливаться II </w:t>
            </w:r>
            <w:proofErr w:type="spellStart"/>
            <w:r w:rsidRPr="00CE1B95">
              <w:rPr>
                <w:rFonts w:ascii="Times New Roman" w:eastAsia="Times New Roman" w:hAnsi="Times New Roman" w:cs="Times New Roman"/>
                <w:sz w:val="28"/>
                <w:szCs w:val="28"/>
                <w:lang w:eastAsia="ru-RU"/>
              </w:rPr>
              <w:t>внутридолжностная</w:t>
            </w:r>
            <w:proofErr w:type="spellEnd"/>
            <w:r w:rsidRPr="00CE1B95">
              <w:rPr>
                <w:rFonts w:ascii="Times New Roman" w:eastAsia="Times New Roman" w:hAnsi="Times New Roman" w:cs="Times New Roman"/>
                <w:sz w:val="28"/>
                <w:szCs w:val="28"/>
                <w:lang w:eastAsia="ru-RU"/>
              </w:rPr>
              <w:t xml:space="preserve"> категория</w:t>
            </w:r>
          </w:p>
        </w:tc>
        <w:tc>
          <w:tcPr>
            <w:tcW w:w="318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10355</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3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 xml:space="preserve">Должности служащих первого квалификационного уровня, по которым может устанавливаться I </w:t>
            </w:r>
            <w:proofErr w:type="spellStart"/>
            <w:r w:rsidRPr="00CE1B95">
              <w:rPr>
                <w:rFonts w:ascii="Times New Roman" w:eastAsia="Times New Roman" w:hAnsi="Times New Roman" w:cs="Times New Roman"/>
                <w:sz w:val="28"/>
                <w:szCs w:val="28"/>
                <w:lang w:eastAsia="ru-RU"/>
              </w:rPr>
              <w:t>внутридолжностная</w:t>
            </w:r>
            <w:proofErr w:type="spellEnd"/>
            <w:r w:rsidRPr="00CE1B95">
              <w:rPr>
                <w:rFonts w:ascii="Times New Roman" w:eastAsia="Times New Roman" w:hAnsi="Times New Roman" w:cs="Times New Roman"/>
                <w:sz w:val="28"/>
                <w:szCs w:val="28"/>
                <w:lang w:eastAsia="ru-RU"/>
              </w:rPr>
              <w:t xml:space="preserve"> категория</w:t>
            </w:r>
          </w:p>
        </w:tc>
        <w:tc>
          <w:tcPr>
            <w:tcW w:w="318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10605</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4" w:name="P336"/>
            <w:bookmarkEnd w:id="4"/>
            <w:r w:rsidRPr="00CE1B95">
              <w:rPr>
                <w:rFonts w:ascii="Times New Roman" w:eastAsia="Times New Roman" w:hAnsi="Times New Roman" w:cs="Times New Roman"/>
                <w:sz w:val="28"/>
                <w:szCs w:val="28"/>
                <w:lang w:eastAsia="ru-RU"/>
              </w:rPr>
              <w:t>4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318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10945</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5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Главные специалисты: в отделах, отделениях, лабораториях, мастерских; заместитель главного бухгалтера</w:t>
            </w:r>
          </w:p>
        </w:tc>
        <w:tc>
          <w:tcPr>
            <w:tcW w:w="318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11455</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Профессиональная квалификационная группа «Общеотраслевые должности служащих четвертого уровня»</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5" w:name="P345"/>
            <w:bookmarkEnd w:id="5"/>
            <w:r w:rsidRPr="00CE1B95">
              <w:rPr>
                <w:rFonts w:ascii="Times New Roman" w:eastAsia="Times New Roman" w:hAnsi="Times New Roman" w:cs="Times New Roman"/>
                <w:sz w:val="28"/>
                <w:szCs w:val="28"/>
                <w:lang w:eastAsia="ru-RU"/>
              </w:rPr>
              <w:t>1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 xml:space="preserve">Начальник инструментального отдела; начальник исследовательской лаборатории; начальник лаборатории (бюро) по организации труда и управления производством; начальник лаборатории (бюро) социологии труда; начальник </w:t>
            </w:r>
            <w:r w:rsidRPr="00CE1B95">
              <w:rPr>
                <w:rFonts w:ascii="Times New Roman" w:eastAsia="Times New Roman" w:hAnsi="Times New Roman" w:cs="Times New Roman"/>
                <w:sz w:val="28"/>
                <w:szCs w:val="28"/>
                <w:lang w:eastAsia="ru-RU"/>
              </w:rPr>
              <w:lastRenderedPageBreak/>
              <w:t xml:space="preserve">лаборатории (бюро) технико-экономических исследований; начальник нормативно-исследовательской лаборатории по труду; начальник отдела автоматизации и механизации производственных процессов; начальник отдела автоматизированной системы управления производством; начальник отдела адресно-справочной работы; начальник отдела информации; начальник отдела кадров (спецотдела и др.); начальник отдела капитального строительства; начальник отдела комплектации оборудования; начальник отдела контроля качества; начальник отдела маркетинга; начальник отдела материально-технического снабжения; начальник отдела организации и оплаты труда; начальник отдела охраны окружающей среды; начальник отдела охраны труда; начальник отдела патентной и изобретательской работы; начальник отдела подготовки кадров; </w:t>
            </w:r>
            <w:proofErr w:type="gramStart"/>
            <w:r w:rsidRPr="00CE1B95">
              <w:rPr>
                <w:rFonts w:ascii="Times New Roman" w:eastAsia="Times New Roman" w:hAnsi="Times New Roman" w:cs="Times New Roman"/>
                <w:sz w:val="28"/>
                <w:szCs w:val="28"/>
                <w:lang w:eastAsia="ru-RU"/>
              </w:rPr>
              <w:t>начальник отдела (лаборатории, сектора) по защите информации; начальник отдела по связям с общественностью; начальник отдела социального развития; начальник отдела стандартизации; начальник отдела центра занятости населения; начальник планово-экономического отдела; начальник производственной лаборатории (по производственного отдела); начальник технического отдела; начальник финансового отдела; начальник центральной заводской лаборатории; начальник цеха опытного производства; начальник юридического отдела</w:t>
            </w:r>
            <w:proofErr w:type="gramEnd"/>
          </w:p>
        </w:tc>
        <w:tc>
          <w:tcPr>
            <w:tcW w:w="318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lastRenderedPageBreak/>
              <w:t>12045</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lastRenderedPageBreak/>
              <w:t>2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CE1B95">
              <w:rPr>
                <w:rFonts w:ascii="Times New Roman" w:eastAsia="Times New Roman" w:hAnsi="Times New Roman" w:cs="Times New Roman"/>
                <w:sz w:val="28"/>
                <w:szCs w:val="28"/>
                <w:lang w:eastAsia="ru-RU"/>
              </w:rPr>
              <w:t>Главный &lt;*&gt; (аналитик; диспетчер, конструктор, металлург, метролог, механик, сварщик, специалист по защите информации, технолог, эксперт; энергетик); заведующий медицинским складом мобилизационного резерва</w:t>
            </w:r>
            <w:proofErr w:type="gramEnd"/>
          </w:p>
        </w:tc>
        <w:tc>
          <w:tcPr>
            <w:tcW w:w="318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12725</w:t>
            </w:r>
          </w:p>
        </w:tc>
      </w:tr>
      <w:tr w:rsidR="00CE1B95" w:rsidRPr="00CE1B95" w:rsidTr="00CE1B95">
        <w:tc>
          <w:tcPr>
            <w:tcW w:w="9418" w:type="dxa"/>
            <w:gridSpan w:val="3"/>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lastRenderedPageBreak/>
              <w:t>3 квалификационный уровень:</w:t>
            </w:r>
          </w:p>
        </w:tc>
      </w:tr>
      <w:tr w:rsidR="00CE1B95" w:rsidRPr="00CE1B95" w:rsidTr="00CE1B95">
        <w:tc>
          <w:tcPr>
            <w:tcW w:w="567" w:type="dxa"/>
          </w:tcPr>
          <w:p w:rsidR="00CE1B95" w:rsidRPr="00CE1B95" w:rsidRDefault="00CE1B95" w:rsidP="00CE1B95">
            <w:pPr>
              <w:widowControl w:val="0"/>
              <w:autoSpaceDE w:val="0"/>
              <w:autoSpaceDN w:val="0"/>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5669" w:type="dxa"/>
          </w:tcPr>
          <w:p w:rsidR="00CE1B95" w:rsidRPr="00CE1B95" w:rsidRDefault="00CE1B95" w:rsidP="00CE1B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Директор (начальник, заведующий) филиала, другого обособленного структурного подразделения</w:t>
            </w:r>
          </w:p>
        </w:tc>
        <w:tc>
          <w:tcPr>
            <w:tcW w:w="3182"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13570</w:t>
            </w:r>
          </w:p>
        </w:tc>
      </w:tr>
    </w:tbl>
    <w:p w:rsidR="00CE1B95" w:rsidRPr="00CE1B95" w:rsidRDefault="00CE1B95" w:rsidP="00CE1B95">
      <w:pPr>
        <w:spacing w:after="0" w:line="240" w:lineRule="auto"/>
        <w:ind w:firstLine="567"/>
        <w:jc w:val="right"/>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w:t>
      </w:r>
    </w:p>
    <w:p w:rsidR="00CE1B95" w:rsidRPr="00CE1B95" w:rsidRDefault="00CE1B95" w:rsidP="00CE1B95">
      <w:pPr>
        <w:spacing w:after="0" w:line="240" w:lineRule="auto"/>
        <w:ind w:firstLine="709"/>
        <w:contextualSpacing/>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ж) таблицу пункта 6 изложить в следующей редакции:</w:t>
      </w:r>
    </w:p>
    <w:p w:rsidR="00CE1B95" w:rsidRPr="00CE1B95" w:rsidRDefault="00CE1B95" w:rsidP="00CE1B95">
      <w:pPr>
        <w:spacing w:after="0" w:line="240" w:lineRule="auto"/>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15"/>
        <w:gridCol w:w="6903"/>
      </w:tblGrid>
      <w:tr w:rsidR="00CE1B95" w:rsidRPr="00CE1B95" w:rsidTr="00CE1B95">
        <w:tc>
          <w:tcPr>
            <w:tcW w:w="2515"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Разряды оплаты труда</w:t>
            </w:r>
          </w:p>
        </w:tc>
        <w:tc>
          <w:tcPr>
            <w:tcW w:w="6903"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Оклад, рублей</w:t>
            </w:r>
          </w:p>
        </w:tc>
      </w:tr>
      <w:tr w:rsidR="00CE1B95" w:rsidRPr="00CE1B95" w:rsidTr="00CE1B95">
        <w:tc>
          <w:tcPr>
            <w:tcW w:w="2515"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w:t>
            </w:r>
          </w:p>
        </w:tc>
        <w:tc>
          <w:tcPr>
            <w:tcW w:w="6903"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8490</w:t>
            </w:r>
          </w:p>
        </w:tc>
      </w:tr>
      <w:tr w:rsidR="00CE1B95" w:rsidRPr="00CE1B95" w:rsidTr="00CE1B95">
        <w:tc>
          <w:tcPr>
            <w:tcW w:w="2515"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2</w:t>
            </w:r>
          </w:p>
        </w:tc>
        <w:tc>
          <w:tcPr>
            <w:tcW w:w="6903"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8655</w:t>
            </w:r>
          </w:p>
        </w:tc>
      </w:tr>
      <w:tr w:rsidR="00CE1B95" w:rsidRPr="00CE1B95" w:rsidTr="00CE1B95">
        <w:tc>
          <w:tcPr>
            <w:tcW w:w="2515"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3</w:t>
            </w:r>
          </w:p>
        </w:tc>
        <w:tc>
          <w:tcPr>
            <w:tcW w:w="6903"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8825</w:t>
            </w:r>
          </w:p>
        </w:tc>
      </w:tr>
      <w:tr w:rsidR="00CE1B95" w:rsidRPr="00CE1B95" w:rsidTr="00CE1B95">
        <w:tc>
          <w:tcPr>
            <w:tcW w:w="2515"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4</w:t>
            </w:r>
          </w:p>
        </w:tc>
        <w:tc>
          <w:tcPr>
            <w:tcW w:w="6903"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8995</w:t>
            </w:r>
          </w:p>
        </w:tc>
      </w:tr>
      <w:tr w:rsidR="00CE1B95" w:rsidRPr="00CE1B95" w:rsidTr="00CE1B95">
        <w:tc>
          <w:tcPr>
            <w:tcW w:w="2515"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5</w:t>
            </w:r>
          </w:p>
        </w:tc>
        <w:tc>
          <w:tcPr>
            <w:tcW w:w="6903"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9165</w:t>
            </w:r>
          </w:p>
        </w:tc>
      </w:tr>
      <w:tr w:rsidR="00CE1B95" w:rsidRPr="00CE1B95" w:rsidTr="00CE1B95">
        <w:tc>
          <w:tcPr>
            <w:tcW w:w="2515"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6</w:t>
            </w:r>
          </w:p>
        </w:tc>
        <w:tc>
          <w:tcPr>
            <w:tcW w:w="6903"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9335</w:t>
            </w:r>
          </w:p>
        </w:tc>
      </w:tr>
      <w:tr w:rsidR="00CE1B95" w:rsidRPr="00CE1B95" w:rsidTr="00CE1B95">
        <w:tc>
          <w:tcPr>
            <w:tcW w:w="2515"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7</w:t>
            </w:r>
          </w:p>
        </w:tc>
        <w:tc>
          <w:tcPr>
            <w:tcW w:w="6903"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9550</w:t>
            </w:r>
          </w:p>
        </w:tc>
      </w:tr>
      <w:tr w:rsidR="00CE1B95" w:rsidRPr="00CE1B95" w:rsidTr="00CE1B95">
        <w:tc>
          <w:tcPr>
            <w:tcW w:w="2515"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8</w:t>
            </w:r>
          </w:p>
        </w:tc>
        <w:tc>
          <w:tcPr>
            <w:tcW w:w="6903"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9760</w:t>
            </w:r>
          </w:p>
        </w:tc>
      </w:tr>
      <w:tr w:rsidR="00CE1B95" w:rsidRPr="00CE1B95" w:rsidTr="00CE1B95">
        <w:tc>
          <w:tcPr>
            <w:tcW w:w="2515"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9</w:t>
            </w:r>
          </w:p>
        </w:tc>
        <w:tc>
          <w:tcPr>
            <w:tcW w:w="6903"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10100</w:t>
            </w:r>
          </w:p>
        </w:tc>
      </w:tr>
      <w:tr w:rsidR="00CE1B95" w:rsidRPr="00CE1B95" w:rsidTr="00CE1B95">
        <w:tc>
          <w:tcPr>
            <w:tcW w:w="2515"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E1B95">
              <w:rPr>
                <w:rFonts w:ascii="Times New Roman" w:eastAsia="Times New Roman" w:hAnsi="Times New Roman" w:cs="Times New Roman"/>
                <w:sz w:val="28"/>
                <w:szCs w:val="28"/>
                <w:lang w:eastAsia="ru-RU"/>
              </w:rPr>
              <w:t>10</w:t>
            </w:r>
          </w:p>
        </w:tc>
        <w:tc>
          <w:tcPr>
            <w:tcW w:w="6903" w:type="dxa"/>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10435</w:t>
            </w:r>
          </w:p>
        </w:tc>
      </w:tr>
    </w:tbl>
    <w:p w:rsidR="00CE1B95" w:rsidRPr="00CE1B95" w:rsidRDefault="00CE1B95" w:rsidP="00CE1B95">
      <w:pPr>
        <w:spacing w:after="0" w:line="240" w:lineRule="auto"/>
        <w:ind w:firstLine="567"/>
        <w:jc w:val="right"/>
        <w:rPr>
          <w:rFonts w:ascii="Times New Roman" w:eastAsia="Calibri" w:hAnsi="Times New Roman" w:cs="Times New Roman"/>
          <w:sz w:val="28"/>
          <w:szCs w:val="28"/>
        </w:rPr>
      </w:pPr>
    </w:p>
    <w:p w:rsidR="00CE1B95" w:rsidRPr="00CE1B95" w:rsidRDefault="00CE1B95" w:rsidP="00CE1B95">
      <w:pPr>
        <w:spacing w:after="0" w:line="240" w:lineRule="auto"/>
        <w:ind w:firstLine="567"/>
        <w:contextualSpacing/>
        <w:rPr>
          <w:rFonts w:ascii="Times New Roman" w:eastAsia="Calibri" w:hAnsi="Times New Roman" w:cs="Times New Roman"/>
          <w:sz w:val="28"/>
          <w:szCs w:val="28"/>
        </w:rPr>
      </w:pPr>
      <w:r w:rsidRPr="00CE1B95">
        <w:rPr>
          <w:rFonts w:ascii="Times New Roman" w:eastAsia="Calibri" w:hAnsi="Times New Roman" w:cs="Times New Roman"/>
          <w:sz w:val="28"/>
          <w:szCs w:val="28"/>
        </w:rPr>
        <w:t>з) пункт 8 изложить в следующей редакции:</w:t>
      </w:r>
    </w:p>
    <w:p w:rsidR="00CE1B95" w:rsidRPr="00CE1B95" w:rsidRDefault="00CE1B95" w:rsidP="00CE1B95">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«10. Размеры должностных окладов по должностям, трудовые функции, квалификационные требования и наименования по которым установлены в соответствии с профессиональными стандартами:</w:t>
      </w:r>
    </w:p>
    <w:p w:rsidR="00CE1B95" w:rsidRPr="00CE1B95" w:rsidRDefault="00CE1B95" w:rsidP="00CE1B95">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10.1 Приказ Минтруда России от 12.04.2017 № 351н «Об утверждении профессионального стандарта «Ассистент (помощник) по оказанию технической помощи инвалидам и лицам с ограниченными возможностями здоровья»: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42"/>
        <w:gridCol w:w="3488"/>
      </w:tblGrid>
      <w:tr w:rsidR="00CE1B95" w:rsidRPr="00CE1B95" w:rsidTr="00CE1B95">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Уровень квалификации, установленный в профессиональном стандарте по соответствующей трудовой функции</w:t>
            </w:r>
          </w:p>
        </w:tc>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Код, установленный в профессиональном стандарте по соответствующей трудовой функции</w:t>
            </w:r>
          </w:p>
        </w:tc>
        <w:tc>
          <w:tcPr>
            <w:tcW w:w="3934"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Должностной оклад в рублях</w:t>
            </w:r>
          </w:p>
        </w:tc>
      </w:tr>
      <w:tr w:rsidR="00CE1B95" w:rsidRPr="00CE1B95" w:rsidTr="00CE1B95">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3</w:t>
            </w:r>
          </w:p>
        </w:tc>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А/01.03;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lastRenderedPageBreak/>
              <w:t xml:space="preserve">А/02.03;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А/03.03;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А/04.03</w:t>
            </w:r>
          </w:p>
        </w:tc>
        <w:tc>
          <w:tcPr>
            <w:tcW w:w="3934"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lastRenderedPageBreak/>
              <w:t>9725</w:t>
            </w:r>
          </w:p>
        </w:tc>
      </w:tr>
    </w:tbl>
    <w:p w:rsidR="00CE1B95" w:rsidRPr="00CE1B95" w:rsidRDefault="00CE1B95" w:rsidP="00CE1B95">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lastRenderedPageBreak/>
        <w:t>10.2 Приказ Минтруда России от 10.09.2015 № 625н «Об утверждении профессионального стандарта «Специали</w:t>
      </w:r>
      <w:proofErr w:type="gramStart"/>
      <w:r w:rsidRPr="00CE1B95">
        <w:rPr>
          <w:rFonts w:ascii="Times New Roman" w:eastAsia="Calibri" w:hAnsi="Times New Roman" w:cs="Times New Roman"/>
          <w:sz w:val="28"/>
          <w:szCs w:val="28"/>
        </w:rPr>
        <w:t>ст в сф</w:t>
      </w:r>
      <w:proofErr w:type="gramEnd"/>
      <w:r w:rsidRPr="00CE1B95">
        <w:rPr>
          <w:rFonts w:ascii="Times New Roman" w:eastAsia="Calibri" w:hAnsi="Times New Roman" w:cs="Times New Roman"/>
          <w:sz w:val="28"/>
          <w:szCs w:val="28"/>
        </w:rPr>
        <w:t>ере закупок»: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42"/>
        <w:gridCol w:w="3488"/>
      </w:tblGrid>
      <w:tr w:rsidR="00CE1B95" w:rsidRPr="00CE1B95" w:rsidTr="00CE1B95">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Уровень квалификации, установленный в профессиональном стандарте по соответствующей трудовой функции</w:t>
            </w:r>
          </w:p>
        </w:tc>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Код, установленный в профессиональном стандарте по соответствующей трудовой функции</w:t>
            </w:r>
          </w:p>
        </w:tc>
        <w:tc>
          <w:tcPr>
            <w:tcW w:w="3488" w:type="dxa"/>
            <w:shd w:val="clear" w:color="auto" w:fill="auto"/>
          </w:tcPr>
          <w:p w:rsidR="00CE1B95" w:rsidRPr="00CE1B95" w:rsidRDefault="00CE1B95" w:rsidP="00CE1B95">
            <w:pPr>
              <w:spacing w:after="0" w:line="240" w:lineRule="auto"/>
              <w:ind w:firstLine="709"/>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Должностной оклад в рублях</w:t>
            </w:r>
          </w:p>
        </w:tc>
      </w:tr>
      <w:tr w:rsidR="00CE1B95" w:rsidRPr="00CE1B95" w:rsidTr="00CE1B95">
        <w:tc>
          <w:tcPr>
            <w:tcW w:w="3042" w:type="dxa"/>
            <w:shd w:val="clear" w:color="auto" w:fill="auto"/>
            <w:vAlign w:val="center"/>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5</w:t>
            </w:r>
          </w:p>
        </w:tc>
        <w:tc>
          <w:tcPr>
            <w:tcW w:w="3042" w:type="dxa"/>
            <w:shd w:val="clear" w:color="auto" w:fill="auto"/>
            <w:vAlign w:val="center"/>
          </w:tcPr>
          <w:p w:rsidR="00CE1B95" w:rsidRPr="00CE1B95" w:rsidRDefault="00CE1B95" w:rsidP="00CE1B95">
            <w:pPr>
              <w:spacing w:after="0" w:line="240" w:lineRule="auto"/>
              <w:ind w:hanging="67"/>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А/01.5;</w:t>
            </w:r>
          </w:p>
          <w:p w:rsidR="00CE1B95" w:rsidRPr="00CE1B95" w:rsidRDefault="00CE1B95" w:rsidP="00CE1B95">
            <w:pPr>
              <w:spacing w:after="0" w:line="240" w:lineRule="auto"/>
              <w:ind w:hanging="67"/>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А/02.5;</w:t>
            </w:r>
          </w:p>
          <w:p w:rsidR="00CE1B95" w:rsidRPr="00CE1B95" w:rsidRDefault="00CE1B95" w:rsidP="00CE1B95">
            <w:pPr>
              <w:spacing w:after="0" w:line="240" w:lineRule="auto"/>
              <w:ind w:hanging="67"/>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А/03.5</w:t>
            </w:r>
          </w:p>
        </w:tc>
        <w:tc>
          <w:tcPr>
            <w:tcW w:w="3488"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10100</w:t>
            </w:r>
          </w:p>
        </w:tc>
      </w:tr>
      <w:tr w:rsidR="00CE1B95" w:rsidRPr="00CE1B95" w:rsidTr="00CE1B95">
        <w:tc>
          <w:tcPr>
            <w:tcW w:w="3042" w:type="dxa"/>
            <w:shd w:val="clear" w:color="auto" w:fill="auto"/>
            <w:vAlign w:val="center"/>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6</w:t>
            </w:r>
          </w:p>
        </w:tc>
        <w:tc>
          <w:tcPr>
            <w:tcW w:w="3042" w:type="dxa"/>
            <w:shd w:val="clear" w:color="auto" w:fill="auto"/>
            <w:vAlign w:val="center"/>
          </w:tcPr>
          <w:p w:rsidR="00CE1B95" w:rsidRPr="00CE1B95" w:rsidRDefault="00CE1B95" w:rsidP="00CE1B95">
            <w:pPr>
              <w:spacing w:after="0" w:line="240" w:lineRule="auto"/>
              <w:ind w:hanging="67"/>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В/01.6;</w:t>
            </w:r>
          </w:p>
          <w:p w:rsidR="00CE1B95" w:rsidRPr="00CE1B95" w:rsidRDefault="00CE1B95" w:rsidP="00CE1B95">
            <w:pPr>
              <w:spacing w:after="0" w:line="240" w:lineRule="auto"/>
              <w:ind w:hanging="67"/>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В/02.6</w:t>
            </w:r>
          </w:p>
        </w:tc>
        <w:tc>
          <w:tcPr>
            <w:tcW w:w="3488"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10945</w:t>
            </w:r>
          </w:p>
        </w:tc>
      </w:tr>
      <w:tr w:rsidR="00CE1B95" w:rsidRPr="00CE1B95" w:rsidTr="00CE1B95">
        <w:tc>
          <w:tcPr>
            <w:tcW w:w="3042" w:type="dxa"/>
            <w:shd w:val="clear" w:color="auto" w:fill="auto"/>
            <w:vAlign w:val="center"/>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7</w:t>
            </w:r>
          </w:p>
        </w:tc>
        <w:tc>
          <w:tcPr>
            <w:tcW w:w="3042" w:type="dxa"/>
            <w:shd w:val="clear" w:color="auto" w:fill="auto"/>
            <w:vAlign w:val="center"/>
          </w:tcPr>
          <w:p w:rsidR="00CE1B95" w:rsidRPr="00CE1B95" w:rsidRDefault="00CE1B95" w:rsidP="00CE1B95">
            <w:pPr>
              <w:spacing w:after="0" w:line="240" w:lineRule="auto"/>
              <w:ind w:hanging="67"/>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С/01.7;</w:t>
            </w:r>
          </w:p>
          <w:p w:rsidR="00CE1B95" w:rsidRPr="00CE1B95" w:rsidRDefault="00CE1B95" w:rsidP="00CE1B95">
            <w:pPr>
              <w:spacing w:after="0" w:line="240" w:lineRule="auto"/>
              <w:ind w:hanging="67"/>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С/02.7</w:t>
            </w:r>
          </w:p>
        </w:tc>
        <w:tc>
          <w:tcPr>
            <w:tcW w:w="3488"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12045</w:t>
            </w:r>
          </w:p>
        </w:tc>
      </w:tr>
    </w:tbl>
    <w:p w:rsidR="00CE1B95" w:rsidRPr="00CE1B95" w:rsidRDefault="00CE1B95" w:rsidP="00CE1B95">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10.3 Приказ Минтруда России от 28.09.2018 № 603н «Об утверждении профессионального стандарта «Мастер производственного обучения вождению транспортных средств соответствующих категорий и подкатегорий»: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42"/>
        <w:gridCol w:w="3488"/>
      </w:tblGrid>
      <w:tr w:rsidR="00CE1B95" w:rsidRPr="00CE1B95" w:rsidTr="00CE1B95">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Уровень квалификации, установленный в профессиональном стандарте по соответствующей трудовой функции</w:t>
            </w:r>
          </w:p>
        </w:tc>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Код, установленный в профессиональном стандарте по соответствующей трудовой функции</w:t>
            </w:r>
          </w:p>
        </w:tc>
        <w:tc>
          <w:tcPr>
            <w:tcW w:w="3934"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Должностной оклад в рублях</w:t>
            </w:r>
          </w:p>
        </w:tc>
      </w:tr>
      <w:tr w:rsidR="00CE1B95" w:rsidRPr="00CE1B95" w:rsidTr="00CE1B95">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6</w:t>
            </w:r>
          </w:p>
        </w:tc>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А/01.6;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А/02.6;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А/03.6</w:t>
            </w:r>
          </w:p>
        </w:tc>
        <w:tc>
          <w:tcPr>
            <w:tcW w:w="3934"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11035</w:t>
            </w:r>
          </w:p>
        </w:tc>
      </w:tr>
    </w:tbl>
    <w:p w:rsidR="00CE1B95" w:rsidRPr="00CE1B95" w:rsidRDefault="00CE1B95" w:rsidP="00CE1B95">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10.4 Приказ Минтруда России от 08.09.2014 № 611н «Об утверждении профессионального стандарта «Специалист по техническим процессам художественной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42"/>
        <w:gridCol w:w="3488"/>
      </w:tblGrid>
      <w:tr w:rsidR="00CE1B95" w:rsidRPr="00CE1B95" w:rsidTr="00CE1B95">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Уровень квалификации, установленный в профессиональном стандарте по соответствующей трудовой функции</w:t>
            </w:r>
          </w:p>
        </w:tc>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Код, установленный в профессиональном стандарте по соответствующей трудовой функции</w:t>
            </w:r>
          </w:p>
        </w:tc>
        <w:tc>
          <w:tcPr>
            <w:tcW w:w="3934"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Должностной оклад в рублях</w:t>
            </w:r>
          </w:p>
        </w:tc>
      </w:tr>
      <w:tr w:rsidR="00CE1B95" w:rsidRPr="00CE1B95" w:rsidTr="00CE1B95">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5</w:t>
            </w:r>
          </w:p>
        </w:tc>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Е/01.5;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lastRenderedPageBreak/>
              <w:t>Е/02.5</w:t>
            </w:r>
          </w:p>
        </w:tc>
        <w:tc>
          <w:tcPr>
            <w:tcW w:w="3934"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lastRenderedPageBreak/>
              <w:t>9335</w:t>
            </w:r>
          </w:p>
        </w:tc>
      </w:tr>
    </w:tbl>
    <w:p w:rsidR="00CE1B95" w:rsidRPr="00CE1B95" w:rsidRDefault="00CE1B95" w:rsidP="00CE1B95">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lastRenderedPageBreak/>
        <w:t>10.5 Приказ Минтруда России от 06.10.2015 № 691н «Об утверждении профессионального стандарта «Специалист по управлению персоналом»: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42"/>
        <w:gridCol w:w="3488"/>
      </w:tblGrid>
      <w:tr w:rsidR="00CE1B95" w:rsidRPr="00CE1B95" w:rsidTr="00CE1B95">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Уровень квалификации, установленный в профессиональном стандарте по соответствующей трудовой функции</w:t>
            </w:r>
          </w:p>
        </w:tc>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Код, установленный в профессиональном стандарте по соответствующей трудовой функции</w:t>
            </w:r>
          </w:p>
        </w:tc>
        <w:tc>
          <w:tcPr>
            <w:tcW w:w="3488"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Должностной оклад в рублях</w:t>
            </w:r>
          </w:p>
        </w:tc>
      </w:tr>
      <w:tr w:rsidR="00CE1B95" w:rsidRPr="00CE1B95" w:rsidTr="00CE1B95">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5</w:t>
            </w:r>
          </w:p>
        </w:tc>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А/01.5;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А/02.5;</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А/03.5</w:t>
            </w:r>
          </w:p>
        </w:tc>
        <w:tc>
          <w:tcPr>
            <w:tcW w:w="3488"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8910</w:t>
            </w:r>
          </w:p>
        </w:tc>
      </w:tr>
      <w:tr w:rsidR="00CE1B95" w:rsidRPr="00CE1B95" w:rsidTr="00CE1B95">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6</w:t>
            </w:r>
          </w:p>
        </w:tc>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В/01.6;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В/02.6;</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В/03.6</w:t>
            </w:r>
          </w:p>
        </w:tc>
        <w:tc>
          <w:tcPr>
            <w:tcW w:w="3488"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10100</w:t>
            </w:r>
          </w:p>
        </w:tc>
      </w:tr>
      <w:tr w:rsidR="00CE1B95" w:rsidRPr="00CE1B95" w:rsidTr="00CE1B95">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6</w:t>
            </w:r>
          </w:p>
        </w:tc>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С/01.6;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С/02.6;</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С/03.6</w:t>
            </w:r>
          </w:p>
        </w:tc>
        <w:tc>
          <w:tcPr>
            <w:tcW w:w="3488"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10415</w:t>
            </w:r>
          </w:p>
        </w:tc>
      </w:tr>
    </w:tbl>
    <w:p w:rsidR="00CE1B95" w:rsidRPr="00CE1B95" w:rsidRDefault="00CE1B95" w:rsidP="00CE1B95">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10.6 Приказ Минтруда России от 02.02.2018 № 49н «Об утверждении профессионального стандарта «Специалист административно-хозяйственной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42"/>
        <w:gridCol w:w="3488"/>
      </w:tblGrid>
      <w:tr w:rsidR="00CE1B95" w:rsidRPr="00CE1B95" w:rsidTr="00CE1B95">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Уровень квалификации, установленный в профессиональном стандарте по соответствующей трудовой функции</w:t>
            </w:r>
          </w:p>
        </w:tc>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Код, установленный в профессиональном стандарте по соответствующей трудовой функции</w:t>
            </w:r>
          </w:p>
        </w:tc>
        <w:tc>
          <w:tcPr>
            <w:tcW w:w="3488"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Должностной оклад в рублях</w:t>
            </w:r>
          </w:p>
        </w:tc>
      </w:tr>
      <w:tr w:rsidR="00CE1B95" w:rsidRPr="00CE1B95" w:rsidTr="00CE1B95">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5</w:t>
            </w:r>
          </w:p>
        </w:tc>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А/01.5;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А/02.5;</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А/03.5;</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А/04.5;</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А/05.5</w:t>
            </w:r>
          </w:p>
        </w:tc>
        <w:tc>
          <w:tcPr>
            <w:tcW w:w="3488"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9085</w:t>
            </w:r>
          </w:p>
        </w:tc>
      </w:tr>
      <w:tr w:rsidR="00CE1B95" w:rsidRPr="00CE1B95" w:rsidTr="00CE1B95">
        <w:trPr>
          <w:trHeight w:val="1417"/>
        </w:trPr>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5</w:t>
            </w:r>
          </w:p>
        </w:tc>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С/01.5;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С/02.5;</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С/03.5;</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С/04.5</w:t>
            </w:r>
          </w:p>
        </w:tc>
        <w:tc>
          <w:tcPr>
            <w:tcW w:w="3488"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10010</w:t>
            </w:r>
          </w:p>
        </w:tc>
      </w:tr>
      <w:tr w:rsidR="00CE1B95" w:rsidRPr="00CE1B95" w:rsidTr="00CE1B95">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6</w:t>
            </w:r>
          </w:p>
        </w:tc>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Е/01.5;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Е/02.6;</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Е/03.6;</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Е/04.6</w:t>
            </w:r>
          </w:p>
        </w:tc>
        <w:tc>
          <w:tcPr>
            <w:tcW w:w="3488"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10415</w:t>
            </w:r>
          </w:p>
        </w:tc>
      </w:tr>
    </w:tbl>
    <w:p w:rsidR="00CE1B95" w:rsidRPr="00CE1B95" w:rsidRDefault="00CE1B95" w:rsidP="00CE1B95">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10.7 Приказ Минтруда России от </w:t>
      </w:r>
      <w:r w:rsidRPr="00CE1B95">
        <w:rPr>
          <w:rFonts w:ascii="Times New Roman" w:eastAsia="Times New Roman" w:hAnsi="Times New Roman" w:cs="Times New Roman"/>
          <w:sz w:val="28"/>
          <w:szCs w:val="28"/>
          <w:lang w:eastAsia="ru-RU"/>
        </w:rPr>
        <w:t>22.04.2021 № 274н</w:t>
      </w:r>
      <w:r w:rsidRPr="00CE1B95">
        <w:rPr>
          <w:rFonts w:ascii="Times New Roman" w:eastAsia="Times New Roman" w:hAnsi="Times New Roman" w:cs="Times New Roman"/>
          <w:color w:val="FF0000"/>
          <w:sz w:val="28"/>
          <w:szCs w:val="28"/>
          <w:lang w:eastAsia="ru-RU"/>
        </w:rPr>
        <w:t xml:space="preserve"> </w:t>
      </w:r>
      <w:r w:rsidRPr="00CE1B95">
        <w:rPr>
          <w:rFonts w:ascii="Times New Roman" w:eastAsia="Calibri" w:hAnsi="Times New Roman" w:cs="Times New Roman"/>
          <w:sz w:val="28"/>
          <w:szCs w:val="28"/>
        </w:rPr>
        <w:t>«Об утверждении профессионального стандарта «Специалист в области охраны труда»: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42"/>
        <w:gridCol w:w="3488"/>
      </w:tblGrid>
      <w:tr w:rsidR="00CE1B95" w:rsidRPr="00CE1B95" w:rsidTr="00CE1B95">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lastRenderedPageBreak/>
              <w:t>Уровень квалификации, установленный в профессиональном стандарте по соответствующей трудовой функции</w:t>
            </w:r>
          </w:p>
        </w:tc>
        <w:tc>
          <w:tcPr>
            <w:tcW w:w="3042"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Код, установленный в профессиональном стандарте по соответствующей трудовой функции</w:t>
            </w:r>
          </w:p>
        </w:tc>
        <w:tc>
          <w:tcPr>
            <w:tcW w:w="3488" w:type="dxa"/>
            <w:shd w:val="clear" w:color="auto" w:fill="auto"/>
          </w:tcPr>
          <w:p w:rsidR="00CE1B95" w:rsidRPr="00CE1B95" w:rsidRDefault="00CE1B95" w:rsidP="00CE1B95">
            <w:pPr>
              <w:spacing w:after="0" w:line="240" w:lineRule="auto"/>
              <w:ind w:firstLine="7"/>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Должностной оклад в рублях</w:t>
            </w:r>
          </w:p>
        </w:tc>
      </w:tr>
      <w:tr w:rsidR="00CE1B95" w:rsidRPr="00CE1B95" w:rsidTr="00CE1B95">
        <w:tc>
          <w:tcPr>
            <w:tcW w:w="3042"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6</w:t>
            </w:r>
          </w:p>
        </w:tc>
        <w:tc>
          <w:tcPr>
            <w:tcW w:w="3042"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А/01.6;</w:t>
            </w:r>
          </w:p>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А/02.6;</w:t>
            </w:r>
          </w:p>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А/03.6;</w:t>
            </w:r>
          </w:p>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А/04.6;</w:t>
            </w:r>
          </w:p>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А/05.6;</w:t>
            </w:r>
          </w:p>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А/06.6;</w:t>
            </w:r>
          </w:p>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А/07.6</w:t>
            </w:r>
          </w:p>
        </w:tc>
        <w:tc>
          <w:tcPr>
            <w:tcW w:w="3488"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10605</w:t>
            </w:r>
          </w:p>
        </w:tc>
      </w:tr>
      <w:tr w:rsidR="00CE1B95" w:rsidRPr="00CE1B95" w:rsidTr="00CE1B95">
        <w:tc>
          <w:tcPr>
            <w:tcW w:w="3042"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7</w:t>
            </w:r>
          </w:p>
        </w:tc>
        <w:tc>
          <w:tcPr>
            <w:tcW w:w="3042"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В/01.7;</w:t>
            </w:r>
          </w:p>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В/02.7</w:t>
            </w:r>
          </w:p>
        </w:tc>
        <w:tc>
          <w:tcPr>
            <w:tcW w:w="3488"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10945</w:t>
            </w:r>
          </w:p>
        </w:tc>
      </w:tr>
      <w:tr w:rsidR="00CE1B95" w:rsidRPr="00CE1B95" w:rsidTr="00CE1B95">
        <w:tc>
          <w:tcPr>
            <w:tcW w:w="3042"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7</w:t>
            </w:r>
          </w:p>
        </w:tc>
        <w:tc>
          <w:tcPr>
            <w:tcW w:w="3042"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С/01.7;</w:t>
            </w:r>
          </w:p>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С/02.7;</w:t>
            </w:r>
          </w:p>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С/03.7</w:t>
            </w:r>
          </w:p>
        </w:tc>
        <w:tc>
          <w:tcPr>
            <w:tcW w:w="3488" w:type="dxa"/>
            <w:shd w:val="clear" w:color="auto" w:fill="auto"/>
          </w:tcPr>
          <w:p w:rsidR="00CE1B95" w:rsidRPr="00CE1B95" w:rsidRDefault="00CE1B95" w:rsidP="00CE1B95">
            <w:pPr>
              <w:widowControl w:val="0"/>
              <w:autoSpaceDE w:val="0"/>
              <w:autoSpaceDN w:val="0"/>
              <w:spacing w:after="0" w:line="240" w:lineRule="auto"/>
              <w:jc w:val="center"/>
              <w:rPr>
                <w:rFonts w:ascii="Times New Roman" w:eastAsia="Times New Roman" w:hAnsi="Times New Roman" w:cs="Times New Roman"/>
                <w:sz w:val="27"/>
                <w:szCs w:val="27"/>
                <w:lang w:eastAsia="ru-RU"/>
              </w:rPr>
            </w:pPr>
            <w:r w:rsidRPr="00CE1B95">
              <w:rPr>
                <w:rFonts w:ascii="Times New Roman" w:eastAsia="Times New Roman" w:hAnsi="Times New Roman" w:cs="Times New Roman"/>
                <w:sz w:val="27"/>
                <w:szCs w:val="27"/>
                <w:lang w:eastAsia="ru-RU"/>
              </w:rPr>
              <w:t>11275</w:t>
            </w:r>
          </w:p>
        </w:tc>
      </w:tr>
    </w:tbl>
    <w:p w:rsidR="00CE1B95" w:rsidRPr="00CE1B95" w:rsidRDefault="00CE1B95" w:rsidP="00CE1B95">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10.8 Приказ Минтруда России от 08.09.2014 № 629н «Об утверждении профессионального стандарта «Специалист по информационным ресурсам»: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42"/>
        <w:gridCol w:w="3488"/>
      </w:tblGrid>
      <w:tr w:rsidR="00CE1B95" w:rsidRPr="00CE1B95" w:rsidTr="00CE1B95">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Уровень квалификации, установленный в профессиональном стандарте по соответствующей трудовой функции</w:t>
            </w:r>
          </w:p>
        </w:tc>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Код, установленный в профессиональном стандарте по соответствующей трудовой функции</w:t>
            </w:r>
          </w:p>
        </w:tc>
        <w:tc>
          <w:tcPr>
            <w:tcW w:w="3934" w:type="dxa"/>
            <w:shd w:val="clear" w:color="auto" w:fill="auto"/>
          </w:tcPr>
          <w:p w:rsidR="00CE1B95" w:rsidRPr="00CE1B95" w:rsidRDefault="00CE1B95" w:rsidP="00CE1B95">
            <w:pPr>
              <w:spacing w:after="0" w:line="240" w:lineRule="auto"/>
              <w:ind w:firstLine="7"/>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Должностной оклад в рублях</w:t>
            </w:r>
          </w:p>
        </w:tc>
      </w:tr>
      <w:tr w:rsidR="00CE1B95" w:rsidRPr="00CE1B95" w:rsidTr="00CE1B95">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4</w:t>
            </w:r>
          </w:p>
        </w:tc>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А/01.4;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А/02.4;</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А/03.4;</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А/04.4</w:t>
            </w:r>
          </w:p>
        </w:tc>
        <w:tc>
          <w:tcPr>
            <w:tcW w:w="3934" w:type="dxa"/>
            <w:shd w:val="clear" w:color="auto" w:fill="auto"/>
          </w:tcPr>
          <w:p w:rsidR="00CE1B95" w:rsidRPr="00CE1B95" w:rsidRDefault="00CE1B95" w:rsidP="00CE1B95">
            <w:pPr>
              <w:spacing w:after="0" w:line="240" w:lineRule="auto"/>
              <w:ind w:firstLine="7"/>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8995</w:t>
            </w:r>
          </w:p>
        </w:tc>
      </w:tr>
    </w:tbl>
    <w:p w:rsidR="00CE1B95" w:rsidRPr="00CE1B95" w:rsidRDefault="00CE1B95" w:rsidP="00CE1B95">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10.9 Приказ Минтруда России от </w:t>
      </w:r>
      <w:r w:rsidRPr="00CE1B95">
        <w:rPr>
          <w:rFonts w:ascii="Times New Roman" w:eastAsia="Times New Roman" w:hAnsi="Times New Roman" w:cs="Times New Roman"/>
          <w:sz w:val="28"/>
          <w:szCs w:val="28"/>
          <w:lang w:eastAsia="ru-RU"/>
        </w:rPr>
        <w:t>11.10.2021 № 696н</w:t>
      </w:r>
      <w:r w:rsidRPr="00CE1B95">
        <w:rPr>
          <w:rFonts w:ascii="Times New Roman" w:eastAsia="Times New Roman" w:hAnsi="Times New Roman" w:cs="Times New Roman"/>
          <w:color w:val="FF0000"/>
          <w:sz w:val="28"/>
          <w:szCs w:val="28"/>
          <w:lang w:eastAsia="ru-RU"/>
        </w:rPr>
        <w:t xml:space="preserve"> </w:t>
      </w:r>
      <w:r w:rsidRPr="00CE1B95">
        <w:rPr>
          <w:rFonts w:ascii="Times New Roman" w:eastAsia="Calibri" w:hAnsi="Times New Roman" w:cs="Times New Roman"/>
          <w:sz w:val="28"/>
          <w:szCs w:val="28"/>
        </w:rPr>
        <w:t>«Об утверждении профессионального стандарта «Специалист по противопожарной профилактике»: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42"/>
        <w:gridCol w:w="3488"/>
      </w:tblGrid>
      <w:tr w:rsidR="00CE1B95" w:rsidRPr="00CE1B95" w:rsidTr="00CE1B95">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Уровень квалификации, установленный в профессиональном стандарте по соответствующей трудовой функции</w:t>
            </w:r>
          </w:p>
        </w:tc>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Код, установленный в профессиональном стандарте по соответствующей трудовой функции</w:t>
            </w:r>
          </w:p>
        </w:tc>
        <w:tc>
          <w:tcPr>
            <w:tcW w:w="3934"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Должностной оклад в рублях</w:t>
            </w:r>
          </w:p>
        </w:tc>
      </w:tr>
      <w:tr w:rsidR="00CE1B95" w:rsidRPr="00CE1B95" w:rsidTr="00CE1B95">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5</w:t>
            </w:r>
          </w:p>
        </w:tc>
        <w:tc>
          <w:tcPr>
            <w:tcW w:w="3190"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А/01.5; </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А/02.5;</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А/03.5;</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lastRenderedPageBreak/>
              <w:t>А/04.5;</w:t>
            </w:r>
          </w:p>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t>А/05.5</w:t>
            </w:r>
          </w:p>
        </w:tc>
        <w:tc>
          <w:tcPr>
            <w:tcW w:w="3934" w:type="dxa"/>
            <w:shd w:val="clear" w:color="auto" w:fill="auto"/>
          </w:tcPr>
          <w:p w:rsidR="00CE1B95" w:rsidRPr="00CE1B95" w:rsidRDefault="00CE1B95" w:rsidP="00CE1B95">
            <w:pPr>
              <w:spacing w:after="0" w:line="240" w:lineRule="auto"/>
              <w:contextualSpacing/>
              <w:jc w:val="center"/>
              <w:rPr>
                <w:rFonts w:ascii="Times New Roman" w:eastAsia="Calibri" w:hAnsi="Times New Roman" w:cs="Times New Roman"/>
                <w:sz w:val="28"/>
                <w:szCs w:val="28"/>
              </w:rPr>
            </w:pPr>
            <w:r w:rsidRPr="00CE1B95">
              <w:rPr>
                <w:rFonts w:ascii="Times New Roman" w:eastAsia="Calibri" w:hAnsi="Times New Roman" w:cs="Times New Roman"/>
                <w:sz w:val="28"/>
                <w:szCs w:val="28"/>
              </w:rPr>
              <w:lastRenderedPageBreak/>
              <w:t>9165</w:t>
            </w:r>
          </w:p>
        </w:tc>
      </w:tr>
    </w:tbl>
    <w:p w:rsidR="00CE1B95" w:rsidRPr="00CE1B95" w:rsidRDefault="00CE1B95" w:rsidP="00CE1B95">
      <w:pPr>
        <w:tabs>
          <w:tab w:val="left" w:pos="1050"/>
        </w:tabs>
        <w:rPr>
          <w:rFonts w:ascii="Times New Roman" w:eastAsia="Calibri" w:hAnsi="Times New Roman" w:cs="Times New Roman"/>
          <w:sz w:val="28"/>
          <w:szCs w:val="28"/>
        </w:rPr>
        <w:sectPr w:rsidR="00CE1B95" w:rsidRPr="00CE1B95" w:rsidSect="00CE1B95">
          <w:headerReference w:type="default" r:id="rId8"/>
          <w:footerReference w:type="default" r:id="rId9"/>
          <w:pgSz w:w="11905" w:h="16838"/>
          <w:pgMar w:top="851" w:right="848" w:bottom="851" w:left="1701" w:header="720" w:footer="720" w:gutter="0"/>
          <w:cols w:space="720"/>
          <w:noEndnote/>
          <w:titlePg/>
          <w:docGrid w:linePitch="299"/>
        </w:sectPr>
      </w:pPr>
      <w:r w:rsidRPr="00CE1B95">
        <w:rPr>
          <w:rFonts w:ascii="Times New Roman" w:eastAsia="Calibri" w:hAnsi="Times New Roman" w:cs="Times New Roman"/>
          <w:sz w:val="28"/>
          <w:szCs w:val="28"/>
        </w:rPr>
        <w:lastRenderedPageBreak/>
        <w:tab/>
      </w:r>
    </w:p>
    <w:p w:rsidR="00CE1B95" w:rsidRPr="00CE1B95" w:rsidRDefault="00CE1B95" w:rsidP="00CE1B95">
      <w:pPr>
        <w:spacing w:after="0" w:line="240" w:lineRule="auto"/>
        <w:jc w:val="center"/>
        <w:rPr>
          <w:rFonts w:ascii="Times New Roman" w:eastAsia="Times New Roman" w:hAnsi="Times New Roman" w:cs="Times New Roman"/>
          <w:b/>
          <w:sz w:val="32"/>
          <w:szCs w:val="32"/>
          <w:lang w:eastAsia="ru-RU"/>
        </w:rPr>
      </w:pPr>
      <w:r w:rsidRPr="00CE1B95">
        <w:rPr>
          <w:rFonts w:ascii="Times New Roman" w:eastAsia="Times New Roman" w:hAnsi="Times New Roman" w:cs="Times New Roman"/>
          <w:b/>
          <w:sz w:val="32"/>
          <w:szCs w:val="32"/>
          <w:lang w:eastAsia="ru-RU"/>
        </w:rPr>
        <w:lastRenderedPageBreak/>
        <w:t xml:space="preserve">Постановление от 22.07.2022 № 1102 </w:t>
      </w:r>
    </w:p>
    <w:p w:rsidR="00CE1B95" w:rsidRDefault="00CE1B95" w:rsidP="00CE1B95">
      <w:pPr>
        <w:spacing w:after="0" w:line="240" w:lineRule="auto"/>
        <w:jc w:val="center"/>
        <w:rPr>
          <w:rFonts w:ascii="Times New Roman" w:eastAsia="Times New Roman" w:hAnsi="Times New Roman" w:cs="Times New Roman"/>
          <w:b/>
          <w:sz w:val="32"/>
          <w:szCs w:val="32"/>
          <w:lang w:eastAsia="ru-RU"/>
        </w:rPr>
      </w:pPr>
      <w:r w:rsidRPr="00CE1B95">
        <w:rPr>
          <w:rFonts w:ascii="Times New Roman" w:eastAsia="Times New Roman" w:hAnsi="Times New Roman" w:cs="Times New Roman"/>
          <w:b/>
          <w:sz w:val="32"/>
          <w:szCs w:val="32"/>
          <w:lang w:eastAsia="ru-RU"/>
        </w:rPr>
        <w:t xml:space="preserve">Об утверждении </w:t>
      </w:r>
      <w:r w:rsidRPr="00CE1B95">
        <w:rPr>
          <w:b/>
          <w:sz w:val="32"/>
          <w:szCs w:val="32"/>
        </w:rPr>
        <w:t xml:space="preserve"> </w:t>
      </w:r>
      <w:r w:rsidRPr="00CE1B95">
        <w:rPr>
          <w:rFonts w:ascii="Times New Roman" w:eastAsia="Times New Roman" w:hAnsi="Times New Roman" w:cs="Times New Roman"/>
          <w:b/>
          <w:sz w:val="32"/>
          <w:szCs w:val="32"/>
          <w:lang w:eastAsia="ru-RU"/>
        </w:rPr>
        <w:t>административного регламента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p>
    <w:p w:rsidR="00CE1B95" w:rsidRDefault="00CE1B95" w:rsidP="00C30006">
      <w:pPr>
        <w:spacing w:after="0" w:line="240" w:lineRule="auto"/>
        <w:rPr>
          <w:b/>
          <w:sz w:val="32"/>
          <w:szCs w:val="32"/>
        </w:rPr>
      </w:pPr>
    </w:p>
    <w:p w:rsidR="00CE1B95" w:rsidRPr="00CE1B95" w:rsidRDefault="00CE1B95" w:rsidP="00CE1B95">
      <w:pPr>
        <w:spacing w:before="100" w:beforeAutospacing="1" w:after="100" w:afterAutospacing="1" w:line="240" w:lineRule="auto"/>
        <w:ind w:firstLine="567"/>
        <w:jc w:val="both"/>
        <w:rPr>
          <w:rFonts w:ascii="Times New Roman" w:eastAsia="Times New Roman" w:hAnsi="Times New Roman" w:cs="Times New Roman"/>
          <w:color w:val="000000"/>
          <w:sz w:val="28"/>
          <w:szCs w:val="28"/>
          <w:lang w:eastAsia="ru-RU"/>
        </w:rPr>
      </w:pPr>
      <w:r w:rsidRPr="00CE1B95">
        <w:rPr>
          <w:rFonts w:ascii="Times New Roman" w:eastAsia="Calibri" w:hAnsi="Times New Roman" w:cs="Times New Roman"/>
          <w:sz w:val="28"/>
          <w:szCs w:val="28"/>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МО МР «Корткеросский» от 09.11.2021 № 1651 «Об утверждении Правил разработки и утверждения административных регламентов предоставления муниципальных услуг», администрация муниципального района «Корткеросский»</w:t>
      </w:r>
      <w:r w:rsidRPr="00CE1B95">
        <w:rPr>
          <w:rFonts w:ascii="Times New Roman" w:eastAsia="Times New Roman" w:hAnsi="Times New Roman" w:cs="Times New Roman"/>
          <w:color w:val="000000"/>
          <w:sz w:val="28"/>
          <w:szCs w:val="28"/>
          <w:lang w:eastAsia="ru-RU"/>
        </w:rPr>
        <w:t xml:space="preserve"> постановляет:</w:t>
      </w:r>
    </w:p>
    <w:p w:rsidR="00CE1B95" w:rsidRPr="00CE1B95" w:rsidRDefault="00CE1B95" w:rsidP="00CE1B95">
      <w:pPr>
        <w:tabs>
          <w:tab w:val="left" w:pos="851"/>
        </w:tabs>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1. Утвердить административный регламент предоставления муниципальной услуги «</w:t>
      </w:r>
      <w:bookmarkStart w:id="6" w:name="_Hlk96339819"/>
      <w:r w:rsidRPr="00CE1B95">
        <w:rPr>
          <w:rFonts w:ascii="Times New Roman" w:eastAsia="Calibri" w:hAnsi="Times New Roman" w:cs="Times New Roman"/>
          <w:sz w:val="28"/>
          <w:szCs w:val="28"/>
          <w:lang w:eastAsia="ru-RU"/>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bookmarkEnd w:id="6"/>
      <w:r w:rsidRPr="00CE1B95">
        <w:rPr>
          <w:rFonts w:ascii="Times New Roman" w:eastAsia="Calibri" w:hAnsi="Times New Roman" w:cs="Times New Roman"/>
          <w:sz w:val="28"/>
          <w:szCs w:val="28"/>
        </w:rPr>
        <w:t>» согласно приложению к настоящему постановлению.</w:t>
      </w:r>
    </w:p>
    <w:p w:rsidR="00CE1B95" w:rsidRPr="00CE1B95" w:rsidRDefault="00CE1B95" w:rsidP="00CE1B95">
      <w:pPr>
        <w:tabs>
          <w:tab w:val="left" w:pos="851"/>
        </w:tabs>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2. Лицам, ответственным за предоставление муниципальной услуги «</w:t>
      </w:r>
      <w:r w:rsidRPr="00CE1B95">
        <w:rPr>
          <w:rFonts w:ascii="Times New Roman" w:eastAsia="Calibri" w:hAnsi="Times New Roman" w:cs="Times New Roman"/>
          <w:sz w:val="28"/>
          <w:szCs w:val="28"/>
          <w:lang w:eastAsia="ru-RU"/>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Pr="00CE1B95">
        <w:rPr>
          <w:rFonts w:ascii="Times New Roman" w:eastAsia="Calibri" w:hAnsi="Times New Roman" w:cs="Times New Roman"/>
          <w:sz w:val="28"/>
          <w:szCs w:val="28"/>
        </w:rPr>
        <w:t>», руководствоваться административным регламентом, утвержденным настоящим постановлением.</w:t>
      </w:r>
    </w:p>
    <w:p w:rsidR="00CE1B95" w:rsidRPr="00CE1B95" w:rsidRDefault="00CE1B95" w:rsidP="00CE1B95">
      <w:pPr>
        <w:tabs>
          <w:tab w:val="left" w:pos="851"/>
        </w:tabs>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3. Настоящее постановление вступает в силу со дня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CE1B95" w:rsidRPr="00CE1B95" w:rsidRDefault="00CE1B95" w:rsidP="00CE1B95">
      <w:pPr>
        <w:tabs>
          <w:tab w:val="left" w:pos="851"/>
        </w:tabs>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4. Признать утратившим силу постановление администрации муниципального района «Корткеросский» от 22.03.2021 № 450 «Об утверждении административного регламента предоставления муниципальной услуги «</w:t>
      </w:r>
      <w:r w:rsidRPr="00CE1B95">
        <w:rPr>
          <w:rFonts w:ascii="Times New Roman" w:eastAsia="Calibri" w:hAnsi="Times New Roman" w:cs="Times New Roman"/>
          <w:sz w:val="28"/>
          <w:szCs w:val="28"/>
          <w:lang w:eastAsia="ru-RU"/>
        </w:rPr>
        <w:t>Прием заявлений, постановка на учет и направление детей для зачисления в образовательные организации, реализующие основную образовательную программу дошкольного образования</w:t>
      </w:r>
      <w:r w:rsidRPr="00CE1B95">
        <w:rPr>
          <w:rFonts w:ascii="Times New Roman" w:eastAsia="Calibri" w:hAnsi="Times New Roman" w:cs="Times New Roman"/>
          <w:color w:val="000000"/>
          <w:sz w:val="28"/>
          <w:szCs w:val="28"/>
        </w:rPr>
        <w:t>».</w:t>
      </w:r>
    </w:p>
    <w:p w:rsidR="00CE1B95" w:rsidRPr="00CE1B95" w:rsidRDefault="00CE1B95" w:rsidP="00CE1B95">
      <w:pPr>
        <w:tabs>
          <w:tab w:val="left" w:pos="851"/>
        </w:tabs>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CE1B95">
        <w:rPr>
          <w:rFonts w:ascii="Times New Roman" w:eastAsia="Calibri" w:hAnsi="Times New Roman" w:cs="Times New Roman"/>
          <w:sz w:val="28"/>
          <w:szCs w:val="28"/>
        </w:rPr>
        <w:t xml:space="preserve">5. </w:t>
      </w:r>
      <w:proofErr w:type="gramStart"/>
      <w:r w:rsidRPr="00CE1B95">
        <w:rPr>
          <w:rFonts w:ascii="Times New Roman" w:eastAsia="Calibri" w:hAnsi="Times New Roman" w:cs="Times New Roman"/>
          <w:sz w:val="28"/>
          <w:szCs w:val="28"/>
        </w:rPr>
        <w:t>Контроль за</w:t>
      </w:r>
      <w:proofErr w:type="gramEnd"/>
      <w:r w:rsidRPr="00CE1B95">
        <w:rPr>
          <w:rFonts w:ascii="Times New Roman" w:eastAsia="Calibri" w:hAnsi="Times New Roman" w:cs="Times New Roman"/>
          <w:sz w:val="28"/>
          <w:szCs w:val="28"/>
        </w:rPr>
        <w:t xml:space="preserve"> исполнением настоящего постановления возложить на заместителя Главы муниципального района «Корткеросский» - руководителя администрации (Карпова К.В.).</w:t>
      </w:r>
    </w:p>
    <w:p w:rsidR="00CE1B95" w:rsidRPr="00CE1B95" w:rsidRDefault="00CE1B95" w:rsidP="00CE1B9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CE1B95" w:rsidRPr="00CE1B95" w:rsidRDefault="00CE1B95" w:rsidP="00CE1B9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CE1B95" w:rsidRPr="00CE1B95" w:rsidRDefault="00CE1B95" w:rsidP="00CE1B95">
      <w:pPr>
        <w:spacing w:after="0" w:line="240" w:lineRule="auto"/>
        <w:rPr>
          <w:rFonts w:ascii="Times New Roman" w:eastAsia="Times New Roman" w:hAnsi="Times New Roman" w:cs="Times New Roman"/>
          <w:b/>
          <w:sz w:val="28"/>
          <w:szCs w:val="28"/>
          <w:lang w:eastAsia="ru-RU"/>
        </w:rPr>
      </w:pPr>
      <w:r w:rsidRPr="00CE1B95">
        <w:rPr>
          <w:rFonts w:ascii="Times New Roman" w:eastAsia="Times New Roman" w:hAnsi="Times New Roman" w:cs="Times New Roman"/>
          <w:b/>
          <w:sz w:val="28"/>
          <w:szCs w:val="28"/>
          <w:lang w:eastAsia="ru-RU"/>
        </w:rPr>
        <w:t>Глава муниципального района «Корткеросский» -</w:t>
      </w:r>
    </w:p>
    <w:p w:rsidR="00CE1B95" w:rsidRPr="00C30006" w:rsidRDefault="00CE1B95" w:rsidP="00C30006">
      <w:pPr>
        <w:autoSpaceDE w:val="0"/>
        <w:autoSpaceDN w:val="0"/>
        <w:adjustRightInd w:val="0"/>
        <w:spacing w:after="0" w:line="240" w:lineRule="auto"/>
        <w:jc w:val="both"/>
        <w:rPr>
          <w:rFonts w:ascii="Calibri" w:eastAsia="Calibri" w:hAnsi="Calibri" w:cs="Times New Roman"/>
          <w:b/>
          <w:sz w:val="28"/>
          <w:szCs w:val="28"/>
        </w:rPr>
      </w:pPr>
      <w:r w:rsidRPr="00CE1B95">
        <w:rPr>
          <w:rFonts w:ascii="Times New Roman" w:eastAsia="Times New Roman" w:hAnsi="Times New Roman" w:cs="Times New Roman"/>
          <w:b/>
          <w:sz w:val="28"/>
          <w:szCs w:val="28"/>
          <w:lang w:eastAsia="ru-RU"/>
        </w:rPr>
        <w:t>руководитель администрации                                                              К.Сажин</w:t>
      </w:r>
    </w:p>
    <w:p w:rsidR="00CE1B95" w:rsidRPr="00CE1B95" w:rsidRDefault="00CE1B95" w:rsidP="00C30006">
      <w:pPr>
        <w:autoSpaceDE w:val="0"/>
        <w:autoSpaceDN w:val="0"/>
        <w:adjustRightInd w:val="0"/>
        <w:spacing w:after="0" w:line="240" w:lineRule="auto"/>
        <w:ind w:left="4962"/>
        <w:jc w:val="right"/>
        <w:outlineLvl w:val="1"/>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Приложение</w:t>
      </w:r>
    </w:p>
    <w:p w:rsidR="00CE1B95" w:rsidRPr="00CE1B95" w:rsidRDefault="00CE1B95" w:rsidP="00C30006">
      <w:pPr>
        <w:spacing w:after="0" w:line="240" w:lineRule="auto"/>
        <w:ind w:left="4962"/>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к постановлению администрации</w:t>
      </w:r>
    </w:p>
    <w:p w:rsidR="00CE1B95" w:rsidRPr="00CE1B95" w:rsidRDefault="00CE1B95" w:rsidP="00C30006">
      <w:pPr>
        <w:spacing w:after="0" w:line="240" w:lineRule="auto"/>
        <w:ind w:left="4962"/>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муниципального района</w:t>
      </w:r>
    </w:p>
    <w:p w:rsidR="00CE1B95" w:rsidRPr="00CE1B95" w:rsidRDefault="00CE1B95" w:rsidP="00C30006">
      <w:pPr>
        <w:spacing w:after="0" w:line="240" w:lineRule="auto"/>
        <w:ind w:left="4962"/>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«Корткеросский»</w:t>
      </w:r>
    </w:p>
    <w:p w:rsidR="00CE1B95" w:rsidRPr="00CE1B95" w:rsidRDefault="00CE1B95" w:rsidP="00C30006">
      <w:pPr>
        <w:keepNext/>
        <w:keepLines/>
        <w:spacing w:after="0" w:line="240" w:lineRule="auto"/>
        <w:ind w:left="4962"/>
        <w:jc w:val="right"/>
        <w:outlineLvl w:val="1"/>
        <w:rPr>
          <w:rFonts w:ascii="Times New Roman" w:eastAsia="Times New Roman" w:hAnsi="Times New Roman" w:cs="Times New Roman"/>
          <w:bCs/>
          <w:sz w:val="24"/>
          <w:szCs w:val="24"/>
        </w:rPr>
      </w:pPr>
      <w:r w:rsidRPr="00CE1B95">
        <w:rPr>
          <w:rFonts w:ascii="Times New Roman" w:eastAsia="Times New Roman" w:hAnsi="Times New Roman" w:cs="Times New Roman"/>
          <w:bCs/>
          <w:sz w:val="24"/>
          <w:szCs w:val="24"/>
        </w:rPr>
        <w:t>22.07.2022 № 1102</w:t>
      </w:r>
    </w:p>
    <w:p w:rsidR="00CE1B95" w:rsidRPr="00CE1B95" w:rsidRDefault="00CE1B95" w:rsidP="00CE1B95">
      <w:pPr>
        <w:widowControl w:val="0"/>
        <w:autoSpaceDE w:val="0"/>
        <w:autoSpaceDN w:val="0"/>
        <w:adjustRightInd w:val="0"/>
        <w:spacing w:after="0" w:line="240" w:lineRule="auto"/>
        <w:jc w:val="center"/>
        <w:rPr>
          <w:rFonts w:ascii="Times New Roman" w:eastAsia="Calibri" w:hAnsi="Times New Roman" w:cs="Times New Roman"/>
          <w:b/>
          <w:bCs/>
          <w:sz w:val="24"/>
          <w:szCs w:val="24"/>
        </w:rPr>
      </w:pPr>
    </w:p>
    <w:p w:rsidR="00CE1B95" w:rsidRPr="00CE1B95" w:rsidRDefault="00CE1B95" w:rsidP="00CE1B95">
      <w:pPr>
        <w:widowControl w:val="0"/>
        <w:autoSpaceDE w:val="0"/>
        <w:autoSpaceDN w:val="0"/>
        <w:adjustRightInd w:val="0"/>
        <w:spacing w:after="0" w:line="240" w:lineRule="auto"/>
        <w:jc w:val="center"/>
        <w:rPr>
          <w:rFonts w:ascii="Times New Roman" w:eastAsia="Calibri" w:hAnsi="Times New Roman" w:cs="Times New Roman"/>
          <w:b/>
          <w:bCs/>
          <w:sz w:val="24"/>
          <w:szCs w:val="24"/>
        </w:rPr>
      </w:pPr>
    </w:p>
    <w:p w:rsidR="00CE1B95" w:rsidRPr="00CE1B95" w:rsidRDefault="00CE1B95" w:rsidP="00CE1B95">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CE1B95">
        <w:rPr>
          <w:rFonts w:ascii="Times New Roman" w:eastAsia="Calibri" w:hAnsi="Times New Roman" w:cs="Times New Roman"/>
          <w:b/>
          <w:bCs/>
          <w:sz w:val="24"/>
          <w:szCs w:val="24"/>
        </w:rPr>
        <w:t>АДМИНИСТРАТИВНЫЙ РЕГЛАМЕНТ</w:t>
      </w:r>
    </w:p>
    <w:p w:rsidR="00CE1B95" w:rsidRPr="00CE1B95" w:rsidRDefault="00CE1B95" w:rsidP="00CE1B95">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CE1B95">
        <w:rPr>
          <w:rFonts w:ascii="Times New Roman" w:eastAsia="Calibri" w:hAnsi="Times New Roman" w:cs="Times New Roman"/>
          <w:b/>
          <w:bCs/>
          <w:sz w:val="24"/>
          <w:szCs w:val="24"/>
        </w:rPr>
        <w:t xml:space="preserve">ПРЕДОСТАВЛЕНИЯ МУНИЦИПАЛЬНОЙ УСЛУГИ </w:t>
      </w:r>
    </w:p>
    <w:p w:rsidR="00CE1B95" w:rsidRPr="00CE1B95" w:rsidRDefault="00CE1B95" w:rsidP="00CE1B95">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CE1B95">
        <w:rPr>
          <w:rFonts w:ascii="Times New Roman" w:eastAsia="Calibri" w:hAnsi="Times New Roman" w:cs="Times New Roman"/>
          <w:b/>
          <w:bCs/>
          <w:sz w:val="24"/>
          <w:szCs w:val="24"/>
        </w:rPr>
        <w:t xml:space="preserve"> </w:t>
      </w:r>
      <w:bookmarkStart w:id="7" w:name="Par53"/>
      <w:bookmarkEnd w:id="7"/>
      <w:r w:rsidRPr="00CE1B95">
        <w:rPr>
          <w:rFonts w:ascii="Times New Roman" w:eastAsia="Calibri" w:hAnsi="Times New Roman" w:cs="Times New Roman"/>
          <w:b/>
          <w:sz w:val="24"/>
          <w:szCs w:val="24"/>
          <w:lang w:eastAsia="ru-RU"/>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I.</w:t>
      </w:r>
      <w:r w:rsidRPr="00CE1B95">
        <w:rPr>
          <w:rFonts w:ascii="Times New Roman" w:eastAsia="Calibri" w:hAnsi="Times New Roman" w:cs="Times New Roman"/>
          <w:b/>
          <w:sz w:val="24"/>
          <w:szCs w:val="24"/>
        </w:rPr>
        <w:tab/>
        <w:t>Общие положения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Предмет регулирования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Административный регламент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в муниципальном образовании муниципального района «Корткеросский».</w:t>
      </w:r>
      <w:proofErr w:type="gramEnd"/>
      <w:r w:rsidRPr="00CE1B95">
        <w:rPr>
          <w:rFonts w:ascii="Times New Roman" w:eastAsia="Calibri" w:hAnsi="Times New Roman" w:cs="Times New Roman"/>
          <w:sz w:val="24"/>
          <w:szCs w:val="24"/>
        </w:rPr>
        <w:t xml:space="preserve"> Настоящий Административный регламент регулирует отношения, возникающие на основании пункта 6 части 1, части 2 статьи 9, части 4.1 статьи 67 Федерального закона от 29 декабря 2012 г. № 273-ФЗ «Об образовании в Российской Федерации».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Круг Заявителей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1.1.</w:t>
      </w:r>
      <w:r w:rsidRPr="00CE1B95">
        <w:rPr>
          <w:rFonts w:ascii="Times New Roman" w:eastAsia="Calibri" w:hAnsi="Times New Roman" w:cs="Times New Roman"/>
          <w:sz w:val="24"/>
          <w:szCs w:val="24"/>
        </w:rPr>
        <w:tab/>
        <w:t xml:space="preserve">Заявителем на получение муниципальной услуги является родитель (законный представитель) ребенка (далее – заявитель).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1.2.</w:t>
      </w:r>
      <w:r w:rsidRPr="00CE1B95">
        <w:rPr>
          <w:rFonts w:ascii="Times New Roman" w:eastAsia="Calibri" w:hAnsi="Times New Roman" w:cs="Times New Roman"/>
          <w:sz w:val="24"/>
          <w:szCs w:val="24"/>
        </w:rPr>
        <w:tab/>
      </w:r>
      <w:proofErr w:type="gramStart"/>
      <w:r w:rsidRPr="00CE1B95">
        <w:rPr>
          <w:rFonts w:ascii="Times New Roman" w:eastAsia="Calibri" w:hAnsi="Times New Roman" w:cs="Times New Roman"/>
          <w:sz w:val="24"/>
          <w:szCs w:val="24"/>
        </w:rPr>
        <w:t>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(https://www.gosuslugi.ru/) и/ или региональных порталов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w:t>
      </w:r>
      <w:proofErr w:type="gramEnd"/>
      <w:r w:rsidRPr="00CE1B95">
        <w:rPr>
          <w:rFonts w:ascii="Times New Roman" w:eastAsia="Calibri" w:hAnsi="Times New Roman" w:cs="Times New Roman"/>
          <w:sz w:val="24"/>
          <w:szCs w:val="24"/>
        </w:rPr>
        <w:t>, используемых для предоставления государственных и муниципальных услуг в электронной форме» (далее – ЕСИА).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r w:rsidRPr="00CE1B95">
        <w:rPr>
          <w:rFonts w:ascii="Times New Roman" w:eastAsia="Calibri" w:hAnsi="Times New Roman" w:cs="Times New Roman"/>
          <w:b/>
          <w:sz w:val="24"/>
          <w:szCs w:val="24"/>
        </w:rPr>
        <w:t>Требования к порядку информирования о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1.3. Информирование о порядке предоставления муниципальной услуги осуществляется: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 непосредственно при личном приеме заявителя в Управления образования администрации муниципального района «Корткеросский</w:t>
      </w:r>
      <w:r w:rsidRPr="00CE1B95">
        <w:rPr>
          <w:rFonts w:ascii="Times New Roman" w:eastAsia="Calibri" w:hAnsi="Times New Roman" w:cs="Times New Roman"/>
          <w:i/>
          <w:sz w:val="24"/>
          <w:szCs w:val="24"/>
        </w:rPr>
        <w:t>»</w:t>
      </w:r>
      <w:r w:rsidRPr="00CE1B95">
        <w:rPr>
          <w:rFonts w:ascii="Times New Roman" w:eastAsia="Calibri" w:hAnsi="Times New Roman" w:cs="Times New Roman"/>
          <w:sz w:val="24"/>
          <w:szCs w:val="24"/>
        </w:rPr>
        <w:t xml:space="preserve"> (далее – Уполномоченный орган), подведомственной Уполномоченному органу организации, или многофункциональном центре предоставления государственных и муниципальных услуг (далее – многофункциональный центр);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 по телефону в Уполномоченном органе или многофункциональном центре;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3) письменно, в том числе посредством электронной почты, почтовой связи общего </w:t>
      </w:r>
      <w:r w:rsidRPr="00CE1B95">
        <w:rPr>
          <w:rFonts w:ascii="Times New Roman" w:eastAsia="Calibri" w:hAnsi="Times New Roman" w:cs="Times New Roman"/>
          <w:sz w:val="24"/>
          <w:szCs w:val="24"/>
        </w:rPr>
        <w:lastRenderedPageBreak/>
        <w:t>пользования (далее – почтовой связи);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4) посредством размещения в открытой и доступной форме информации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информационно-телекоммуникационной сети «Интернет»: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 ЕПГУ и/ или РПГУ;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 официальном сайте Уполномоченного органа (http://kortobrazovanie.ucoz.ru/);</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5) посредством размещения информации на информационных стендах Уполномоченного органа или многофункционального центра.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1.4. Информирование осуществляется по вопросам, касающимся: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способов подачи заявления о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адресов Уполномоченного органа и многофункциональных центров, обращаться в которые необходимо для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справочной информации о работе Уполномоченного органа (структурных подразделений Уполномоченного органа) и многофункциональных центров;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порядка и сроков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порядка получения сведений о ходе рассмотрения заявления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 предоставлении муниципальной услуги и о результатах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1.5.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CE1B95">
        <w:rPr>
          <w:rFonts w:ascii="Times New Roman" w:eastAsia="Calibri" w:hAnsi="Times New Roman" w:cs="Times New Roman"/>
          <w:sz w:val="24"/>
          <w:szCs w:val="24"/>
        </w:rPr>
        <w:t>обратившихся</w:t>
      </w:r>
      <w:proofErr w:type="gramEnd"/>
      <w:r w:rsidRPr="00CE1B95">
        <w:rPr>
          <w:rFonts w:ascii="Times New Roman" w:eastAsia="Calibri" w:hAnsi="Times New Roman" w:cs="Times New Roman"/>
          <w:sz w:val="24"/>
          <w:szCs w:val="24"/>
        </w:rPr>
        <w:t xml:space="preserve"> по интересующим вопросам.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Ответ на телефонный звонок должен начинаться с информации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roofErr w:type="gramEnd"/>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назначить другое время для консультаций;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прийти лично.</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Продолжительность информирования по телефону не должна превышать 10 минут.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Информирование осуществляется в соответствии с графиком приема граждан.</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1.6. По письменному обращению должностное лицо Уполномоченного органа, </w:t>
      </w:r>
      <w:r w:rsidRPr="00CE1B95">
        <w:rPr>
          <w:rFonts w:ascii="Times New Roman" w:eastAsia="Calibri" w:hAnsi="Times New Roman" w:cs="Times New Roman"/>
          <w:sz w:val="24"/>
          <w:szCs w:val="24"/>
        </w:rPr>
        <w:lastRenderedPageBreak/>
        <w:t>ответственное за предоставление муниципальной услуги, работник многофункционального центра подробно в письменной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1.7.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1.8.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справочные телефоны структурных подразделений Уполномоченного органа, ответственных за предоставление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а также многофункциональных центров, в том числе номер телефона-автоинформатора (при наличии);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адрес официального сайта, а также электронной почты и (или) формы обратной связи Уполномоченного органа в информационно-телекоммуникационной сети «Интернет».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1.9.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и/или РПГУ, а также в соответствующем структурном подразделении Уполномоченного органа, многофункциональных центрах при обращении заявителя лично, по телефону, посредством электронной почты или почтовой связи.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II. Стандарт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Наименование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 Муниципальная услуга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Наименование органа местного самоуправления, предоставляющего муниципальную услугу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2.2. Муниципальная услуга предоставляется Уполномоченным органом (Управлением образования администрации муниципального района «Корткеросский»).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2.3. В предоставлении муниципальной услуги принимают участие: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МФЦ – в части приема документов у заявителя и выдачи результата (уведомления) предоставления муниципальной услуги заявителю.</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Описание результата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2.5. Результатом предоставления муниципальной услуги является: постановка на учет </w:t>
      </w:r>
      <w:proofErr w:type="gramStart"/>
      <w:r w:rsidRPr="00CE1B95">
        <w:rPr>
          <w:rFonts w:ascii="Times New Roman" w:eastAsia="Calibri" w:hAnsi="Times New Roman" w:cs="Times New Roman"/>
          <w:sz w:val="24"/>
          <w:szCs w:val="24"/>
        </w:rPr>
        <w:t>нуждающихся</w:t>
      </w:r>
      <w:proofErr w:type="gramEnd"/>
      <w:r w:rsidRPr="00CE1B95">
        <w:rPr>
          <w:rFonts w:ascii="Times New Roman" w:eastAsia="Calibri" w:hAnsi="Times New Roman" w:cs="Times New Roman"/>
          <w:sz w:val="24"/>
          <w:szCs w:val="24"/>
        </w:rPr>
        <w:t xml:space="preserve"> в предоставлении места в муниципальной образовательной организации (промежуточный результат) и направление в муниципальную образовательную организацию (основной результат).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2.5.1. Решение о предоставлении муниципальной услуги в части промежуточного результата по форме согласно Приложению № 1 и Приложению № 2 к настоящему Административному регламенту.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2.5.2. Решение о предоставлении муниципальной услуги в части основного результата по форме согласно Приложению № 3 и Приложению № 4 к настоящему Административному регламенту.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2.5.3. Решение об отказе в предоставлении муниципальной услуги в части промежуточного результата – постановки на учет по форме, согласно Приложению № 5 и Приложению № 6 к настоящему Административному регламенту.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Сведения о предоставлении муниципальной услуги в течени</w:t>
      </w:r>
      <w:proofErr w:type="gramStart"/>
      <w:r w:rsidRPr="00CE1B95">
        <w:rPr>
          <w:rFonts w:ascii="Times New Roman" w:eastAsia="Calibri" w:hAnsi="Times New Roman" w:cs="Times New Roman"/>
          <w:sz w:val="24"/>
          <w:szCs w:val="24"/>
        </w:rPr>
        <w:t>и</w:t>
      </w:r>
      <w:proofErr w:type="gramEnd"/>
      <w:r w:rsidRPr="00CE1B95">
        <w:rPr>
          <w:rFonts w:ascii="Times New Roman" w:eastAsia="Calibri" w:hAnsi="Times New Roman" w:cs="Times New Roman"/>
          <w:sz w:val="24"/>
          <w:szCs w:val="24"/>
        </w:rPr>
        <w:t xml:space="preserve"> 1 рабочего дня подлежат обязательному размещению на Едином портале государственных и муниципальных услуг в случае, если заявление о предоставлении государственной услуги подано посредством Единого портала государственных и муниципальных услуг.</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2.6. </w:t>
      </w:r>
      <w:proofErr w:type="gramStart"/>
      <w:r w:rsidRPr="00CE1B95">
        <w:rPr>
          <w:rFonts w:ascii="Times New Roman" w:eastAsia="Calibri" w:hAnsi="Times New Roman" w:cs="Times New Roman"/>
          <w:sz w:val="24"/>
          <w:szCs w:val="24"/>
        </w:rPr>
        <w:t xml:space="preserve">Уполномоченный орган в течение 7 рабочих дней со дня регистрации заявления и документов, необходимых для предоставления (об отказе в предоставлении) муниципальной услуги, в Уполномоченном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и/или РПГУ идентификация и </w:t>
      </w:r>
      <w:r w:rsidRPr="00CE1B95">
        <w:rPr>
          <w:rFonts w:ascii="Times New Roman" w:eastAsia="Calibri" w:hAnsi="Times New Roman" w:cs="Times New Roman"/>
          <w:sz w:val="24"/>
          <w:szCs w:val="24"/>
        </w:rPr>
        <w:lastRenderedPageBreak/>
        <w:t>аутентификация осуществляется с использованием Единой системы идентификации и</w:t>
      </w:r>
      <w:proofErr w:type="gramEnd"/>
      <w:r w:rsidRPr="00CE1B95">
        <w:rPr>
          <w:rFonts w:ascii="Times New Roman" w:eastAsia="Calibri" w:hAnsi="Times New Roman" w:cs="Times New Roman"/>
          <w:sz w:val="24"/>
          <w:szCs w:val="24"/>
        </w:rPr>
        <w:t xml:space="preserve"> аутентификации, результаты, указанные в пунктах 2.5.1 или 2.5.3 Административного регламента.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Уполномоченный орган в течение 1 дня со дня утверждения документа о предоставлении места в муниципальной организации с учетом желаемой даты приема, указанной в заявлении, направляет заявителю результат, указанный в пункте 2.5.2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Нормативные правовые акты, регулирующие предоставление муниципальной услуги</w:t>
      </w:r>
    </w:p>
    <w:p w:rsidR="00CE1B95" w:rsidRPr="00CE1B95" w:rsidRDefault="00CE1B95" w:rsidP="00CE1B95">
      <w:pPr>
        <w:widowControl w:val="0"/>
        <w:autoSpaceDE w:val="0"/>
        <w:autoSpaceDN w:val="0"/>
        <w:adjustRightInd w:val="0"/>
        <w:spacing w:before="240"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2.7. </w:t>
      </w:r>
      <w:proofErr w:type="gramStart"/>
      <w:r w:rsidRPr="00CE1B95">
        <w:rPr>
          <w:rFonts w:ascii="Times New Roman" w:eastAsia="Calibri"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Министерства (minobr.rkomi.ru),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и/или РПГУ, официальном сайте органа местного самоуправления (муниципальное образование муниципальный район «Корткеросский» </w:t>
      </w:r>
      <w:hyperlink r:id="rId10" w:history="1">
        <w:r w:rsidRPr="00CE1B95">
          <w:rPr>
            <w:rFonts w:ascii="Times New Roman" w:eastAsia="Calibri" w:hAnsi="Times New Roman" w:cs="Times New Roman"/>
            <w:color w:val="0000FF"/>
            <w:sz w:val="24"/>
            <w:szCs w:val="24"/>
            <w:u w:val="single"/>
          </w:rPr>
          <w:t>http://kortobrazovanie.ucoz.ru</w:t>
        </w:r>
      </w:hyperlink>
      <w:r w:rsidRPr="00CE1B95">
        <w:rPr>
          <w:rFonts w:ascii="Times New Roman" w:eastAsia="Calibri" w:hAnsi="Times New Roman" w:cs="Times New Roman"/>
          <w:sz w:val="24"/>
          <w:szCs w:val="24"/>
        </w:rPr>
        <w:t>)</w:t>
      </w:r>
      <w:proofErr w:type="gramEnd"/>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2.8. Для получения муниципальной услуги заявитель представляет: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2.8.1. Заявление о предоставлении муниципальной услуги в электронном виде согласно Приложению № 7 или на бумажном носителе согласно Приложению № 8 к настоящему Административному регламенту.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заявлении также указывается один из следующих способов направления результата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форме электронного документа в личном кабинете на ЕПГУ;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 бумажном носителе в Уполномоченном органе, многофункциональном центре.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2.8.2. Документ, удостоверяющий личность заявителя (предоставляется для обозрения в случае личного обращения).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w:t>
      </w:r>
      <w:proofErr w:type="gramStart"/>
      <w:r w:rsidRPr="00CE1B95">
        <w:rPr>
          <w:rFonts w:ascii="Times New Roman" w:eastAsia="Calibri" w:hAnsi="Times New Roman" w:cs="Times New Roman"/>
          <w:sz w:val="24"/>
          <w:szCs w:val="24"/>
        </w:rPr>
        <w:t>ии и ау</w:t>
      </w:r>
      <w:proofErr w:type="gramEnd"/>
      <w:r w:rsidRPr="00CE1B95">
        <w:rPr>
          <w:rFonts w:ascii="Times New Roman" w:eastAsia="Calibri" w:hAnsi="Times New Roman" w:cs="Times New Roman"/>
          <w:sz w:val="24"/>
          <w:szCs w:val="24"/>
        </w:rPr>
        <w:t>тентификации из состава соответствующих данных указанной учетной записи.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2.8.3. Документ, подтверждающий установление опеки (при необходимости).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2.8.4. Документ психолого-медико-педагогической комиссии (при необходимости).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2.8.5. Документ, подтверждающий потребность в обучении в группе оздоровительной направленности (при необходимости).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2.8.6. Документ, подтверждающий наличие права на специальные меры поддержки (гарантии) отдельных категорий граждан и их семей (при необходимости).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2.8.7. Документ, содержащий сведения о месте пребывания, месте фактического проживания ребенка (при отсутствии свидетельства о регистрации ребенка по месту </w:t>
      </w:r>
      <w:r w:rsidRPr="00CE1B95">
        <w:rPr>
          <w:rFonts w:ascii="Times New Roman" w:eastAsia="Calibri" w:hAnsi="Times New Roman" w:cs="Times New Roman"/>
          <w:sz w:val="24"/>
          <w:szCs w:val="24"/>
        </w:rPr>
        <w:lastRenderedPageBreak/>
        <w:t>жительства или по месту пребывания на закрепленной территории).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случае представления копий документов, указанных в подпунктах 2.8.2. -2.8.7. настоящего пункта, не заверенных в установленном порядке, заявителем представляются их подлинники.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случае представления заявителем копий, не заверенных в установленном порядке, и подлинников документов, указанных в подпунктах 2.8.2. - 2.8.7. настоящего пункта, копии заверяются органом местного самоуправления или МФЦ, после чего подлинники возвращаются заявителю непосредственно на приеме в день подачи документов.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Заявление и документы, указанные в настоящем пункте, регистрируются органом местного самоуправления или МФЦ в день их представления заявителем, которому непосредственно в день подачи документов выдается расписка-уведомление (отрывная часть заявления) с указанием перечня представленных документов и даты их принятия.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2.9. Заявление и прилагаемые документы, указанные в пункте 2.8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либо на бумажном носителе в орган местного самоуправления или МФЦ.</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2.9.1. Документы (сведения), которые заявитель вправе представить по собственной инициативе: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свидетельство о рождении ребенка, выданное на территории Российской Федерации;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документ, подтверждающий право заявителя на пребывание в Российской Федерации, докумен</w:t>
      </w:r>
      <w:proofErr w:type="gramStart"/>
      <w:r w:rsidRPr="00CE1B95">
        <w:rPr>
          <w:rFonts w:ascii="Times New Roman" w:eastAsia="Calibri" w:hAnsi="Times New Roman" w:cs="Times New Roman"/>
          <w:sz w:val="24"/>
          <w:szCs w:val="24"/>
        </w:rPr>
        <w:t>т(</w:t>
      </w:r>
      <w:proofErr w:type="gramEnd"/>
      <w:r w:rsidRPr="00CE1B95">
        <w:rPr>
          <w:rFonts w:ascii="Times New Roman" w:eastAsia="Calibri" w:hAnsi="Times New Roman" w:cs="Times New Roman"/>
          <w:sz w:val="24"/>
          <w:szCs w:val="24"/>
        </w:rPr>
        <w:t>-ы),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r w:rsidRPr="00CE1B95">
        <w:rPr>
          <w:rFonts w:ascii="Calibri" w:eastAsia="Calibri" w:hAnsi="Calibri" w:cs="Times New Roman"/>
        </w:rPr>
        <w:t xml:space="preserve"> </w:t>
      </w:r>
      <w:r w:rsidRPr="00CE1B95">
        <w:rPr>
          <w:rFonts w:ascii="Times New Roman" w:eastAsia="Calibri" w:hAnsi="Times New Roman" w:cs="Times New Roman"/>
          <w:sz w:val="24"/>
          <w:szCs w:val="24"/>
        </w:rPr>
        <w:t>по собственной инициативе родителя (законного представителя).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случае представления заявителем копии документа, указанного в настоящем пункте, не заверенной в установленном порядке, и подлинника документа, указанного в настоящем пункте, копия заверяется органом местного самоуправления или МФЦ, после чего подлинник возвращается заявителю непосредственно на приеме в день подачи документов.</w:t>
      </w: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и организаций, участвующих в предоставлении муниципальных услуг</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2.10.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и организаций, участвующих в предоставлении муниципальных услуг в случае обращения, отсутствует.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Указание на запрет требований и действий в отношении заявителя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2.11. Запрещается: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lastRenderedPageBreak/>
        <w:t>2) требовать от заявителя предоставления документов и информации, в том числе подтверждающих внесение заявителем платы за предоставление государственных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CE1B95">
        <w:rPr>
          <w:rFonts w:ascii="Times New Roman" w:eastAsia="Calibri" w:hAnsi="Times New Roman" w:cs="Times New Roman"/>
          <w:sz w:val="24"/>
          <w:szCs w:val="24"/>
        </w:rPr>
        <w:t xml:space="preserve"> </w:t>
      </w:r>
      <w:proofErr w:type="gramStart"/>
      <w:r w:rsidRPr="00CE1B95">
        <w:rPr>
          <w:rFonts w:ascii="Times New Roman" w:eastAsia="Calibri" w:hAnsi="Times New Roman" w:cs="Times New Roman"/>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части 6 статьи 7 Федерального закона от 27 июля 2010 г. № 210-ФЗ «Об организации предоставления государственных и муниципальных услуг»;</w:t>
      </w:r>
      <w:proofErr w:type="gramEnd"/>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3) требовать от заявителя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w:t>
      </w:r>
      <w:proofErr w:type="gramEnd"/>
      <w:r w:rsidRPr="00CE1B95">
        <w:rPr>
          <w:rFonts w:ascii="Times New Roman" w:eastAsia="Calibri" w:hAnsi="Times New Roman" w:cs="Times New Roman"/>
          <w:sz w:val="24"/>
          <w:szCs w:val="24"/>
        </w:rPr>
        <w:t xml:space="preserve"> организации предоставления государственных и муниципальных услуг»;</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4)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w:t>
      </w:r>
      <w:proofErr w:type="gramEnd"/>
      <w:r w:rsidRPr="00CE1B95">
        <w:rPr>
          <w:rFonts w:ascii="Times New Roman" w:eastAsia="Calibri" w:hAnsi="Times New Roman" w:cs="Times New Roman"/>
          <w:sz w:val="24"/>
          <w:szCs w:val="24"/>
        </w:rPr>
        <w:t xml:space="preserve"> </w:t>
      </w:r>
      <w:proofErr w:type="gramStart"/>
      <w:r w:rsidRPr="00CE1B95">
        <w:rPr>
          <w:rFonts w:ascii="Times New Roman" w:eastAsia="Calibri" w:hAnsi="Times New Roman" w:cs="Times New Roman"/>
          <w:sz w:val="24"/>
          <w:szCs w:val="24"/>
        </w:rPr>
        <w:t>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 xml:space="preserve">5)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 № 210-ФЗ «Об организации предоставления государственных и муниципальных услуг», за исключением случаев, если </w:t>
      </w:r>
      <w:r w:rsidRPr="00CE1B95">
        <w:rPr>
          <w:rFonts w:ascii="Times New Roman" w:eastAsia="Calibri" w:hAnsi="Times New Roman" w:cs="Times New Roman"/>
          <w:sz w:val="24"/>
          <w:szCs w:val="24"/>
        </w:rPr>
        <w:lastRenderedPageBreak/>
        <w:t>нанесение отметок на такие документы либо их изъятие является необходимым условием предоставления государственной или муниципальной</w:t>
      </w:r>
      <w:proofErr w:type="gramEnd"/>
      <w:r w:rsidRPr="00CE1B95">
        <w:rPr>
          <w:rFonts w:ascii="Times New Roman" w:eastAsia="Calibri" w:hAnsi="Times New Roman" w:cs="Times New Roman"/>
          <w:sz w:val="24"/>
          <w:szCs w:val="24"/>
        </w:rPr>
        <w:t xml:space="preserve"> услуги, и иных случаев, установленных федеральными законами.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 xml:space="preserve">Исчерпывающий перечень оснований для отказа в приеме документов, необходимых для предоставления муниципальной услуги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2.12. Основаниями для отказа в приеме к рассмотрению документов, необходимых для предоставления муниципальной услуги, являются: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2.12.1.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2.12.2. представленные Заявителем документы содержат подчистки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и исправления текста, не заверенные в порядке, установленном законодательством Российской Федерации;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2.12.3. документы содержат повреждения, наличие которых не позволяет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полном объеме использовать информацию и сведения, содержащиеся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документах для предоставления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2.12.4.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2.12.5. представленные документы или сведения утратили силу на момент обращения за услугой;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2.12.6. представление неполного комплекта документов, необходимых для предоставления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2.12.7.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Исчерпывающий перечень оснований для приостановления или отказа в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2.13. Оснований для приостановления предоставления муниципальной услуги не предусмотрено.</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2.14. Основания для отказа в предоставлении муниципальной услуги в части промежуточного результата – постановка на учет: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заявитель не соответствует категории лиц, имеющих право на предоставление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предоставление недостоверной информации согласно пункту 2.8. настоящего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(при подаче заявления в электронном виде);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предоставление неполной информации, в том числе неполного комплекта документов (при подаче заявления в электронном виде);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Оснований для отказа в предоставлении муниципальной услуги в части основного результата – направления – не предусмотрено.</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2.15. Заявитель имеет право повторно обратиться в орган местного самоуправления, ДОО или МФЦ после устранения оснований для отказа в предоставлении муниципальной услуги, предусмотренных пунктом 2.15. настоящего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lastRenderedPageBreak/>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2.16. Услуги, необходимые и обязательные для предоставления муниципальной услуги, отсутствуют.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Порядок, размер и основания взимания государственной пошлины или иной оплаты, взимаемой за предоставление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2.17. Предоставление муниципальной услуги осуществляется бесплатно.</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2.18. Услуги, необходимые и обязательные для предоставления муниципальной услуги, отсутствуют.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предоставлении заявления на бумажном носителе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2.19. 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 в Уполномоченном органе или многофункциональном центре составляет не более 15 минут.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Срок и порядок регистрации заявления о предоставлении муниципальной услуги, в том числе в электронной форме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2.20. 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2.21. Срок регистрации заявления заявителя о предоставлении муниципальной услуги осуществляется: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в приемный день Органа, МФЦ - путем личного обращения;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в день их поступления Орган - посредством почтового отправления;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в день их поступления - через Единый портал государственных и муниципальных услуг (функций).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ru"/>
        </w:rPr>
      </w:pPr>
      <w:r w:rsidRPr="00CE1B95">
        <w:rPr>
          <w:rFonts w:ascii="Times New Roman" w:eastAsia="Calibri" w:hAnsi="Times New Roman" w:cs="Times New Roman"/>
          <w:sz w:val="24"/>
          <w:szCs w:val="24"/>
          <w:lang w:val="ru"/>
        </w:rPr>
        <w:t>Порядок приема и регистрации заявления о предоставлении муниципальной услуги предусмотрен в п. 3.3. - 3.9. настоящего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Уполномоченный орган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муниципальной услуги по форме, приведенной в Приложении № 9 к</w:t>
      </w:r>
      <w:proofErr w:type="gramEnd"/>
      <w:r w:rsidRPr="00CE1B95">
        <w:rPr>
          <w:rFonts w:ascii="Times New Roman" w:eastAsia="Calibri" w:hAnsi="Times New Roman" w:cs="Times New Roman"/>
          <w:sz w:val="24"/>
          <w:szCs w:val="24"/>
        </w:rPr>
        <w:t xml:space="preserve"> настоящему Административному регламенту.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Требования к помещениям, в которых предоставляется муниципальная услуга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2.22. Местоположение административных зданий, в которых осуществляется прием заявлений и документов на бумажном носителе, необходимых для предоставления </w:t>
      </w:r>
      <w:r w:rsidRPr="00CE1B95">
        <w:rPr>
          <w:rFonts w:ascii="Times New Roman" w:eastAsia="Calibri" w:hAnsi="Times New Roman" w:cs="Times New Roman"/>
          <w:sz w:val="24"/>
          <w:szCs w:val="24"/>
        </w:rPr>
        <w:lastRenderedPageBreak/>
        <w:t>муниципальной услуги, а также выдача результатов предоставления муниципальной услуги на бумажном носителе, должно обеспечивать удобство для граждан с точки зрения пешеходной доступности от остановок общественного транспорта.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 (парковка) для личного автомобильного транспорта заявителей.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За пользование стоянкой (парковкой) с заявителей плата не взимается.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наименование;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местонахождение и юридический адрес;</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режим работы;</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график приема;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номера телефонов для справок.</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Помещения, в которых предоставляется муниципальная услуга, оснащаются: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противопожарной системой и средствами пожаротушения;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системой оповещения о возникновении чрезвычайной ситуации;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средствами оказания первой медицинской помощи;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туалетными комнатами для посетителей.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для их размещения в помещении, а также информационными стендами.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Места для заполнения заявлений оборудуются стульями, столами (стойками), бланками заявлений, письменными принадлежностями.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Места приема заявителей оборудуются информационными табличками (вывесками) с указанием: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номера кабинета и наименования отдела;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фамилии, имени и отчества (последнее – при наличии), должности ответственного лица за прием документов;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графика приема заявителей.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 предоставлении муниципальной услуги инвалидам обеспечиваются: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возможность беспрепятственного доступа к объекту (зданию, помещению),</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в </w:t>
      </w:r>
      <w:proofErr w:type="gramStart"/>
      <w:r w:rsidRPr="00CE1B95">
        <w:rPr>
          <w:rFonts w:ascii="Times New Roman" w:eastAsia="Calibri" w:hAnsi="Times New Roman" w:cs="Times New Roman"/>
          <w:sz w:val="24"/>
          <w:szCs w:val="24"/>
        </w:rPr>
        <w:t>котором</w:t>
      </w:r>
      <w:proofErr w:type="gramEnd"/>
      <w:r w:rsidRPr="00CE1B95">
        <w:rPr>
          <w:rFonts w:ascii="Times New Roman" w:eastAsia="Calibri" w:hAnsi="Times New Roman" w:cs="Times New Roman"/>
          <w:sz w:val="24"/>
          <w:szCs w:val="24"/>
        </w:rPr>
        <w:t xml:space="preserve"> предоставляется муниципальная услуга;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транспортное средство и высадки из него, в том числе с использование кресла-коляски;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допуск </w:t>
      </w:r>
      <w:proofErr w:type="spellStart"/>
      <w:r w:rsidRPr="00CE1B95">
        <w:rPr>
          <w:rFonts w:ascii="Times New Roman" w:eastAsia="Calibri" w:hAnsi="Times New Roman" w:cs="Times New Roman"/>
          <w:sz w:val="24"/>
          <w:szCs w:val="24"/>
        </w:rPr>
        <w:t>сурдопереводчика</w:t>
      </w:r>
      <w:proofErr w:type="spellEnd"/>
      <w:r w:rsidRPr="00CE1B95">
        <w:rPr>
          <w:rFonts w:ascii="Times New Roman" w:eastAsia="Calibri" w:hAnsi="Times New Roman" w:cs="Times New Roman"/>
          <w:sz w:val="24"/>
          <w:szCs w:val="24"/>
        </w:rPr>
        <w:t xml:space="preserve"> и </w:t>
      </w:r>
      <w:proofErr w:type="spellStart"/>
      <w:r w:rsidRPr="00CE1B95">
        <w:rPr>
          <w:rFonts w:ascii="Times New Roman" w:eastAsia="Calibri" w:hAnsi="Times New Roman" w:cs="Times New Roman"/>
          <w:sz w:val="24"/>
          <w:szCs w:val="24"/>
        </w:rPr>
        <w:t>тифлосурдопереводчика</w:t>
      </w:r>
      <w:proofErr w:type="spellEnd"/>
      <w:r w:rsidRPr="00CE1B95">
        <w:rPr>
          <w:rFonts w:ascii="Times New Roman" w:eastAsia="Calibri" w:hAnsi="Times New Roman" w:cs="Times New Roman"/>
          <w:sz w:val="24"/>
          <w:szCs w:val="24"/>
        </w:rPr>
        <w:t>;</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оказание инвалидам помощи в преодолении барьеров, мешающих получению ими муниципальных услуг наравне с другими лицами.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Требования к помещениям МФЦ определены Правилами организации деятельности МФЦ предоставления государственных и муниципальных услуг, утвержденными постановлением Правительства Российской Федерации от 22.12.2012 № 1376.</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Показатели доступности и качества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2.23. Основными показателями доступности предоставления муниципальной услуги являются: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возможность получения информации о ходе предоставления муниципальной услуги, в том числе с использованием ЕПГУ и/или РПГУ;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возможность получения заявителем информации о последовательности предоставления места в муниципальной образовательной организации, в том числе с использованием ЕПГУ и/или РПГУ.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2.24. Основными показателями качества предоставления муниципальной услуги являются: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отсутствие нарушений со стороны Уполномоченного органа установленных сроков в процессе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CE1B95">
        <w:rPr>
          <w:rFonts w:ascii="Times New Roman" w:eastAsia="Calibri" w:hAnsi="Times New Roman" w:cs="Times New Roman"/>
          <w:sz w:val="24"/>
          <w:szCs w:val="24"/>
        </w:rPr>
        <w:t>итогам</w:t>
      </w:r>
      <w:proofErr w:type="gramEnd"/>
      <w:r w:rsidRPr="00CE1B95">
        <w:rPr>
          <w:rFonts w:ascii="Times New Roman" w:eastAsia="Calibri" w:hAnsi="Times New Roman" w:cs="Times New Roman"/>
          <w:sz w:val="24"/>
          <w:szCs w:val="24"/>
        </w:rPr>
        <w:t xml:space="preserve"> рассмотрения которых вынесены решения об удовлетворении (частичном удовлетворении) требований заявителей.</w:t>
      </w:r>
    </w:p>
    <w:tbl>
      <w:tblPr>
        <w:tblpPr w:leftFromText="180" w:rightFromText="180" w:vertAnchor="text" w:tblpX="-27" w:tblpY="1"/>
        <w:tblOverlap w:val="neve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19"/>
        <w:gridCol w:w="1501"/>
        <w:gridCol w:w="1865"/>
      </w:tblGrid>
      <w:tr w:rsidR="00CE1B95" w:rsidRPr="00CE1B95" w:rsidTr="00CE1B95">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Показатели</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Единица</w:t>
            </w:r>
          </w:p>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измерения</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Нормативное значение показателя*</w:t>
            </w:r>
          </w:p>
        </w:tc>
      </w:tr>
      <w:tr w:rsidR="00CE1B95" w:rsidRPr="00CE1B95" w:rsidTr="00CE1B95">
        <w:tc>
          <w:tcPr>
            <w:tcW w:w="988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E1B95" w:rsidRPr="00CE1B95" w:rsidRDefault="00CE1B95" w:rsidP="00CE1B95">
            <w:pPr>
              <w:spacing w:after="0" w:line="240" w:lineRule="auto"/>
              <w:jc w:val="center"/>
              <w:rPr>
                <w:rFonts w:ascii="Times New Roman" w:eastAsia="Calibri" w:hAnsi="Times New Roman" w:cs="Times New Roman"/>
                <w:b/>
              </w:rPr>
            </w:pPr>
            <w:r w:rsidRPr="00CE1B95">
              <w:rPr>
                <w:rFonts w:ascii="Times New Roman" w:eastAsia="Calibri" w:hAnsi="Times New Roman" w:cs="Times New Roman"/>
                <w:b/>
                <w:lang w:val="en-US"/>
              </w:rPr>
              <w:t>I</w:t>
            </w:r>
            <w:r w:rsidRPr="00CE1B95">
              <w:rPr>
                <w:rFonts w:ascii="Times New Roman" w:eastAsia="Calibri" w:hAnsi="Times New Roman" w:cs="Times New Roman"/>
                <w:b/>
              </w:rPr>
              <w:t>. Показатели доступности</w:t>
            </w:r>
          </w:p>
        </w:tc>
      </w:tr>
      <w:tr w:rsidR="00CE1B95" w:rsidRPr="00CE1B95" w:rsidTr="00CE1B95">
        <w:trPr>
          <w:trHeight w:val="51"/>
        </w:trPr>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E1B95" w:rsidRPr="00CE1B95" w:rsidRDefault="00CE1B95" w:rsidP="00CE1B95">
            <w:pPr>
              <w:spacing w:after="0" w:line="240" w:lineRule="auto"/>
              <w:rPr>
                <w:rFonts w:ascii="Times New Roman" w:eastAsia="Calibri" w:hAnsi="Times New Roman" w:cs="Times New Roman"/>
                <w:b/>
                <w:bCs/>
              </w:rPr>
            </w:pPr>
            <w:r w:rsidRPr="00CE1B95">
              <w:rPr>
                <w:rFonts w:ascii="Times New Roman" w:eastAsia="Calibri" w:hAnsi="Times New Roman" w:cs="Times New Roman"/>
              </w:rPr>
              <w:t xml:space="preserve">1. Наличие полной и понятной информации о порядке, сроках и ходе предоставления </w:t>
            </w:r>
            <w:r w:rsidRPr="00CE1B95">
              <w:rPr>
                <w:rFonts w:ascii="Times New Roman" w:eastAsia="Calibri" w:hAnsi="Times New Roman" w:cs="Times New Roman"/>
                <w:sz w:val="24"/>
                <w:szCs w:val="24"/>
              </w:rPr>
              <w:t>муниципальной</w:t>
            </w:r>
            <w:r w:rsidRPr="00CE1B95">
              <w:rPr>
                <w:rFonts w:ascii="Times New Roman" w:eastAsia="Calibri" w:hAnsi="Times New Roman" w:cs="Times New Roman"/>
              </w:rPr>
              <w:t xml:space="preserve"> услуги в информационно телекоммуникационных сетях общего пользования (в том числе в сети «Интернет»), средствах массовой информации</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да</w:t>
            </w:r>
          </w:p>
        </w:tc>
      </w:tr>
      <w:tr w:rsidR="00CE1B95" w:rsidRPr="00CE1B95" w:rsidTr="00CE1B95">
        <w:trPr>
          <w:trHeight w:val="51"/>
        </w:trPr>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E1B95" w:rsidRPr="00CE1B95" w:rsidRDefault="00CE1B95" w:rsidP="00CE1B95">
            <w:pPr>
              <w:spacing w:after="0" w:line="240" w:lineRule="auto"/>
              <w:rPr>
                <w:rFonts w:ascii="Times New Roman" w:eastAsia="Calibri" w:hAnsi="Times New Roman" w:cs="Times New Roman"/>
              </w:rPr>
            </w:pPr>
            <w:r w:rsidRPr="00CE1B95">
              <w:rPr>
                <w:rFonts w:ascii="Times New Roman" w:eastAsia="Calibri" w:hAnsi="Times New Roman" w:cs="Times New Roman"/>
              </w:rPr>
              <w:t xml:space="preserve">2.  Возможность получения Заявителем уведомлений о предоставлении </w:t>
            </w:r>
            <w:r w:rsidRPr="00CE1B95">
              <w:rPr>
                <w:rFonts w:ascii="Times New Roman" w:eastAsia="Calibri" w:hAnsi="Times New Roman" w:cs="Times New Roman"/>
                <w:sz w:val="24"/>
                <w:szCs w:val="24"/>
              </w:rPr>
              <w:t>муниципальной</w:t>
            </w:r>
            <w:r w:rsidRPr="00CE1B95">
              <w:rPr>
                <w:rFonts w:ascii="Times New Roman" w:eastAsia="Calibri" w:hAnsi="Times New Roman" w:cs="Times New Roman"/>
              </w:rPr>
              <w:t xml:space="preserve"> услуги с помощью ЕПГУ </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E1B95" w:rsidRPr="00CE1B95" w:rsidRDefault="00CE1B95" w:rsidP="00CE1B95">
            <w:pPr>
              <w:spacing w:after="0" w:line="240" w:lineRule="auto"/>
              <w:jc w:val="center"/>
              <w:rPr>
                <w:rFonts w:ascii="Times New Roman" w:eastAsia="Calibri" w:hAnsi="Times New Roman" w:cs="Times New Roman"/>
                <w:bCs/>
              </w:rPr>
            </w:pPr>
            <w:r w:rsidRPr="00CE1B95">
              <w:rPr>
                <w:rFonts w:ascii="Times New Roman" w:eastAsia="Calibri" w:hAnsi="Times New Roman" w:cs="Times New Roman"/>
                <w:bCs/>
              </w:rPr>
              <w:t>да</w:t>
            </w:r>
          </w:p>
        </w:tc>
      </w:tr>
      <w:tr w:rsidR="00CE1B95" w:rsidRPr="00CE1B95" w:rsidTr="00CE1B95">
        <w:trPr>
          <w:trHeight w:val="51"/>
        </w:trPr>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E1B95" w:rsidRPr="00CE1B95" w:rsidRDefault="00CE1B95" w:rsidP="00CE1B95">
            <w:pPr>
              <w:spacing w:after="0" w:line="240" w:lineRule="auto"/>
              <w:rPr>
                <w:rFonts w:ascii="Times New Roman" w:eastAsia="Calibri" w:hAnsi="Times New Roman" w:cs="Times New Roman"/>
              </w:rPr>
            </w:pPr>
            <w:r w:rsidRPr="00CE1B95">
              <w:rPr>
                <w:rFonts w:ascii="Times New Roman" w:eastAsia="Calibri" w:hAnsi="Times New Roman" w:cs="Times New Roman"/>
              </w:rPr>
              <w:t xml:space="preserve">3. Возможность получения </w:t>
            </w:r>
            <w:r w:rsidRPr="00CE1B95">
              <w:rPr>
                <w:rFonts w:ascii="Times New Roman" w:eastAsia="Calibri" w:hAnsi="Times New Roman" w:cs="Times New Roman"/>
                <w:sz w:val="24"/>
                <w:szCs w:val="24"/>
              </w:rPr>
              <w:t>муниципальной</w:t>
            </w:r>
            <w:r w:rsidRPr="00CE1B95">
              <w:rPr>
                <w:rFonts w:ascii="Times New Roman" w:eastAsia="Calibri" w:hAnsi="Times New Roman" w:cs="Times New Roman"/>
              </w:rPr>
              <w:t xml:space="preserve"> услуги, с использованием информационно-коммуникационных технологий</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E1B95" w:rsidRPr="00CE1B95" w:rsidRDefault="00CE1B95" w:rsidP="00CE1B95">
            <w:pPr>
              <w:spacing w:after="0" w:line="240" w:lineRule="auto"/>
              <w:jc w:val="center"/>
              <w:rPr>
                <w:rFonts w:ascii="Times New Roman" w:eastAsia="Calibri" w:hAnsi="Times New Roman" w:cs="Times New Roman"/>
                <w:bCs/>
              </w:rPr>
            </w:pPr>
            <w:r w:rsidRPr="00CE1B95">
              <w:rPr>
                <w:rFonts w:ascii="Times New Roman" w:eastAsia="Calibri" w:hAnsi="Times New Roman" w:cs="Times New Roman"/>
                <w:bCs/>
              </w:rPr>
              <w:t>да</w:t>
            </w:r>
          </w:p>
        </w:tc>
      </w:tr>
      <w:tr w:rsidR="00CE1B95" w:rsidRPr="00CE1B95" w:rsidTr="00CE1B95">
        <w:tc>
          <w:tcPr>
            <w:tcW w:w="988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E1B95" w:rsidRPr="00CE1B95" w:rsidRDefault="00CE1B95" w:rsidP="00CE1B95">
            <w:pPr>
              <w:spacing w:after="0" w:line="240" w:lineRule="auto"/>
              <w:jc w:val="center"/>
              <w:rPr>
                <w:rFonts w:ascii="Times New Roman" w:eastAsia="Calibri" w:hAnsi="Times New Roman" w:cs="Times New Roman"/>
                <w:b/>
                <w:bCs/>
              </w:rPr>
            </w:pPr>
            <w:r w:rsidRPr="00CE1B95">
              <w:rPr>
                <w:rFonts w:ascii="Times New Roman" w:eastAsia="Calibri" w:hAnsi="Times New Roman" w:cs="Times New Roman"/>
                <w:b/>
                <w:bCs/>
                <w:lang w:val="en-US"/>
              </w:rPr>
              <w:t>II</w:t>
            </w:r>
            <w:r w:rsidRPr="00CE1B95">
              <w:rPr>
                <w:rFonts w:ascii="Times New Roman" w:eastAsia="Calibri" w:hAnsi="Times New Roman" w:cs="Times New Roman"/>
                <w:b/>
                <w:bCs/>
              </w:rPr>
              <w:t>. Показатели качества</w:t>
            </w:r>
          </w:p>
        </w:tc>
      </w:tr>
      <w:tr w:rsidR="00CE1B95" w:rsidRPr="00CE1B95" w:rsidTr="00CE1B95">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E1B95" w:rsidRPr="00CE1B95" w:rsidRDefault="00CE1B95" w:rsidP="00CE1B95">
            <w:pPr>
              <w:spacing w:after="0" w:line="240" w:lineRule="auto"/>
              <w:rPr>
                <w:rFonts w:ascii="Times New Roman" w:eastAsia="Calibri" w:hAnsi="Times New Roman" w:cs="Times New Roman"/>
              </w:rPr>
            </w:pPr>
            <w:r w:rsidRPr="00CE1B95">
              <w:rPr>
                <w:rFonts w:ascii="Times New Roman" w:eastAsia="Calibri" w:hAnsi="Times New Roman" w:cs="Times New Roman"/>
              </w:rPr>
              <w:t xml:space="preserve">1. </w:t>
            </w:r>
            <w:r w:rsidRPr="00CE1B95">
              <w:rPr>
                <w:rFonts w:ascii="Times New Roman" w:eastAsia="Calibri" w:hAnsi="Times New Roman" w:cs="Times New Roman"/>
                <w:sz w:val="28"/>
                <w:szCs w:val="28"/>
              </w:rPr>
              <w:t>С</w:t>
            </w:r>
            <w:r w:rsidRPr="00CE1B95">
              <w:rPr>
                <w:rFonts w:ascii="Times New Roman" w:eastAsia="Calibri" w:hAnsi="Times New Roman" w:cs="Times New Roman"/>
              </w:rPr>
              <w:t xml:space="preserve">воевременность предоставления </w:t>
            </w:r>
            <w:r w:rsidRPr="00CE1B95">
              <w:rPr>
                <w:rFonts w:ascii="Times New Roman" w:eastAsia="Calibri" w:hAnsi="Times New Roman" w:cs="Times New Roman"/>
                <w:sz w:val="24"/>
                <w:szCs w:val="24"/>
              </w:rPr>
              <w:t>муниципальной</w:t>
            </w:r>
            <w:r w:rsidRPr="00CE1B95">
              <w:rPr>
                <w:rFonts w:ascii="Times New Roman" w:eastAsia="Calibri" w:hAnsi="Times New Roman" w:cs="Times New Roman"/>
              </w:rPr>
              <w:t xml:space="preserve"> услуги в соответствии со стандартом ее предоставления, установленным настоящим Административным регламентом</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да</w:t>
            </w:r>
          </w:p>
        </w:tc>
      </w:tr>
      <w:tr w:rsidR="00CE1B95" w:rsidRPr="00CE1B95" w:rsidTr="00CE1B95">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E1B95" w:rsidRPr="00CE1B95" w:rsidRDefault="00CE1B95" w:rsidP="00CE1B95">
            <w:pPr>
              <w:spacing w:after="0" w:line="240" w:lineRule="auto"/>
              <w:rPr>
                <w:rFonts w:ascii="Times New Roman" w:eastAsia="Calibri" w:hAnsi="Times New Roman" w:cs="Times New Roman"/>
              </w:rPr>
            </w:pPr>
            <w:r w:rsidRPr="00CE1B95">
              <w:rPr>
                <w:rFonts w:ascii="Times New Roman" w:eastAsia="Calibri" w:hAnsi="Times New Roman" w:cs="Times New Roman"/>
              </w:rPr>
              <w:t xml:space="preserve">2. </w:t>
            </w:r>
            <w:r w:rsidRPr="00CE1B95">
              <w:rPr>
                <w:rFonts w:ascii="Times New Roman" w:eastAsia="Calibri" w:hAnsi="Times New Roman" w:cs="Times New Roman"/>
                <w:sz w:val="28"/>
                <w:szCs w:val="28"/>
              </w:rPr>
              <w:t xml:space="preserve"> </w:t>
            </w:r>
            <w:r w:rsidRPr="00CE1B95">
              <w:rPr>
                <w:rFonts w:ascii="Times New Roman" w:eastAsia="Calibri" w:hAnsi="Times New Roman" w:cs="Times New Roman"/>
              </w:rPr>
              <w:t>Минимально возможное количество взаимодействий гражданина с должностными лицами, участвующими в предоставлении</w:t>
            </w:r>
            <w:r w:rsidRPr="00CE1B95">
              <w:rPr>
                <w:rFonts w:ascii="Times New Roman" w:eastAsia="Calibri" w:hAnsi="Times New Roman" w:cs="Times New Roman"/>
                <w:sz w:val="24"/>
                <w:szCs w:val="24"/>
              </w:rPr>
              <w:t xml:space="preserve"> муниципальной</w:t>
            </w:r>
            <w:r w:rsidRPr="00CE1B95">
              <w:rPr>
                <w:rFonts w:ascii="Times New Roman" w:eastAsia="Calibri" w:hAnsi="Times New Roman" w:cs="Times New Roman"/>
              </w:rPr>
              <w:t xml:space="preserve"> услуги</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да</w:t>
            </w:r>
          </w:p>
        </w:tc>
      </w:tr>
      <w:tr w:rsidR="00CE1B95" w:rsidRPr="00CE1B95" w:rsidTr="00CE1B95">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E1B95" w:rsidRPr="00CE1B95" w:rsidRDefault="00CE1B95" w:rsidP="00CE1B95">
            <w:pPr>
              <w:spacing w:after="0" w:line="240" w:lineRule="auto"/>
              <w:rPr>
                <w:rFonts w:ascii="Times New Roman" w:eastAsia="Calibri" w:hAnsi="Times New Roman" w:cs="Times New Roman"/>
              </w:rPr>
            </w:pPr>
            <w:r w:rsidRPr="00CE1B95">
              <w:rPr>
                <w:rFonts w:ascii="Times New Roman" w:eastAsia="Calibri" w:hAnsi="Times New Roman" w:cs="Times New Roman"/>
              </w:rPr>
              <w:t>3.  Отсутствие обоснованных жалоб на действия (бездействие) сотрудников и их некорректное (невнимательное) отношение к Заявителям</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да</w:t>
            </w:r>
          </w:p>
        </w:tc>
      </w:tr>
      <w:tr w:rsidR="00CE1B95" w:rsidRPr="00CE1B95" w:rsidTr="00CE1B95">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E1B95" w:rsidRPr="00CE1B95" w:rsidRDefault="00CE1B95" w:rsidP="00CE1B95">
            <w:pPr>
              <w:spacing w:after="0" w:line="240" w:lineRule="auto"/>
              <w:rPr>
                <w:rFonts w:ascii="Times New Roman" w:eastAsia="Calibri" w:hAnsi="Times New Roman" w:cs="Times New Roman"/>
              </w:rPr>
            </w:pPr>
            <w:r w:rsidRPr="00CE1B95">
              <w:rPr>
                <w:rFonts w:ascii="Times New Roman" w:eastAsia="Calibri" w:hAnsi="Times New Roman" w:cs="Times New Roman"/>
              </w:rPr>
              <w:t xml:space="preserve">4. </w:t>
            </w:r>
            <w:r w:rsidRPr="00CE1B95">
              <w:rPr>
                <w:rFonts w:ascii="Times New Roman" w:eastAsia="Calibri" w:hAnsi="Times New Roman" w:cs="Times New Roman"/>
                <w:sz w:val="28"/>
                <w:szCs w:val="28"/>
              </w:rPr>
              <w:t xml:space="preserve"> </w:t>
            </w:r>
            <w:r w:rsidRPr="00CE1B95">
              <w:rPr>
                <w:rFonts w:ascii="Times New Roman" w:eastAsia="Calibri" w:hAnsi="Times New Roman" w:cs="Times New Roman"/>
              </w:rPr>
              <w:t xml:space="preserve">Отсутствие нарушений установленных сроков в процессе предоставления </w:t>
            </w:r>
            <w:r w:rsidRPr="00CE1B95">
              <w:rPr>
                <w:rFonts w:ascii="Times New Roman" w:eastAsia="Calibri" w:hAnsi="Times New Roman" w:cs="Times New Roman"/>
                <w:sz w:val="24"/>
                <w:szCs w:val="24"/>
              </w:rPr>
              <w:t>муниципальной</w:t>
            </w:r>
            <w:r w:rsidRPr="00CE1B95">
              <w:rPr>
                <w:rFonts w:ascii="Times New Roman" w:eastAsia="Calibri" w:hAnsi="Times New Roman" w:cs="Times New Roman"/>
              </w:rPr>
              <w:t xml:space="preserve"> услуги</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 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да</w:t>
            </w:r>
          </w:p>
        </w:tc>
      </w:tr>
      <w:tr w:rsidR="00CE1B95" w:rsidRPr="00CE1B95" w:rsidTr="00CE1B95">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E1B95" w:rsidRPr="00CE1B95" w:rsidRDefault="00CE1B95" w:rsidP="00CE1B95">
            <w:pPr>
              <w:spacing w:after="0" w:line="240" w:lineRule="auto"/>
              <w:rPr>
                <w:rFonts w:ascii="Times New Roman" w:eastAsia="Calibri" w:hAnsi="Times New Roman" w:cs="Times New Roman"/>
              </w:rPr>
            </w:pPr>
            <w:r w:rsidRPr="00CE1B95">
              <w:rPr>
                <w:rFonts w:ascii="Times New Roman" w:eastAsia="Calibri" w:hAnsi="Times New Roman" w:cs="Times New Roman"/>
              </w:rPr>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CE1B95">
              <w:rPr>
                <w:rFonts w:ascii="Times New Roman" w:eastAsia="Calibri" w:hAnsi="Times New Roman" w:cs="Times New Roman"/>
              </w:rPr>
              <w:t>итогам</w:t>
            </w:r>
            <w:proofErr w:type="gramEnd"/>
            <w:r w:rsidRPr="00CE1B95">
              <w:rPr>
                <w:rFonts w:ascii="Times New Roman" w:eastAsia="Calibri" w:hAnsi="Times New Roman" w:cs="Times New Roman"/>
              </w:rPr>
              <w:t xml:space="preserve"> рассмотрения которых вынесены решения об удовлетворении (частичном удовлетворении) требований Заявителей</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E1B95" w:rsidRPr="00CE1B95" w:rsidRDefault="00CE1B95" w:rsidP="00CE1B95">
            <w:pPr>
              <w:spacing w:after="0" w:line="240" w:lineRule="auto"/>
              <w:jc w:val="center"/>
              <w:rPr>
                <w:rFonts w:ascii="Times New Roman" w:eastAsia="Calibri" w:hAnsi="Times New Roman" w:cs="Times New Roman"/>
              </w:rPr>
            </w:pPr>
            <w:r w:rsidRPr="00CE1B95">
              <w:rPr>
                <w:rFonts w:ascii="Times New Roman" w:eastAsia="Calibri" w:hAnsi="Times New Roman" w:cs="Times New Roman"/>
              </w:rPr>
              <w:t>да</w:t>
            </w:r>
          </w:p>
        </w:tc>
      </w:tr>
    </w:tbl>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2.25.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и/или РПГУ и получения результата муниципальной услуги в многофункциональном центре.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2.26. 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муниципальной услуги, в электронном виде посредством ЕПГУ и/ или РПГУ.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w:t>
      </w:r>
      <w:r w:rsidRPr="00CE1B95">
        <w:rPr>
          <w:rFonts w:ascii="Times New Roman" w:eastAsia="Calibri" w:hAnsi="Times New Roman" w:cs="Times New Roman"/>
          <w:sz w:val="24"/>
          <w:szCs w:val="24"/>
        </w:rPr>
        <w:lastRenderedPageBreak/>
        <w:t>При авторизации в ЕСИА заявление о предоставлении муниципальной услуги считается подписанным простой электронной подписью Заявителя.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Результаты предоставления муниципальной услуги, указанные в пункте 2.5 настоящего Административного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2.25. При подаче электронных документов, предусмотренных пунктами 2.8.3-2.8.7, через ЕПГУ, такие документы предоставляются в форматах </w:t>
      </w:r>
      <w:proofErr w:type="spellStart"/>
      <w:r w:rsidRPr="00CE1B95">
        <w:rPr>
          <w:rFonts w:ascii="Times New Roman" w:eastAsia="Calibri" w:hAnsi="Times New Roman" w:cs="Times New Roman"/>
          <w:sz w:val="24"/>
          <w:szCs w:val="24"/>
        </w:rPr>
        <w:t>pdf</w:t>
      </w:r>
      <w:proofErr w:type="spellEnd"/>
      <w:r w:rsidRPr="00CE1B95">
        <w:rPr>
          <w:rFonts w:ascii="Times New Roman" w:eastAsia="Calibri" w:hAnsi="Times New Roman" w:cs="Times New Roman"/>
          <w:sz w:val="24"/>
          <w:szCs w:val="24"/>
        </w:rPr>
        <w:t xml:space="preserve">, </w:t>
      </w:r>
      <w:proofErr w:type="spellStart"/>
      <w:r w:rsidRPr="00CE1B95">
        <w:rPr>
          <w:rFonts w:ascii="Times New Roman" w:eastAsia="Calibri" w:hAnsi="Times New Roman" w:cs="Times New Roman"/>
          <w:sz w:val="24"/>
          <w:szCs w:val="24"/>
        </w:rPr>
        <w:t>jpg</w:t>
      </w:r>
      <w:proofErr w:type="spellEnd"/>
      <w:r w:rsidRPr="00CE1B95">
        <w:rPr>
          <w:rFonts w:ascii="Times New Roman" w:eastAsia="Calibri" w:hAnsi="Times New Roman" w:cs="Times New Roman"/>
          <w:sz w:val="24"/>
          <w:szCs w:val="24"/>
        </w:rPr>
        <w:t xml:space="preserve">, </w:t>
      </w:r>
      <w:proofErr w:type="spellStart"/>
      <w:r w:rsidRPr="00CE1B95">
        <w:rPr>
          <w:rFonts w:ascii="Times New Roman" w:eastAsia="Calibri" w:hAnsi="Times New Roman" w:cs="Times New Roman"/>
          <w:sz w:val="24"/>
          <w:szCs w:val="24"/>
        </w:rPr>
        <w:t>jpeg</w:t>
      </w:r>
      <w:proofErr w:type="spellEnd"/>
      <w:r w:rsidRPr="00CE1B95">
        <w:rPr>
          <w:rFonts w:ascii="Times New Roman" w:eastAsia="Calibri" w:hAnsi="Times New Roman" w:cs="Times New Roman"/>
          <w:sz w:val="24"/>
          <w:szCs w:val="24"/>
        </w:rPr>
        <w:t xml:space="preserve"> с </w:t>
      </w:r>
      <w:proofErr w:type="spellStart"/>
      <w:r w:rsidRPr="00CE1B95">
        <w:rPr>
          <w:rFonts w:ascii="Times New Roman" w:eastAsia="Calibri" w:hAnsi="Times New Roman" w:cs="Times New Roman"/>
          <w:sz w:val="24"/>
          <w:szCs w:val="24"/>
        </w:rPr>
        <w:t>sig</w:t>
      </w:r>
      <w:proofErr w:type="spellEnd"/>
      <w:r w:rsidRPr="00CE1B95">
        <w:rPr>
          <w:rFonts w:ascii="Times New Roman" w:eastAsia="Calibri" w:hAnsi="Times New Roman" w:cs="Times New Roman"/>
          <w:sz w:val="24"/>
          <w:szCs w:val="24"/>
        </w:rPr>
        <w:t>.</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Электронные документы должны обеспечивать:</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возможность идентифицировать документ и количество листов в документе;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E1B95" w:rsidRPr="00CE1B95" w:rsidRDefault="00CE1B95" w:rsidP="00CE1B95">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Исчерпывающий перечень административных процедур</w:t>
      </w:r>
    </w:p>
    <w:p w:rsidR="00CE1B95" w:rsidRPr="00CE1B95" w:rsidRDefault="00CE1B95" w:rsidP="00CE1B95">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3.1. Предоставление муниципальной услуги в Органе включает следующие административные процедуры:</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1) прием и регистрация заявления и иных документов для предоставления муниципальной услуги;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 принятие решения о предоставлении (об отказе в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 уведомление заявителя о принятом решении, выдача заявителю результата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Описание административных процедур представлено в Приложении № 10 к настоящему Административному регламенту.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r w:rsidRPr="00CE1B95">
        <w:rPr>
          <w:rFonts w:ascii="Times New Roman" w:eastAsia="Calibri" w:hAnsi="Times New Roman" w:cs="Times New Roman"/>
          <w:b/>
          <w:sz w:val="24"/>
          <w:szCs w:val="24"/>
        </w:rPr>
        <w:t>Перечень административных процедур (действий) при предоставлении муниципальной услуги в электронной форме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3.2. При предоставлении муниципальной услуги в электронной форме Заявителю обеспечиваются: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получение информации о порядке и сроках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формирование заявления;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прием и регистрация Уполномоченным органом заявления и иных документов, необходимых для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получение результата предоставления муниципальной услуги;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получение сведений о ходе рассмотрения заявления в электронной форме;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возможность получения на ЕПГУ сведений о ходе рассмотрения заявления, поданного в иных формах, по запросу заявителя;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осуществление оценки качества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досудебное (внесудебное) обжалование решений и действий (бездействия) Уполномоченного органа либо действия (бездействие) должностных лиц </w:t>
      </w:r>
      <w:r w:rsidRPr="00CE1B95">
        <w:rPr>
          <w:rFonts w:ascii="Times New Roman" w:eastAsia="Calibri" w:hAnsi="Times New Roman" w:cs="Times New Roman"/>
          <w:sz w:val="24"/>
          <w:szCs w:val="24"/>
        </w:rPr>
        <w:lastRenderedPageBreak/>
        <w:t>Уполномоченного органа, предоставляющего муниципальную услугу, либо муниципального служащего.</w:t>
      </w:r>
    </w:p>
    <w:p w:rsidR="00CE1B95" w:rsidRPr="00CE1B95" w:rsidRDefault="00CE1B95" w:rsidP="00CE1B95">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Порядок осуществления административных процедур (действий) в электронной форме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3.3. Формирование заявления.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 формировании заявления Заявителю обеспечивается: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а) возможность копирования и сохранения заявления и иных документов, указанных в пунктах 2.8 – 2.9 настоящего Административного регламента, необходимых для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б) возможность печати на бумажном носителе копии электронной формы заявления;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д) возможность вернуться на любой из этапов заполнения электронной формы заявления без </w:t>
      </w:r>
      <w:proofErr w:type="gramStart"/>
      <w:r w:rsidRPr="00CE1B95">
        <w:rPr>
          <w:rFonts w:ascii="Times New Roman" w:eastAsia="Calibri" w:hAnsi="Times New Roman" w:cs="Times New Roman"/>
          <w:sz w:val="24"/>
          <w:szCs w:val="24"/>
        </w:rPr>
        <w:t>потери</w:t>
      </w:r>
      <w:proofErr w:type="gramEnd"/>
      <w:r w:rsidRPr="00CE1B95">
        <w:rPr>
          <w:rFonts w:ascii="Times New Roman" w:eastAsia="Calibri" w:hAnsi="Times New Roman" w:cs="Times New Roman"/>
          <w:sz w:val="24"/>
          <w:szCs w:val="24"/>
        </w:rPr>
        <w:t xml:space="preserve"> ранее введенной информации;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Сформированное и подписанное </w:t>
      </w:r>
      <w:proofErr w:type="gramStart"/>
      <w:r w:rsidRPr="00CE1B95">
        <w:rPr>
          <w:rFonts w:ascii="Times New Roman" w:eastAsia="Calibri" w:hAnsi="Times New Roman" w:cs="Times New Roman"/>
          <w:sz w:val="24"/>
          <w:szCs w:val="24"/>
        </w:rPr>
        <w:t>заявление</w:t>
      </w:r>
      <w:proofErr w:type="gramEnd"/>
      <w:r w:rsidRPr="00CE1B95">
        <w:rPr>
          <w:rFonts w:ascii="Times New Roman" w:eastAsia="Calibri" w:hAnsi="Times New Roman" w:cs="Times New Roman"/>
          <w:sz w:val="24"/>
          <w:szCs w:val="24"/>
        </w:rPr>
        <w:t xml:space="preserve"> и иные документы, необходимые для предоставления муниципальной услуги, направляются в региональную информационную систему доступности дошкольного образования (далее – РГИС ДДО) посредством ЕПГУ.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3.4. После поступления в РГИС ДДО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При этом заявителю на ЕПГУ и/или РПГУ направляется уведомление «Заявление передано в региональную систему доступности дошкольного образования. Заявление зарегистрировано</w:t>
      </w:r>
      <w:proofErr w:type="gramStart"/>
      <w:r w:rsidRPr="00CE1B95">
        <w:rPr>
          <w:rFonts w:ascii="Times New Roman" w:eastAsia="Calibri" w:hAnsi="Times New Roman" w:cs="Times New Roman"/>
          <w:sz w:val="24"/>
          <w:szCs w:val="24"/>
        </w:rPr>
        <w:t>.</w:t>
      </w:r>
      <w:proofErr w:type="gramEnd"/>
      <w:r w:rsidRPr="00CE1B95">
        <w:rPr>
          <w:rFonts w:ascii="Times New Roman" w:eastAsia="Calibri" w:hAnsi="Times New Roman" w:cs="Times New Roman"/>
          <w:sz w:val="24"/>
          <w:szCs w:val="24"/>
        </w:rPr>
        <w:t xml:space="preserve"> _______________ (</w:t>
      </w:r>
      <w:proofErr w:type="gramStart"/>
      <w:r w:rsidRPr="00CE1B95">
        <w:rPr>
          <w:rFonts w:ascii="Times New Roman" w:eastAsia="Calibri" w:hAnsi="Times New Roman" w:cs="Times New Roman"/>
          <w:sz w:val="24"/>
          <w:szCs w:val="24"/>
        </w:rPr>
        <w:t>у</w:t>
      </w:r>
      <w:proofErr w:type="gramEnd"/>
      <w:r w:rsidRPr="00CE1B95">
        <w:rPr>
          <w:rFonts w:ascii="Times New Roman" w:eastAsia="Calibri" w:hAnsi="Times New Roman" w:cs="Times New Roman"/>
          <w:sz w:val="24"/>
          <w:szCs w:val="24"/>
        </w:rPr>
        <w:t>казывается дата и время регистрации заявления в формате: ДД.ММ</w:t>
      </w:r>
      <w:proofErr w:type="gramStart"/>
      <w:r w:rsidRPr="00CE1B95">
        <w:rPr>
          <w:rFonts w:ascii="Times New Roman" w:eastAsia="Calibri" w:hAnsi="Times New Roman" w:cs="Times New Roman"/>
          <w:sz w:val="24"/>
          <w:szCs w:val="24"/>
        </w:rPr>
        <w:t>.Г</w:t>
      </w:r>
      <w:proofErr w:type="gramEnd"/>
      <w:r w:rsidRPr="00CE1B95">
        <w:rPr>
          <w:rFonts w:ascii="Times New Roman" w:eastAsia="Calibri" w:hAnsi="Times New Roman" w:cs="Times New Roman"/>
          <w:sz w:val="24"/>
          <w:szCs w:val="24"/>
        </w:rPr>
        <w:t xml:space="preserve">ГГГ </w:t>
      </w:r>
      <w:proofErr w:type="spellStart"/>
      <w:r w:rsidRPr="00CE1B95">
        <w:rPr>
          <w:rFonts w:ascii="Times New Roman" w:eastAsia="Calibri" w:hAnsi="Times New Roman" w:cs="Times New Roman"/>
          <w:sz w:val="24"/>
          <w:szCs w:val="24"/>
        </w:rPr>
        <w:t>чч:мм:сс</w:t>
      </w:r>
      <w:proofErr w:type="spellEnd"/>
      <w:r w:rsidRPr="00CE1B95">
        <w:rPr>
          <w:rFonts w:ascii="Times New Roman" w:eastAsia="Calibri" w:hAnsi="Times New Roman" w:cs="Times New Roman"/>
          <w:sz w:val="24"/>
          <w:szCs w:val="24"/>
        </w:rPr>
        <w:t xml:space="preserve">) с номером ____________________ (указывается уникальный номер заявления в региональной информационной системе). Ожидайте рассмотрения заявления в течение 7 дней».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3.5. Ответственное должностное лицо Уполномоченного органа проверяет наличие электронных заявлений, поступивших с ЕПГУ и/или РПГУ, с периодом не реже 2 раз в день.</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Ответственное должностное лицо Уполномоченного органа обеспечивает: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а)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и/или РПГУ направляется уведомление «Начато рассмотрение заявления».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В случае необходимости подтверждения данных заявления заявителю сообщается об этом в форме уведомления на ЕПГУ и/или РПГУ «Для подтверждения данных заявления Вам необходимо представить в ________________________ (указывается место представления документов) в срок _________________________ (указывается срок представления документов) следующие документы: _________________________ (указывается перечень подтверждающих документов, которые должен представить заявитель)</w:t>
      </w:r>
      <w:proofErr w:type="gramStart"/>
      <w:r w:rsidRPr="00CE1B95">
        <w:rPr>
          <w:rFonts w:ascii="Times New Roman" w:eastAsia="Calibri" w:hAnsi="Times New Roman" w:cs="Times New Roman"/>
          <w:sz w:val="24"/>
          <w:szCs w:val="24"/>
        </w:rPr>
        <w:t>.»</w:t>
      </w:r>
      <w:proofErr w:type="gramEnd"/>
      <w:r w:rsidRPr="00CE1B95">
        <w:rPr>
          <w:rFonts w:ascii="Times New Roman" w:eastAsia="Calibri" w:hAnsi="Times New Roman" w:cs="Times New Roman"/>
          <w:sz w:val="24"/>
          <w:szCs w:val="24"/>
        </w:rPr>
        <w:t xml:space="preserve"> Данные недостатки могут быть исправлены заявителем в течение 3 дней со дня сообщения, в том числе, поступления соответствующего уведомления, при несоблюдении которого следует отказ в соответствии с пунктами 2.12. и 2.14 настоящего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б) 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 приема, указанная в заявлении)</w:t>
      </w:r>
      <w:proofErr w:type="gramStart"/>
      <w:r w:rsidRPr="00CE1B95">
        <w:rPr>
          <w:rFonts w:ascii="Times New Roman" w:eastAsia="Calibri" w:hAnsi="Times New Roman" w:cs="Times New Roman"/>
          <w:sz w:val="24"/>
          <w:szCs w:val="24"/>
        </w:rPr>
        <w:t>.»</w:t>
      </w:r>
      <w:proofErr w:type="gramEnd"/>
      <w:r w:rsidRPr="00CE1B95">
        <w:rPr>
          <w:rFonts w:ascii="Times New Roman" w:eastAsia="Calibri" w:hAnsi="Times New Roman" w:cs="Times New Roman"/>
          <w:sz w:val="24"/>
          <w:szCs w:val="24"/>
        </w:rPr>
        <w:t xml:space="preserve"> (положительный промежуточный результат услуги) либо «Вам отказано в предоставлении услуги по текущему заявлению по причине _________________ (указывается причина, по которой по заявлению принято отрицательное решение). Вам необходимо ____________ (указывается порядок действий, который необходимо выполнить заявителю для получения положительного результата по заявлению)</w:t>
      </w:r>
      <w:proofErr w:type="gramStart"/>
      <w:r w:rsidRPr="00CE1B95">
        <w:rPr>
          <w:rFonts w:ascii="Times New Roman" w:eastAsia="Calibri" w:hAnsi="Times New Roman" w:cs="Times New Roman"/>
          <w:sz w:val="24"/>
          <w:szCs w:val="24"/>
        </w:rPr>
        <w:t>.»</w:t>
      </w:r>
      <w:proofErr w:type="gramEnd"/>
      <w:r w:rsidRPr="00CE1B95">
        <w:rPr>
          <w:rFonts w:ascii="Times New Roman" w:eastAsia="Calibri" w:hAnsi="Times New Roman" w:cs="Times New Roman"/>
          <w:sz w:val="24"/>
          <w:szCs w:val="24"/>
        </w:rPr>
        <w:t xml:space="preserve"> (отрицательный промежуточный результат услуги).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 наступлении желаемой даты приема и отсутствии свободных мест в образовательных организациях, указанных заявителем в заявлении (по данным РГИС ДДО) заявителю 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_________ (указывается перечень образовательных организаций, в которых могут быть предоставлены места при наличии возможности).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proofErr w:type="gramStart"/>
      <w:r w:rsidRPr="00CE1B95">
        <w:rPr>
          <w:rFonts w:ascii="Times New Roman" w:eastAsia="Calibri" w:hAnsi="Times New Roman" w:cs="Times New Roman"/>
          <w:sz w:val="24"/>
          <w:szCs w:val="24"/>
        </w:rPr>
        <w:t xml:space="preserve">.». </w:t>
      </w:r>
      <w:proofErr w:type="gramEnd"/>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При наступлении желаемой даты приема и наличии свободных мест в образовательных организациях, указанных заявителем в заявлении (по данным РГИС), после утверждения документа о направлении, содержащего информацию об определении места для ребенка, и внесения реквизитов данного документа в РГИС заявителю на ЕПГУ и/или РПГУ направляется уведомление «Вам предоставлено место в _____________ (указываются название образовательной организации, данные о группе) в соответствии с</w:t>
      </w:r>
      <w:proofErr w:type="gramEnd"/>
      <w:r w:rsidRPr="00CE1B95">
        <w:rPr>
          <w:rFonts w:ascii="Times New Roman" w:eastAsia="Calibri" w:hAnsi="Times New Roman" w:cs="Times New Roman"/>
          <w:sz w:val="24"/>
          <w:szCs w:val="24"/>
        </w:rPr>
        <w:t xml:space="preserve"> ________________________ (указываются реквизиты документа о направлении ребенка в дошкольную образовательную организацию). Вам необходимо ____________ (описывается порядок действия заявителя после выставления статуса с указанием срока выполнения действия)</w:t>
      </w:r>
      <w:proofErr w:type="gramStart"/>
      <w:r w:rsidRPr="00CE1B95">
        <w:rPr>
          <w:rFonts w:ascii="Times New Roman" w:eastAsia="Calibri" w:hAnsi="Times New Roman" w:cs="Times New Roman"/>
          <w:sz w:val="24"/>
          <w:szCs w:val="24"/>
        </w:rPr>
        <w:t>.</w:t>
      </w:r>
      <w:proofErr w:type="gramEnd"/>
      <w:r w:rsidRPr="00CE1B95">
        <w:rPr>
          <w:rFonts w:ascii="Times New Roman" w:eastAsia="Calibri" w:hAnsi="Times New Roman" w:cs="Times New Roman"/>
          <w:sz w:val="24"/>
          <w:szCs w:val="24"/>
        </w:rPr>
        <w:t xml:space="preserve"> (</w:t>
      </w:r>
      <w:proofErr w:type="gramStart"/>
      <w:r w:rsidRPr="00CE1B95">
        <w:rPr>
          <w:rFonts w:ascii="Times New Roman" w:eastAsia="Calibri" w:hAnsi="Times New Roman" w:cs="Times New Roman"/>
          <w:sz w:val="24"/>
          <w:szCs w:val="24"/>
        </w:rPr>
        <w:t>п</w:t>
      </w:r>
      <w:proofErr w:type="gramEnd"/>
      <w:r w:rsidRPr="00CE1B95">
        <w:rPr>
          <w:rFonts w:ascii="Times New Roman" w:eastAsia="Calibri" w:hAnsi="Times New Roman" w:cs="Times New Roman"/>
          <w:sz w:val="24"/>
          <w:szCs w:val="24"/>
        </w:rPr>
        <w:t>оложительный основной результат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3.6. Заявителю в качестве результата предоставления муниципальной услуги обеспечивается возможность получения документа: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3.7.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 при условии авторизации. Заявитель имеет </w:t>
      </w:r>
      <w:r w:rsidRPr="00CE1B95">
        <w:rPr>
          <w:rFonts w:ascii="Times New Roman" w:eastAsia="Calibri" w:hAnsi="Times New Roman" w:cs="Times New Roman"/>
          <w:sz w:val="24"/>
          <w:szCs w:val="24"/>
        </w:rPr>
        <w:lastRenderedPageBreak/>
        <w:t>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 предоставлении муниципальной услуги в электронной форме Заявителю направляется: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3.8. Оценка качества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CE1B95">
        <w:rPr>
          <w:rFonts w:ascii="Times New Roman" w:eastAsia="Calibri" w:hAnsi="Times New Roman" w:cs="Times New Roman"/>
          <w:sz w:val="24"/>
          <w:szCs w:val="24"/>
        </w:rPr>
        <w:t xml:space="preserve"> </w:t>
      </w:r>
      <w:proofErr w:type="gramStart"/>
      <w:r w:rsidRPr="00CE1B95">
        <w:rPr>
          <w:rFonts w:ascii="Times New Roman" w:eastAsia="Calibri" w:hAnsi="Times New Roman" w:cs="Times New Roman"/>
          <w:sz w:val="24"/>
          <w:szCs w:val="24"/>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CE1B95">
        <w:rPr>
          <w:rFonts w:ascii="Times New Roman" w:eastAsia="Calibri" w:hAnsi="Times New Roman" w:cs="Times New Roman"/>
          <w:sz w:val="24"/>
          <w:szCs w:val="24"/>
        </w:rPr>
        <w:t xml:space="preserve"> решений о досрочном прекращении исполнения соответствующими руководителями своих должностных обязанностей».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3.9. </w:t>
      </w:r>
      <w:proofErr w:type="gramStart"/>
      <w:r w:rsidRPr="00CE1B95">
        <w:rPr>
          <w:rFonts w:ascii="Times New Roman" w:eastAsia="Calibri" w:hAnsi="Times New Roman" w:cs="Times New Roman"/>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CE1B95">
        <w:rPr>
          <w:rFonts w:ascii="Times New Roman" w:eastAsia="Calibri" w:hAnsi="Times New Roman" w:cs="Times New Roman"/>
          <w:sz w:val="24"/>
          <w:szCs w:val="24"/>
        </w:rPr>
        <w:t xml:space="preserve"> муниципальных услуг.</w:t>
      </w:r>
    </w:p>
    <w:p w:rsidR="00CE1B95" w:rsidRPr="00CE1B95" w:rsidRDefault="00CE1B95" w:rsidP="00CE1B95">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Состав административных процедур по предоставлению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3.10. Предоставление муниципальной услуги в Органе включает следующие административные процедуры:</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1) прием и регистрация заявления и иных документов для предоставления муниципальной услуги;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 принятие решения о предоставлении (об отказе в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 уведомление заявителя о принятом решении, выдача заявителю результата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3.11.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указано в пункте 1.3. настоящего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Прием и регистрация заявления и иных документов для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3.12. Основанием для начала административной процедуры является поступление от заявителя заявления о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 бумажном носителе непосредственно в Орган;</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 Очная форма подачи документов (Орган)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пунктах 2.8 настоящего административного регламента (в случае если заявитель представляет документы, указанные в пункте 2.9.1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 очной форме подачи документов заявление о предоставлении муниципальной услуги может быть оформлено заявителем в ходе приема в Органе либо оформлено заранее.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 просьбе обратившегося лица заявление может быть оформлено специалистом Управления,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Специалист Органа, Управления, ответственный за прием документов, осуществляет следующие действия в ходе приема заявителя: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а) устанавливает предмет обращения, проверяет документ, удостоверяющий личность;</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б) проверяет полномочия заявителя;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настоящего административного регламента;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г) регистрирует заявление и представленные документы под индивидуальным порядковым номером в день их поступления;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 выдает заявителю расписку с описью представленных документов и указанием даты их принятия, подтверждающую принятие документов.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 отсутствии у заявителя заполненного заявления или неправильном его заполнении специалист Органа, ответственный за прием документов, помогает заявителю заполнить заявление.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Длительность осуществления всех необходимых действий не может превышать 15 минут.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Заявителям предоставляется возможность предварительной записи на подачу заявления.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Предварительная запись на подачу заявления о предоставлении муниципальной услуги осуществляется следующим способом: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посредством телефонной связи, личного обращения заявителя в Орган, Управление.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При осуществлении предварительной записи посредством телефонной связи, личного обращения заявителя в Орган, Управление заявитель сообщает следующие данные: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1) для заявителя - физического лица: фамилия, имя, отчество (последнее - при наличии);</w:t>
      </w:r>
      <w:proofErr w:type="gramEnd"/>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 номер телефона для связи с заявителем;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 адрес электронной почты заявителя (по желанию);</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4) желаемые дата и время подачи заявления (получения результатов оказания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 осуществлении предварительной записи по телефону специалист Органа, Управления, ответственный за прием документов, назначает время в часы приема с учетом времени, удобного гражданину, при этом заявителю сообщается время посещения и номер кабинета, в который следует обратиться.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 осуществлении предварительной записи путем личного обращения заявителю выдается талон-подтверждение, содержащий информацию о дате и времени подачи заявления, о выдаче результата муниципальной услуги, о номере кабинета, в который следует обратиться.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При осуществлении предварительной записи посредством телефонной связи, либо путем личного обращения, заявителю предоставляется возможность ознакомления с графиком приема граждан в Органе по вопросу предоставления муниципальной услуги. Заявителю обеспечивается возможность доступа записи на прием дат и интервалов времени приема, а также записи в любые свободные для приема дату и время в пределах установленного в Органе графика приема граждан.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Заявитель должен быть проинформирован, что запись аннулируется в случае его неявки по истечении 15 минут с назначенного времени приема.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Заявитель вправе отказаться от предварительной записи.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Предварительная запись ведется в электронном виде либо на бумажном носителе.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При осуществлении записи на прием в Органе по вопросу предоставления муниципальной услуги специалист Орана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roofErr w:type="gramEnd"/>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Продолжительность предварительной записи по телефону или в ходе личного приема на подачу заявления, или получение результата муниципальной услуги не должна превышать 5 минут.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 Заочная форма подачи документов (Орган)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 заочной форме подачи документов заявитель может направить заявление и документы, указанные в пунктах 2.8. настоящего административного регламента (в случае, если заявитель представляет документы, указанные в пункте 2.9.1. настоящего административного регламента по собственной инициативе):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Орган;</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Если заявитель обратился заочно, специалист Органа, ответственный за прием документов: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регистрирует заявление под индивидуальным порядковым номером в день поступления документов;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 проверяет правильность оформления заявления и правильность оформления иных документов, поступивших от заявителя;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проверяет представленные документы на предмет комплектности;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отправляет заявителю уведомление с описью принятых документов и указанием даты их принятия, подтверждающее принятие документов.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Уведомление о приеме документов (или уведомление об отказе в приеме документов с возвращенными документами при наличии оснований, перечисленных в пункте 2.14. административного регламента) 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3.12.1. Критерием принятия решения о приеме документов является наличие заявления и прилагаемых к нему документов.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3.12.2.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3.12.3. Результатом административной процедуры является одно из следующих действий: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прием и регистрация в Органе заявления и документов, представленных заявителем, их передача специалисту Управления, ответственному за принятие решений о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Результат административной процедуры фиксируется в системе электронного документооборота исполнителем, ответственным за выполнение административной процедуры.</w:t>
      </w:r>
    </w:p>
    <w:p w:rsidR="00CE1B95" w:rsidRPr="00CE1B95" w:rsidRDefault="00CE1B95" w:rsidP="00CE1B95">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Принятие решения о предоставлении (об отказе в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3.13. Основанием для начала административной процедуры является наличие в Органе зарегистрированных документов, указанных в пунктах 2.8. настоящего административного регламента.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При рассмотрении комплекта документов для предоставления муниципальной услуги специалист Органа: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определяет соответствие представленных документов требованиям, установленным в пунктах 2.8. настоящего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устанавливает факт отсутствия или наличия оснований для отказа в предоставлении муниципальной услуги, предусмотренных пунктом 2.14. настоящего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 устанавливает соответствие заявителя критериям, необходимым для предоставления муниципальной услуги.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Специалист Органа, ответственный за принятие решения о предоставлении муниципальной услуги, по результатам проверки готовит один из следующих документов: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решение о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решение об отказе в предоставлении муниципальной услуги (в случае наличия оснований, предусмотренных пунктом 2.14. настоящего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Специалист Органа, ответственный за принятие решения о предоставлении услуги, в течение 3 рабочих дней осуществляет оформление в трех экземплярах решения о предоставлении муниципальной услуги или об отказе в предоставлении муниципальной </w:t>
      </w:r>
      <w:r w:rsidRPr="00CE1B95">
        <w:rPr>
          <w:rFonts w:ascii="Times New Roman" w:eastAsia="Calibri" w:hAnsi="Times New Roman" w:cs="Times New Roman"/>
          <w:sz w:val="24"/>
          <w:szCs w:val="24"/>
        </w:rPr>
        <w:lastRenderedPageBreak/>
        <w:t>услуги (далее - документ, являющийся результатом предоставления муниципальной услуги), и передает данный документ ответственному лицу на подпись.</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Ответственное лицо в течение 2 рабочих дней подписывает документ, являющийся результатом предоставления муниципальной услуги, и передаёт специалисту Органа, ответственному за принятие решения о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Специалист Органа, ответственный за принятие решения о предоставлении муниципальной услуги, направляет документ, являющийся результатом предоставления муниципальной услуги специалисту Органа, МФЦ, ответственному за выдачу результата предоставления муниципальной услуги, для выдачи его заявителю.</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3.13.1.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3.13.2. Максимальный срок исполнения административной процедуры составляет 5 рабочих дней со дня получения из Органа, МФЦ полного комплекта документов, необходимых для предоставления муниципальной услуги.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3.13.3.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документа, являющегося результатом предоставления муниципальной услуги специалисту Органа, МФЦ, ответственному за выдачу результата предоставления услуги, для выдачи его заявителю.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Результат административной процедуры фиксируется в системе электронного документооборота с пометкой «исполнено» исполнителем, ответственным за выполнение административной процедуры.</w:t>
      </w:r>
    </w:p>
    <w:p w:rsidR="00CE1B95" w:rsidRPr="00CE1B95" w:rsidRDefault="00CE1B95" w:rsidP="00CE1B95">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3.14.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муниципальной услуги, или специалисту МФЦ, ответственному за выдачу результата предоставления муниципальной услуги документа, являющегося результатом предоставления услуги.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Административная процедура исполняется специалистом Органа, МФЦ, ответственным за выдачу результата предоставления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 поступлении документа, являющегося результатом предоставления муниципальной услуги, специалист Органа, МФЦ, ответственный за выдачу результата предоставления услуги, информирует заявителя о наличии принятого решения и согласует способ получения гражданином данного документа, являющийся результатом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3.14.1.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3.14.2. Максимальный срок исполнения административной процедуры составляет 2 рабочих дня со дня поступления решения сотруднику Органа, ответственному за его выдачу.</w:t>
      </w:r>
    </w:p>
    <w:p w:rsidR="00CE1B95" w:rsidRPr="00CE1B95" w:rsidRDefault="00CE1B95" w:rsidP="00CE1B95">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Порядок исправления допущенных опечаток и ошибок в выданных в результате предоставления муниципальной услуги документах</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3.15. </w:t>
      </w:r>
      <w:proofErr w:type="gramStart"/>
      <w:r w:rsidRPr="00CE1B95">
        <w:rPr>
          <w:rFonts w:ascii="Times New Roman" w:eastAsia="Calibri" w:hAnsi="Times New Roman" w:cs="Times New Roman"/>
          <w:sz w:val="24"/>
          <w:szCs w:val="24"/>
        </w:rPr>
        <w:t xml:space="preserve">В случае выявления опечаток и ошибок Заявитель вправе обратиться в Уполномоченный органа с заявлением с приложением документов, указанных в пункте </w:t>
      </w:r>
      <w:r w:rsidRPr="00CE1B95">
        <w:rPr>
          <w:rFonts w:ascii="Times New Roman" w:eastAsia="Calibri" w:hAnsi="Times New Roman" w:cs="Times New Roman"/>
          <w:sz w:val="24"/>
          <w:szCs w:val="24"/>
        </w:rPr>
        <w:lastRenderedPageBreak/>
        <w:t>2.8. настоящего Административного регламента.</w:t>
      </w:r>
      <w:proofErr w:type="gramEnd"/>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3.16. Основания отказа в приеме заявления об исправлении опечаток и ошибок указаны в пункте 2.12. настоящего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3.17.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3.17.1.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3.17.2. Уполномоченный орган при получении заявления, указанного в подпункте 3.17.1.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3.17.3. Уполномоченный орган обеспечивает устранение опечаток и ошибок в документах, являющихся результатом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3.17.4. Срок устранения опечаток и ошибок не должен превышать 3 (трех) рабочих дней </w:t>
      </w:r>
      <w:proofErr w:type="gramStart"/>
      <w:r w:rsidRPr="00CE1B95">
        <w:rPr>
          <w:rFonts w:ascii="Times New Roman" w:eastAsia="Calibri" w:hAnsi="Times New Roman" w:cs="Times New Roman"/>
          <w:sz w:val="24"/>
          <w:szCs w:val="24"/>
        </w:rPr>
        <w:t>с даты регистрации</w:t>
      </w:r>
      <w:proofErr w:type="gramEnd"/>
      <w:r w:rsidRPr="00CE1B95">
        <w:rPr>
          <w:rFonts w:ascii="Times New Roman" w:eastAsia="Calibri" w:hAnsi="Times New Roman" w:cs="Times New Roman"/>
          <w:sz w:val="24"/>
          <w:szCs w:val="24"/>
        </w:rPr>
        <w:t xml:space="preserve"> заявления, указанного в подпункте 3.17.1. настоящего подраздела.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 xml:space="preserve">IV. Формы </w:t>
      </w:r>
      <w:proofErr w:type="gramStart"/>
      <w:r w:rsidRPr="00CE1B95">
        <w:rPr>
          <w:rFonts w:ascii="Times New Roman" w:eastAsia="Calibri" w:hAnsi="Times New Roman" w:cs="Times New Roman"/>
          <w:b/>
          <w:sz w:val="24"/>
          <w:szCs w:val="24"/>
        </w:rPr>
        <w:t>контроля за</w:t>
      </w:r>
      <w:proofErr w:type="gramEnd"/>
      <w:r w:rsidRPr="00CE1B95">
        <w:rPr>
          <w:rFonts w:ascii="Times New Roman" w:eastAsia="Calibri" w:hAnsi="Times New Roman" w:cs="Times New Roman"/>
          <w:b/>
          <w:sz w:val="24"/>
          <w:szCs w:val="24"/>
        </w:rPr>
        <w:t xml:space="preserve"> исполнением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 xml:space="preserve">Порядок осуществления текущего </w:t>
      </w:r>
      <w:proofErr w:type="gramStart"/>
      <w:r w:rsidRPr="00CE1B95">
        <w:rPr>
          <w:rFonts w:ascii="Times New Roman" w:eastAsia="Calibri" w:hAnsi="Times New Roman" w:cs="Times New Roman"/>
          <w:b/>
          <w:sz w:val="24"/>
          <w:szCs w:val="24"/>
        </w:rPr>
        <w:t>контроля за</w:t>
      </w:r>
      <w:proofErr w:type="gramEnd"/>
      <w:r w:rsidRPr="00CE1B95">
        <w:rPr>
          <w:rFonts w:ascii="Times New Roman" w:eastAsia="Calibri" w:hAnsi="Times New Roman" w:cs="Times New Roman"/>
          <w:b/>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4.1. Текущий </w:t>
      </w:r>
      <w:proofErr w:type="gramStart"/>
      <w:r w:rsidRPr="00CE1B95">
        <w:rPr>
          <w:rFonts w:ascii="Times New Roman" w:eastAsia="Calibri" w:hAnsi="Times New Roman" w:cs="Times New Roman"/>
          <w:sz w:val="24"/>
          <w:szCs w:val="24"/>
        </w:rPr>
        <w:t>контроль за</w:t>
      </w:r>
      <w:proofErr w:type="gramEnd"/>
      <w:r w:rsidRPr="00CE1B95">
        <w:rPr>
          <w:rFonts w:ascii="Times New Roman" w:eastAsia="Calibri" w:hAnsi="Times New Roman" w:cs="Times New Roman"/>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Текущий контроль осуществляется путем проведения проверок:</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решений о предоставлении (об отказе в предоставлении)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выявления и устранения нарушений прав граждан;</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E1B95">
        <w:rPr>
          <w:rFonts w:ascii="Times New Roman" w:eastAsia="Calibri" w:hAnsi="Times New Roman" w:cs="Times New Roman"/>
          <w:b/>
          <w:sz w:val="24"/>
          <w:szCs w:val="24"/>
        </w:rPr>
        <w:t>контроля за</w:t>
      </w:r>
      <w:proofErr w:type="gramEnd"/>
      <w:r w:rsidRPr="00CE1B95">
        <w:rPr>
          <w:rFonts w:ascii="Times New Roman" w:eastAsia="Calibri" w:hAnsi="Times New Roman" w:cs="Times New Roman"/>
          <w:b/>
          <w:sz w:val="24"/>
          <w:szCs w:val="24"/>
        </w:rPr>
        <w:t xml:space="preserve"> полнотой и качеством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4.2. </w:t>
      </w:r>
      <w:proofErr w:type="gramStart"/>
      <w:r w:rsidRPr="00CE1B95">
        <w:rPr>
          <w:rFonts w:ascii="Times New Roman" w:eastAsia="Calibri" w:hAnsi="Times New Roman" w:cs="Times New Roman"/>
          <w:sz w:val="24"/>
          <w:szCs w:val="24"/>
        </w:rPr>
        <w:t>Контроль за</w:t>
      </w:r>
      <w:proofErr w:type="gramEnd"/>
      <w:r w:rsidRPr="00CE1B95">
        <w:rPr>
          <w:rFonts w:ascii="Times New Roman" w:eastAsia="Calibri"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соблюдение сроков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соблюдение положений настоящего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правильность и обоснованность принятого решения об отказе в предоставлении </w:t>
      </w:r>
      <w:r w:rsidRPr="00CE1B95">
        <w:rPr>
          <w:rFonts w:ascii="Times New Roman" w:eastAsia="Calibri" w:hAnsi="Times New Roman" w:cs="Times New Roman"/>
          <w:sz w:val="24"/>
          <w:szCs w:val="24"/>
        </w:rPr>
        <w:lastRenderedPageBreak/>
        <w:t>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Основанием для проведения внеплановых проверок являются: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Республики Коми и нормативных правовых актов органов местного самоуправления муниципального образования муниципального района «Корткеросский»;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4.4.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МФЦ и его работники несут ответственность, установленную законодательством Российской Федерации: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 за полноту передаваемых Органу запросов, иных документов, принятых от заявителя в МФЦ;</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 xml:space="preserve">Требования к порядку и формам </w:t>
      </w:r>
      <w:proofErr w:type="gramStart"/>
      <w:r w:rsidRPr="00CE1B95">
        <w:rPr>
          <w:rFonts w:ascii="Times New Roman" w:eastAsia="Calibri" w:hAnsi="Times New Roman" w:cs="Times New Roman"/>
          <w:b/>
          <w:sz w:val="24"/>
          <w:szCs w:val="24"/>
        </w:rPr>
        <w:t>контроля за</w:t>
      </w:r>
      <w:proofErr w:type="gramEnd"/>
      <w:r w:rsidRPr="00CE1B95">
        <w:rPr>
          <w:rFonts w:ascii="Times New Roman" w:eastAsia="Calibri" w:hAnsi="Times New Roman" w:cs="Times New Roman"/>
          <w:b/>
          <w:sz w:val="24"/>
          <w:szCs w:val="24"/>
        </w:rPr>
        <w:t xml:space="preserve"> предоставлением муниципальной услуги, в том числе со стороны граждан, их объединений и организаций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4.5. Граждане, их объединения и организации имеют право осуществлять </w:t>
      </w:r>
      <w:proofErr w:type="gramStart"/>
      <w:r w:rsidRPr="00CE1B95">
        <w:rPr>
          <w:rFonts w:ascii="Times New Roman" w:eastAsia="Calibri" w:hAnsi="Times New Roman" w:cs="Times New Roman"/>
          <w:sz w:val="24"/>
          <w:szCs w:val="24"/>
        </w:rPr>
        <w:t>контроль за</w:t>
      </w:r>
      <w:proofErr w:type="gramEnd"/>
      <w:r w:rsidRPr="00CE1B95">
        <w:rPr>
          <w:rFonts w:ascii="Times New Roman" w:eastAsia="Calibri" w:hAnsi="Times New Roman" w:cs="Times New Roman"/>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Граждане, их объединения и организации также имеют право:</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направлять замечания и предложения по улучшению доступности и качества предоставления муниципальной услуги;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вносить предложения о мерах по устранению нарушений настоящего Административного регламента.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 xml:space="preserve">V. </w:t>
      </w:r>
      <w:proofErr w:type="gramStart"/>
      <w:r w:rsidRPr="00CE1B95">
        <w:rPr>
          <w:rFonts w:ascii="Times New Roman" w:eastAsia="Calibri" w:hAnsi="Times New Roman" w:cs="Times New Roman"/>
          <w:b/>
          <w:sz w:val="24"/>
          <w:szCs w:val="24"/>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roofErr w:type="gramEnd"/>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 xml:space="preserve">5.1. </w:t>
      </w:r>
      <w:proofErr w:type="gramStart"/>
      <w:r w:rsidRPr="00CE1B95">
        <w:rPr>
          <w:rFonts w:ascii="Times New Roman" w:eastAsia="Calibri" w:hAnsi="Times New Roman" w:cs="Times New Roman"/>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5.2. В досудебном (внесудебном) порядке заявитель вправе обратиться с жалобой в письменной форме на бумажном носителе или в электронной форме: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к руководителю многофункционального центра – на решения и действия (бездействие) работника многофункционального центра;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к учредителю многофункционального центра – на решение и действия (бездействие) многофункционального центра.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Способы информирования заявителей о порядке подачи и рассмотрения жалобы, в том числе с использованием ЕПГУ и/или РПГУ</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и/ или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CE1B95">
        <w:rPr>
          <w:rFonts w:ascii="Times New Roman" w:eastAsia="Calibri" w:hAnsi="Times New Roman" w:cs="Times New Roman"/>
          <w:b/>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Федеральным законом № 210-ФЗ;</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E1B95" w:rsidRPr="00CE1B95" w:rsidRDefault="00CE1B95" w:rsidP="00CE1B9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Исчерпывающий перечень административных процедур (действий) при предоставлении государственной услуги, выполняемых многофункциональными центрами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6.1 Многофункциональный центр осуществляет: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выдачу Заявителю результата предоставления государственной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услуги, а также выдача документов, включая составление на бумажном носителе и </w:t>
      </w:r>
      <w:proofErr w:type="gramStart"/>
      <w:r w:rsidRPr="00CE1B95">
        <w:rPr>
          <w:rFonts w:ascii="Times New Roman" w:eastAsia="Calibri" w:hAnsi="Times New Roman" w:cs="Times New Roman"/>
          <w:sz w:val="24"/>
          <w:szCs w:val="24"/>
        </w:rPr>
        <w:t>заверение выписок</w:t>
      </w:r>
      <w:proofErr w:type="gramEnd"/>
      <w:r w:rsidRPr="00CE1B95">
        <w:rPr>
          <w:rFonts w:ascii="Times New Roman" w:eastAsia="Calibri" w:hAnsi="Times New Roman" w:cs="Times New Roman"/>
          <w:sz w:val="24"/>
          <w:szCs w:val="24"/>
        </w:rPr>
        <w:t xml:space="preserve"> из информационных систем органов, предоставляющих государственных услуг;</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иные процедуры и действия, предусмотренные Федеральным законом № 210-ФЗ.</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Информирование Заявителей</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6.2. Информирование Заявителя многофункциональными центрами осуществляется следующими способами: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изложить обращение в письменной форме (ответ направляется Заявителю в соответствии со способом, указанным в обращении);</w:t>
      </w:r>
    </w:p>
    <w:p w:rsidR="00CE1B95" w:rsidRPr="00CE1B95" w:rsidRDefault="00CE1B95" w:rsidP="00CE1B9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назначить другое время для консультаций.</w:t>
      </w:r>
    </w:p>
    <w:p w:rsidR="00CE1B95" w:rsidRPr="00CE1B95" w:rsidRDefault="00CE1B95" w:rsidP="00CE1B95">
      <w:pPr>
        <w:spacing w:after="0" w:line="240" w:lineRule="auto"/>
        <w:ind w:firstLine="709"/>
        <w:jc w:val="both"/>
        <w:rPr>
          <w:rFonts w:ascii="Times New Roman" w:eastAsia="Times New Roman" w:hAnsi="Times New Roman" w:cs="Times New Roman"/>
          <w:sz w:val="24"/>
          <w:szCs w:val="24"/>
          <w:lang w:eastAsia="ru-RU"/>
        </w:rPr>
      </w:pPr>
      <w:proofErr w:type="gramStart"/>
      <w:r w:rsidRPr="00CE1B95">
        <w:rPr>
          <w:rFonts w:ascii="Times New Roman" w:eastAsia="Times New Roman" w:hAnsi="Times New Roman" w:cs="Times New Roman"/>
          <w:sz w:val="24"/>
          <w:szCs w:val="24"/>
          <w:lang w:eastAsia="ru-RU"/>
        </w:rPr>
        <w:t>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w:t>
      </w:r>
      <w:r w:rsidRPr="00CE1B95" w:rsidDel="006864D0">
        <w:rPr>
          <w:rFonts w:ascii="Times New Roman" w:eastAsia="Times New Roman" w:hAnsi="Times New Roman" w:cs="Times New Roman"/>
          <w:sz w:val="24"/>
          <w:szCs w:val="24"/>
          <w:lang w:eastAsia="ru-RU"/>
        </w:rPr>
        <w:t xml:space="preserve"> </w:t>
      </w:r>
      <w:r w:rsidRPr="00CE1B95">
        <w:rPr>
          <w:rFonts w:ascii="Times New Roman" w:eastAsia="Times New Roman" w:hAnsi="Times New Roman" w:cs="Times New Roman"/>
          <w:sz w:val="24"/>
          <w:szCs w:val="24"/>
          <w:lang w:eastAsia="ru-RU"/>
        </w:rPr>
        <w:t>в форме электронного документа, и в письменной форме по почтовому адресу, указанному в обращении, поступившем в многофункциональный центр</w:t>
      </w:r>
      <w:r w:rsidRPr="00CE1B95" w:rsidDel="006864D0">
        <w:rPr>
          <w:rFonts w:ascii="Times New Roman" w:eastAsia="Times New Roman" w:hAnsi="Times New Roman" w:cs="Times New Roman"/>
          <w:sz w:val="24"/>
          <w:szCs w:val="24"/>
          <w:lang w:eastAsia="ru-RU"/>
        </w:rPr>
        <w:t xml:space="preserve"> </w:t>
      </w:r>
      <w:r w:rsidRPr="00CE1B95">
        <w:rPr>
          <w:rFonts w:ascii="Times New Roman" w:eastAsia="Times New Roman" w:hAnsi="Times New Roman" w:cs="Times New Roman"/>
          <w:sz w:val="24"/>
          <w:szCs w:val="24"/>
          <w:lang w:eastAsia="ru-RU"/>
        </w:rPr>
        <w:t>в письменной форме.</w:t>
      </w:r>
      <w:proofErr w:type="gramEnd"/>
    </w:p>
    <w:p w:rsidR="00CE1B95" w:rsidRPr="00CE1B95" w:rsidRDefault="00CE1B95" w:rsidP="00CE1B9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E1B95" w:rsidRPr="00CE1B95" w:rsidRDefault="00CE1B95" w:rsidP="00CE1B9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E1B95">
        <w:rPr>
          <w:rFonts w:ascii="Times New Roman" w:eastAsia="Times New Roman" w:hAnsi="Times New Roman" w:cs="Times New Roman"/>
          <w:b/>
          <w:sz w:val="24"/>
          <w:szCs w:val="24"/>
          <w:lang w:eastAsia="ru-RU"/>
        </w:rPr>
        <w:t>Выдача Заявителю результата предоставления государственной услуги</w:t>
      </w:r>
    </w:p>
    <w:p w:rsidR="00CE1B95" w:rsidRPr="00CE1B95" w:rsidRDefault="00CE1B95" w:rsidP="00CE1B9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E1B95" w:rsidRPr="00CE1B95" w:rsidRDefault="00CE1B95" w:rsidP="00CE1B9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1B95">
        <w:rPr>
          <w:rFonts w:ascii="Times New Roman" w:eastAsia="Times New Roman" w:hAnsi="Times New Roman" w:cs="Times New Roman"/>
          <w:sz w:val="24"/>
          <w:szCs w:val="24"/>
          <w:lang w:eastAsia="ru-RU"/>
        </w:rPr>
        <w:lastRenderedPageBreak/>
        <w:t xml:space="preserve">6.3. </w:t>
      </w:r>
      <w:proofErr w:type="gramStart"/>
      <w:r w:rsidRPr="00CE1B95">
        <w:rPr>
          <w:rFonts w:ascii="Times New Roman" w:eastAsia="Times New Roman" w:hAnsi="Times New Roman" w:cs="Times New Roman"/>
          <w:sz w:val="24"/>
          <w:szCs w:val="24"/>
          <w:lang w:eastAsia="ru-RU"/>
        </w:rPr>
        <w:t>При наличии в заявлении о предоставлении государственной услуги указания о выдаче результатов оказания услуги через многофункциональный центр</w:t>
      </w:r>
      <w:proofErr w:type="gramEnd"/>
      <w:r w:rsidRPr="00CE1B95">
        <w:rPr>
          <w:rFonts w:ascii="Times New Roman" w:eastAsia="Times New Roman" w:hAnsi="Times New Roman" w:cs="Times New Roman"/>
          <w:sz w:val="24"/>
          <w:szCs w:val="24"/>
          <w:lang w:eastAsia="ru-RU"/>
        </w:rPr>
        <w:t>, Уполномоченный орган передает документы в многофункциональный центр</w:t>
      </w:r>
      <w:r w:rsidRPr="00CE1B95" w:rsidDel="006864D0">
        <w:rPr>
          <w:rFonts w:ascii="Times New Roman" w:eastAsia="Times New Roman" w:hAnsi="Times New Roman" w:cs="Times New Roman"/>
          <w:sz w:val="24"/>
          <w:szCs w:val="24"/>
          <w:lang w:eastAsia="ru-RU"/>
        </w:rPr>
        <w:t xml:space="preserve"> </w:t>
      </w:r>
      <w:r w:rsidRPr="00CE1B95">
        <w:rPr>
          <w:rFonts w:ascii="Times New Roman" w:eastAsia="Times New Roman" w:hAnsi="Times New Roman" w:cs="Times New Roman"/>
          <w:sz w:val="24"/>
          <w:szCs w:val="24"/>
          <w:lang w:eastAsia="ru-RU"/>
        </w:rPr>
        <w:t xml:space="preserve">для последующей выдачи Заявителю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 </w:t>
      </w:r>
    </w:p>
    <w:p w:rsidR="00CE1B95" w:rsidRPr="00CE1B95" w:rsidRDefault="00CE1B95" w:rsidP="00CE1B9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1B95">
        <w:rPr>
          <w:rFonts w:ascii="Times New Roman" w:eastAsia="Times New Roman" w:hAnsi="Times New Roman" w:cs="Times New Roman"/>
          <w:sz w:val="24"/>
          <w:szCs w:val="24"/>
          <w:lang w:eastAsia="ru-RU"/>
        </w:rPr>
        <w:t>Порядок и сроки передачи Уполномоченным органом таких документов в многофункциональный центр</w:t>
      </w:r>
      <w:r w:rsidRPr="00CE1B95" w:rsidDel="006864D0">
        <w:rPr>
          <w:rFonts w:ascii="Times New Roman" w:eastAsia="Times New Roman" w:hAnsi="Times New Roman" w:cs="Times New Roman"/>
          <w:sz w:val="24"/>
          <w:szCs w:val="24"/>
          <w:lang w:eastAsia="ru-RU"/>
        </w:rPr>
        <w:t xml:space="preserve"> </w:t>
      </w:r>
      <w:r w:rsidRPr="00CE1B95">
        <w:rPr>
          <w:rFonts w:ascii="Times New Roman" w:eastAsia="Times New Roman" w:hAnsi="Times New Roman" w:cs="Times New Roman"/>
          <w:sz w:val="24"/>
          <w:szCs w:val="24"/>
          <w:lang w:eastAsia="ru-RU"/>
        </w:rPr>
        <w:t xml:space="preserve">определяются соглашением о взаимодействии, заключенным ими в порядке, установленном </w:t>
      </w:r>
      <w:hyperlink r:id="rId11" w:history="1">
        <w:r w:rsidRPr="00CE1B95">
          <w:rPr>
            <w:rFonts w:ascii="Times New Roman" w:eastAsia="Times New Roman" w:hAnsi="Times New Roman" w:cs="Times New Roman"/>
            <w:color w:val="0000FF"/>
            <w:sz w:val="24"/>
            <w:szCs w:val="24"/>
            <w:u w:val="single"/>
            <w:lang w:eastAsia="ru-RU"/>
          </w:rPr>
          <w:t>Постановлением</w:t>
        </w:r>
      </w:hyperlink>
      <w:r w:rsidRPr="00CE1B95">
        <w:rPr>
          <w:rFonts w:ascii="Times New Roman" w:eastAsia="Times New Roman" w:hAnsi="Times New Roman" w:cs="Times New Roman"/>
          <w:sz w:val="24"/>
          <w:szCs w:val="24"/>
          <w:lang w:eastAsia="ru-RU"/>
        </w:rPr>
        <w:t xml:space="preserve"> № 797.</w:t>
      </w:r>
    </w:p>
    <w:p w:rsidR="00CE1B95" w:rsidRPr="00CE1B95" w:rsidRDefault="00CE1B95" w:rsidP="00CE1B9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1B95">
        <w:rPr>
          <w:rFonts w:ascii="Times New Roman" w:eastAsia="Times New Roman" w:hAnsi="Times New Roman" w:cs="Times New Roman"/>
          <w:sz w:val="24"/>
          <w:szCs w:val="24"/>
          <w:lang w:eastAsia="ru-RU"/>
        </w:rPr>
        <w:t>6.4. Прием Заявителей для выдачи документов, являющихся результатом государственной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E1B95" w:rsidRPr="00CE1B95" w:rsidRDefault="00CE1B95" w:rsidP="00CE1B9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1B95">
        <w:rPr>
          <w:rFonts w:ascii="Times New Roman" w:eastAsia="Times New Roman" w:hAnsi="Times New Roman" w:cs="Times New Roman"/>
          <w:sz w:val="24"/>
          <w:szCs w:val="24"/>
          <w:lang w:eastAsia="ru-RU"/>
        </w:rPr>
        <w:t>Работник многофункционального центра осуществляет следующие действия:</w:t>
      </w:r>
    </w:p>
    <w:p w:rsidR="00CE1B95" w:rsidRPr="00CE1B95" w:rsidRDefault="00CE1B95" w:rsidP="00CE1B9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1B95">
        <w:rPr>
          <w:rFonts w:ascii="Times New Roman" w:eastAsia="Times New Roman" w:hAnsi="Times New Roman" w:cs="Times New Roman"/>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E1B95" w:rsidRPr="00CE1B95" w:rsidRDefault="00CE1B95" w:rsidP="00CE1B9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1B95">
        <w:rPr>
          <w:rFonts w:ascii="Times New Roman" w:eastAsia="Times New Roman" w:hAnsi="Times New Roman" w:cs="Times New Roman"/>
          <w:sz w:val="24"/>
          <w:szCs w:val="24"/>
          <w:lang w:eastAsia="ru-RU"/>
        </w:rPr>
        <w:t>определяет статус исполнения заявления Заявителя в ГИС;</w:t>
      </w:r>
    </w:p>
    <w:p w:rsidR="00CE1B95" w:rsidRPr="00CE1B95" w:rsidRDefault="00CE1B95" w:rsidP="00CE1B9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E1B95">
        <w:rPr>
          <w:rFonts w:ascii="Times New Roman" w:eastAsia="Times New Roman" w:hAnsi="Times New Roman" w:cs="Times New Roman"/>
          <w:sz w:val="24"/>
          <w:szCs w:val="24"/>
          <w:lang w:eastAsia="ru-RU"/>
        </w:rPr>
        <w:t>распечатывает результат предоставления государственной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CE1B95" w:rsidRPr="00CE1B95" w:rsidRDefault="00CE1B95" w:rsidP="00CE1B9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1B95">
        <w:rPr>
          <w:rFonts w:ascii="Times New Roman" w:eastAsia="Times New Roman" w:hAnsi="Times New Roman" w:cs="Times New Roman"/>
          <w:sz w:val="24"/>
          <w:szCs w:val="24"/>
          <w:lang w:eastAsia="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E1B95" w:rsidRPr="00CE1B95" w:rsidRDefault="00CE1B95" w:rsidP="00CE1B9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1B95">
        <w:rPr>
          <w:rFonts w:ascii="Times New Roman" w:eastAsia="Times New Roman" w:hAnsi="Times New Roman" w:cs="Times New Roman"/>
          <w:sz w:val="24"/>
          <w:szCs w:val="24"/>
          <w:lang w:eastAsia="ru-RU"/>
        </w:rPr>
        <w:t>выдает документы заявителю, при необходимости запрашивает у Заявителя подписи за каждый выданный документ;</w:t>
      </w:r>
    </w:p>
    <w:p w:rsidR="00CE1B95" w:rsidRPr="00CE1B95" w:rsidRDefault="00CE1B95" w:rsidP="00CE1B9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1B95">
        <w:rPr>
          <w:rFonts w:ascii="Times New Roman" w:eastAsia="Times New Roman" w:hAnsi="Times New Roman" w:cs="Times New Roman"/>
          <w:sz w:val="24"/>
          <w:szCs w:val="24"/>
          <w:lang w:eastAsia="ru-RU"/>
        </w:rPr>
        <w:t>запрашивает согласие заявителя на участие в смс-опросе для оценки качества предоставленных услуг многофункциональным центром.</w:t>
      </w:r>
    </w:p>
    <w:p w:rsidR="00CE1B95" w:rsidRPr="00CE1B95" w:rsidRDefault="00CE1B95" w:rsidP="00CE1B9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4"/>
          <w:szCs w:val="24"/>
          <w:highlight w:val="yellow"/>
          <w:lang w:eastAsia="ru-RU"/>
        </w:rPr>
      </w:pP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b/>
          <w:sz w:val="28"/>
          <w:szCs w:val="28"/>
        </w:rPr>
        <w:br w:type="page"/>
      </w:r>
      <w:r w:rsidRPr="00CE1B95">
        <w:rPr>
          <w:rFonts w:ascii="Times New Roman" w:eastAsia="Calibri" w:hAnsi="Times New Roman" w:cs="Times New Roman"/>
          <w:sz w:val="24"/>
          <w:szCs w:val="24"/>
        </w:rPr>
        <w:lastRenderedPageBreak/>
        <w:t>Приложение № 1</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к Административному регламенту</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по предоставлению муниципальной услуги</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Форма уведомления о предоставлении промежуточного результата муниципальной услуги (постановка на учет) в электронной форме</w:t>
      </w:r>
    </w:p>
    <w:p w:rsidR="00CE1B95" w:rsidRPr="00CE1B95" w:rsidRDefault="00CE1B95" w:rsidP="00CE1B95">
      <w:pPr>
        <w:spacing w:after="0"/>
        <w:ind w:firstLine="709"/>
        <w:jc w:val="both"/>
        <w:rPr>
          <w:rFonts w:ascii="Times New Roman" w:eastAsia="Calibri" w:hAnsi="Times New Roman" w:cs="Times New Roman"/>
          <w:b/>
          <w:sz w:val="24"/>
          <w:szCs w:val="24"/>
        </w:rPr>
      </w:pPr>
    </w:p>
    <w:p w:rsidR="00CE1B95" w:rsidRPr="00CE1B95" w:rsidRDefault="00CE1B95" w:rsidP="00CE1B95">
      <w:pPr>
        <w:spacing w:after="0"/>
        <w:ind w:firstLine="709"/>
        <w:jc w:val="both"/>
        <w:rPr>
          <w:rFonts w:ascii="Times New Roman" w:eastAsia="Calibri" w:hAnsi="Times New Roman" w:cs="Times New Roman"/>
          <w:sz w:val="24"/>
          <w:szCs w:val="24"/>
        </w:rPr>
      </w:pPr>
    </w:p>
    <w:p w:rsidR="00CE1B95" w:rsidRPr="00CE1B95" w:rsidRDefault="00CE1B95" w:rsidP="00CE1B95">
      <w:pPr>
        <w:spacing w:after="0"/>
        <w:ind w:firstLine="709"/>
        <w:jc w:val="both"/>
        <w:rPr>
          <w:rFonts w:ascii="Times New Roman" w:eastAsia="Calibri" w:hAnsi="Times New Roman" w:cs="Times New Roman"/>
          <w:sz w:val="24"/>
          <w:szCs w:val="24"/>
        </w:rPr>
      </w:pPr>
    </w:p>
    <w:p w:rsidR="00CE1B95" w:rsidRPr="00CE1B95" w:rsidRDefault="00CE1B95" w:rsidP="00CE1B95">
      <w:pPr>
        <w:spacing w:after="0"/>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Статус информирования: </w:t>
      </w:r>
      <w:r w:rsidRPr="00CE1B95">
        <w:rPr>
          <w:rFonts w:ascii="Times New Roman" w:eastAsia="Calibri" w:hAnsi="Times New Roman" w:cs="Times New Roman"/>
          <w:b/>
          <w:i/>
          <w:sz w:val="24"/>
          <w:szCs w:val="24"/>
        </w:rPr>
        <w:t>Заявление рассмотрено</w:t>
      </w:r>
    </w:p>
    <w:p w:rsidR="00CE1B95" w:rsidRPr="00CE1B95" w:rsidRDefault="00CE1B95" w:rsidP="00CE1B95">
      <w:pPr>
        <w:spacing w:after="0"/>
        <w:ind w:firstLine="709"/>
        <w:jc w:val="both"/>
        <w:rPr>
          <w:rFonts w:ascii="Times New Roman" w:eastAsia="Calibri" w:hAnsi="Times New Roman" w:cs="Times New Roman"/>
          <w:sz w:val="24"/>
          <w:szCs w:val="24"/>
        </w:rPr>
      </w:pPr>
    </w:p>
    <w:p w:rsidR="00CE1B95" w:rsidRPr="00CE1B95" w:rsidRDefault="00CE1B95" w:rsidP="00CE1B95">
      <w:pPr>
        <w:spacing w:after="0"/>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Комментарий к статусу информирования: </w:t>
      </w:r>
    </w:p>
    <w:p w:rsidR="00CE1B95" w:rsidRPr="00CE1B95" w:rsidRDefault="00CE1B95" w:rsidP="00CE1B95">
      <w:pPr>
        <w:spacing w:after="0"/>
        <w:ind w:firstLine="709"/>
        <w:jc w:val="both"/>
        <w:rPr>
          <w:rFonts w:ascii="Times New Roman" w:eastAsia="Calibri" w:hAnsi="Times New Roman" w:cs="Times New Roman"/>
          <w:b/>
          <w:i/>
          <w:sz w:val="24"/>
          <w:szCs w:val="24"/>
        </w:rPr>
      </w:pPr>
      <w:r w:rsidRPr="00CE1B95">
        <w:rPr>
          <w:rFonts w:ascii="Times New Roman" w:eastAsia="Calibri" w:hAnsi="Times New Roman" w:cs="Times New Roman"/>
          <w:b/>
          <w:i/>
          <w:sz w:val="24"/>
          <w:szCs w:val="24"/>
        </w:rPr>
        <w:t>«Ваше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 приема, указанная в заявлении)</w:t>
      </w:r>
      <w:proofErr w:type="gramStart"/>
      <w:r w:rsidRPr="00CE1B95">
        <w:rPr>
          <w:rFonts w:ascii="Times New Roman" w:eastAsia="Calibri" w:hAnsi="Times New Roman" w:cs="Times New Roman"/>
          <w:b/>
          <w:i/>
          <w:sz w:val="24"/>
          <w:szCs w:val="24"/>
        </w:rPr>
        <w:t>.»</w:t>
      </w:r>
      <w:proofErr w:type="gramEnd"/>
    </w:p>
    <w:p w:rsidR="00CE1B95" w:rsidRPr="00CE1B95" w:rsidRDefault="00CE1B95" w:rsidP="00CE1B95">
      <w:pPr>
        <w:spacing w:after="0"/>
        <w:ind w:firstLine="709"/>
        <w:jc w:val="both"/>
        <w:rPr>
          <w:rFonts w:ascii="Times New Roman" w:eastAsia="Calibri" w:hAnsi="Times New Roman" w:cs="Times New Roman"/>
          <w:sz w:val="24"/>
          <w:szCs w:val="24"/>
        </w:rPr>
      </w:pPr>
    </w:p>
    <w:p w:rsidR="00CE1B95" w:rsidRPr="00CE1B95" w:rsidRDefault="00CE1B95" w:rsidP="00CE1B95">
      <w:pPr>
        <w:spacing w:after="0"/>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 </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br w:type="page"/>
      </w:r>
      <w:r w:rsidRPr="00CE1B95">
        <w:rPr>
          <w:rFonts w:ascii="Times New Roman" w:eastAsia="Calibri" w:hAnsi="Times New Roman" w:cs="Times New Roman"/>
          <w:sz w:val="24"/>
          <w:szCs w:val="24"/>
        </w:rPr>
        <w:lastRenderedPageBreak/>
        <w:t>Приложение № 2</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к Административному регламенту</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по предоставлению муниципальной услуги</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Форма решения о предоставлении промежуточного результата муниципальной услуги (в бумажной форме)</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567"/>
        <w:jc w:val="center"/>
        <w:rPr>
          <w:rFonts w:ascii="Times New Roman" w:eastAsia="Calibri" w:hAnsi="Times New Roman" w:cs="Times New Roman"/>
          <w:sz w:val="24"/>
          <w:szCs w:val="24"/>
          <w:u w:val="single"/>
        </w:rPr>
      </w:pPr>
      <w:r w:rsidRPr="00CE1B95">
        <w:rPr>
          <w:rFonts w:ascii="Times New Roman" w:eastAsia="Calibri" w:hAnsi="Times New Roman" w:cs="Times New Roman"/>
          <w:sz w:val="24"/>
          <w:szCs w:val="24"/>
          <w:u w:val="single"/>
        </w:rPr>
        <w:t>Управление образования администрации муниципального образования муниципального района «Корткеросский»</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Кому: ________________</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sz w:val="24"/>
          <w:szCs w:val="24"/>
        </w:rPr>
      </w:pPr>
      <w:r w:rsidRPr="00CE1B95">
        <w:rPr>
          <w:rFonts w:ascii="Times New Roman" w:eastAsia="Calibri" w:hAnsi="Times New Roman" w:cs="Times New Roman"/>
          <w:sz w:val="24"/>
          <w:szCs w:val="24"/>
        </w:rPr>
        <w:t>РЕШЕНИЕ</w:t>
      </w: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о предоставлении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в части постановки на учет</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 ___________                                                                                                № ________</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Рассмотрев Ваше заявление </w:t>
      </w:r>
      <w:proofErr w:type="gramStart"/>
      <w:r w:rsidRPr="00CE1B95">
        <w:rPr>
          <w:rFonts w:ascii="Times New Roman" w:eastAsia="Calibri" w:hAnsi="Times New Roman" w:cs="Times New Roman"/>
          <w:sz w:val="24"/>
          <w:szCs w:val="24"/>
        </w:rPr>
        <w:t>от</w:t>
      </w:r>
      <w:proofErr w:type="gramEnd"/>
      <w:r w:rsidRPr="00CE1B95">
        <w:rPr>
          <w:rFonts w:ascii="Times New Roman" w:eastAsia="Calibri" w:hAnsi="Times New Roman" w:cs="Times New Roman"/>
          <w:sz w:val="24"/>
          <w:szCs w:val="24"/>
        </w:rPr>
        <w:t xml:space="preserve"> ____________ № ______________ и </w:t>
      </w:r>
      <w:proofErr w:type="gramStart"/>
      <w:r w:rsidRPr="00CE1B95">
        <w:rPr>
          <w:rFonts w:ascii="Times New Roman" w:eastAsia="Calibri" w:hAnsi="Times New Roman" w:cs="Times New Roman"/>
          <w:sz w:val="24"/>
          <w:szCs w:val="24"/>
        </w:rPr>
        <w:t>прилагаемые</w:t>
      </w:r>
      <w:proofErr w:type="gramEnd"/>
      <w:r w:rsidRPr="00CE1B95">
        <w:rPr>
          <w:rFonts w:ascii="Times New Roman" w:eastAsia="Calibri" w:hAnsi="Times New Roman" w:cs="Times New Roman"/>
          <w:sz w:val="24"/>
          <w:szCs w:val="24"/>
        </w:rPr>
        <w:t xml:space="preserve"> к нему документы, Управлением образования администрации муниципального района «Корткеросский» принято решение: поставить на учет (</w:t>
      </w:r>
      <w:r w:rsidRPr="00CE1B95">
        <w:rPr>
          <w:rFonts w:ascii="Times New Roman" w:eastAsia="Calibri" w:hAnsi="Times New Roman" w:cs="Times New Roman"/>
          <w:i/>
          <w:sz w:val="24"/>
          <w:szCs w:val="24"/>
        </w:rPr>
        <w:t>ФИО ребенка полностью</w:t>
      </w:r>
      <w:r w:rsidRPr="00CE1B95">
        <w:rPr>
          <w:rFonts w:ascii="Times New Roman" w:eastAsia="Calibri" w:hAnsi="Times New Roman" w:cs="Times New Roman"/>
          <w:sz w:val="24"/>
          <w:szCs w:val="24"/>
        </w:rPr>
        <w:t>), в качестве нуждающегося в предоставлении места в муниципальной образовательной организации/ (</w:t>
      </w:r>
      <w:r w:rsidRPr="00CE1B95">
        <w:rPr>
          <w:rFonts w:ascii="Times New Roman" w:eastAsia="Calibri" w:hAnsi="Times New Roman" w:cs="Times New Roman"/>
          <w:i/>
          <w:sz w:val="24"/>
          <w:szCs w:val="24"/>
        </w:rPr>
        <w:t>перечислить указанные в заявлении параметры</w:t>
      </w:r>
      <w:r w:rsidRPr="00CE1B95">
        <w:rPr>
          <w:rFonts w:ascii="Times New Roman" w:eastAsia="Calibri" w:hAnsi="Times New Roman" w:cs="Times New Roman"/>
          <w:sz w:val="24"/>
          <w:szCs w:val="24"/>
        </w:rPr>
        <w:t>)</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______________________________</w:t>
      </w:r>
    </w:p>
    <w:p w:rsidR="00CE1B95" w:rsidRPr="00CE1B95" w:rsidRDefault="00CE1B95" w:rsidP="00CE1B95">
      <w:pPr>
        <w:spacing w:after="0" w:line="240" w:lineRule="auto"/>
        <w:ind w:firstLine="709"/>
        <w:jc w:val="both"/>
        <w:rPr>
          <w:rFonts w:ascii="Times New Roman" w:eastAsia="Calibri" w:hAnsi="Times New Roman" w:cs="Times New Roman"/>
          <w:i/>
          <w:sz w:val="16"/>
          <w:szCs w:val="16"/>
        </w:rPr>
      </w:pPr>
      <w:r w:rsidRPr="00CE1B95">
        <w:rPr>
          <w:rFonts w:ascii="Times New Roman" w:eastAsia="Calibri" w:hAnsi="Times New Roman" w:cs="Times New Roman"/>
          <w:i/>
          <w:sz w:val="16"/>
          <w:szCs w:val="16"/>
        </w:rPr>
        <w:t>Должность и ФИО сотрудника</w:t>
      </w:r>
      <w:r w:rsidRPr="00CE1B95">
        <w:rPr>
          <w:rFonts w:ascii="Times New Roman" w:eastAsia="Calibri" w:hAnsi="Times New Roman" w:cs="Times New Roman"/>
          <w:i/>
          <w:sz w:val="16"/>
          <w:szCs w:val="16"/>
        </w:rPr>
        <w:tab/>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 </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br w:type="page"/>
      </w:r>
      <w:r w:rsidRPr="00CE1B95">
        <w:rPr>
          <w:rFonts w:ascii="Times New Roman" w:eastAsia="Calibri" w:hAnsi="Times New Roman" w:cs="Times New Roman"/>
          <w:sz w:val="24"/>
          <w:szCs w:val="24"/>
        </w:rPr>
        <w:lastRenderedPageBreak/>
        <w:t>Приложение № 3</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к Административному регламенту</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по предоставлению муниципальной услуги</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Форма уведомления о предоставлении муниципальной услуги (направление в муниципальную образовательную организацию) в электронной форме</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Статус информирования: </w:t>
      </w:r>
      <w:proofErr w:type="gramStart"/>
      <w:r w:rsidRPr="00CE1B95">
        <w:rPr>
          <w:rFonts w:ascii="Times New Roman" w:eastAsia="Calibri" w:hAnsi="Times New Roman" w:cs="Times New Roman"/>
          <w:b/>
          <w:i/>
          <w:sz w:val="24"/>
          <w:szCs w:val="24"/>
        </w:rPr>
        <w:t>Направлен</w:t>
      </w:r>
      <w:proofErr w:type="gramEnd"/>
      <w:r w:rsidRPr="00CE1B95">
        <w:rPr>
          <w:rFonts w:ascii="Times New Roman" w:eastAsia="Calibri" w:hAnsi="Times New Roman" w:cs="Times New Roman"/>
          <w:b/>
          <w:i/>
          <w:sz w:val="24"/>
          <w:szCs w:val="24"/>
        </w:rPr>
        <w:t xml:space="preserve"> в дошкольную образовательную организацию</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Комментарий к статусу информирования: </w:t>
      </w:r>
    </w:p>
    <w:p w:rsidR="00CE1B95" w:rsidRPr="00CE1B95" w:rsidRDefault="00CE1B95" w:rsidP="00CE1B95">
      <w:pPr>
        <w:spacing w:after="0" w:line="240" w:lineRule="auto"/>
        <w:ind w:firstLine="709"/>
        <w:jc w:val="both"/>
        <w:rPr>
          <w:rFonts w:ascii="Times New Roman" w:eastAsia="Calibri" w:hAnsi="Times New Roman" w:cs="Times New Roman"/>
          <w:b/>
          <w:i/>
          <w:sz w:val="24"/>
          <w:szCs w:val="24"/>
        </w:rPr>
      </w:pPr>
      <w:r w:rsidRPr="00CE1B95">
        <w:rPr>
          <w:rFonts w:ascii="Times New Roman" w:eastAsia="Calibri" w:hAnsi="Times New Roman" w:cs="Times New Roman"/>
          <w:b/>
          <w:i/>
          <w:sz w:val="24"/>
          <w:szCs w:val="24"/>
        </w:rPr>
        <w:t>«Вам предоставлено место в _____________ (указываются название дошкольной образовательной организации, данные о группе) в соответствии с ________________________ (указываются реквизиты документа о направлении ребенка в дошкольную образовательную организацию).</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b/>
          <w:i/>
          <w:sz w:val="24"/>
          <w:szCs w:val="24"/>
        </w:rPr>
        <w:t>Вам необходимо ____________ (описывается порядок действия заявителя после выставления статуса с указанием срока выполнения действия)</w:t>
      </w:r>
      <w:proofErr w:type="gramStart"/>
      <w:r w:rsidRPr="00CE1B95">
        <w:rPr>
          <w:rFonts w:ascii="Times New Roman" w:eastAsia="Calibri" w:hAnsi="Times New Roman" w:cs="Times New Roman"/>
          <w:b/>
          <w:i/>
          <w:sz w:val="24"/>
          <w:szCs w:val="24"/>
        </w:rPr>
        <w:t>.»</w:t>
      </w:r>
      <w:proofErr w:type="gramEnd"/>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 </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br w:type="page"/>
      </w:r>
      <w:r w:rsidRPr="00CE1B95">
        <w:rPr>
          <w:rFonts w:ascii="Times New Roman" w:eastAsia="Calibri" w:hAnsi="Times New Roman" w:cs="Times New Roman"/>
          <w:sz w:val="24"/>
          <w:szCs w:val="24"/>
        </w:rPr>
        <w:lastRenderedPageBreak/>
        <w:t>Приложение № 4</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к Административному регламенту</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по предоставлению муниципальной услуги</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Форма решения о предоставлении муниципальной услуги (в бумажной форме)</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sz w:val="24"/>
          <w:szCs w:val="24"/>
          <w:u w:val="single"/>
        </w:rPr>
      </w:pPr>
      <w:r w:rsidRPr="00CE1B95">
        <w:rPr>
          <w:rFonts w:ascii="Times New Roman" w:eastAsia="Calibri" w:hAnsi="Times New Roman" w:cs="Times New Roman"/>
          <w:sz w:val="24"/>
          <w:szCs w:val="24"/>
          <w:u w:val="single"/>
        </w:rPr>
        <w:t>Управление образования администрации муниципального образования муниципального района «Корткеросский»</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ab/>
        <w:t>Кому: ________________</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sz w:val="24"/>
          <w:szCs w:val="24"/>
        </w:rPr>
      </w:pPr>
      <w:r w:rsidRPr="00CE1B95">
        <w:rPr>
          <w:rFonts w:ascii="Times New Roman" w:eastAsia="Calibri" w:hAnsi="Times New Roman" w:cs="Times New Roman"/>
          <w:sz w:val="24"/>
          <w:szCs w:val="24"/>
        </w:rPr>
        <w:t>РЕШЕНИЕ</w:t>
      </w:r>
    </w:p>
    <w:p w:rsidR="00CE1B95" w:rsidRPr="00CE1B95" w:rsidRDefault="00CE1B95" w:rsidP="00CE1B95">
      <w:pPr>
        <w:spacing w:after="0" w:line="240" w:lineRule="auto"/>
        <w:ind w:firstLine="709"/>
        <w:jc w:val="both"/>
        <w:rPr>
          <w:rFonts w:ascii="Times New Roman" w:eastAsia="Calibri" w:hAnsi="Times New Roman" w:cs="Times New Roman"/>
          <w:b/>
          <w:sz w:val="24"/>
          <w:szCs w:val="24"/>
        </w:rPr>
      </w:pPr>
      <w:r w:rsidRPr="00CE1B95">
        <w:rPr>
          <w:rFonts w:ascii="Times New Roman" w:eastAsia="Calibri" w:hAnsi="Times New Roman" w:cs="Times New Roman"/>
          <w:b/>
          <w:sz w:val="24"/>
          <w:szCs w:val="24"/>
        </w:rPr>
        <w:t>о предоставлении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в части направления в муниципальную образовательную организацию (в бумажной форме)</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 ___________</w:t>
      </w:r>
      <w:r w:rsidRPr="00CE1B95">
        <w:rPr>
          <w:rFonts w:ascii="Times New Roman" w:eastAsia="Calibri" w:hAnsi="Times New Roman" w:cs="Times New Roman"/>
          <w:sz w:val="24"/>
          <w:szCs w:val="24"/>
        </w:rPr>
        <w:tab/>
      </w:r>
      <w:r w:rsidRPr="00CE1B95">
        <w:rPr>
          <w:rFonts w:ascii="Times New Roman" w:eastAsia="Calibri" w:hAnsi="Times New Roman" w:cs="Times New Roman"/>
          <w:sz w:val="24"/>
          <w:szCs w:val="24"/>
        </w:rPr>
        <w:tab/>
      </w:r>
      <w:r w:rsidRPr="00CE1B95">
        <w:rPr>
          <w:rFonts w:ascii="Times New Roman" w:eastAsia="Calibri" w:hAnsi="Times New Roman" w:cs="Times New Roman"/>
          <w:sz w:val="24"/>
          <w:szCs w:val="24"/>
        </w:rPr>
        <w:tab/>
      </w:r>
      <w:r w:rsidRPr="00CE1B95">
        <w:rPr>
          <w:rFonts w:ascii="Times New Roman" w:eastAsia="Calibri" w:hAnsi="Times New Roman" w:cs="Times New Roman"/>
          <w:sz w:val="24"/>
          <w:szCs w:val="24"/>
        </w:rPr>
        <w:tab/>
      </w:r>
      <w:r w:rsidRPr="00CE1B95">
        <w:rPr>
          <w:rFonts w:ascii="Times New Roman" w:eastAsia="Calibri" w:hAnsi="Times New Roman" w:cs="Times New Roman"/>
          <w:sz w:val="24"/>
          <w:szCs w:val="24"/>
        </w:rPr>
        <w:tab/>
      </w:r>
      <w:r w:rsidRPr="00CE1B95">
        <w:rPr>
          <w:rFonts w:ascii="Times New Roman" w:eastAsia="Calibri" w:hAnsi="Times New Roman" w:cs="Times New Roman"/>
          <w:sz w:val="24"/>
          <w:szCs w:val="24"/>
        </w:rPr>
        <w:tab/>
      </w:r>
      <w:r w:rsidRPr="00CE1B95">
        <w:rPr>
          <w:rFonts w:ascii="Times New Roman" w:eastAsia="Calibri" w:hAnsi="Times New Roman" w:cs="Times New Roman"/>
          <w:sz w:val="24"/>
          <w:szCs w:val="24"/>
        </w:rPr>
        <w:tab/>
      </w:r>
      <w:r w:rsidRPr="00CE1B95">
        <w:rPr>
          <w:rFonts w:ascii="Times New Roman" w:eastAsia="Calibri" w:hAnsi="Times New Roman" w:cs="Times New Roman"/>
          <w:sz w:val="24"/>
          <w:szCs w:val="24"/>
        </w:rPr>
        <w:tab/>
        <w:t>№ ________</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Вам предоставлено место в _____________ (</w:t>
      </w:r>
      <w:r w:rsidRPr="00CE1B95">
        <w:rPr>
          <w:rFonts w:ascii="Times New Roman" w:eastAsia="Calibri" w:hAnsi="Times New Roman" w:cs="Times New Roman"/>
          <w:i/>
          <w:sz w:val="24"/>
          <w:szCs w:val="24"/>
        </w:rPr>
        <w:t>указываются название дошкольной образовательной организации</w:t>
      </w:r>
      <w:r w:rsidRPr="00CE1B95">
        <w:rPr>
          <w:rFonts w:ascii="Times New Roman" w:eastAsia="Calibri" w:hAnsi="Times New Roman" w:cs="Times New Roman"/>
          <w:sz w:val="24"/>
          <w:szCs w:val="24"/>
        </w:rPr>
        <w:t>, в группе (</w:t>
      </w:r>
      <w:r w:rsidRPr="00CE1B95">
        <w:rPr>
          <w:rFonts w:ascii="Times New Roman" w:eastAsia="Calibri" w:hAnsi="Times New Roman" w:cs="Times New Roman"/>
          <w:i/>
          <w:sz w:val="24"/>
          <w:szCs w:val="24"/>
        </w:rPr>
        <w:t>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w:t>
      </w:r>
      <w:r w:rsidRPr="00CE1B95">
        <w:rPr>
          <w:rFonts w:ascii="Times New Roman" w:eastAsia="Calibri" w:hAnsi="Times New Roman" w:cs="Times New Roman"/>
          <w:sz w:val="24"/>
          <w:szCs w:val="24"/>
        </w:rPr>
        <w:t>), с режимом пребывания (</w:t>
      </w:r>
      <w:r w:rsidRPr="00CE1B95">
        <w:rPr>
          <w:rFonts w:ascii="Times New Roman" w:eastAsia="Calibri" w:hAnsi="Times New Roman" w:cs="Times New Roman"/>
          <w:i/>
          <w:sz w:val="24"/>
          <w:szCs w:val="24"/>
        </w:rPr>
        <w:t>указывается режим пребывания ребенка в группе</w:t>
      </w:r>
      <w:r w:rsidRPr="00CE1B95">
        <w:rPr>
          <w:rFonts w:ascii="Times New Roman" w:eastAsia="Calibri" w:hAnsi="Times New Roman" w:cs="Times New Roman"/>
          <w:sz w:val="24"/>
          <w:szCs w:val="24"/>
        </w:rPr>
        <w:t>) для обучения по образовательной программе (</w:t>
      </w:r>
      <w:r w:rsidRPr="00CE1B95">
        <w:rPr>
          <w:rFonts w:ascii="Times New Roman" w:eastAsia="Calibri" w:hAnsi="Times New Roman" w:cs="Times New Roman"/>
          <w:i/>
          <w:sz w:val="24"/>
          <w:szCs w:val="24"/>
        </w:rPr>
        <w:t>указываются наименование и направленность образовательной программы (при наличии)</w:t>
      </w:r>
      <w:r w:rsidRPr="00CE1B95">
        <w:rPr>
          <w:rFonts w:ascii="Times New Roman" w:eastAsia="Calibri" w:hAnsi="Times New Roman" w:cs="Times New Roman"/>
          <w:sz w:val="24"/>
          <w:szCs w:val="24"/>
        </w:rPr>
        <w:t>) на языке (</w:t>
      </w:r>
      <w:r w:rsidRPr="00CE1B95">
        <w:rPr>
          <w:rFonts w:ascii="Times New Roman" w:eastAsia="Calibri" w:hAnsi="Times New Roman" w:cs="Times New Roman"/>
          <w:i/>
          <w:sz w:val="24"/>
          <w:szCs w:val="24"/>
        </w:rPr>
        <w:t>указывается соответствующий язык образования</w:t>
      </w:r>
      <w:r w:rsidRPr="00CE1B95">
        <w:rPr>
          <w:rFonts w:ascii="Times New Roman" w:eastAsia="Calibri" w:hAnsi="Times New Roman" w:cs="Times New Roman"/>
          <w:sz w:val="24"/>
          <w:szCs w:val="24"/>
        </w:rPr>
        <w:t>)/для осуществления</w:t>
      </w:r>
      <w:proofErr w:type="gramEnd"/>
      <w:r w:rsidRPr="00CE1B95">
        <w:rPr>
          <w:rFonts w:ascii="Times New Roman" w:eastAsia="Calibri" w:hAnsi="Times New Roman" w:cs="Times New Roman"/>
          <w:sz w:val="24"/>
          <w:szCs w:val="24"/>
        </w:rPr>
        <w:t xml:space="preserve"> присмотра и ухода в соответствии с ________________________ (</w:t>
      </w:r>
      <w:r w:rsidRPr="00CE1B95">
        <w:rPr>
          <w:rFonts w:ascii="Times New Roman" w:eastAsia="Calibri" w:hAnsi="Times New Roman" w:cs="Times New Roman"/>
          <w:i/>
          <w:sz w:val="24"/>
          <w:szCs w:val="24"/>
        </w:rPr>
        <w:t>указываются реквизиты документа о направлении ребенка в дошкольную образовательную организацию</w:t>
      </w:r>
      <w:r w:rsidRPr="00CE1B95">
        <w:rPr>
          <w:rFonts w:ascii="Times New Roman" w:eastAsia="Calibri" w:hAnsi="Times New Roman" w:cs="Times New Roman"/>
          <w:sz w:val="24"/>
          <w:szCs w:val="24"/>
        </w:rPr>
        <w:t>).</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Вам необходимо ____________ (</w:t>
      </w:r>
      <w:r w:rsidRPr="00CE1B95">
        <w:rPr>
          <w:rFonts w:ascii="Times New Roman" w:eastAsia="Calibri" w:hAnsi="Times New Roman" w:cs="Times New Roman"/>
          <w:i/>
          <w:sz w:val="24"/>
          <w:szCs w:val="24"/>
        </w:rPr>
        <w:t>описывается порядок действия заявителя с указанием срока выполнения действия</w:t>
      </w:r>
      <w:r w:rsidRPr="00CE1B95">
        <w:rPr>
          <w:rFonts w:ascii="Times New Roman" w:eastAsia="Calibri" w:hAnsi="Times New Roman" w:cs="Times New Roman"/>
          <w:sz w:val="24"/>
          <w:szCs w:val="24"/>
        </w:rPr>
        <w:t xml:space="preserve">).  </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 </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______________________________</w:t>
      </w:r>
    </w:p>
    <w:p w:rsidR="00CE1B95" w:rsidRPr="00CE1B95" w:rsidRDefault="00CE1B95" w:rsidP="00CE1B95">
      <w:pPr>
        <w:spacing w:after="0" w:line="240" w:lineRule="auto"/>
        <w:ind w:firstLine="709"/>
        <w:jc w:val="both"/>
        <w:rPr>
          <w:rFonts w:ascii="Times New Roman" w:eastAsia="Calibri" w:hAnsi="Times New Roman" w:cs="Times New Roman"/>
          <w:i/>
          <w:sz w:val="16"/>
          <w:szCs w:val="16"/>
        </w:rPr>
      </w:pPr>
      <w:r w:rsidRPr="00CE1B95">
        <w:rPr>
          <w:rFonts w:ascii="Times New Roman" w:eastAsia="Calibri" w:hAnsi="Times New Roman" w:cs="Times New Roman"/>
          <w:i/>
          <w:sz w:val="16"/>
          <w:szCs w:val="16"/>
        </w:rPr>
        <w:t>Должность и ФИО сотрудника</w:t>
      </w:r>
      <w:r w:rsidRPr="00CE1B95">
        <w:rPr>
          <w:rFonts w:ascii="Times New Roman" w:eastAsia="Calibri" w:hAnsi="Times New Roman" w:cs="Times New Roman"/>
          <w:i/>
          <w:sz w:val="16"/>
          <w:szCs w:val="16"/>
        </w:rPr>
        <w:tab/>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 </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br w:type="page"/>
      </w:r>
      <w:r w:rsidRPr="00CE1B95">
        <w:rPr>
          <w:rFonts w:ascii="Times New Roman" w:eastAsia="Calibri" w:hAnsi="Times New Roman" w:cs="Times New Roman"/>
          <w:sz w:val="24"/>
          <w:szCs w:val="24"/>
        </w:rPr>
        <w:lastRenderedPageBreak/>
        <w:t>Приложение № 5</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к Административному регламенту</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по предоставлению муниципальной услуги</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b/>
          <w:sz w:val="24"/>
          <w:szCs w:val="24"/>
        </w:rPr>
      </w:pPr>
      <w:r w:rsidRPr="00CE1B95">
        <w:rPr>
          <w:rFonts w:ascii="Times New Roman" w:eastAsia="Calibri" w:hAnsi="Times New Roman" w:cs="Times New Roman"/>
          <w:b/>
          <w:sz w:val="24"/>
          <w:szCs w:val="24"/>
        </w:rPr>
        <w:t>Форма уведомления об отказе в предоставлении промежуточного результата муниципальной услуги (постановки на учет) в электронной форме</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ab/>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Статус информирования: </w:t>
      </w:r>
      <w:r w:rsidRPr="00CE1B95">
        <w:rPr>
          <w:rFonts w:ascii="Times New Roman" w:eastAsia="Calibri" w:hAnsi="Times New Roman" w:cs="Times New Roman"/>
          <w:b/>
          <w:i/>
          <w:sz w:val="24"/>
          <w:szCs w:val="24"/>
        </w:rPr>
        <w:t>Отказано в предоставлении услуги</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Комментарий к статусу информирования:</w:t>
      </w:r>
    </w:p>
    <w:p w:rsidR="00CE1B95" w:rsidRPr="00CE1B95" w:rsidRDefault="00CE1B95" w:rsidP="00CE1B95">
      <w:pPr>
        <w:spacing w:after="0" w:line="240" w:lineRule="auto"/>
        <w:ind w:firstLine="709"/>
        <w:jc w:val="both"/>
        <w:rPr>
          <w:rFonts w:ascii="Times New Roman" w:eastAsia="Calibri" w:hAnsi="Times New Roman" w:cs="Times New Roman"/>
          <w:b/>
          <w:i/>
          <w:sz w:val="24"/>
          <w:szCs w:val="24"/>
        </w:rPr>
      </w:pPr>
      <w:r w:rsidRPr="00CE1B95">
        <w:rPr>
          <w:rFonts w:ascii="Times New Roman" w:eastAsia="Calibri" w:hAnsi="Times New Roman" w:cs="Times New Roman"/>
          <w:sz w:val="24"/>
          <w:szCs w:val="24"/>
        </w:rPr>
        <w:t>«</w:t>
      </w:r>
      <w:r w:rsidRPr="00CE1B95">
        <w:rPr>
          <w:rFonts w:ascii="Times New Roman" w:eastAsia="Calibri" w:hAnsi="Times New Roman" w:cs="Times New Roman"/>
          <w:b/>
          <w:i/>
          <w:sz w:val="24"/>
          <w:szCs w:val="24"/>
        </w:rPr>
        <w:t>Вам отказано в предоставлении услуги по текущему заявлению по причине _________________ (указывается причина, по которой по заявлению принято отрицательное решение).</w:t>
      </w:r>
    </w:p>
    <w:p w:rsidR="00CE1B95" w:rsidRPr="00CE1B95" w:rsidRDefault="00CE1B95" w:rsidP="00CE1B95">
      <w:pPr>
        <w:spacing w:after="0" w:line="240" w:lineRule="auto"/>
        <w:ind w:firstLine="709"/>
        <w:jc w:val="both"/>
        <w:rPr>
          <w:rFonts w:ascii="Times New Roman" w:eastAsia="Calibri" w:hAnsi="Times New Roman" w:cs="Times New Roman"/>
          <w:b/>
          <w:i/>
          <w:sz w:val="24"/>
          <w:szCs w:val="24"/>
        </w:rPr>
      </w:pPr>
      <w:r w:rsidRPr="00CE1B95">
        <w:rPr>
          <w:rFonts w:ascii="Times New Roman" w:eastAsia="Calibri" w:hAnsi="Times New Roman" w:cs="Times New Roman"/>
          <w:b/>
          <w:i/>
          <w:sz w:val="24"/>
          <w:szCs w:val="24"/>
        </w:rPr>
        <w:t>Вам необходимо ____________ (указывается порядок действий, который необходимо выполнить заявителю для получения положительного результата по заявлению)</w:t>
      </w:r>
      <w:proofErr w:type="gramStart"/>
      <w:r w:rsidRPr="00CE1B95">
        <w:rPr>
          <w:rFonts w:ascii="Times New Roman" w:eastAsia="Calibri" w:hAnsi="Times New Roman" w:cs="Times New Roman"/>
          <w:b/>
          <w:i/>
          <w:sz w:val="24"/>
          <w:szCs w:val="24"/>
        </w:rPr>
        <w:t>.»</w:t>
      </w:r>
      <w:proofErr w:type="gramEnd"/>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 </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br w:type="page"/>
      </w:r>
      <w:r w:rsidRPr="00CE1B95">
        <w:rPr>
          <w:rFonts w:ascii="Times New Roman" w:eastAsia="Calibri" w:hAnsi="Times New Roman" w:cs="Times New Roman"/>
          <w:sz w:val="24"/>
          <w:szCs w:val="24"/>
        </w:rPr>
        <w:lastRenderedPageBreak/>
        <w:t>Приложение № 6</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к Административному регламенту</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по предоставлению муниципальной услуги</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Форма решения об отказе в предоставлении промежуточного результата муниципальной услуги (в бумажной форме)</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sz w:val="24"/>
          <w:szCs w:val="24"/>
          <w:u w:val="single"/>
        </w:rPr>
      </w:pPr>
      <w:r w:rsidRPr="00CE1B95">
        <w:rPr>
          <w:rFonts w:ascii="Times New Roman" w:eastAsia="Calibri" w:hAnsi="Times New Roman" w:cs="Times New Roman"/>
          <w:sz w:val="24"/>
          <w:szCs w:val="24"/>
          <w:u w:val="single"/>
        </w:rPr>
        <w:t>Управление образования администрации муниципального образования муниципального района «Корткеросский»</w:t>
      </w:r>
    </w:p>
    <w:p w:rsidR="00CE1B95" w:rsidRPr="00CE1B95" w:rsidRDefault="00CE1B95" w:rsidP="00CE1B95">
      <w:pPr>
        <w:spacing w:after="0" w:line="240" w:lineRule="auto"/>
        <w:ind w:firstLine="709"/>
        <w:jc w:val="center"/>
        <w:rPr>
          <w:rFonts w:ascii="Times New Roman" w:eastAsia="Calibri" w:hAnsi="Times New Roman" w:cs="Times New Roman"/>
          <w:sz w:val="24"/>
          <w:szCs w:val="24"/>
        </w:rPr>
      </w:pP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ab/>
        <w:t>Кому: ____________</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sz w:val="24"/>
          <w:szCs w:val="24"/>
        </w:rPr>
      </w:pPr>
      <w:r w:rsidRPr="00CE1B95">
        <w:rPr>
          <w:rFonts w:ascii="Times New Roman" w:eastAsia="Calibri" w:hAnsi="Times New Roman" w:cs="Times New Roman"/>
          <w:sz w:val="24"/>
          <w:szCs w:val="24"/>
        </w:rPr>
        <w:t>РЕШЕНИЕ</w:t>
      </w: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об отказе в предоставлении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в части постановки на учет</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от ____________  </w:t>
      </w:r>
      <w:r w:rsidRPr="00CE1B95">
        <w:rPr>
          <w:rFonts w:ascii="Times New Roman" w:eastAsia="Calibri" w:hAnsi="Times New Roman" w:cs="Times New Roman"/>
          <w:sz w:val="24"/>
          <w:szCs w:val="24"/>
        </w:rPr>
        <w:tab/>
      </w:r>
      <w:r w:rsidRPr="00CE1B95">
        <w:rPr>
          <w:rFonts w:ascii="Times New Roman" w:eastAsia="Calibri" w:hAnsi="Times New Roman" w:cs="Times New Roman"/>
          <w:sz w:val="24"/>
          <w:szCs w:val="24"/>
        </w:rPr>
        <w:tab/>
      </w:r>
      <w:r w:rsidRPr="00CE1B95">
        <w:rPr>
          <w:rFonts w:ascii="Times New Roman" w:eastAsia="Calibri" w:hAnsi="Times New Roman" w:cs="Times New Roman"/>
          <w:sz w:val="24"/>
          <w:szCs w:val="24"/>
        </w:rPr>
        <w:tab/>
      </w:r>
      <w:r w:rsidRPr="00CE1B95">
        <w:rPr>
          <w:rFonts w:ascii="Times New Roman" w:eastAsia="Calibri" w:hAnsi="Times New Roman" w:cs="Times New Roman"/>
          <w:sz w:val="24"/>
          <w:szCs w:val="24"/>
        </w:rPr>
        <w:tab/>
      </w:r>
      <w:r w:rsidRPr="00CE1B95">
        <w:rPr>
          <w:rFonts w:ascii="Times New Roman" w:eastAsia="Calibri" w:hAnsi="Times New Roman" w:cs="Times New Roman"/>
          <w:sz w:val="24"/>
          <w:szCs w:val="24"/>
        </w:rPr>
        <w:tab/>
      </w:r>
      <w:r w:rsidRPr="00CE1B95">
        <w:rPr>
          <w:rFonts w:ascii="Times New Roman" w:eastAsia="Calibri" w:hAnsi="Times New Roman" w:cs="Times New Roman"/>
          <w:sz w:val="24"/>
          <w:szCs w:val="24"/>
        </w:rPr>
        <w:tab/>
      </w:r>
      <w:r w:rsidRPr="00CE1B95">
        <w:rPr>
          <w:rFonts w:ascii="Times New Roman" w:eastAsia="Calibri" w:hAnsi="Times New Roman" w:cs="Times New Roman"/>
          <w:sz w:val="24"/>
          <w:szCs w:val="24"/>
        </w:rPr>
        <w:tab/>
        <w:t>№ _____________</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Вам отказано в предоставлении услуги по текущему заявлению по причине _________________ (</w:t>
      </w:r>
      <w:r w:rsidRPr="00CE1B95">
        <w:rPr>
          <w:rFonts w:ascii="Times New Roman" w:eastAsia="Calibri" w:hAnsi="Times New Roman" w:cs="Times New Roman"/>
          <w:i/>
          <w:sz w:val="24"/>
          <w:szCs w:val="24"/>
        </w:rPr>
        <w:t>указывается причина, по которой по заявлению принято отрицательное решение</w:t>
      </w:r>
      <w:r w:rsidRPr="00CE1B95">
        <w:rPr>
          <w:rFonts w:ascii="Times New Roman" w:eastAsia="Calibri" w:hAnsi="Times New Roman" w:cs="Times New Roman"/>
          <w:sz w:val="24"/>
          <w:szCs w:val="24"/>
        </w:rPr>
        <w:t>).</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Вам необходимо ____________ (</w:t>
      </w:r>
      <w:r w:rsidRPr="00CE1B95">
        <w:rPr>
          <w:rFonts w:ascii="Times New Roman" w:eastAsia="Calibri" w:hAnsi="Times New Roman" w:cs="Times New Roman"/>
          <w:i/>
          <w:sz w:val="24"/>
          <w:szCs w:val="24"/>
        </w:rPr>
        <w:t>указывается порядок действий, который необходимо выполнить заявителю для получения положительного результата по заявлению</w:t>
      </w:r>
      <w:r w:rsidRPr="00CE1B95">
        <w:rPr>
          <w:rFonts w:ascii="Times New Roman" w:eastAsia="Calibri" w:hAnsi="Times New Roman" w:cs="Times New Roman"/>
          <w:sz w:val="24"/>
          <w:szCs w:val="24"/>
        </w:rPr>
        <w:t>).</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__________________________________________</w:t>
      </w:r>
    </w:p>
    <w:p w:rsidR="00CE1B95" w:rsidRPr="00CE1B95" w:rsidRDefault="00CE1B95" w:rsidP="00CE1B95">
      <w:pPr>
        <w:spacing w:after="0" w:line="240" w:lineRule="auto"/>
        <w:ind w:firstLine="709"/>
        <w:jc w:val="both"/>
        <w:rPr>
          <w:rFonts w:ascii="Times New Roman" w:eastAsia="Calibri" w:hAnsi="Times New Roman" w:cs="Times New Roman"/>
          <w:i/>
          <w:sz w:val="16"/>
          <w:szCs w:val="16"/>
        </w:rPr>
      </w:pPr>
      <w:r w:rsidRPr="00CE1B95">
        <w:rPr>
          <w:rFonts w:ascii="Times New Roman" w:eastAsia="Calibri" w:hAnsi="Times New Roman" w:cs="Times New Roman"/>
          <w:i/>
          <w:sz w:val="16"/>
          <w:szCs w:val="16"/>
        </w:rPr>
        <w:t>Должность и ФИО сотрудника, принявшего решение</w:t>
      </w:r>
      <w:r w:rsidRPr="00CE1B95">
        <w:rPr>
          <w:rFonts w:ascii="Times New Roman" w:eastAsia="Calibri" w:hAnsi="Times New Roman" w:cs="Times New Roman"/>
          <w:i/>
          <w:sz w:val="16"/>
          <w:szCs w:val="16"/>
        </w:rPr>
        <w:tab/>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 </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br w:type="page"/>
      </w:r>
      <w:r w:rsidRPr="00CE1B95">
        <w:rPr>
          <w:rFonts w:ascii="Times New Roman" w:eastAsia="Calibri" w:hAnsi="Times New Roman" w:cs="Times New Roman"/>
          <w:sz w:val="24"/>
          <w:szCs w:val="24"/>
        </w:rPr>
        <w:lastRenderedPageBreak/>
        <w:t>Приложение № 7</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к Административному регламенту</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по предоставлению муниципальной услуги</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Форма заявления о предоставлении муниципальной услуги в электронном виде </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________________________________</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________________________________</w:t>
      </w:r>
    </w:p>
    <w:p w:rsidR="00CE1B95" w:rsidRPr="00CE1B95" w:rsidRDefault="00CE1B95" w:rsidP="00CE1B95">
      <w:pPr>
        <w:spacing w:after="0" w:line="240" w:lineRule="auto"/>
        <w:ind w:firstLine="709"/>
        <w:jc w:val="right"/>
        <w:rPr>
          <w:rFonts w:ascii="Times New Roman" w:eastAsia="Calibri" w:hAnsi="Times New Roman" w:cs="Times New Roman"/>
          <w:i/>
          <w:sz w:val="16"/>
          <w:szCs w:val="16"/>
        </w:rPr>
      </w:pPr>
      <w:proofErr w:type="gramStart"/>
      <w:r w:rsidRPr="00CE1B95">
        <w:rPr>
          <w:rFonts w:ascii="Times New Roman" w:eastAsia="Calibri" w:hAnsi="Times New Roman" w:cs="Times New Roman"/>
          <w:i/>
          <w:sz w:val="16"/>
          <w:szCs w:val="16"/>
        </w:rPr>
        <w:t>(фамилия, имя, отчество заявителя (последнее - при наличии),</w:t>
      </w:r>
      <w:proofErr w:type="gramEnd"/>
    </w:p>
    <w:p w:rsidR="00CE1B95" w:rsidRPr="00CE1B95" w:rsidRDefault="00CE1B95" w:rsidP="00CE1B95">
      <w:pPr>
        <w:spacing w:after="0" w:line="240" w:lineRule="auto"/>
        <w:ind w:firstLine="709"/>
        <w:jc w:val="right"/>
        <w:rPr>
          <w:rFonts w:ascii="Times New Roman" w:eastAsia="Calibri" w:hAnsi="Times New Roman" w:cs="Times New Roman"/>
          <w:i/>
          <w:sz w:val="16"/>
          <w:szCs w:val="16"/>
        </w:rPr>
      </w:pPr>
      <w:r w:rsidRPr="00CE1B95">
        <w:rPr>
          <w:rFonts w:ascii="Times New Roman" w:eastAsia="Calibri" w:hAnsi="Times New Roman" w:cs="Times New Roman"/>
          <w:i/>
          <w:sz w:val="16"/>
          <w:szCs w:val="16"/>
        </w:rPr>
        <w:t xml:space="preserve"> данные документа, удостоверяющего личность,</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i/>
          <w:sz w:val="16"/>
          <w:szCs w:val="16"/>
        </w:rPr>
        <w:t xml:space="preserve"> контактный телефон, почтовый адрес, адрес электронной почты)</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ЗАЯВЛЕНИЕ</w:t>
      </w: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о предоставлении государственной (муниципальной) услуги в электронном виде</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821"/>
        <w:gridCol w:w="782"/>
        <w:gridCol w:w="1611"/>
        <w:gridCol w:w="819"/>
        <w:gridCol w:w="128"/>
        <w:gridCol w:w="2046"/>
      </w:tblGrid>
      <w:tr w:rsidR="00CE1B95" w:rsidRPr="00CE1B95" w:rsidTr="00CE1B95">
        <w:tc>
          <w:tcPr>
            <w:tcW w:w="540" w:type="dxa"/>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 </w:t>
            </w:r>
            <w:proofErr w:type="gramStart"/>
            <w:r w:rsidRPr="00CE1B95">
              <w:rPr>
                <w:rFonts w:ascii="Times New Roman" w:eastAsia="Calibri" w:hAnsi="Times New Roman" w:cs="Times New Roman"/>
                <w:sz w:val="24"/>
                <w:szCs w:val="24"/>
              </w:rPr>
              <w:t>п</w:t>
            </w:r>
            <w:proofErr w:type="gramEnd"/>
            <w:r w:rsidRPr="00CE1B95">
              <w:rPr>
                <w:rFonts w:ascii="Times New Roman" w:eastAsia="Calibri" w:hAnsi="Times New Roman" w:cs="Times New Roman"/>
                <w:sz w:val="24"/>
                <w:szCs w:val="24"/>
              </w:rPr>
              <w:t>/п</w:t>
            </w:r>
          </w:p>
        </w:tc>
        <w:tc>
          <w:tcPr>
            <w:tcW w:w="3821" w:type="dxa"/>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Перечень вопросов</w:t>
            </w:r>
          </w:p>
        </w:tc>
        <w:tc>
          <w:tcPr>
            <w:tcW w:w="5386" w:type="dxa"/>
            <w:gridSpan w:val="5"/>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Ответы</w:t>
            </w:r>
          </w:p>
        </w:tc>
      </w:tr>
      <w:tr w:rsidR="00CE1B95" w:rsidRPr="00CE1B95" w:rsidTr="00CE1B95">
        <w:tc>
          <w:tcPr>
            <w:tcW w:w="540" w:type="dxa"/>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w:t>
            </w:r>
          </w:p>
        </w:tc>
        <w:tc>
          <w:tcPr>
            <w:tcW w:w="3821" w:type="dxa"/>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Вы являетесь родителем или законным представителем ребенка</w:t>
            </w:r>
          </w:p>
        </w:tc>
        <w:tc>
          <w:tcPr>
            <w:tcW w:w="2393" w:type="dxa"/>
            <w:gridSpan w:val="2"/>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Родитель</w:t>
            </w:r>
          </w:p>
        </w:tc>
        <w:tc>
          <w:tcPr>
            <w:tcW w:w="2993" w:type="dxa"/>
            <w:gridSpan w:val="3"/>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Законный представитель</w:t>
            </w:r>
          </w:p>
        </w:tc>
      </w:tr>
      <w:tr w:rsidR="00CE1B95" w:rsidRPr="00CE1B95" w:rsidTr="00CE1B95">
        <w:tc>
          <w:tcPr>
            <w:tcW w:w="9747" w:type="dxa"/>
            <w:gridSpan w:val="7"/>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Автоматически заполняются данные из профиля пользователя ЕСИА: </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фамилия, имя, отчество (при наличии); </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паспортные данные (серия, номер, кем выдан, когда выдан)</w:t>
            </w: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Если ЗАКОННЫЙ ПРЕДСТАВИТЕЛЬ, то дополнительно в электронном виде могут быть </w:t>
            </w:r>
            <w:proofErr w:type="gramStart"/>
            <w:r w:rsidRPr="00CE1B95">
              <w:rPr>
                <w:rFonts w:ascii="Times New Roman" w:eastAsia="Calibri" w:hAnsi="Times New Roman" w:cs="Times New Roman"/>
                <w:sz w:val="24"/>
                <w:szCs w:val="24"/>
              </w:rPr>
              <w:t>предоставлены</w:t>
            </w:r>
            <w:proofErr w:type="gramEnd"/>
            <w:r w:rsidRPr="00CE1B95">
              <w:rPr>
                <w:rFonts w:ascii="Times New Roman" w:eastAsia="Calibri" w:hAnsi="Times New Roman" w:cs="Times New Roman"/>
                <w:sz w:val="24"/>
                <w:szCs w:val="24"/>
              </w:rPr>
              <w:t xml:space="preserve"> документ (ы), подтверждающий (</w:t>
            </w:r>
            <w:proofErr w:type="spellStart"/>
            <w:r w:rsidRPr="00CE1B95">
              <w:rPr>
                <w:rFonts w:ascii="Times New Roman" w:eastAsia="Calibri" w:hAnsi="Times New Roman" w:cs="Times New Roman"/>
                <w:sz w:val="24"/>
                <w:szCs w:val="24"/>
              </w:rPr>
              <w:t>ие</w:t>
            </w:r>
            <w:proofErr w:type="spellEnd"/>
            <w:r w:rsidRPr="00CE1B95">
              <w:rPr>
                <w:rFonts w:ascii="Times New Roman" w:eastAsia="Calibri" w:hAnsi="Times New Roman" w:cs="Times New Roman"/>
                <w:sz w:val="24"/>
                <w:szCs w:val="24"/>
              </w:rPr>
              <w:t>) представление прав ребенка.</w:t>
            </w:r>
          </w:p>
          <w:p w:rsidR="00CE1B95" w:rsidRPr="00CE1B95" w:rsidRDefault="00CE1B95" w:rsidP="00CE1B95">
            <w:pPr>
              <w:spacing w:after="0" w:line="240" w:lineRule="auto"/>
              <w:ind w:left="284"/>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Дополнительно предоставляются контактные данные родителей (законных представителей) (телефон, адрес электронной почты (при наличии)).</w:t>
            </w:r>
          </w:p>
        </w:tc>
      </w:tr>
      <w:tr w:rsidR="00CE1B95" w:rsidRPr="00CE1B95" w:rsidTr="00CE1B95">
        <w:tc>
          <w:tcPr>
            <w:tcW w:w="540" w:type="dxa"/>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2.</w:t>
            </w:r>
          </w:p>
        </w:tc>
        <w:tc>
          <w:tcPr>
            <w:tcW w:w="9207" w:type="dxa"/>
            <w:gridSpan w:val="6"/>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Персональные данные ребенка, на которого подается заявление о предоставлении услуги:</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фамилия, имя, отчество (при наличии);</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дата рождения;</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реквизиты свидетельства о рождении ребенка либо другого документа, </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удостоверяющего личность ребенка;</w:t>
            </w:r>
          </w:p>
          <w:p w:rsidR="00CE1B95" w:rsidRPr="00CE1B95" w:rsidRDefault="00CE1B95" w:rsidP="00CE1B95">
            <w:pPr>
              <w:spacing w:after="0" w:line="240" w:lineRule="auto"/>
              <w:ind w:firstLine="732"/>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адрес места жительства.</w:t>
            </w:r>
          </w:p>
          <w:p w:rsidR="00CE1B95" w:rsidRPr="00CE1B95" w:rsidRDefault="00CE1B95" w:rsidP="00CE1B95">
            <w:pPr>
              <w:spacing w:after="0" w:line="240" w:lineRule="auto"/>
              <w:ind w:firstLine="23"/>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 наличии данных о ребенке в профиле заявителя в ЕСИА, данные заполняются автоматически.</w:t>
            </w:r>
          </w:p>
        </w:tc>
      </w:tr>
      <w:tr w:rsidR="00CE1B95" w:rsidRPr="00CE1B95" w:rsidTr="00CE1B95">
        <w:tc>
          <w:tcPr>
            <w:tcW w:w="540" w:type="dxa"/>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3.</w:t>
            </w:r>
          </w:p>
        </w:tc>
        <w:tc>
          <w:tcPr>
            <w:tcW w:w="9207" w:type="dxa"/>
            <w:gridSpan w:val="6"/>
            <w:shd w:val="clear" w:color="auto" w:fill="auto"/>
          </w:tcPr>
          <w:p w:rsidR="00CE1B95" w:rsidRPr="00CE1B95" w:rsidRDefault="00CE1B95" w:rsidP="00CE1B95">
            <w:pPr>
              <w:spacing w:after="0" w:line="240" w:lineRule="auto"/>
              <w:ind w:left="307" w:hanging="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Желаемые параметры зачисления:</w:t>
            </w:r>
          </w:p>
          <w:p w:rsidR="00CE1B95" w:rsidRPr="00CE1B95" w:rsidRDefault="00CE1B95" w:rsidP="00CE1B95">
            <w:pPr>
              <w:spacing w:after="0" w:line="240" w:lineRule="auto"/>
              <w:ind w:left="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желаемая дата приема;</w:t>
            </w:r>
          </w:p>
          <w:p w:rsidR="00CE1B95" w:rsidRPr="00CE1B95" w:rsidRDefault="00CE1B95" w:rsidP="00CE1B95">
            <w:pPr>
              <w:spacing w:after="0" w:line="240" w:lineRule="auto"/>
              <w:ind w:left="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язык образования (выбор из списка);</w:t>
            </w:r>
          </w:p>
          <w:p w:rsidR="00CE1B95" w:rsidRPr="00CE1B95" w:rsidRDefault="00CE1B95" w:rsidP="00CE1B95">
            <w:pPr>
              <w:spacing w:after="0" w:line="240" w:lineRule="auto"/>
              <w:ind w:left="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режим пребывания ребенка в группе (выбор из списка);</w:t>
            </w:r>
          </w:p>
          <w:p w:rsidR="00CE1B95" w:rsidRPr="00CE1B95" w:rsidRDefault="00CE1B95" w:rsidP="00CE1B95">
            <w:pPr>
              <w:spacing w:after="0" w:line="240" w:lineRule="auto"/>
              <w:ind w:left="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направленность группы (выбор из списка);</w:t>
            </w:r>
          </w:p>
          <w:p w:rsidR="00CE1B95" w:rsidRPr="00CE1B95" w:rsidRDefault="00CE1B95" w:rsidP="00CE1B95">
            <w:pPr>
              <w:spacing w:after="0" w:line="240" w:lineRule="auto"/>
              <w:ind w:left="307"/>
              <w:jc w:val="both"/>
              <w:rPr>
                <w:rFonts w:ascii="Times New Roman" w:eastAsia="Calibri" w:hAnsi="Times New Roman" w:cs="Times New Roman"/>
                <w:i/>
              </w:rPr>
            </w:pPr>
            <w:r w:rsidRPr="00CE1B95">
              <w:rPr>
                <w:rFonts w:ascii="Times New Roman" w:eastAsia="Calibri" w:hAnsi="Times New Roman" w:cs="Times New Roman"/>
                <w:i/>
              </w:rPr>
              <w:t>Вид компенсирующей группы (выбор из списка при выборе групп компенсирующей направленности);</w:t>
            </w:r>
          </w:p>
          <w:p w:rsidR="00CE1B95" w:rsidRPr="00CE1B95" w:rsidRDefault="00CE1B95" w:rsidP="00CE1B95">
            <w:pPr>
              <w:spacing w:after="0" w:line="240" w:lineRule="auto"/>
              <w:ind w:left="307"/>
              <w:jc w:val="both"/>
              <w:rPr>
                <w:rFonts w:ascii="Times New Roman" w:eastAsia="Calibri" w:hAnsi="Times New Roman" w:cs="Times New Roman"/>
                <w:i/>
              </w:rPr>
            </w:pPr>
            <w:r w:rsidRPr="00CE1B95">
              <w:rPr>
                <w:rFonts w:ascii="Times New Roman" w:eastAsia="Calibri" w:hAnsi="Times New Roman" w:cs="Times New Roman"/>
                <w:i/>
              </w:rPr>
              <w:t xml:space="preserve">Реквизиты документа, подтверждающего потребность в </w:t>
            </w:r>
            <w:proofErr w:type="gramStart"/>
            <w:r w:rsidRPr="00CE1B95">
              <w:rPr>
                <w:rFonts w:ascii="Times New Roman" w:eastAsia="Calibri" w:hAnsi="Times New Roman" w:cs="Times New Roman"/>
                <w:i/>
              </w:rPr>
              <w:t>обучении по</w:t>
            </w:r>
            <w:proofErr w:type="gramEnd"/>
            <w:r w:rsidRPr="00CE1B95">
              <w:rPr>
                <w:rFonts w:ascii="Times New Roman" w:eastAsia="Calibri" w:hAnsi="Times New Roman" w:cs="Times New Roman"/>
                <w:i/>
              </w:rPr>
              <w:t xml:space="preserve"> адаптированной программе (при наличии);</w:t>
            </w:r>
          </w:p>
          <w:p w:rsidR="00CE1B95" w:rsidRPr="00CE1B95" w:rsidRDefault="00CE1B95" w:rsidP="00CE1B95">
            <w:pPr>
              <w:spacing w:after="0" w:line="240" w:lineRule="auto"/>
              <w:ind w:left="307"/>
              <w:jc w:val="both"/>
              <w:rPr>
                <w:rFonts w:ascii="Times New Roman" w:eastAsia="Calibri" w:hAnsi="Times New Roman" w:cs="Times New Roman"/>
                <w:i/>
              </w:rPr>
            </w:pPr>
            <w:r w:rsidRPr="00CE1B95">
              <w:rPr>
                <w:rFonts w:ascii="Times New Roman" w:eastAsia="Calibri" w:hAnsi="Times New Roman" w:cs="Times New Roman"/>
                <w:i/>
              </w:rPr>
              <w:t>Профиль оздоровительной группы (выбор из списка при выборе групп оздоровительной направленности)</w:t>
            </w:r>
          </w:p>
          <w:p w:rsidR="00CE1B95" w:rsidRPr="00CE1B95" w:rsidRDefault="00CE1B95" w:rsidP="00CE1B95">
            <w:pPr>
              <w:spacing w:after="0" w:line="240" w:lineRule="auto"/>
              <w:ind w:left="307"/>
              <w:jc w:val="both"/>
              <w:rPr>
                <w:rFonts w:ascii="Times New Roman" w:eastAsia="Calibri" w:hAnsi="Times New Roman" w:cs="Times New Roman"/>
                <w:sz w:val="24"/>
                <w:szCs w:val="24"/>
              </w:rPr>
            </w:pPr>
            <w:r w:rsidRPr="00CE1B95">
              <w:rPr>
                <w:rFonts w:ascii="Times New Roman" w:eastAsia="Calibri" w:hAnsi="Times New Roman" w:cs="Times New Roman"/>
                <w:i/>
              </w:rPr>
              <w:t>Реквизиты документа, подтверждающего потребность в оздоровительной группе (при наличии).</w:t>
            </w:r>
          </w:p>
          <w:p w:rsidR="00CE1B95" w:rsidRPr="00CE1B95" w:rsidRDefault="00CE1B95" w:rsidP="00CE1B95">
            <w:pPr>
              <w:spacing w:after="0" w:line="240" w:lineRule="auto"/>
              <w:ind w:left="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CE1B95" w:rsidRPr="00CE1B95" w:rsidRDefault="00CE1B95" w:rsidP="00CE1B95">
            <w:pPr>
              <w:spacing w:after="0" w:line="240" w:lineRule="auto"/>
              <w:ind w:left="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CE1B95" w:rsidRPr="00CE1B95" w:rsidRDefault="00CE1B95" w:rsidP="00CE1B95">
            <w:pPr>
              <w:spacing w:after="0" w:line="240" w:lineRule="auto"/>
              <w:ind w:left="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tbl>
            <w:tblPr>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1087"/>
              <w:gridCol w:w="1086"/>
              <w:gridCol w:w="1086"/>
              <w:gridCol w:w="1086"/>
              <w:gridCol w:w="2132"/>
            </w:tblGrid>
            <w:tr w:rsidR="00CE1B95" w:rsidRPr="00CE1B95" w:rsidTr="00CE1B95">
              <w:tc>
                <w:tcPr>
                  <w:tcW w:w="2197" w:type="dxa"/>
                  <w:tcBorders>
                    <w:bottom w:val="single" w:sz="4" w:space="0" w:color="auto"/>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Перечень дошкольных образовательных организаций, выбранных для приема</w:t>
                  </w:r>
                </w:p>
              </w:tc>
              <w:tc>
                <w:tcPr>
                  <w:tcW w:w="6477" w:type="dxa"/>
                  <w:gridSpan w:val="5"/>
                  <w:tcBorders>
                    <w:bottom w:val="single" w:sz="4" w:space="0" w:color="auto"/>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 xml:space="preserve">множественный выбор из списка государственных, муниципальных образовательных организаций, а также иных организаций в рамках соглашений, в том числе о государственно-частном, </w:t>
                  </w:r>
                  <w:proofErr w:type="spellStart"/>
                  <w:r w:rsidRPr="00CE1B95">
                    <w:rPr>
                      <w:rFonts w:ascii="Times New Roman" w:eastAsia="Calibri" w:hAnsi="Times New Roman" w:cs="Times New Roman"/>
                      <w:sz w:val="24"/>
                      <w:szCs w:val="24"/>
                    </w:rPr>
                    <w:t>муниципально</w:t>
                  </w:r>
                  <w:proofErr w:type="spellEnd"/>
                  <w:r w:rsidRPr="00CE1B95">
                    <w:rPr>
                      <w:rFonts w:ascii="Times New Roman" w:eastAsia="Calibri" w:hAnsi="Times New Roman" w:cs="Times New Roman"/>
                      <w:sz w:val="24"/>
                      <w:szCs w:val="24"/>
                    </w:rPr>
                    <w:t>-частном партнерстве, в муниципальном 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 сфере образования</w:t>
                  </w:r>
                  <w:proofErr w:type="gramEnd"/>
                </w:p>
              </w:tc>
            </w:tr>
            <w:tr w:rsidR="00CE1B95" w:rsidRPr="00CE1B95" w:rsidTr="00CE1B95">
              <w:tc>
                <w:tcPr>
                  <w:tcW w:w="2197" w:type="dxa"/>
                  <w:tcBorders>
                    <w:top w:val="single" w:sz="4" w:space="0" w:color="auto"/>
                    <w:left w:val="nil"/>
                    <w:bottom w:val="single" w:sz="4" w:space="0" w:color="auto"/>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1087" w:type="dxa"/>
                  <w:tcBorders>
                    <w:top w:val="single" w:sz="4" w:space="0" w:color="auto"/>
                    <w:left w:val="nil"/>
                    <w:bottom w:val="single" w:sz="4" w:space="0" w:color="auto"/>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single" w:sz="4" w:space="0" w:color="auto"/>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single" w:sz="4" w:space="0" w:color="auto"/>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single" w:sz="4" w:space="0" w:color="auto"/>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2132" w:type="dxa"/>
                  <w:tcBorders>
                    <w:top w:val="single" w:sz="4" w:space="0" w:color="auto"/>
                    <w:left w:val="nil"/>
                    <w:bottom w:val="single" w:sz="4" w:space="0" w:color="auto"/>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r>
            <w:tr w:rsidR="00CE1B95" w:rsidRPr="00CE1B95" w:rsidTr="00CE1B95">
              <w:tc>
                <w:tcPr>
                  <w:tcW w:w="6542" w:type="dxa"/>
                  <w:gridSpan w:val="5"/>
                  <w:tcBorders>
                    <w:top w:val="single" w:sz="4" w:space="0" w:color="auto"/>
                    <w:bottom w:val="single" w:sz="4" w:space="0" w:color="auto"/>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Согласие на направление в другие дошкольные образовательные организации вне перечня дошкольных образовательных организаций, выбранных для приема, если нет мест в выбранных дошкольных образовательных организациях</w:t>
                  </w:r>
                </w:p>
              </w:tc>
              <w:tc>
                <w:tcPr>
                  <w:tcW w:w="2132" w:type="dxa"/>
                  <w:tcBorders>
                    <w:top w:val="single" w:sz="4" w:space="0" w:color="auto"/>
                    <w:bottom w:val="single" w:sz="4" w:space="0" w:color="auto"/>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бинарная отметка «Да/Нет», по умолчанию </w:t>
                  </w:r>
                  <w:proofErr w:type="gramStart"/>
                  <w:r w:rsidRPr="00CE1B95">
                    <w:rPr>
                      <w:rFonts w:ascii="Times New Roman" w:eastAsia="Calibri" w:hAnsi="Times New Roman" w:cs="Times New Roman"/>
                      <w:sz w:val="24"/>
                      <w:szCs w:val="24"/>
                    </w:rPr>
                    <w:t>–«</w:t>
                  </w:r>
                  <w:proofErr w:type="gramEnd"/>
                  <w:r w:rsidRPr="00CE1B95">
                    <w:rPr>
                      <w:rFonts w:ascii="Times New Roman" w:eastAsia="Calibri" w:hAnsi="Times New Roman" w:cs="Times New Roman"/>
                      <w:sz w:val="24"/>
                      <w:szCs w:val="24"/>
                    </w:rPr>
                    <w:t>Нет»</w:t>
                  </w:r>
                </w:p>
              </w:tc>
            </w:tr>
            <w:tr w:rsidR="00CE1B95" w:rsidRPr="00CE1B95" w:rsidTr="00CE1B95">
              <w:tc>
                <w:tcPr>
                  <w:tcW w:w="2197" w:type="dxa"/>
                  <w:tcBorders>
                    <w:top w:val="single" w:sz="4" w:space="0" w:color="auto"/>
                    <w:left w:val="nil"/>
                    <w:bottom w:val="single" w:sz="4" w:space="0" w:color="auto"/>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1087" w:type="dxa"/>
                  <w:tcBorders>
                    <w:top w:val="single" w:sz="4" w:space="0" w:color="auto"/>
                    <w:left w:val="nil"/>
                    <w:bottom w:val="single" w:sz="4" w:space="0" w:color="auto"/>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single" w:sz="4" w:space="0" w:color="auto"/>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single" w:sz="4" w:space="0" w:color="auto"/>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single" w:sz="4" w:space="0" w:color="auto"/>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2132" w:type="dxa"/>
                  <w:tcBorders>
                    <w:top w:val="single" w:sz="4" w:space="0" w:color="auto"/>
                    <w:left w:val="nil"/>
                    <w:bottom w:val="single" w:sz="4" w:space="0" w:color="auto"/>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r>
            <w:tr w:rsidR="00CE1B95" w:rsidRPr="00CE1B95" w:rsidTr="00CE1B95">
              <w:tc>
                <w:tcPr>
                  <w:tcW w:w="3284" w:type="dxa"/>
                  <w:gridSpan w:val="2"/>
                  <w:tcBorders>
                    <w:top w:val="single" w:sz="4" w:space="0" w:color="auto"/>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Согласие на общеразвивающую группу</w:t>
                  </w:r>
                </w:p>
              </w:tc>
              <w:tc>
                <w:tcPr>
                  <w:tcW w:w="5390" w:type="dxa"/>
                  <w:gridSpan w:val="4"/>
                  <w:tcBorders>
                    <w:top w:val="single" w:sz="4" w:space="0" w:color="auto"/>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бинарная отметка «Да</w:t>
                  </w:r>
                  <w:proofErr w:type="gramStart"/>
                  <w:r w:rsidRPr="00CE1B95">
                    <w:rPr>
                      <w:rFonts w:ascii="Times New Roman" w:eastAsia="Calibri" w:hAnsi="Times New Roman" w:cs="Times New Roman"/>
                      <w:sz w:val="24"/>
                      <w:szCs w:val="24"/>
                    </w:rPr>
                    <w:t>/Н</w:t>
                  </w:r>
                  <w:proofErr w:type="gramEnd"/>
                  <w:r w:rsidRPr="00CE1B95">
                    <w:rPr>
                      <w:rFonts w:ascii="Times New Roman" w:eastAsia="Calibri" w:hAnsi="Times New Roman" w:cs="Times New Roman"/>
                      <w:sz w:val="24"/>
                      <w:szCs w:val="24"/>
                    </w:rPr>
                    <w:t>ет» может заполняться при выборе группы не общеразвивающей направленности, по умолчанию – «Нет»</w:t>
                  </w:r>
                </w:p>
              </w:tc>
            </w:tr>
            <w:tr w:rsidR="00CE1B95" w:rsidRPr="00CE1B95" w:rsidTr="00CE1B95">
              <w:tc>
                <w:tcPr>
                  <w:tcW w:w="3284" w:type="dxa"/>
                  <w:gridSpan w:val="2"/>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Согласие на группу присмотра и ухода</w:t>
                  </w:r>
                </w:p>
              </w:tc>
              <w:tc>
                <w:tcPr>
                  <w:tcW w:w="5390" w:type="dxa"/>
                  <w:gridSpan w:val="4"/>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бинарная отметка «Да/Нет», по умолчанию </w:t>
                  </w:r>
                  <w:proofErr w:type="gramStart"/>
                  <w:r w:rsidRPr="00CE1B95">
                    <w:rPr>
                      <w:rFonts w:ascii="Times New Roman" w:eastAsia="Calibri" w:hAnsi="Times New Roman" w:cs="Times New Roman"/>
                      <w:sz w:val="24"/>
                      <w:szCs w:val="24"/>
                    </w:rPr>
                    <w:t>–«</w:t>
                  </w:r>
                  <w:proofErr w:type="gramEnd"/>
                  <w:r w:rsidRPr="00CE1B95">
                    <w:rPr>
                      <w:rFonts w:ascii="Times New Roman" w:eastAsia="Calibri" w:hAnsi="Times New Roman" w:cs="Times New Roman"/>
                      <w:sz w:val="24"/>
                      <w:szCs w:val="24"/>
                    </w:rPr>
                    <w:t>Нет»</w:t>
                  </w:r>
                </w:p>
              </w:tc>
            </w:tr>
            <w:tr w:rsidR="00CE1B95" w:rsidRPr="00CE1B95" w:rsidTr="00CE1B95">
              <w:tc>
                <w:tcPr>
                  <w:tcW w:w="3284" w:type="dxa"/>
                  <w:gridSpan w:val="2"/>
                  <w:tcBorders>
                    <w:bottom w:val="single" w:sz="4" w:space="0" w:color="auto"/>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Согласие на кратковременный режим пребывания</w:t>
                  </w:r>
                </w:p>
              </w:tc>
              <w:tc>
                <w:tcPr>
                  <w:tcW w:w="5390" w:type="dxa"/>
                  <w:gridSpan w:val="4"/>
                  <w:tcBorders>
                    <w:bottom w:val="single" w:sz="4" w:space="0" w:color="auto"/>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бинарная отметка «Да</w:t>
                  </w:r>
                  <w:proofErr w:type="gramStart"/>
                  <w:r w:rsidRPr="00CE1B95">
                    <w:rPr>
                      <w:rFonts w:ascii="Times New Roman" w:eastAsia="Calibri" w:hAnsi="Times New Roman" w:cs="Times New Roman"/>
                      <w:sz w:val="24"/>
                      <w:szCs w:val="24"/>
                    </w:rPr>
                    <w:t>/Н</w:t>
                  </w:r>
                  <w:proofErr w:type="gramEnd"/>
                  <w:r w:rsidRPr="00CE1B95">
                    <w:rPr>
                      <w:rFonts w:ascii="Times New Roman" w:eastAsia="Calibri" w:hAnsi="Times New Roman" w:cs="Times New Roman"/>
                      <w:sz w:val="24"/>
                      <w:szCs w:val="24"/>
                    </w:rPr>
                    <w:t>ет», по умолчанию – «Нет», может заполняться при выборе режимов более 5 часов в день</w:t>
                  </w:r>
                </w:p>
              </w:tc>
            </w:tr>
            <w:tr w:rsidR="00CE1B95" w:rsidRPr="00CE1B95" w:rsidTr="00CE1B95">
              <w:tc>
                <w:tcPr>
                  <w:tcW w:w="3284" w:type="dxa"/>
                  <w:gridSpan w:val="2"/>
                  <w:tcBorders>
                    <w:bottom w:val="single" w:sz="4" w:space="0" w:color="auto"/>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Согласие на </w:t>
                  </w:r>
                  <w:proofErr w:type="gramStart"/>
                  <w:r w:rsidRPr="00CE1B95">
                    <w:rPr>
                      <w:rFonts w:ascii="Times New Roman" w:eastAsia="Calibri" w:hAnsi="Times New Roman" w:cs="Times New Roman"/>
                      <w:sz w:val="24"/>
                      <w:szCs w:val="24"/>
                    </w:rPr>
                    <w:t>группу полного дня</w:t>
                  </w:r>
                  <w:proofErr w:type="gramEnd"/>
                </w:p>
              </w:tc>
              <w:tc>
                <w:tcPr>
                  <w:tcW w:w="5390" w:type="dxa"/>
                  <w:gridSpan w:val="4"/>
                  <w:tcBorders>
                    <w:bottom w:val="single" w:sz="4" w:space="0" w:color="auto"/>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бинарная отметка «Да</w:t>
                  </w:r>
                  <w:proofErr w:type="gramStart"/>
                  <w:r w:rsidRPr="00CE1B95">
                    <w:rPr>
                      <w:rFonts w:ascii="Times New Roman" w:eastAsia="Calibri" w:hAnsi="Times New Roman" w:cs="Times New Roman"/>
                      <w:sz w:val="24"/>
                      <w:szCs w:val="24"/>
                    </w:rPr>
                    <w:t>/Н</w:t>
                  </w:r>
                  <w:proofErr w:type="gramEnd"/>
                  <w:r w:rsidRPr="00CE1B95">
                    <w:rPr>
                      <w:rFonts w:ascii="Times New Roman" w:eastAsia="Calibri" w:hAnsi="Times New Roman" w:cs="Times New Roman"/>
                      <w:sz w:val="24"/>
                      <w:szCs w:val="24"/>
                    </w:rPr>
                    <w:t>ет», по умолчанию – «Нет», заполняется при выборе группы по режиму, отличному от полного дня</w:t>
                  </w:r>
                </w:p>
              </w:tc>
            </w:tr>
            <w:tr w:rsidR="00CE1B95" w:rsidRPr="00CE1B95" w:rsidTr="00CE1B95">
              <w:tc>
                <w:tcPr>
                  <w:tcW w:w="2197" w:type="dxa"/>
                  <w:tcBorders>
                    <w:top w:val="single" w:sz="4" w:space="0" w:color="auto"/>
                    <w:left w:val="nil"/>
                    <w:bottom w:val="nil"/>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1087" w:type="dxa"/>
                  <w:tcBorders>
                    <w:top w:val="single" w:sz="4" w:space="0" w:color="auto"/>
                    <w:left w:val="nil"/>
                    <w:bottom w:val="nil"/>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nil"/>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nil"/>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nil"/>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c>
                <w:tcPr>
                  <w:tcW w:w="2132" w:type="dxa"/>
                  <w:tcBorders>
                    <w:top w:val="single" w:sz="4" w:space="0" w:color="auto"/>
                    <w:left w:val="nil"/>
                    <w:bottom w:val="nil"/>
                    <w:right w:val="nil"/>
                  </w:tcBorders>
                  <w:shd w:val="clear" w:color="auto" w:fill="auto"/>
                </w:tcPr>
                <w:p w:rsidR="00CE1B95" w:rsidRPr="00CE1B95" w:rsidRDefault="00CE1B95" w:rsidP="00CE1B95">
                  <w:pPr>
                    <w:spacing w:after="0" w:line="240" w:lineRule="auto"/>
                    <w:jc w:val="both"/>
                    <w:rPr>
                      <w:rFonts w:ascii="Times New Roman" w:eastAsia="Calibri" w:hAnsi="Times New Roman" w:cs="Times New Roman"/>
                      <w:sz w:val="16"/>
                      <w:szCs w:val="16"/>
                    </w:rPr>
                  </w:pPr>
                </w:p>
              </w:tc>
            </w:tr>
          </w:tbl>
          <w:p w:rsidR="00CE1B95" w:rsidRPr="00CE1B95" w:rsidRDefault="00CE1B95" w:rsidP="00CE1B95">
            <w:pPr>
              <w:spacing w:after="0" w:line="240" w:lineRule="auto"/>
              <w:ind w:left="307"/>
              <w:jc w:val="both"/>
              <w:rPr>
                <w:rFonts w:ascii="Times New Roman" w:eastAsia="Calibri" w:hAnsi="Times New Roman" w:cs="Times New Roman"/>
                <w:sz w:val="24"/>
                <w:szCs w:val="24"/>
              </w:rPr>
            </w:pPr>
          </w:p>
        </w:tc>
      </w:tr>
      <w:tr w:rsidR="00CE1B95" w:rsidRPr="00CE1B95" w:rsidTr="00CE1B95">
        <w:tc>
          <w:tcPr>
            <w:tcW w:w="540" w:type="dxa"/>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4.</w:t>
            </w:r>
          </w:p>
        </w:tc>
        <w:tc>
          <w:tcPr>
            <w:tcW w:w="4603" w:type="dxa"/>
            <w:gridSpan w:val="2"/>
            <w:shd w:val="clear" w:color="auto" w:fill="auto"/>
          </w:tcPr>
          <w:p w:rsidR="00CE1B95" w:rsidRPr="00CE1B95" w:rsidRDefault="00CE1B95" w:rsidP="00CE1B95">
            <w:pPr>
              <w:spacing w:after="0" w:line="240" w:lineRule="auto"/>
              <w:ind w:left="307" w:hanging="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Есть ли у Вас другие дети (брат</w:t>
            </w:r>
            <w:proofErr w:type="gramStart"/>
            <w:r w:rsidRPr="00CE1B95">
              <w:rPr>
                <w:rFonts w:ascii="Times New Roman" w:eastAsia="Calibri" w:hAnsi="Times New Roman" w:cs="Times New Roman"/>
                <w:sz w:val="24"/>
                <w:szCs w:val="24"/>
              </w:rPr>
              <w:t xml:space="preserve"> (-</w:t>
            </w:r>
            <w:proofErr w:type="spellStart"/>
            <w:proofErr w:type="gramEnd"/>
            <w:r w:rsidRPr="00CE1B95">
              <w:rPr>
                <w:rFonts w:ascii="Times New Roman" w:eastAsia="Calibri" w:hAnsi="Times New Roman" w:cs="Times New Roman"/>
                <w:sz w:val="24"/>
                <w:szCs w:val="24"/>
              </w:rPr>
              <w:t>ья</w:t>
            </w:r>
            <w:proofErr w:type="spellEnd"/>
            <w:r w:rsidRPr="00CE1B95">
              <w:rPr>
                <w:rFonts w:ascii="Times New Roman" w:eastAsia="Calibri" w:hAnsi="Times New Roman" w:cs="Times New Roman"/>
                <w:sz w:val="24"/>
                <w:szCs w:val="24"/>
              </w:rPr>
              <w:t>) или сестра (-ы) ребенка, которому требуется место), которые уже обучаются в выбранных для приема образовательных организациях?</w:t>
            </w:r>
          </w:p>
        </w:tc>
        <w:tc>
          <w:tcPr>
            <w:tcW w:w="2558" w:type="dxa"/>
            <w:gridSpan w:val="3"/>
            <w:shd w:val="clear" w:color="auto" w:fill="auto"/>
          </w:tcPr>
          <w:p w:rsidR="00CE1B95" w:rsidRPr="00CE1B95" w:rsidRDefault="00CE1B95" w:rsidP="00CE1B95">
            <w:pPr>
              <w:spacing w:after="0" w:line="240" w:lineRule="auto"/>
              <w:ind w:left="307" w:hanging="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Да</w:t>
            </w:r>
          </w:p>
        </w:tc>
        <w:tc>
          <w:tcPr>
            <w:tcW w:w="2046" w:type="dxa"/>
            <w:shd w:val="clear" w:color="auto" w:fill="auto"/>
          </w:tcPr>
          <w:p w:rsidR="00CE1B95" w:rsidRPr="00CE1B95" w:rsidRDefault="00CE1B95" w:rsidP="00CE1B95">
            <w:pPr>
              <w:spacing w:after="0" w:line="240" w:lineRule="auto"/>
              <w:ind w:left="307" w:hanging="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Нет</w:t>
            </w:r>
          </w:p>
        </w:tc>
      </w:tr>
      <w:tr w:rsidR="00CE1B95" w:rsidRPr="00CE1B95" w:rsidTr="00CE1B95">
        <w:tc>
          <w:tcPr>
            <w:tcW w:w="9747" w:type="dxa"/>
            <w:gridSpan w:val="7"/>
            <w:shd w:val="clear" w:color="auto" w:fill="auto"/>
          </w:tcPr>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Если ДА, то укажите их ФИО и наименование организации, в которой он (она, они) обучаются.</w:t>
            </w:r>
          </w:p>
          <w:p w:rsidR="00CE1B95" w:rsidRPr="00CE1B95" w:rsidRDefault="00CE1B95" w:rsidP="00CE1B95">
            <w:pPr>
              <w:spacing w:after="0" w:line="240" w:lineRule="auto"/>
              <w:ind w:left="307" w:hanging="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Если НЕТ, переход к шагу № 5</w:t>
            </w:r>
          </w:p>
        </w:tc>
      </w:tr>
      <w:tr w:rsidR="00CE1B95" w:rsidRPr="00CE1B95" w:rsidTr="00CE1B95">
        <w:tc>
          <w:tcPr>
            <w:tcW w:w="540" w:type="dxa"/>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5.</w:t>
            </w:r>
          </w:p>
        </w:tc>
        <w:tc>
          <w:tcPr>
            <w:tcW w:w="4603" w:type="dxa"/>
            <w:gridSpan w:val="2"/>
            <w:shd w:val="clear" w:color="auto" w:fill="auto"/>
          </w:tcPr>
          <w:p w:rsidR="00CE1B95" w:rsidRPr="00CE1B95" w:rsidRDefault="00CE1B95" w:rsidP="00CE1B95">
            <w:pPr>
              <w:spacing w:after="0" w:line="240" w:lineRule="auto"/>
              <w:ind w:firstLine="709"/>
              <w:jc w:val="both"/>
              <w:rPr>
                <w:rFonts w:ascii="Times New Roman" w:eastAsia="Calibri" w:hAnsi="Times New Roman" w:cs="Times New Roman"/>
                <w:sz w:val="24"/>
                <w:szCs w:val="24"/>
              </w:rPr>
            </w:pPr>
            <w:proofErr w:type="gramStart"/>
            <w:r w:rsidRPr="00CE1B95">
              <w:rPr>
                <w:rFonts w:ascii="Times New Roman" w:eastAsia="Calibri" w:hAnsi="Times New Roman" w:cs="Times New Roman"/>
                <w:sz w:val="24"/>
                <w:szCs w:val="24"/>
              </w:rPr>
              <w:t>Есть ли у Вас право на специальные меры поддержки (право</w:t>
            </w:r>
            <w:proofErr w:type="gramEnd"/>
          </w:p>
          <w:p w:rsidR="00CE1B95" w:rsidRPr="00CE1B95" w:rsidRDefault="00CE1B95" w:rsidP="00CE1B95">
            <w:pPr>
              <w:spacing w:after="0" w:line="240" w:lineRule="auto"/>
              <w:ind w:left="307" w:hanging="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 внеочередное или первоочередное зачисление)</w:t>
            </w:r>
          </w:p>
        </w:tc>
        <w:tc>
          <w:tcPr>
            <w:tcW w:w="2430" w:type="dxa"/>
            <w:gridSpan w:val="2"/>
            <w:shd w:val="clear" w:color="auto" w:fill="auto"/>
          </w:tcPr>
          <w:p w:rsidR="00CE1B95" w:rsidRPr="00CE1B95" w:rsidRDefault="00CE1B95" w:rsidP="00CE1B95">
            <w:pPr>
              <w:spacing w:after="0" w:line="240" w:lineRule="auto"/>
              <w:ind w:left="307" w:hanging="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Да</w:t>
            </w:r>
          </w:p>
        </w:tc>
        <w:tc>
          <w:tcPr>
            <w:tcW w:w="2174" w:type="dxa"/>
            <w:gridSpan w:val="2"/>
            <w:shd w:val="clear" w:color="auto" w:fill="auto"/>
          </w:tcPr>
          <w:p w:rsidR="00CE1B95" w:rsidRPr="00CE1B95" w:rsidRDefault="00CE1B95" w:rsidP="00CE1B95">
            <w:pPr>
              <w:spacing w:after="0" w:line="240" w:lineRule="auto"/>
              <w:ind w:left="307" w:hanging="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Нет</w:t>
            </w:r>
          </w:p>
        </w:tc>
      </w:tr>
      <w:tr w:rsidR="00CE1B95" w:rsidRPr="00CE1B95" w:rsidTr="00CE1B95">
        <w:tc>
          <w:tcPr>
            <w:tcW w:w="9747" w:type="dxa"/>
            <w:gridSpan w:val="7"/>
            <w:shd w:val="clear" w:color="auto" w:fill="auto"/>
          </w:tcPr>
          <w:p w:rsidR="00CE1B95" w:rsidRPr="00CE1B95" w:rsidRDefault="00CE1B95" w:rsidP="00CE1B95">
            <w:pPr>
              <w:spacing w:after="0" w:line="240" w:lineRule="auto"/>
              <w:ind w:left="307" w:hanging="30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tc>
      </w:tr>
    </w:tbl>
    <w:p w:rsidR="00CE1B95" w:rsidRPr="00CE1B95" w:rsidRDefault="00CE1B95" w:rsidP="00C30006">
      <w:pPr>
        <w:spacing w:after="0" w:line="240" w:lineRule="auto"/>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br w:type="page"/>
      </w:r>
      <w:r w:rsidRPr="00CE1B95">
        <w:rPr>
          <w:rFonts w:ascii="Times New Roman" w:eastAsia="Calibri" w:hAnsi="Times New Roman" w:cs="Times New Roman"/>
          <w:sz w:val="24"/>
          <w:szCs w:val="24"/>
        </w:rPr>
        <w:lastRenderedPageBreak/>
        <w:t>Приложение № 8</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к Административному регламенту</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по предоставлению муниципальной услуги</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1"/>
        <w:gridCol w:w="1896"/>
      </w:tblGrid>
      <w:tr w:rsidR="00CE1B95" w:rsidRPr="00CE1B95" w:rsidTr="00CE1B95">
        <w:trPr>
          <w:trHeight w:val="418"/>
          <w:jc w:val="right"/>
        </w:trPr>
        <w:tc>
          <w:tcPr>
            <w:tcW w:w="2181" w:type="dxa"/>
            <w:shd w:val="clear" w:color="auto" w:fill="auto"/>
          </w:tcPr>
          <w:p w:rsidR="00CE1B95" w:rsidRPr="00CE1B95" w:rsidRDefault="00CE1B95" w:rsidP="00CE1B95">
            <w:pPr>
              <w:spacing w:after="0" w:line="240" w:lineRule="auto"/>
              <w:jc w:val="center"/>
              <w:rPr>
                <w:rFonts w:ascii="Times New Roman" w:eastAsia="Calibri" w:hAnsi="Times New Roman" w:cs="Times New Roman"/>
                <w:sz w:val="24"/>
                <w:szCs w:val="24"/>
              </w:rPr>
            </w:pPr>
            <w:r w:rsidRPr="00CE1B95">
              <w:rPr>
                <w:rFonts w:ascii="Times New Roman" w:eastAsia="Calibri" w:hAnsi="Times New Roman" w:cs="Times New Roman"/>
                <w:sz w:val="24"/>
                <w:szCs w:val="24"/>
              </w:rPr>
              <w:t>№ заявления</w:t>
            </w:r>
          </w:p>
        </w:tc>
        <w:tc>
          <w:tcPr>
            <w:tcW w:w="1896" w:type="dxa"/>
            <w:shd w:val="clear" w:color="auto" w:fill="auto"/>
          </w:tcPr>
          <w:p w:rsidR="00CE1B95" w:rsidRPr="00CE1B95" w:rsidRDefault="00CE1B95" w:rsidP="00CE1B95">
            <w:pPr>
              <w:spacing w:after="0" w:line="240" w:lineRule="auto"/>
              <w:jc w:val="center"/>
              <w:rPr>
                <w:rFonts w:ascii="Times New Roman" w:eastAsia="Calibri" w:hAnsi="Times New Roman" w:cs="Times New Roman"/>
                <w:sz w:val="24"/>
                <w:szCs w:val="24"/>
              </w:rPr>
            </w:pPr>
          </w:p>
        </w:tc>
      </w:tr>
    </w:tbl>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ЗАЯВЛЕНИЕ</w:t>
      </w:r>
    </w:p>
    <w:p w:rsidR="00CE1B95" w:rsidRPr="00CE1B95" w:rsidRDefault="00CE1B95" w:rsidP="00CE1B95">
      <w:pPr>
        <w:spacing w:after="0" w:line="240" w:lineRule="auto"/>
        <w:jc w:val="center"/>
        <w:rPr>
          <w:rFonts w:ascii="Times New Roman" w:eastAsia="Times New Roman" w:hAnsi="Times New Roman" w:cs="Times New Roman"/>
          <w:b/>
          <w:color w:val="000000"/>
          <w:sz w:val="24"/>
          <w:szCs w:val="24"/>
          <w:lang w:eastAsia="ru-RU"/>
        </w:rPr>
      </w:pPr>
      <w:r w:rsidRPr="00CE1B95">
        <w:rPr>
          <w:rFonts w:ascii="Times New Roman" w:eastAsia="Calibri" w:hAnsi="Times New Roman" w:cs="Times New Roman"/>
          <w:b/>
          <w:sz w:val="24"/>
          <w:szCs w:val="24"/>
        </w:rPr>
        <w:t>«</w:t>
      </w:r>
      <w:r w:rsidRPr="00CE1B95">
        <w:rPr>
          <w:rFonts w:ascii="Times New Roman" w:eastAsia="Calibri" w:hAnsi="Times New Roman" w:cs="Times New Roman"/>
          <w:b/>
          <w:sz w:val="24"/>
          <w:szCs w:val="24"/>
          <w:lang w:eastAsia="ru-RU"/>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Pr="00CE1B95">
        <w:rPr>
          <w:rFonts w:ascii="Times New Roman" w:eastAsia="Calibri" w:hAnsi="Times New Roman" w:cs="Times New Roman"/>
          <w:b/>
          <w:sz w:val="24"/>
          <w:szCs w:val="24"/>
        </w:rPr>
        <w:t>»</w:t>
      </w:r>
      <w:r w:rsidRPr="00CE1B95">
        <w:rPr>
          <w:rFonts w:ascii="Calibri" w:eastAsia="Calibri" w:hAnsi="Calibri" w:cs="Times New Roman"/>
          <w:sz w:val="24"/>
          <w:szCs w:val="24"/>
        </w:rPr>
        <w:t xml:space="preserve"> </w:t>
      </w: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b/>
          <w:i/>
          <w:sz w:val="20"/>
          <w:szCs w:val="20"/>
        </w:rPr>
      </w:pPr>
      <w:r w:rsidRPr="00CE1B95">
        <w:rPr>
          <w:rFonts w:ascii="Times New Roman" w:eastAsia="Calibri" w:hAnsi="Times New Roman" w:cs="Times New Roman"/>
          <w:b/>
          <w:sz w:val="24"/>
          <w:szCs w:val="24"/>
          <w:u w:val="single"/>
        </w:rPr>
        <w:t>_______________________________________________________________________</w:t>
      </w:r>
      <w:r w:rsidRPr="00CE1B95">
        <w:rPr>
          <w:rFonts w:ascii="Times New Roman" w:eastAsia="Calibri" w:hAnsi="Times New Roman" w:cs="Times New Roman"/>
          <w:i/>
          <w:sz w:val="20"/>
          <w:szCs w:val="20"/>
        </w:rPr>
        <w:t>Орган, обрабатывающий заявление на предоставление услуги</w:t>
      </w:r>
    </w:p>
    <w:p w:rsidR="00CE1B95" w:rsidRPr="00CE1B95" w:rsidRDefault="00CE1B95" w:rsidP="00CE1B95">
      <w:pPr>
        <w:spacing w:after="0" w:line="240" w:lineRule="auto"/>
        <w:ind w:firstLine="709"/>
        <w:jc w:val="both"/>
        <w:rPr>
          <w:rFonts w:ascii="Times New Roman" w:eastAsia="Calibri" w:hAnsi="Times New Roman" w:cs="Times New Roman"/>
          <w:sz w:val="16"/>
          <w:szCs w:val="16"/>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u w:val="single"/>
        </w:rPr>
      </w:pPr>
      <w:r w:rsidRPr="00CE1B95">
        <w:rPr>
          <w:rFonts w:ascii="Times New Roman" w:eastAsia="Calibri" w:hAnsi="Times New Roman" w:cs="Times New Roman"/>
          <w:sz w:val="24"/>
          <w:szCs w:val="24"/>
        </w:rPr>
        <w:t>Я,</w:t>
      </w:r>
      <w:r w:rsidRPr="00CE1B95">
        <w:rPr>
          <w:rFonts w:ascii="Times New Roman" w:eastAsia="Calibri" w:hAnsi="Times New Roman" w:cs="Times New Roman"/>
          <w:sz w:val="24"/>
          <w:szCs w:val="24"/>
          <w:u w:val="single"/>
        </w:rPr>
        <w:t>______________________________________________________________________</w:t>
      </w:r>
    </w:p>
    <w:p w:rsidR="00CE1B95" w:rsidRPr="00CE1B95" w:rsidRDefault="00CE1B95" w:rsidP="00CE1B95">
      <w:pPr>
        <w:spacing w:after="0" w:line="240" w:lineRule="auto"/>
        <w:ind w:firstLine="709"/>
        <w:jc w:val="center"/>
        <w:rPr>
          <w:rFonts w:ascii="Times New Roman" w:eastAsia="Calibri" w:hAnsi="Times New Roman" w:cs="Times New Roman"/>
          <w:sz w:val="20"/>
          <w:szCs w:val="20"/>
          <w:u w:val="single"/>
        </w:rPr>
      </w:pPr>
      <w:proofErr w:type="gramStart"/>
      <w:r w:rsidRPr="00CE1B95">
        <w:rPr>
          <w:rFonts w:ascii="Times New Roman" w:eastAsia="Calibri" w:hAnsi="Times New Roman" w:cs="Times New Roman"/>
          <w:i/>
          <w:sz w:val="20"/>
          <w:szCs w:val="20"/>
        </w:rPr>
        <w:t>(ФИО (последнее при наличии) родителя (законного представителя),</w:t>
      </w:r>
      <w:proofErr w:type="gramEnd"/>
    </w:p>
    <w:p w:rsidR="00CE1B95" w:rsidRPr="00CE1B95" w:rsidRDefault="00CE1B95" w:rsidP="00CE1B95">
      <w:pPr>
        <w:spacing w:after="0" w:line="240" w:lineRule="auto"/>
        <w:jc w:val="both"/>
        <w:rPr>
          <w:rFonts w:ascii="Times New Roman" w:eastAsia="Calibri" w:hAnsi="Times New Roman" w:cs="Times New Roman"/>
          <w:sz w:val="24"/>
          <w:szCs w:val="24"/>
          <w:u w:val="single"/>
        </w:rPr>
      </w:pPr>
      <w:r w:rsidRPr="00CE1B95">
        <w:rPr>
          <w:rFonts w:ascii="Times New Roman" w:eastAsia="Calibri" w:hAnsi="Times New Roman" w:cs="Times New Roman"/>
          <w:sz w:val="24"/>
          <w:szCs w:val="24"/>
          <w:u w:val="single"/>
        </w:rPr>
        <w:t>_____________________________________________________________________________</w:t>
      </w: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паспортные данные (реквизиты документа, подтверждающего представительство),</w:t>
      </w:r>
      <w:r w:rsidRPr="00CE1B95">
        <w:rPr>
          <w:rFonts w:ascii="Times New Roman" w:eastAsia="Calibri" w:hAnsi="Times New Roman" w:cs="Times New Roman"/>
          <w:i/>
          <w:sz w:val="24"/>
          <w:szCs w:val="24"/>
        </w:rPr>
        <w:t xml:space="preserve"> </w:t>
      </w:r>
    </w:p>
    <w:p w:rsidR="00CE1B95" w:rsidRPr="00CE1B95" w:rsidRDefault="00CE1B95" w:rsidP="00CE1B95">
      <w:pPr>
        <w:spacing w:after="0" w:line="240" w:lineRule="auto"/>
        <w:jc w:val="both"/>
        <w:rPr>
          <w:rFonts w:ascii="Times New Roman" w:eastAsia="Calibri" w:hAnsi="Times New Roman" w:cs="Times New Roman"/>
          <w:sz w:val="16"/>
          <w:szCs w:val="16"/>
        </w:rPr>
      </w:pP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серия ______ №_________ дата выдачи «____»__________________20_____ года </w:t>
      </w:r>
    </w:p>
    <w:p w:rsidR="00CE1B95" w:rsidRPr="00CE1B95" w:rsidRDefault="00CE1B95" w:rsidP="00CE1B95">
      <w:pPr>
        <w:spacing w:after="0" w:line="240" w:lineRule="auto"/>
        <w:jc w:val="both"/>
        <w:rPr>
          <w:rFonts w:ascii="Times New Roman" w:eastAsia="Calibri" w:hAnsi="Times New Roman" w:cs="Times New Roman"/>
          <w:sz w:val="16"/>
          <w:szCs w:val="16"/>
        </w:rPr>
      </w:pPr>
    </w:p>
    <w:p w:rsidR="00CE1B95" w:rsidRPr="00CE1B95" w:rsidRDefault="00CE1B95" w:rsidP="00CE1B95">
      <w:pPr>
        <w:spacing w:after="0" w:line="240" w:lineRule="auto"/>
        <w:jc w:val="both"/>
        <w:rPr>
          <w:rFonts w:ascii="Times New Roman" w:eastAsia="Calibri" w:hAnsi="Times New Roman" w:cs="Times New Roman"/>
          <w:i/>
          <w:sz w:val="24"/>
          <w:szCs w:val="24"/>
        </w:rPr>
      </w:pPr>
      <w:r w:rsidRPr="00CE1B95">
        <w:rPr>
          <w:rFonts w:ascii="Times New Roman" w:eastAsia="Calibri" w:hAnsi="Times New Roman" w:cs="Times New Roman"/>
          <w:sz w:val="24"/>
          <w:szCs w:val="24"/>
        </w:rPr>
        <w:t>выдан ____________________________________________________________</w:t>
      </w:r>
      <w:r w:rsidRPr="00CE1B95">
        <w:rPr>
          <w:rFonts w:ascii="Times New Roman" w:eastAsia="Calibri" w:hAnsi="Times New Roman" w:cs="Times New Roman"/>
          <w:i/>
          <w:sz w:val="24"/>
          <w:szCs w:val="24"/>
        </w:rPr>
        <w:t>____________</w:t>
      </w:r>
    </w:p>
    <w:p w:rsidR="00CE1B95" w:rsidRPr="00CE1B95" w:rsidRDefault="00CE1B95" w:rsidP="00CE1B95">
      <w:pPr>
        <w:spacing w:after="0" w:line="240" w:lineRule="auto"/>
        <w:jc w:val="both"/>
        <w:rPr>
          <w:rFonts w:ascii="Times New Roman" w:eastAsia="Calibri" w:hAnsi="Times New Roman" w:cs="Times New Roman"/>
          <w:i/>
          <w:sz w:val="16"/>
          <w:szCs w:val="16"/>
        </w:rPr>
      </w:pP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i/>
          <w:sz w:val="24"/>
          <w:szCs w:val="24"/>
        </w:rPr>
        <w:t>_____________________________________________________________________________</w:t>
      </w:r>
    </w:p>
    <w:p w:rsidR="00CE1B95" w:rsidRPr="00CE1B95" w:rsidRDefault="00CE1B95" w:rsidP="00CE1B95">
      <w:pPr>
        <w:spacing w:after="0" w:line="240" w:lineRule="auto"/>
        <w:ind w:firstLine="709"/>
        <w:jc w:val="both"/>
        <w:rPr>
          <w:rFonts w:ascii="Times New Roman" w:eastAsia="Calibri" w:hAnsi="Times New Roman" w:cs="Times New Roman"/>
          <w:sz w:val="16"/>
          <w:szCs w:val="16"/>
        </w:rPr>
      </w:pP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реквизиты документа, подтверждающего установление опеки (при наличии) _____________________________________________________________________________</w:t>
      </w:r>
    </w:p>
    <w:p w:rsidR="00CE1B95" w:rsidRPr="00CE1B95" w:rsidRDefault="00CE1B95" w:rsidP="00CE1B95">
      <w:pPr>
        <w:spacing w:after="0" w:line="240" w:lineRule="auto"/>
        <w:jc w:val="both"/>
        <w:rPr>
          <w:rFonts w:ascii="Times New Roman" w:eastAsia="Calibri" w:hAnsi="Times New Roman" w:cs="Times New Roman"/>
          <w:i/>
          <w:sz w:val="24"/>
          <w:szCs w:val="24"/>
        </w:rPr>
      </w:pPr>
      <w:r w:rsidRPr="00CE1B95">
        <w:rPr>
          <w:rFonts w:ascii="Times New Roman" w:eastAsia="Calibri" w:hAnsi="Times New Roman" w:cs="Times New Roman"/>
          <w:sz w:val="24"/>
          <w:szCs w:val="24"/>
        </w:rPr>
        <w:t xml:space="preserve">как родитель (законный представитель), прошу поставить на учет в качестве </w:t>
      </w:r>
      <w:proofErr w:type="gramStart"/>
      <w:r w:rsidRPr="00CE1B95">
        <w:rPr>
          <w:rFonts w:ascii="Times New Roman" w:eastAsia="Calibri" w:hAnsi="Times New Roman" w:cs="Times New Roman"/>
          <w:sz w:val="24"/>
          <w:szCs w:val="24"/>
        </w:rPr>
        <w:t>нуждающегося</w:t>
      </w:r>
      <w:proofErr w:type="gramEnd"/>
      <w:r w:rsidRPr="00CE1B95">
        <w:rPr>
          <w:rFonts w:ascii="Times New Roman" w:eastAsia="Calibri" w:hAnsi="Times New Roman" w:cs="Times New Roman"/>
          <w:sz w:val="24"/>
          <w:szCs w:val="24"/>
        </w:rPr>
        <w:t xml:space="preserve"> </w:t>
      </w:r>
      <w:r w:rsidRPr="00CE1B95">
        <w:rPr>
          <w:rFonts w:ascii="Times New Roman" w:eastAsia="Calibri" w:hAnsi="Times New Roman" w:cs="Times New Roman"/>
          <w:i/>
          <w:sz w:val="24"/>
          <w:szCs w:val="24"/>
        </w:rPr>
        <w:t>_____________________________________________________________________________</w:t>
      </w:r>
    </w:p>
    <w:p w:rsidR="00CE1B95" w:rsidRPr="00CE1B95" w:rsidRDefault="00CE1B95" w:rsidP="00CE1B95">
      <w:pPr>
        <w:spacing w:after="0" w:line="240" w:lineRule="auto"/>
        <w:jc w:val="both"/>
        <w:rPr>
          <w:rFonts w:ascii="Times New Roman" w:eastAsia="Calibri" w:hAnsi="Times New Roman" w:cs="Times New Roman"/>
          <w:i/>
          <w:sz w:val="16"/>
          <w:szCs w:val="16"/>
        </w:rPr>
      </w:pPr>
    </w:p>
    <w:p w:rsidR="00CE1B95" w:rsidRPr="00CE1B95" w:rsidRDefault="00CE1B95" w:rsidP="00CE1B95">
      <w:pPr>
        <w:spacing w:after="0" w:line="240" w:lineRule="auto"/>
        <w:jc w:val="both"/>
        <w:rPr>
          <w:rFonts w:ascii="Times New Roman" w:eastAsia="Calibri" w:hAnsi="Times New Roman" w:cs="Times New Roman"/>
          <w:i/>
          <w:sz w:val="24"/>
          <w:szCs w:val="24"/>
        </w:rPr>
      </w:pPr>
      <w:r w:rsidRPr="00CE1B95">
        <w:rPr>
          <w:rFonts w:ascii="Times New Roman" w:eastAsia="Calibri" w:hAnsi="Times New Roman" w:cs="Times New Roman"/>
          <w:i/>
          <w:sz w:val="24"/>
          <w:szCs w:val="24"/>
        </w:rPr>
        <w:t>_____________________________________________________________________________</w:t>
      </w:r>
    </w:p>
    <w:p w:rsidR="00CE1B95" w:rsidRPr="00CE1B95" w:rsidRDefault="00CE1B95" w:rsidP="00CE1B95">
      <w:pPr>
        <w:spacing w:after="0" w:line="240" w:lineRule="auto"/>
        <w:jc w:val="center"/>
        <w:rPr>
          <w:rFonts w:ascii="Times New Roman" w:eastAsia="Calibri" w:hAnsi="Times New Roman" w:cs="Times New Roman"/>
          <w:i/>
          <w:sz w:val="20"/>
          <w:szCs w:val="20"/>
        </w:rPr>
      </w:pPr>
      <w:r w:rsidRPr="00CE1B95">
        <w:rPr>
          <w:rFonts w:ascii="Times New Roman" w:eastAsia="Calibri" w:hAnsi="Times New Roman" w:cs="Times New Roman"/>
          <w:i/>
          <w:sz w:val="20"/>
          <w:szCs w:val="20"/>
        </w:rPr>
        <w:t>(фамилия, имя, отчество ребенка (при наличии))</w:t>
      </w:r>
    </w:p>
    <w:p w:rsidR="00CE1B95" w:rsidRPr="00CE1B95" w:rsidRDefault="00CE1B95" w:rsidP="00CE1B95">
      <w:pPr>
        <w:spacing w:after="0" w:line="240" w:lineRule="auto"/>
        <w:jc w:val="both"/>
        <w:rPr>
          <w:rFonts w:ascii="Times New Roman" w:eastAsia="Calibri" w:hAnsi="Times New Roman" w:cs="Times New Roman"/>
          <w:i/>
          <w:sz w:val="16"/>
          <w:szCs w:val="16"/>
        </w:rPr>
      </w:pP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«____» ______________ 20___ года рождения, </w:t>
      </w:r>
    </w:p>
    <w:p w:rsidR="00CE1B95" w:rsidRPr="00CE1B95" w:rsidRDefault="00CE1B95" w:rsidP="00CE1B95">
      <w:pPr>
        <w:spacing w:after="0" w:line="240" w:lineRule="auto"/>
        <w:jc w:val="both"/>
        <w:rPr>
          <w:rFonts w:ascii="Times New Roman" w:eastAsia="Calibri" w:hAnsi="Times New Roman" w:cs="Times New Roman"/>
          <w:sz w:val="24"/>
          <w:szCs w:val="24"/>
        </w:rPr>
      </w:pP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реквизиты свидетельства о рождении (документа, удостоверяющего личность): </w:t>
      </w:r>
    </w:p>
    <w:p w:rsidR="00CE1B95" w:rsidRPr="00CE1B95" w:rsidRDefault="00CE1B95" w:rsidP="00CE1B95">
      <w:pPr>
        <w:spacing w:after="0" w:line="240" w:lineRule="auto"/>
        <w:jc w:val="both"/>
        <w:rPr>
          <w:rFonts w:ascii="Times New Roman" w:eastAsia="Calibri" w:hAnsi="Times New Roman" w:cs="Times New Roman"/>
          <w:i/>
          <w:sz w:val="16"/>
          <w:szCs w:val="16"/>
        </w:rPr>
      </w:pPr>
    </w:p>
    <w:p w:rsidR="00CE1B95" w:rsidRPr="00CE1B95" w:rsidRDefault="00CE1B95" w:rsidP="00CE1B95">
      <w:pPr>
        <w:spacing w:after="0" w:line="240" w:lineRule="auto"/>
        <w:jc w:val="both"/>
        <w:rPr>
          <w:rFonts w:ascii="Times New Roman" w:eastAsia="Calibri" w:hAnsi="Times New Roman" w:cs="Times New Roman"/>
          <w:i/>
          <w:sz w:val="24"/>
          <w:szCs w:val="24"/>
        </w:rPr>
      </w:pPr>
      <w:r w:rsidRPr="00CE1B95">
        <w:rPr>
          <w:rFonts w:ascii="Times New Roman" w:eastAsia="Calibri" w:hAnsi="Times New Roman" w:cs="Times New Roman"/>
          <w:i/>
          <w:sz w:val="24"/>
          <w:szCs w:val="24"/>
        </w:rPr>
        <w:t>серия ____________________ № ________________________________________________</w:t>
      </w:r>
    </w:p>
    <w:p w:rsidR="00CE1B95" w:rsidRPr="00CE1B95" w:rsidRDefault="00CE1B95" w:rsidP="00CE1B95">
      <w:pPr>
        <w:spacing w:after="0" w:line="240" w:lineRule="auto"/>
        <w:jc w:val="both"/>
        <w:rPr>
          <w:rFonts w:ascii="Times New Roman" w:eastAsia="Calibri" w:hAnsi="Times New Roman" w:cs="Times New Roman"/>
          <w:i/>
          <w:sz w:val="20"/>
          <w:szCs w:val="20"/>
        </w:rPr>
      </w:pPr>
      <w:r w:rsidRPr="00CE1B95">
        <w:rPr>
          <w:rFonts w:ascii="Times New Roman" w:eastAsia="Calibri" w:hAnsi="Times New Roman" w:cs="Times New Roman"/>
          <w:i/>
          <w:sz w:val="20"/>
          <w:szCs w:val="20"/>
        </w:rPr>
        <w:t xml:space="preserve">                                                                                   (кем и когда </w:t>
      </w:r>
      <w:proofErr w:type="gramStart"/>
      <w:r w:rsidRPr="00CE1B95">
        <w:rPr>
          <w:rFonts w:ascii="Times New Roman" w:eastAsia="Calibri" w:hAnsi="Times New Roman" w:cs="Times New Roman"/>
          <w:i/>
          <w:sz w:val="20"/>
          <w:szCs w:val="20"/>
        </w:rPr>
        <w:t>выдан</w:t>
      </w:r>
      <w:proofErr w:type="gramEnd"/>
      <w:r w:rsidRPr="00CE1B95">
        <w:rPr>
          <w:rFonts w:ascii="Times New Roman" w:eastAsia="Calibri" w:hAnsi="Times New Roman" w:cs="Times New Roman"/>
          <w:i/>
          <w:sz w:val="20"/>
          <w:szCs w:val="20"/>
        </w:rPr>
        <w:t>)</w:t>
      </w: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i/>
          <w:sz w:val="24"/>
          <w:szCs w:val="24"/>
        </w:rPr>
        <w:t>_____________________________________________________________________________</w:t>
      </w:r>
      <w:r w:rsidRPr="00CE1B95">
        <w:rPr>
          <w:rFonts w:ascii="Times New Roman" w:eastAsia="Calibri" w:hAnsi="Times New Roman" w:cs="Times New Roman"/>
          <w:sz w:val="24"/>
          <w:szCs w:val="24"/>
        </w:rPr>
        <w:t xml:space="preserve"> </w:t>
      </w:r>
    </w:p>
    <w:p w:rsidR="00CE1B95" w:rsidRPr="00CE1B95" w:rsidRDefault="00CE1B95" w:rsidP="00CE1B95">
      <w:pPr>
        <w:spacing w:after="0" w:line="240" w:lineRule="auto"/>
        <w:jc w:val="both"/>
        <w:rPr>
          <w:rFonts w:ascii="Times New Roman" w:eastAsia="Calibri" w:hAnsi="Times New Roman" w:cs="Times New Roman"/>
          <w:sz w:val="16"/>
          <w:szCs w:val="16"/>
        </w:rPr>
      </w:pPr>
    </w:p>
    <w:p w:rsidR="00CE1B95" w:rsidRPr="00CE1B95" w:rsidRDefault="00CE1B95" w:rsidP="00CE1B95">
      <w:pPr>
        <w:spacing w:after="0" w:line="240" w:lineRule="auto"/>
        <w:ind w:left="1276" w:hanging="1276"/>
        <w:jc w:val="both"/>
        <w:rPr>
          <w:rFonts w:ascii="Times New Roman" w:eastAsia="Calibri" w:hAnsi="Times New Roman" w:cs="Times New Roman"/>
          <w:sz w:val="20"/>
          <w:szCs w:val="20"/>
        </w:rPr>
      </w:pPr>
      <w:r w:rsidRPr="00CE1B95">
        <w:rPr>
          <w:rFonts w:ascii="Times New Roman" w:eastAsia="Calibri" w:hAnsi="Times New Roman" w:cs="Times New Roman"/>
          <w:sz w:val="24"/>
          <w:szCs w:val="24"/>
        </w:rPr>
        <w:t>проживающего по адресу: __________________________________________________</w:t>
      </w:r>
      <w:r w:rsidRPr="00CE1B95">
        <w:rPr>
          <w:rFonts w:ascii="Times New Roman" w:eastAsia="Calibri" w:hAnsi="Times New Roman" w:cs="Times New Roman"/>
          <w:i/>
          <w:sz w:val="24"/>
          <w:szCs w:val="24"/>
        </w:rPr>
        <w:t xml:space="preserve">                                                               </w:t>
      </w:r>
      <w:r w:rsidRPr="00CE1B95">
        <w:rPr>
          <w:rFonts w:ascii="Times New Roman" w:eastAsia="Calibri" w:hAnsi="Times New Roman" w:cs="Times New Roman"/>
          <w:i/>
          <w:sz w:val="20"/>
          <w:szCs w:val="20"/>
        </w:rPr>
        <w:t>(адрес места жительства, места пребывания,  места фактического проживания) ребенка)</w:t>
      </w: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предоставлении места в образовательной организации _____________________________________________________________________________</w:t>
      </w:r>
    </w:p>
    <w:p w:rsidR="00CE1B95" w:rsidRPr="00CE1B95" w:rsidRDefault="00CE1B95" w:rsidP="00CE1B95">
      <w:pPr>
        <w:spacing w:after="0" w:line="240" w:lineRule="auto"/>
        <w:jc w:val="center"/>
        <w:rPr>
          <w:rFonts w:ascii="Times New Roman" w:eastAsia="Calibri" w:hAnsi="Times New Roman" w:cs="Times New Roman"/>
          <w:sz w:val="20"/>
          <w:szCs w:val="20"/>
        </w:rPr>
      </w:pPr>
      <w:r w:rsidRPr="00CE1B95">
        <w:rPr>
          <w:rFonts w:ascii="Times New Roman" w:eastAsia="Calibri" w:hAnsi="Times New Roman" w:cs="Times New Roman"/>
          <w:i/>
          <w:sz w:val="20"/>
          <w:szCs w:val="20"/>
        </w:rPr>
        <w:t>муниципальная образовательная организация</w:t>
      </w:r>
      <w:r w:rsidRPr="00CE1B95">
        <w:rPr>
          <w:rFonts w:ascii="Times New Roman" w:eastAsia="Calibri" w:hAnsi="Times New Roman" w:cs="Times New Roman"/>
          <w:sz w:val="20"/>
          <w:szCs w:val="20"/>
        </w:rPr>
        <w:t>,</w:t>
      </w:r>
    </w:p>
    <w:p w:rsidR="00CE1B95" w:rsidRPr="00CE1B95" w:rsidRDefault="00CE1B95" w:rsidP="00CE1B95">
      <w:pPr>
        <w:spacing w:after="0" w:line="240" w:lineRule="auto"/>
        <w:jc w:val="both"/>
        <w:rPr>
          <w:rFonts w:ascii="Times New Roman" w:eastAsia="Calibri" w:hAnsi="Times New Roman" w:cs="Times New Roman"/>
          <w:i/>
          <w:sz w:val="24"/>
          <w:szCs w:val="24"/>
        </w:rPr>
      </w:pPr>
      <w:r w:rsidRPr="00CE1B95">
        <w:rPr>
          <w:rFonts w:ascii="Times New Roman" w:eastAsia="Calibri" w:hAnsi="Times New Roman" w:cs="Times New Roman"/>
          <w:i/>
          <w:sz w:val="24"/>
          <w:szCs w:val="24"/>
        </w:rPr>
        <w:t>_____________________________________________________________________________</w:t>
      </w:r>
    </w:p>
    <w:p w:rsidR="00CE1B95" w:rsidRPr="00CE1B95" w:rsidRDefault="00CE1B95" w:rsidP="00CE1B95">
      <w:pPr>
        <w:spacing w:after="0" w:line="240" w:lineRule="auto"/>
        <w:jc w:val="both"/>
        <w:rPr>
          <w:rFonts w:ascii="Times New Roman" w:eastAsia="Calibri" w:hAnsi="Times New Roman" w:cs="Times New Roman"/>
          <w:sz w:val="16"/>
          <w:szCs w:val="16"/>
        </w:rPr>
      </w:pP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а также направить на обучение с «</w:t>
      </w:r>
      <w:r w:rsidRPr="00CE1B95">
        <w:rPr>
          <w:rFonts w:ascii="Times New Roman" w:eastAsia="Calibri" w:hAnsi="Times New Roman" w:cs="Times New Roman"/>
          <w:sz w:val="24"/>
          <w:szCs w:val="24"/>
          <w:u w:val="single"/>
        </w:rPr>
        <w:t xml:space="preserve">            </w:t>
      </w:r>
      <w:r w:rsidRPr="00CE1B95">
        <w:rPr>
          <w:rFonts w:ascii="Times New Roman" w:eastAsia="Calibri" w:hAnsi="Times New Roman" w:cs="Times New Roman"/>
          <w:sz w:val="24"/>
          <w:szCs w:val="24"/>
        </w:rPr>
        <w:t>» ____________________  20______ года</w:t>
      </w:r>
    </w:p>
    <w:p w:rsidR="00CE1B95" w:rsidRPr="00CE1B95" w:rsidRDefault="00CE1B95" w:rsidP="00CE1B95">
      <w:pPr>
        <w:spacing w:after="0" w:line="240" w:lineRule="auto"/>
        <w:jc w:val="both"/>
        <w:rPr>
          <w:rFonts w:ascii="Times New Roman" w:eastAsia="Calibri" w:hAnsi="Times New Roman" w:cs="Times New Roman"/>
          <w:sz w:val="20"/>
          <w:szCs w:val="20"/>
        </w:rPr>
      </w:pPr>
      <w:r w:rsidRPr="00CE1B95">
        <w:rPr>
          <w:rFonts w:ascii="Times New Roman" w:eastAsia="Calibri" w:hAnsi="Times New Roman" w:cs="Times New Roman"/>
          <w:sz w:val="24"/>
          <w:szCs w:val="24"/>
        </w:rPr>
        <w:t xml:space="preserve">                                                                            </w:t>
      </w:r>
      <w:r w:rsidRPr="00CE1B95">
        <w:rPr>
          <w:rFonts w:ascii="Times New Roman" w:eastAsia="Calibri" w:hAnsi="Times New Roman" w:cs="Times New Roman"/>
          <w:sz w:val="20"/>
          <w:szCs w:val="20"/>
        </w:rPr>
        <w:t>(</w:t>
      </w:r>
      <w:r w:rsidRPr="00CE1B95">
        <w:rPr>
          <w:rFonts w:ascii="Times New Roman" w:eastAsia="Calibri" w:hAnsi="Times New Roman" w:cs="Times New Roman"/>
          <w:i/>
          <w:sz w:val="20"/>
          <w:szCs w:val="20"/>
        </w:rPr>
        <w:t>желаемая дата обучения</w:t>
      </w:r>
      <w:r w:rsidRPr="00CE1B95">
        <w:rPr>
          <w:rFonts w:ascii="Times New Roman" w:eastAsia="Calibri" w:hAnsi="Times New Roman" w:cs="Times New Roman"/>
          <w:sz w:val="20"/>
          <w:szCs w:val="20"/>
        </w:rPr>
        <w:t xml:space="preserve">) </w:t>
      </w: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муниципальную образовательную организацию ___________________________________</w:t>
      </w: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_____________________________________________________________________________</w:t>
      </w:r>
    </w:p>
    <w:p w:rsidR="00CE1B95" w:rsidRPr="00CE1B95" w:rsidRDefault="00CE1B95" w:rsidP="00CE1B95">
      <w:pPr>
        <w:spacing w:after="0" w:line="240" w:lineRule="auto"/>
        <w:jc w:val="center"/>
        <w:rPr>
          <w:rFonts w:ascii="Times New Roman" w:eastAsia="Calibri" w:hAnsi="Times New Roman" w:cs="Times New Roman"/>
          <w:sz w:val="20"/>
          <w:szCs w:val="20"/>
        </w:rPr>
      </w:pPr>
      <w:r w:rsidRPr="00CE1B95">
        <w:rPr>
          <w:rFonts w:ascii="Times New Roman" w:eastAsia="Calibri" w:hAnsi="Times New Roman" w:cs="Times New Roman"/>
          <w:sz w:val="20"/>
          <w:szCs w:val="20"/>
        </w:rPr>
        <w:t>(</w:t>
      </w:r>
      <w:r w:rsidRPr="00CE1B95">
        <w:rPr>
          <w:rFonts w:ascii="Times New Roman" w:eastAsia="Calibri" w:hAnsi="Times New Roman" w:cs="Times New Roman"/>
          <w:i/>
          <w:sz w:val="20"/>
          <w:szCs w:val="20"/>
        </w:rPr>
        <w:t>наименование образовательной организации</w:t>
      </w:r>
      <w:r w:rsidRPr="00CE1B95">
        <w:rPr>
          <w:rFonts w:ascii="Times New Roman" w:eastAsia="Calibri" w:hAnsi="Times New Roman" w:cs="Times New Roman"/>
          <w:sz w:val="20"/>
          <w:szCs w:val="20"/>
        </w:rPr>
        <w:t xml:space="preserve">) </w:t>
      </w:r>
    </w:p>
    <w:p w:rsidR="00CE1B95" w:rsidRPr="00CE1B95" w:rsidRDefault="00CE1B95" w:rsidP="00CE1B95">
      <w:pPr>
        <w:spacing w:after="0" w:line="240" w:lineRule="auto"/>
        <w:ind w:firstLine="708"/>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 xml:space="preserve">При отсутствии мест для приема в указанной образовательной организации прошу направить на обучение в следующие по списку образовательные организации </w:t>
      </w:r>
      <w:r w:rsidRPr="00CE1B95">
        <w:rPr>
          <w:rFonts w:ascii="Times New Roman" w:eastAsia="Calibri" w:hAnsi="Times New Roman" w:cs="Times New Roman"/>
          <w:i/>
          <w:sz w:val="24"/>
          <w:szCs w:val="24"/>
        </w:rPr>
        <w:t>(указываются в порядке приоритета)</w:t>
      </w:r>
      <w:r w:rsidRPr="00CE1B95">
        <w:rPr>
          <w:rFonts w:ascii="Times New Roman" w:eastAsia="Calibri" w:hAnsi="Times New Roman" w:cs="Times New Roman"/>
          <w:sz w:val="24"/>
          <w:szCs w:val="24"/>
        </w:rPr>
        <w:t xml:space="preserve">. ____________________________________________ </w:t>
      </w:r>
    </w:p>
    <w:p w:rsidR="00CE1B95" w:rsidRPr="00CE1B95" w:rsidRDefault="00CE1B95" w:rsidP="00CE1B95">
      <w:pPr>
        <w:spacing w:after="0"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_____________________________________________________________________________</w:t>
      </w:r>
    </w:p>
    <w:p w:rsidR="00CE1B95" w:rsidRPr="00CE1B95" w:rsidRDefault="00CE1B95" w:rsidP="00CE1B95">
      <w:pPr>
        <w:autoSpaceDE w:val="0"/>
        <w:autoSpaceDN w:val="0"/>
        <w:adjustRightInd w:val="0"/>
        <w:spacing w:after="0" w:line="240" w:lineRule="auto"/>
        <w:jc w:val="both"/>
        <w:rPr>
          <w:rFonts w:ascii="Times New Roman" w:eastAsia="Calibri" w:hAnsi="Times New Roman" w:cs="Times New Roman"/>
          <w:sz w:val="16"/>
          <w:szCs w:val="16"/>
          <w:lang w:eastAsia="ru-RU"/>
        </w:rPr>
      </w:pPr>
    </w:p>
    <w:p w:rsidR="00CE1B95" w:rsidRPr="00CE1B95" w:rsidRDefault="00CE1B95" w:rsidP="00CE1B95">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CE1B95">
        <w:rPr>
          <w:rFonts w:ascii="Times New Roman" w:eastAsia="Calibri" w:hAnsi="Times New Roman" w:cs="Times New Roman"/>
          <w:sz w:val="24"/>
          <w:szCs w:val="24"/>
          <w:lang w:eastAsia="ru-RU"/>
        </w:rPr>
        <w:t xml:space="preserve">Потребность в </w:t>
      </w:r>
      <w:proofErr w:type="gramStart"/>
      <w:r w:rsidRPr="00CE1B95">
        <w:rPr>
          <w:rFonts w:ascii="Times New Roman" w:eastAsia="Calibri" w:hAnsi="Times New Roman" w:cs="Times New Roman"/>
          <w:sz w:val="24"/>
          <w:szCs w:val="24"/>
          <w:lang w:eastAsia="ru-RU"/>
        </w:rPr>
        <w:t>обучении ребенка</w:t>
      </w:r>
      <w:proofErr w:type="gramEnd"/>
      <w:r w:rsidRPr="00CE1B95">
        <w:rPr>
          <w:rFonts w:ascii="Times New Roman" w:eastAsia="Calibri" w:hAnsi="Times New Roman" w:cs="Times New Roman"/>
          <w:sz w:val="24"/>
          <w:szCs w:val="24"/>
          <w:lang w:eastAsia="ru-RU"/>
        </w:rPr>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 ___________________________________________,</w:t>
      </w:r>
    </w:p>
    <w:p w:rsidR="00CE1B95" w:rsidRPr="00CE1B95" w:rsidRDefault="00CE1B95" w:rsidP="00CE1B95">
      <w:pPr>
        <w:spacing w:after="0" w:line="240" w:lineRule="auto"/>
        <w:jc w:val="both"/>
        <w:rPr>
          <w:rFonts w:ascii="Times New Roman" w:eastAsia="Calibri" w:hAnsi="Times New Roman" w:cs="Times New Roman"/>
          <w:i/>
          <w:sz w:val="4"/>
          <w:szCs w:val="4"/>
        </w:rPr>
      </w:pPr>
    </w:p>
    <w:p w:rsidR="00CE1B95" w:rsidRPr="00CE1B95" w:rsidRDefault="00CE1B95" w:rsidP="00CE1B95">
      <w:pPr>
        <w:spacing w:after="0"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реквизиты заключения психолого-медико-педагогической комиссии (при наличии)) _____</w:t>
      </w: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 «______» _____________________ 20_____ года  № ______________________</w:t>
      </w:r>
    </w:p>
    <w:p w:rsidR="00CE1B95" w:rsidRPr="00CE1B95" w:rsidRDefault="00CE1B95" w:rsidP="00CE1B95">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CE1B95">
        <w:rPr>
          <w:rFonts w:ascii="Times New Roman" w:eastAsia="Calibri" w:hAnsi="Times New Roman" w:cs="Times New Roman"/>
          <w:sz w:val="24"/>
          <w:szCs w:val="24"/>
          <w:lang w:eastAsia="ru-RU"/>
        </w:rPr>
        <w:t>Выбор языка образования, родного языка из числа языков народов Российской Федерации, в том числе русского языка как родного языка _____________________________________________________________________________</w:t>
      </w:r>
    </w:p>
    <w:p w:rsidR="00CE1B95" w:rsidRPr="00CE1B95" w:rsidRDefault="00CE1B95" w:rsidP="00CE1B95">
      <w:pPr>
        <w:spacing w:after="0" w:line="240" w:lineRule="auto"/>
        <w:jc w:val="both"/>
        <w:rPr>
          <w:rFonts w:ascii="Times New Roman" w:eastAsia="Calibri" w:hAnsi="Times New Roman" w:cs="Times New Roman"/>
          <w:i/>
          <w:sz w:val="16"/>
          <w:szCs w:val="16"/>
        </w:rPr>
      </w:pPr>
    </w:p>
    <w:p w:rsidR="00CE1B95" w:rsidRPr="00CE1B95" w:rsidRDefault="00CE1B95" w:rsidP="00CE1B95">
      <w:pPr>
        <w:spacing w:after="0" w:line="240" w:lineRule="auto"/>
        <w:ind w:left="-284" w:firstLine="851"/>
        <w:jc w:val="center"/>
        <w:rPr>
          <w:rFonts w:ascii="Times New Roman" w:eastAsia="Calibri" w:hAnsi="Times New Roman" w:cs="Times New Roman"/>
          <w:i/>
          <w:sz w:val="24"/>
          <w:szCs w:val="24"/>
        </w:rPr>
      </w:pPr>
      <w:r w:rsidRPr="00CE1B95">
        <w:rPr>
          <w:rFonts w:ascii="Times New Roman" w:eastAsia="Calibri" w:hAnsi="Times New Roman" w:cs="Times New Roman"/>
          <w:sz w:val="24"/>
          <w:szCs w:val="24"/>
        </w:rPr>
        <w:t xml:space="preserve">Направленность дошкольной группы </w:t>
      </w:r>
      <w:r w:rsidRPr="00CE1B95">
        <w:rPr>
          <w:rFonts w:ascii="Times New Roman" w:eastAsia="Calibri" w:hAnsi="Times New Roman" w:cs="Times New Roman"/>
          <w:i/>
          <w:sz w:val="24"/>
          <w:szCs w:val="24"/>
        </w:rPr>
        <w:t>______________________________________</w:t>
      </w:r>
    </w:p>
    <w:p w:rsidR="00CE1B95" w:rsidRPr="00CE1B95" w:rsidRDefault="00CE1B95" w:rsidP="00CE1B95">
      <w:pPr>
        <w:spacing w:after="0" w:line="240" w:lineRule="auto"/>
        <w:jc w:val="right"/>
        <w:rPr>
          <w:rFonts w:ascii="Times New Roman" w:eastAsia="Calibri" w:hAnsi="Times New Roman" w:cs="Times New Roman"/>
          <w:i/>
          <w:sz w:val="24"/>
          <w:szCs w:val="24"/>
        </w:rPr>
      </w:pPr>
      <w:r w:rsidRPr="00CE1B95">
        <w:rPr>
          <w:rFonts w:ascii="Times New Roman" w:eastAsia="Calibri" w:hAnsi="Times New Roman" w:cs="Times New Roman"/>
          <w:i/>
          <w:sz w:val="24"/>
          <w:szCs w:val="24"/>
        </w:rPr>
        <w:t xml:space="preserve">                                                         (</w:t>
      </w:r>
      <w:proofErr w:type="gramStart"/>
      <w:r w:rsidRPr="00CE1B95">
        <w:rPr>
          <w:rFonts w:ascii="Times New Roman" w:eastAsia="Calibri" w:hAnsi="Times New Roman" w:cs="Times New Roman"/>
          <w:i/>
          <w:sz w:val="24"/>
          <w:szCs w:val="24"/>
        </w:rPr>
        <w:t>нужное</w:t>
      </w:r>
      <w:proofErr w:type="gramEnd"/>
      <w:r w:rsidRPr="00CE1B95">
        <w:rPr>
          <w:rFonts w:ascii="Times New Roman" w:eastAsia="Calibri" w:hAnsi="Times New Roman" w:cs="Times New Roman"/>
          <w:i/>
          <w:sz w:val="24"/>
          <w:szCs w:val="24"/>
        </w:rPr>
        <w:t xml:space="preserve"> вписать - общеразвивающая, компенсирующая   с указанием типа,  оздоровительная с указанием типа), </w:t>
      </w:r>
    </w:p>
    <w:p w:rsidR="00CE1B95" w:rsidRPr="00CE1B95" w:rsidRDefault="00CE1B95" w:rsidP="00CE1B95">
      <w:pPr>
        <w:spacing w:after="0" w:line="240" w:lineRule="auto"/>
        <w:ind w:firstLine="709"/>
        <w:rPr>
          <w:rFonts w:ascii="Times New Roman" w:eastAsia="Calibri" w:hAnsi="Times New Roman" w:cs="Times New Roman"/>
          <w:i/>
          <w:sz w:val="24"/>
          <w:szCs w:val="24"/>
        </w:rPr>
      </w:pPr>
      <w:r w:rsidRPr="00CE1B95">
        <w:rPr>
          <w:rFonts w:ascii="Times New Roman" w:eastAsia="Calibri" w:hAnsi="Times New Roman" w:cs="Times New Roman"/>
          <w:sz w:val="24"/>
          <w:szCs w:val="24"/>
        </w:rPr>
        <w:t xml:space="preserve">Режим пребывания ребенка в группе </w:t>
      </w:r>
      <w:r w:rsidRPr="00CE1B95">
        <w:rPr>
          <w:rFonts w:ascii="Times New Roman" w:eastAsia="Calibri" w:hAnsi="Times New Roman" w:cs="Times New Roman"/>
          <w:i/>
          <w:sz w:val="24"/>
          <w:szCs w:val="24"/>
        </w:rPr>
        <w:t>________________________________________</w:t>
      </w:r>
    </w:p>
    <w:p w:rsidR="00CE1B95" w:rsidRPr="00CE1B95" w:rsidRDefault="00CE1B95" w:rsidP="00CE1B95">
      <w:pPr>
        <w:spacing w:after="0" w:line="240" w:lineRule="auto"/>
        <w:jc w:val="center"/>
        <w:rPr>
          <w:rFonts w:ascii="Times New Roman" w:eastAsia="Calibri" w:hAnsi="Times New Roman" w:cs="Times New Roman"/>
          <w:i/>
          <w:sz w:val="24"/>
          <w:szCs w:val="24"/>
        </w:rPr>
      </w:pPr>
      <w:r w:rsidRPr="00CE1B95">
        <w:rPr>
          <w:rFonts w:ascii="Times New Roman" w:eastAsia="Calibri" w:hAnsi="Times New Roman" w:cs="Times New Roman"/>
          <w:i/>
          <w:sz w:val="24"/>
          <w:szCs w:val="24"/>
        </w:rPr>
        <w:t xml:space="preserve">               (</w:t>
      </w:r>
      <w:proofErr w:type="gramStart"/>
      <w:r w:rsidRPr="00CE1B95">
        <w:rPr>
          <w:rFonts w:ascii="Times New Roman" w:eastAsia="Calibri" w:hAnsi="Times New Roman" w:cs="Times New Roman"/>
          <w:i/>
          <w:sz w:val="24"/>
          <w:szCs w:val="24"/>
        </w:rPr>
        <w:t>нужное</w:t>
      </w:r>
      <w:proofErr w:type="gramEnd"/>
      <w:r w:rsidRPr="00CE1B95">
        <w:rPr>
          <w:rFonts w:ascii="Times New Roman" w:eastAsia="Calibri" w:hAnsi="Times New Roman" w:cs="Times New Roman"/>
          <w:i/>
          <w:sz w:val="24"/>
          <w:szCs w:val="24"/>
        </w:rPr>
        <w:t xml:space="preserve"> вписать - кратковременного пребывания, сокращенного дня, полного дня, продленного дня, круглосуточного пребывания детей)</w:t>
      </w:r>
    </w:p>
    <w:p w:rsidR="00CE1B95" w:rsidRPr="00CE1B95" w:rsidRDefault="00CE1B95" w:rsidP="00CE1B95">
      <w:pPr>
        <w:spacing w:after="0" w:line="240" w:lineRule="auto"/>
        <w:jc w:val="center"/>
        <w:rPr>
          <w:rFonts w:ascii="Times New Roman" w:eastAsia="Calibri" w:hAnsi="Times New Roman" w:cs="Times New Roman"/>
          <w:i/>
          <w:sz w:val="24"/>
          <w:szCs w:val="24"/>
        </w:rPr>
      </w:pPr>
      <w:r w:rsidRPr="00CE1B95">
        <w:rPr>
          <w:rFonts w:ascii="Times New Roman" w:eastAsia="Calibri" w:hAnsi="Times New Roman" w:cs="Times New Roman"/>
          <w:sz w:val="24"/>
          <w:szCs w:val="24"/>
        </w:rPr>
        <w:t xml:space="preserve"> </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В связи с положенными мне специальными мерами поддержки (право на внеочередное или первоочередное зачисление) прошу оказать данную услугу                              </w:t>
      </w:r>
      <w:r w:rsidRPr="00CE1B95">
        <w:rPr>
          <w:rFonts w:ascii="Times New Roman" w:eastAsia="Calibri" w:hAnsi="Times New Roman" w:cs="Times New Roman"/>
          <w:i/>
          <w:sz w:val="24"/>
          <w:szCs w:val="24"/>
          <w:u w:val="single"/>
        </w:rPr>
        <w:t>во внеочередном (первоочередном)</w:t>
      </w:r>
      <w:r w:rsidRPr="00CE1B95">
        <w:rPr>
          <w:rFonts w:ascii="Times New Roman" w:eastAsia="Calibri" w:hAnsi="Times New Roman" w:cs="Times New Roman"/>
          <w:sz w:val="24"/>
          <w:szCs w:val="24"/>
          <w:u w:val="single"/>
        </w:rPr>
        <w:t xml:space="preserve"> порядке</w:t>
      </w:r>
      <w:r w:rsidRPr="00CE1B95">
        <w:rPr>
          <w:rFonts w:ascii="Times New Roman" w:eastAsia="Calibri" w:hAnsi="Times New Roman" w:cs="Times New Roman"/>
          <w:sz w:val="24"/>
          <w:szCs w:val="24"/>
        </w:rPr>
        <w:t>. Соответствующие документы, подтверждающие право, прилагаются. ____________________________________________</w:t>
      </w:r>
    </w:p>
    <w:p w:rsidR="00CE1B95" w:rsidRPr="00CE1B95" w:rsidRDefault="00CE1B95" w:rsidP="00CE1B95">
      <w:pPr>
        <w:autoSpaceDE w:val="0"/>
        <w:autoSpaceDN w:val="0"/>
        <w:adjustRightInd w:val="0"/>
        <w:spacing w:after="0" w:line="240" w:lineRule="auto"/>
        <w:ind w:firstLine="709"/>
        <w:jc w:val="center"/>
        <w:rPr>
          <w:rFonts w:ascii="Times New Roman" w:eastAsia="Calibri" w:hAnsi="Times New Roman" w:cs="Times New Roman"/>
          <w:i/>
          <w:sz w:val="20"/>
          <w:szCs w:val="20"/>
          <w:lang w:eastAsia="ru-RU"/>
        </w:rPr>
      </w:pPr>
      <w:r w:rsidRPr="00CE1B95">
        <w:rPr>
          <w:rFonts w:ascii="Times New Roman" w:eastAsia="Calibri" w:hAnsi="Times New Roman" w:cs="Times New Roman"/>
          <w:sz w:val="24"/>
          <w:szCs w:val="24"/>
        </w:rPr>
        <w:t xml:space="preserve">                                             </w:t>
      </w:r>
      <w:r w:rsidRPr="00CE1B95">
        <w:rPr>
          <w:rFonts w:ascii="Times New Roman" w:eastAsia="Calibri" w:hAnsi="Times New Roman" w:cs="Times New Roman"/>
          <w:i/>
          <w:sz w:val="20"/>
          <w:szCs w:val="20"/>
          <w:lang w:eastAsia="ru-RU"/>
        </w:rPr>
        <w:t xml:space="preserve">           (категория, № и дата выдачи документа)</w:t>
      </w: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_____________________________________________________________________________</w:t>
      </w:r>
    </w:p>
    <w:p w:rsidR="00CE1B95" w:rsidRPr="00CE1B95" w:rsidRDefault="00CE1B95" w:rsidP="00CE1B9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E1B95">
        <w:rPr>
          <w:rFonts w:ascii="Times New Roman" w:eastAsia="Times New Roman" w:hAnsi="Times New Roman" w:cs="Times New Roman"/>
          <w:sz w:val="24"/>
          <w:szCs w:val="24"/>
          <w:lang w:eastAsia="ru-RU"/>
        </w:rPr>
        <w:t xml:space="preserve">При наличии у ребенка полнородных или </w:t>
      </w:r>
      <w:proofErr w:type="spellStart"/>
      <w:r w:rsidRPr="00CE1B95">
        <w:rPr>
          <w:rFonts w:ascii="Times New Roman" w:eastAsia="Times New Roman" w:hAnsi="Times New Roman" w:cs="Times New Roman"/>
          <w:sz w:val="24"/>
          <w:szCs w:val="24"/>
          <w:lang w:eastAsia="ru-RU"/>
        </w:rPr>
        <w:t>неполнородных</w:t>
      </w:r>
      <w:proofErr w:type="spellEnd"/>
      <w:r w:rsidRPr="00CE1B95">
        <w:rPr>
          <w:rFonts w:ascii="Times New Roman" w:eastAsia="Times New Roman" w:hAnsi="Times New Roman" w:cs="Times New Roman"/>
          <w:sz w:val="24"/>
          <w:szCs w:val="24"/>
          <w:lang w:eastAsia="ru-RU"/>
        </w:rPr>
        <w:t xml:space="preserve"> братьев и (или) сестер, обучающихся в государственной или муниципальной образовательной организации, выбранной родителем (законным представителем) для приема ребенка, его родители (законные представители) дополнительно в заявлении для направления указывают фамили</w:t>
      </w:r>
      <w:proofErr w:type="gramStart"/>
      <w:r w:rsidRPr="00CE1B95">
        <w:rPr>
          <w:rFonts w:ascii="Times New Roman" w:eastAsia="Times New Roman" w:hAnsi="Times New Roman" w:cs="Times New Roman"/>
          <w:sz w:val="24"/>
          <w:szCs w:val="24"/>
          <w:lang w:eastAsia="ru-RU"/>
        </w:rPr>
        <w:t>ю(</w:t>
      </w:r>
      <w:proofErr w:type="gramEnd"/>
      <w:r w:rsidRPr="00CE1B95">
        <w:rPr>
          <w:rFonts w:ascii="Times New Roman" w:eastAsia="Times New Roman" w:hAnsi="Times New Roman" w:cs="Times New Roman"/>
          <w:sz w:val="24"/>
          <w:szCs w:val="24"/>
          <w:lang w:eastAsia="ru-RU"/>
        </w:rPr>
        <w:t>-</w:t>
      </w:r>
      <w:proofErr w:type="spellStart"/>
      <w:r w:rsidRPr="00CE1B95">
        <w:rPr>
          <w:rFonts w:ascii="Times New Roman" w:eastAsia="Times New Roman" w:hAnsi="Times New Roman" w:cs="Times New Roman"/>
          <w:sz w:val="24"/>
          <w:szCs w:val="24"/>
          <w:lang w:eastAsia="ru-RU"/>
        </w:rPr>
        <w:t>ии</w:t>
      </w:r>
      <w:proofErr w:type="spellEnd"/>
      <w:r w:rsidRPr="00CE1B95">
        <w:rPr>
          <w:rFonts w:ascii="Times New Roman" w:eastAsia="Times New Roman" w:hAnsi="Times New Roman" w:cs="Times New Roman"/>
          <w:sz w:val="24"/>
          <w:szCs w:val="24"/>
          <w:lang w:eastAsia="ru-RU"/>
        </w:rPr>
        <w:t xml:space="preserve">), имя (имена), отчество(-а) (последнее - при наличии) полнородных или </w:t>
      </w:r>
      <w:proofErr w:type="spellStart"/>
      <w:r w:rsidRPr="00CE1B95">
        <w:rPr>
          <w:rFonts w:ascii="Times New Roman" w:eastAsia="Times New Roman" w:hAnsi="Times New Roman" w:cs="Times New Roman"/>
          <w:sz w:val="24"/>
          <w:szCs w:val="24"/>
          <w:lang w:eastAsia="ru-RU"/>
        </w:rPr>
        <w:t>неполнородных</w:t>
      </w:r>
      <w:proofErr w:type="spellEnd"/>
      <w:r w:rsidRPr="00CE1B95">
        <w:rPr>
          <w:rFonts w:ascii="Times New Roman" w:eastAsia="Times New Roman" w:hAnsi="Times New Roman" w:cs="Times New Roman"/>
          <w:sz w:val="24"/>
          <w:szCs w:val="24"/>
          <w:lang w:eastAsia="ru-RU"/>
        </w:rPr>
        <w:t xml:space="preserve"> братьев и (или) сестер ____________________________________________</w:t>
      </w: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_____________________________________________________________________________</w:t>
      </w:r>
    </w:p>
    <w:p w:rsidR="00CE1B95" w:rsidRPr="00CE1B95" w:rsidRDefault="00CE1B95" w:rsidP="00CE1B95">
      <w:pPr>
        <w:spacing w:after="0" w:line="240" w:lineRule="auto"/>
        <w:ind w:firstLine="709"/>
        <w:jc w:val="both"/>
        <w:rPr>
          <w:rFonts w:ascii="Times New Roman" w:eastAsia="Calibri" w:hAnsi="Times New Roman" w:cs="Times New Roman"/>
          <w:sz w:val="20"/>
          <w:szCs w:val="20"/>
        </w:rPr>
      </w:pPr>
      <w:r w:rsidRPr="00CE1B95">
        <w:rPr>
          <w:rFonts w:ascii="Times New Roman" w:eastAsia="Calibri" w:hAnsi="Times New Roman" w:cs="Times New Roman"/>
          <w:i/>
          <w:sz w:val="20"/>
          <w:szCs w:val="20"/>
        </w:rPr>
        <w:t xml:space="preserve">(наименование образовательной организации </w:t>
      </w:r>
      <w:proofErr w:type="gramStart"/>
      <w:r w:rsidRPr="00CE1B95">
        <w:rPr>
          <w:rFonts w:ascii="Times New Roman" w:eastAsia="Calibri" w:hAnsi="Times New Roman" w:cs="Times New Roman"/>
          <w:i/>
          <w:sz w:val="20"/>
          <w:szCs w:val="20"/>
        </w:rPr>
        <w:t>из</w:t>
      </w:r>
      <w:proofErr w:type="gramEnd"/>
      <w:r w:rsidRPr="00CE1B95">
        <w:rPr>
          <w:rFonts w:ascii="Times New Roman" w:eastAsia="Calibri" w:hAnsi="Times New Roman" w:cs="Times New Roman"/>
          <w:i/>
          <w:sz w:val="20"/>
          <w:szCs w:val="20"/>
        </w:rPr>
        <w:t xml:space="preserve"> указанной в приоритете)</w:t>
      </w:r>
      <w:r w:rsidRPr="00CE1B95">
        <w:rPr>
          <w:rFonts w:ascii="Times New Roman" w:eastAsia="Calibri" w:hAnsi="Times New Roman" w:cs="Times New Roman"/>
          <w:sz w:val="20"/>
          <w:szCs w:val="20"/>
        </w:rPr>
        <w:t xml:space="preserve"> </w:t>
      </w: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обучается брат (сестра) _________________________________________________________</w:t>
      </w:r>
    </w:p>
    <w:p w:rsidR="00CE1B95" w:rsidRPr="00CE1B95" w:rsidRDefault="00CE1B95" w:rsidP="00CE1B95">
      <w:pPr>
        <w:spacing w:after="0" w:line="240" w:lineRule="auto"/>
        <w:ind w:firstLine="709"/>
        <w:jc w:val="both"/>
        <w:rPr>
          <w:rFonts w:ascii="Times New Roman" w:eastAsia="Calibri" w:hAnsi="Times New Roman" w:cs="Times New Roman"/>
          <w:i/>
          <w:sz w:val="20"/>
          <w:szCs w:val="20"/>
        </w:rPr>
      </w:pPr>
      <w:r w:rsidRPr="00CE1B95">
        <w:rPr>
          <w:rFonts w:ascii="Times New Roman" w:eastAsia="Calibri" w:hAnsi="Times New Roman" w:cs="Times New Roman"/>
          <w:i/>
          <w:sz w:val="20"/>
          <w:szCs w:val="20"/>
        </w:rPr>
        <w:t xml:space="preserve">                                  (ФИО ребенка, в отношении которого подается заявление) – </w:t>
      </w:r>
    </w:p>
    <w:p w:rsidR="00CE1B95" w:rsidRPr="00CE1B95" w:rsidRDefault="00CE1B95" w:rsidP="00CE1B95">
      <w:pPr>
        <w:spacing w:after="0" w:line="240" w:lineRule="auto"/>
        <w:jc w:val="both"/>
        <w:rPr>
          <w:rFonts w:ascii="Times New Roman" w:eastAsia="Calibri" w:hAnsi="Times New Roman" w:cs="Times New Roman"/>
          <w:sz w:val="20"/>
          <w:szCs w:val="20"/>
        </w:rPr>
      </w:pPr>
      <w:r w:rsidRPr="00CE1B95">
        <w:rPr>
          <w:rFonts w:ascii="Times New Roman" w:eastAsia="Calibri" w:hAnsi="Times New Roman" w:cs="Times New Roman"/>
          <w:i/>
          <w:sz w:val="24"/>
          <w:szCs w:val="24"/>
        </w:rPr>
        <w:t xml:space="preserve"> </w:t>
      </w:r>
      <w:proofErr w:type="gramStart"/>
      <w:r w:rsidRPr="00CE1B95">
        <w:rPr>
          <w:rFonts w:ascii="Times New Roman" w:eastAsia="Calibri" w:hAnsi="Times New Roman" w:cs="Times New Roman"/>
          <w:i/>
          <w:sz w:val="24"/>
          <w:szCs w:val="24"/>
        </w:rPr>
        <w:t xml:space="preserve">_____________________________________________________________________________     </w:t>
      </w:r>
      <w:r w:rsidRPr="00CE1B95">
        <w:rPr>
          <w:rFonts w:ascii="Times New Roman" w:eastAsia="Calibri" w:hAnsi="Times New Roman" w:cs="Times New Roman"/>
          <w:i/>
          <w:sz w:val="20"/>
          <w:szCs w:val="20"/>
        </w:rPr>
        <w:t>ФИО, дата рождения (брата (сестры)</w:t>
      </w:r>
      <w:r w:rsidRPr="00CE1B95">
        <w:rPr>
          <w:rFonts w:ascii="Times New Roman" w:eastAsia="Calibri" w:hAnsi="Times New Roman" w:cs="Times New Roman"/>
          <w:sz w:val="20"/>
          <w:szCs w:val="20"/>
        </w:rPr>
        <w:t>.</w:t>
      </w:r>
      <w:proofErr w:type="gramEnd"/>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Контактные данные</w:t>
      </w:r>
      <w:r w:rsidRPr="00CE1B95">
        <w:rPr>
          <w:rFonts w:ascii="Times New Roman" w:eastAsia="Calibri" w:hAnsi="Times New Roman" w:cs="Times New Roman"/>
          <w:i/>
          <w:sz w:val="24"/>
          <w:szCs w:val="24"/>
        </w:rPr>
        <w:t xml:space="preserve"> </w:t>
      </w:r>
      <w:r w:rsidRPr="00CE1B95">
        <w:rPr>
          <w:rFonts w:ascii="Times New Roman" w:eastAsia="Calibri" w:hAnsi="Times New Roman" w:cs="Times New Roman"/>
          <w:sz w:val="24"/>
          <w:szCs w:val="24"/>
        </w:rPr>
        <w:t xml:space="preserve">родителей (законных представителей): </w:t>
      </w:r>
    </w:p>
    <w:p w:rsidR="00CE1B95" w:rsidRPr="00CE1B95" w:rsidRDefault="00CE1B95" w:rsidP="00CE1B95">
      <w:pPr>
        <w:spacing w:after="0" w:line="240" w:lineRule="auto"/>
        <w:ind w:firstLine="709"/>
        <w:jc w:val="both"/>
        <w:rPr>
          <w:rFonts w:ascii="Times New Roman" w:eastAsia="Calibri" w:hAnsi="Times New Roman" w:cs="Times New Roman"/>
          <w:i/>
          <w:sz w:val="24"/>
          <w:szCs w:val="24"/>
        </w:rPr>
      </w:pPr>
      <w:r w:rsidRPr="00CE1B95">
        <w:rPr>
          <w:rFonts w:ascii="Times New Roman" w:eastAsia="Calibri" w:hAnsi="Times New Roman" w:cs="Times New Roman"/>
          <w:i/>
          <w:sz w:val="24"/>
          <w:szCs w:val="24"/>
        </w:rPr>
        <w:t xml:space="preserve">номер телефона___________________________________, </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i/>
          <w:sz w:val="24"/>
          <w:szCs w:val="24"/>
        </w:rPr>
        <w:t xml:space="preserve">адрес электронной почты (при наличии)____________________________________ </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Приложение: ___________________________________________________________</w:t>
      </w:r>
    </w:p>
    <w:p w:rsidR="00CE1B95" w:rsidRPr="00CE1B95" w:rsidRDefault="00CE1B95" w:rsidP="00CE1B95">
      <w:pPr>
        <w:spacing w:after="0" w:line="240" w:lineRule="auto"/>
        <w:ind w:firstLine="709"/>
        <w:jc w:val="center"/>
        <w:rPr>
          <w:rFonts w:ascii="Times New Roman" w:eastAsia="Calibri" w:hAnsi="Times New Roman" w:cs="Times New Roman"/>
          <w:sz w:val="16"/>
          <w:szCs w:val="16"/>
        </w:rPr>
      </w:pPr>
      <w:r w:rsidRPr="00CE1B95">
        <w:rPr>
          <w:rFonts w:ascii="Times New Roman" w:eastAsia="Calibri" w:hAnsi="Times New Roman" w:cs="Times New Roman"/>
          <w:sz w:val="16"/>
          <w:szCs w:val="16"/>
        </w:rPr>
        <w:t>документы, которые представил заявитель</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_______________________________________________________________________.</w:t>
      </w:r>
    </w:p>
    <w:p w:rsidR="00CE1B95" w:rsidRPr="00CE1B95" w:rsidRDefault="00CE1B95" w:rsidP="00CE1B95">
      <w:pPr>
        <w:spacing w:after="0" w:line="240" w:lineRule="auto"/>
        <w:ind w:firstLine="709"/>
        <w:jc w:val="both"/>
        <w:rPr>
          <w:rFonts w:ascii="Times New Roman" w:eastAsia="Calibri" w:hAnsi="Times New Roman" w:cs="Times New Roman"/>
          <w:sz w:val="16"/>
          <w:szCs w:val="16"/>
        </w:rPr>
      </w:pPr>
      <w:r w:rsidRPr="00CE1B95">
        <w:rPr>
          <w:rFonts w:ascii="Times New Roman" w:eastAsia="Calibri" w:hAnsi="Times New Roman" w:cs="Times New Roman"/>
          <w:sz w:val="16"/>
          <w:szCs w:val="16"/>
        </w:rPr>
        <w:t xml:space="preserve">                                       </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u w:val="single"/>
        </w:rPr>
      </w:pPr>
      <w:r w:rsidRPr="00CE1B95">
        <w:rPr>
          <w:rFonts w:ascii="Times New Roman" w:eastAsia="Calibri" w:hAnsi="Times New Roman" w:cs="Times New Roman"/>
          <w:sz w:val="24"/>
          <w:szCs w:val="24"/>
        </w:rPr>
        <w:lastRenderedPageBreak/>
        <w:t xml:space="preserve">О результате предоставления муниципальной услуги прошу сообщить мне </w:t>
      </w:r>
      <w:r w:rsidRPr="00CE1B95">
        <w:rPr>
          <w:rFonts w:ascii="Times New Roman" w:eastAsia="Calibri" w:hAnsi="Times New Roman" w:cs="Times New Roman"/>
          <w:i/>
          <w:sz w:val="24"/>
          <w:szCs w:val="24"/>
          <w:u w:val="single"/>
        </w:rPr>
        <w:t>(</w:t>
      </w:r>
      <w:proofErr w:type="gramStart"/>
      <w:r w:rsidRPr="00CE1B95">
        <w:rPr>
          <w:rFonts w:ascii="Times New Roman" w:eastAsia="Calibri" w:hAnsi="Times New Roman" w:cs="Times New Roman"/>
          <w:i/>
          <w:sz w:val="24"/>
          <w:szCs w:val="24"/>
          <w:u w:val="single"/>
        </w:rPr>
        <w:t>нужное</w:t>
      </w:r>
      <w:proofErr w:type="gramEnd"/>
      <w:r w:rsidRPr="00CE1B95">
        <w:rPr>
          <w:rFonts w:ascii="Times New Roman" w:eastAsia="Calibri" w:hAnsi="Times New Roman" w:cs="Times New Roman"/>
          <w:i/>
          <w:sz w:val="24"/>
          <w:szCs w:val="24"/>
          <w:u w:val="single"/>
        </w:rPr>
        <w:t xml:space="preserve"> вписать)</w:t>
      </w:r>
      <w:r w:rsidRPr="00CE1B95">
        <w:rPr>
          <w:rFonts w:ascii="Times New Roman" w:eastAsia="Calibri" w:hAnsi="Times New Roman" w:cs="Times New Roman"/>
          <w:sz w:val="24"/>
          <w:szCs w:val="24"/>
          <w:u w:val="single"/>
        </w:rPr>
        <w:t>:</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 телефону</w:t>
      </w:r>
      <w:proofErr w:type="gramStart"/>
      <w:r w:rsidRPr="00CE1B95">
        <w:rPr>
          <w:rFonts w:ascii="Times New Roman" w:eastAsia="Calibri" w:hAnsi="Times New Roman" w:cs="Times New Roman"/>
          <w:sz w:val="24"/>
          <w:szCs w:val="24"/>
        </w:rPr>
        <w:t>:  ___________________________________________________________;</w:t>
      </w:r>
      <w:proofErr w:type="gramEnd"/>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 почтовому адресу</w:t>
      </w:r>
      <w:proofErr w:type="gramStart"/>
      <w:r w:rsidRPr="00CE1B95">
        <w:rPr>
          <w:rFonts w:ascii="Times New Roman" w:eastAsia="Calibri" w:hAnsi="Times New Roman" w:cs="Times New Roman"/>
          <w:sz w:val="24"/>
          <w:szCs w:val="24"/>
        </w:rPr>
        <w:t>:  ____________________________________________________;</w:t>
      </w:r>
      <w:proofErr w:type="gramEnd"/>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 адресу электронной почты</w:t>
      </w:r>
      <w:proofErr w:type="gramStart"/>
      <w:r w:rsidRPr="00CE1B95">
        <w:rPr>
          <w:rFonts w:ascii="Times New Roman" w:eastAsia="Calibri" w:hAnsi="Times New Roman" w:cs="Times New Roman"/>
          <w:sz w:val="24"/>
          <w:szCs w:val="24"/>
        </w:rPr>
        <w:t>:  ____________________________________________;</w:t>
      </w:r>
      <w:proofErr w:type="gramEnd"/>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через МФЦ: ____________________________________________________________.</w:t>
      </w:r>
    </w:p>
    <w:p w:rsidR="00CE1B95" w:rsidRPr="00CE1B95" w:rsidRDefault="00CE1B95" w:rsidP="00CE1B95">
      <w:pPr>
        <w:spacing w:after="0" w:line="240" w:lineRule="auto"/>
        <w:ind w:firstLine="709"/>
        <w:jc w:val="both"/>
        <w:rPr>
          <w:rFonts w:ascii="Times New Roman" w:eastAsia="Calibri" w:hAnsi="Times New Roman" w:cs="Times New Roman"/>
          <w:i/>
          <w:sz w:val="4"/>
          <w:szCs w:val="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______________________________  _________________________________________</w:t>
      </w:r>
    </w:p>
    <w:p w:rsidR="00CE1B95" w:rsidRPr="00CE1B95" w:rsidRDefault="00CE1B95" w:rsidP="00CE1B95">
      <w:pPr>
        <w:spacing w:after="0" w:line="240" w:lineRule="auto"/>
        <w:ind w:firstLine="709"/>
        <w:jc w:val="both"/>
        <w:rPr>
          <w:rFonts w:ascii="Times New Roman" w:eastAsia="Calibri" w:hAnsi="Times New Roman" w:cs="Times New Roman"/>
          <w:sz w:val="16"/>
          <w:szCs w:val="16"/>
        </w:rPr>
      </w:pPr>
      <w:r w:rsidRPr="00CE1B95">
        <w:rPr>
          <w:rFonts w:ascii="Times New Roman" w:eastAsia="Calibri" w:hAnsi="Times New Roman" w:cs="Times New Roman"/>
          <w:sz w:val="16"/>
          <w:szCs w:val="16"/>
        </w:rPr>
        <w:t xml:space="preserve">                                 (заявитель)                                                                              (Подпись)                                            </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 </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Дата: «________» _____________________ 20_________ г.</w:t>
      </w:r>
    </w:p>
    <w:p w:rsidR="00CE1B95" w:rsidRPr="00CE1B95" w:rsidRDefault="00CE1B95" w:rsidP="00CE1B95">
      <w:pPr>
        <w:rPr>
          <w:rFonts w:ascii="Calibri" w:eastAsia="Calibri" w:hAnsi="Calibri" w:cs="Times New Roman"/>
        </w:rPr>
      </w:pP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br w:type="page"/>
      </w:r>
      <w:r w:rsidRPr="00CE1B95">
        <w:rPr>
          <w:rFonts w:ascii="Times New Roman" w:eastAsia="Calibri" w:hAnsi="Times New Roman" w:cs="Times New Roman"/>
          <w:sz w:val="24"/>
          <w:szCs w:val="24"/>
        </w:rPr>
        <w:lastRenderedPageBreak/>
        <w:t>Приложение № 9</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к Административному регламенту</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по предоставлению муниципальной услуги</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 </w:t>
      </w: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b/>
          <w:sz w:val="24"/>
          <w:szCs w:val="24"/>
        </w:rPr>
        <w:t>Форма решения об отказе в приеме документов, необходимых для предоставления услуги</w:t>
      </w: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u w:val="single"/>
        </w:rPr>
        <w:t>Управление образования администрации муниципального образования муниципального района «Корткеросский»</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ab/>
        <w:t>Кому: ____________</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sz w:val="24"/>
          <w:szCs w:val="24"/>
        </w:rPr>
      </w:pPr>
      <w:r w:rsidRPr="00CE1B95">
        <w:rPr>
          <w:rFonts w:ascii="Times New Roman" w:eastAsia="Calibri" w:hAnsi="Times New Roman" w:cs="Times New Roman"/>
          <w:sz w:val="24"/>
          <w:szCs w:val="24"/>
        </w:rPr>
        <w:t>РЕШЕНИЕ</w:t>
      </w:r>
    </w:p>
    <w:p w:rsidR="00CE1B95" w:rsidRPr="00CE1B95" w:rsidRDefault="00CE1B95" w:rsidP="00CE1B95">
      <w:pPr>
        <w:spacing w:after="0" w:line="240" w:lineRule="auto"/>
        <w:ind w:firstLine="709"/>
        <w:jc w:val="center"/>
        <w:rPr>
          <w:rFonts w:ascii="Times New Roman" w:eastAsia="Calibri" w:hAnsi="Times New Roman" w:cs="Times New Roman"/>
          <w:b/>
          <w:sz w:val="24"/>
          <w:szCs w:val="24"/>
        </w:rPr>
      </w:pPr>
      <w:r w:rsidRPr="00CE1B95">
        <w:rPr>
          <w:rFonts w:ascii="Times New Roman" w:eastAsia="Calibri" w:hAnsi="Times New Roman" w:cs="Times New Roman"/>
          <w:sz w:val="24"/>
          <w:szCs w:val="24"/>
        </w:rPr>
        <w:t xml:space="preserve">об отказе в приёме документов, необходимых для предоставления услуги </w:t>
      </w:r>
      <w:r w:rsidRPr="00CE1B95">
        <w:rPr>
          <w:rFonts w:ascii="Times New Roman" w:eastAsia="Calibri" w:hAnsi="Times New Roman" w:cs="Times New Roman"/>
          <w:b/>
          <w:sz w:val="24"/>
          <w:szCs w:val="24"/>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 ____________</w:t>
      </w:r>
      <w:r w:rsidRPr="00CE1B95">
        <w:rPr>
          <w:rFonts w:ascii="Times New Roman" w:eastAsia="Calibri" w:hAnsi="Times New Roman" w:cs="Times New Roman"/>
          <w:sz w:val="24"/>
          <w:szCs w:val="24"/>
        </w:rPr>
        <w:tab/>
        <w:t xml:space="preserve">                                                                        № ____________</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Рассмотрев Ваше заявление от _______ № ______________ и </w:t>
      </w:r>
      <w:proofErr w:type="gramStart"/>
      <w:r w:rsidRPr="00CE1B95">
        <w:rPr>
          <w:rFonts w:ascii="Times New Roman" w:eastAsia="Calibri" w:hAnsi="Times New Roman" w:cs="Times New Roman"/>
          <w:sz w:val="24"/>
          <w:szCs w:val="24"/>
        </w:rPr>
        <w:t>прилагаемые</w:t>
      </w:r>
      <w:proofErr w:type="gramEnd"/>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к нему документы, уполномоченным органом Управлением образования администрации муниципального района «Корткеросский» принято решение об отказе в приеме и регистрации документов, необходимых для предоставления муниципальной услуги, по следующим основаниям:</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3544"/>
        <w:gridCol w:w="3793"/>
      </w:tblGrid>
      <w:tr w:rsidR="00CE1B95" w:rsidRPr="00CE1B95" w:rsidTr="00CE1B95">
        <w:tc>
          <w:tcPr>
            <w:tcW w:w="2234" w:type="dxa"/>
            <w:shd w:val="clear" w:color="auto" w:fill="auto"/>
          </w:tcPr>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w:t>
            </w: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пункта административного регламента</w:t>
            </w:r>
          </w:p>
        </w:tc>
        <w:tc>
          <w:tcPr>
            <w:tcW w:w="3544" w:type="dxa"/>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Наименование основания для отказа в соответствии со стандартом</w:t>
            </w:r>
          </w:p>
        </w:tc>
        <w:tc>
          <w:tcPr>
            <w:tcW w:w="3793" w:type="dxa"/>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Разъяснение причин отказа в приеме и регистрации документов  </w:t>
            </w:r>
          </w:p>
        </w:tc>
      </w:tr>
    </w:tbl>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Дополнительная информация: _______________________________________.</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tbl>
      <w:tblPr>
        <w:tblpPr w:leftFromText="180" w:rightFromText="180" w:vertAnchor="text" w:horzAnchor="margin" w:tblpXSpec="right"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tblGrid>
      <w:tr w:rsidR="00CE1B95" w:rsidRPr="00CE1B95" w:rsidTr="00CE1B95">
        <w:tc>
          <w:tcPr>
            <w:tcW w:w="3793" w:type="dxa"/>
            <w:shd w:val="clear" w:color="auto" w:fill="auto"/>
          </w:tcPr>
          <w:p w:rsidR="00CE1B95" w:rsidRPr="00CE1B95" w:rsidRDefault="00CE1B95" w:rsidP="00CE1B95">
            <w:pPr>
              <w:spacing w:after="0" w:line="240" w:lineRule="auto"/>
              <w:jc w:val="center"/>
              <w:rPr>
                <w:rFonts w:ascii="Times New Roman" w:eastAsia="Calibri" w:hAnsi="Times New Roman" w:cs="Times New Roman"/>
                <w:sz w:val="20"/>
                <w:szCs w:val="20"/>
              </w:rPr>
            </w:pPr>
            <w:r w:rsidRPr="00CE1B95">
              <w:rPr>
                <w:rFonts w:ascii="Times New Roman" w:eastAsia="Calibri" w:hAnsi="Times New Roman" w:cs="Times New Roman"/>
                <w:sz w:val="20"/>
                <w:szCs w:val="20"/>
              </w:rPr>
              <w:t xml:space="preserve">Сведения </w:t>
            </w:r>
            <w:proofErr w:type="gramStart"/>
            <w:r w:rsidRPr="00CE1B95">
              <w:rPr>
                <w:rFonts w:ascii="Times New Roman" w:eastAsia="Calibri" w:hAnsi="Times New Roman" w:cs="Times New Roman"/>
                <w:sz w:val="20"/>
                <w:szCs w:val="20"/>
              </w:rPr>
              <w:t>об</w:t>
            </w:r>
            <w:proofErr w:type="gramEnd"/>
          </w:p>
          <w:p w:rsidR="00CE1B95" w:rsidRPr="00CE1B95" w:rsidRDefault="00CE1B95" w:rsidP="00CE1B95">
            <w:pPr>
              <w:spacing w:after="0" w:line="240" w:lineRule="auto"/>
              <w:jc w:val="center"/>
              <w:rPr>
                <w:rFonts w:ascii="Times New Roman" w:eastAsia="Calibri" w:hAnsi="Times New Roman" w:cs="Times New Roman"/>
                <w:sz w:val="20"/>
                <w:szCs w:val="20"/>
              </w:rPr>
            </w:pPr>
            <w:r w:rsidRPr="00CE1B95">
              <w:rPr>
                <w:rFonts w:ascii="Times New Roman" w:eastAsia="Calibri" w:hAnsi="Times New Roman" w:cs="Times New Roman"/>
                <w:sz w:val="20"/>
                <w:szCs w:val="20"/>
              </w:rPr>
              <w:t>электронной</w:t>
            </w:r>
          </w:p>
          <w:p w:rsidR="00CE1B95" w:rsidRPr="00CE1B95" w:rsidRDefault="00CE1B95" w:rsidP="00CE1B95">
            <w:pPr>
              <w:spacing w:after="0" w:line="240" w:lineRule="auto"/>
              <w:jc w:val="center"/>
              <w:rPr>
                <w:rFonts w:ascii="Times New Roman" w:eastAsia="Calibri" w:hAnsi="Times New Roman" w:cs="Times New Roman"/>
                <w:sz w:val="24"/>
                <w:szCs w:val="24"/>
              </w:rPr>
            </w:pPr>
            <w:r w:rsidRPr="00CE1B95">
              <w:rPr>
                <w:rFonts w:ascii="Times New Roman" w:eastAsia="Calibri" w:hAnsi="Times New Roman" w:cs="Times New Roman"/>
                <w:sz w:val="20"/>
                <w:szCs w:val="20"/>
              </w:rPr>
              <w:t>подписи</w:t>
            </w:r>
          </w:p>
        </w:tc>
      </w:tr>
    </w:tbl>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_____________________________</w:t>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r w:rsidRPr="00CE1B95">
        <w:rPr>
          <w:rFonts w:ascii="Times New Roman" w:eastAsia="Calibri" w:hAnsi="Times New Roman" w:cs="Times New Roman"/>
          <w:sz w:val="16"/>
          <w:szCs w:val="16"/>
        </w:rPr>
        <w:t>Должность и ФИО сотрудника, принявшего решение</w:t>
      </w:r>
      <w:r w:rsidRPr="00CE1B95">
        <w:rPr>
          <w:rFonts w:ascii="Times New Roman" w:eastAsia="Calibri" w:hAnsi="Times New Roman" w:cs="Times New Roman"/>
          <w:sz w:val="24"/>
          <w:szCs w:val="24"/>
        </w:rPr>
        <w:tab/>
      </w: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Default="00CE1B95" w:rsidP="00CE1B95">
      <w:pPr>
        <w:jc w:val="center"/>
        <w:rPr>
          <w:sz w:val="32"/>
          <w:szCs w:val="32"/>
        </w:rPr>
      </w:pPr>
    </w:p>
    <w:p w:rsidR="00CE1B95" w:rsidRDefault="00CE1B95" w:rsidP="00CE1B95">
      <w:pPr>
        <w:jc w:val="center"/>
        <w:rPr>
          <w:sz w:val="32"/>
          <w:szCs w:val="32"/>
        </w:rPr>
      </w:pPr>
    </w:p>
    <w:p w:rsidR="00CE1B95" w:rsidRDefault="00CE1B95" w:rsidP="00CE1B95">
      <w:pPr>
        <w:jc w:val="center"/>
        <w:rPr>
          <w:sz w:val="32"/>
          <w:szCs w:val="32"/>
        </w:rPr>
      </w:pPr>
    </w:p>
    <w:p w:rsidR="00CE1B95" w:rsidRDefault="00CE1B95" w:rsidP="00CE1B95">
      <w:pPr>
        <w:jc w:val="center"/>
        <w:rPr>
          <w:sz w:val="32"/>
          <w:szCs w:val="32"/>
        </w:rPr>
        <w:sectPr w:rsidR="00CE1B95" w:rsidSect="00CE1B95">
          <w:headerReference w:type="default" r:id="rId12"/>
          <w:pgSz w:w="11906" w:h="16838"/>
          <w:pgMar w:top="1134" w:right="850" w:bottom="1134" w:left="1701" w:header="708" w:footer="708" w:gutter="0"/>
          <w:pgNumType w:start="0"/>
          <w:cols w:space="708"/>
          <w:docGrid w:linePitch="360"/>
        </w:sectPr>
      </w:pP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Приложение № 10</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к Административному регламенту </w:t>
      </w:r>
    </w:p>
    <w:p w:rsidR="00CE1B95" w:rsidRPr="00CE1B95" w:rsidRDefault="00CE1B95" w:rsidP="00CE1B95">
      <w:pPr>
        <w:spacing w:after="0" w:line="240" w:lineRule="auto"/>
        <w:ind w:firstLine="709"/>
        <w:jc w:val="right"/>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по предоставлению муниципальной услуги </w:t>
      </w:r>
    </w:p>
    <w:p w:rsidR="00CE1B95" w:rsidRPr="00CE1B95" w:rsidRDefault="00CE1B95" w:rsidP="00CE1B95">
      <w:pPr>
        <w:spacing w:after="0" w:line="240" w:lineRule="auto"/>
        <w:ind w:firstLine="709"/>
        <w:jc w:val="both"/>
        <w:rPr>
          <w:rFonts w:ascii="Times New Roman" w:eastAsia="Calibri" w:hAnsi="Times New Roman" w:cs="Times New Roman"/>
          <w:b/>
          <w:sz w:val="24"/>
          <w:szCs w:val="24"/>
        </w:rPr>
      </w:pPr>
    </w:p>
    <w:p w:rsidR="00CE1B95" w:rsidRPr="00CE1B95" w:rsidRDefault="00CE1B95" w:rsidP="00CE1B95">
      <w:pPr>
        <w:spacing w:after="0" w:line="240" w:lineRule="auto"/>
        <w:ind w:firstLine="709"/>
        <w:jc w:val="center"/>
        <w:rPr>
          <w:rFonts w:ascii="Times New Roman" w:eastAsia="Calibri" w:hAnsi="Times New Roman" w:cs="Times New Roman"/>
          <w:sz w:val="24"/>
          <w:szCs w:val="24"/>
        </w:rPr>
      </w:pPr>
      <w:r w:rsidRPr="00CE1B95">
        <w:rPr>
          <w:rFonts w:ascii="Times New Roman" w:eastAsia="Calibri" w:hAnsi="Times New Roman" w:cs="Times New Roman"/>
          <w:b/>
          <w:sz w:val="24"/>
          <w:szCs w:val="24"/>
        </w:rPr>
        <w:t>Состав, последовательность и сроки выполнения административных процедур (действий) при предоставлении муниципальной услуги</w:t>
      </w:r>
    </w:p>
    <w:tbl>
      <w:tblPr>
        <w:tblW w:w="5273" w:type="pct"/>
        <w:tblInd w:w="-31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4"/>
        <w:gridCol w:w="3683"/>
        <w:gridCol w:w="1709"/>
        <w:gridCol w:w="1322"/>
        <w:gridCol w:w="9"/>
        <w:gridCol w:w="12"/>
        <w:gridCol w:w="9"/>
        <w:gridCol w:w="53"/>
        <w:gridCol w:w="1987"/>
        <w:gridCol w:w="9"/>
        <w:gridCol w:w="1987"/>
        <w:gridCol w:w="2539"/>
      </w:tblGrid>
      <w:tr w:rsidR="00CE1B95" w:rsidRPr="00CE1B95" w:rsidTr="00CE1B95">
        <w:trPr>
          <w:cantSplit/>
          <w:trHeight w:val="1134"/>
        </w:trPr>
        <w:tc>
          <w:tcPr>
            <w:tcW w:w="729" w:type="pct"/>
            <w:shd w:val="clear" w:color="auto" w:fill="auto"/>
            <w:vAlign w:val="center"/>
          </w:tcPr>
          <w:p w:rsidR="00CE1B95" w:rsidRPr="00CE1B95" w:rsidRDefault="00CE1B95" w:rsidP="00CE1B95">
            <w:pPr>
              <w:spacing w:after="0" w:line="240" w:lineRule="auto"/>
              <w:jc w:val="both"/>
              <w:rPr>
                <w:rFonts w:ascii="Times New Roman" w:eastAsia="Calibri" w:hAnsi="Times New Roman" w:cs="Times New Roman"/>
              </w:rPr>
            </w:pPr>
            <w:r w:rsidRPr="00CE1B95">
              <w:rPr>
                <w:rFonts w:ascii="Times New Roman" w:eastAsia="Calibri" w:hAnsi="Times New Roman" w:cs="Times New Roman"/>
              </w:rPr>
              <w:t>Основание для начала административной процедуры</w:t>
            </w:r>
          </w:p>
        </w:tc>
        <w:tc>
          <w:tcPr>
            <w:tcW w:w="1181" w:type="pct"/>
            <w:shd w:val="clear" w:color="auto" w:fill="auto"/>
            <w:vAlign w:val="center"/>
          </w:tcPr>
          <w:p w:rsidR="00CE1B95" w:rsidRPr="00CE1B95" w:rsidRDefault="00CE1B95" w:rsidP="00CE1B95">
            <w:pPr>
              <w:spacing w:after="0" w:line="240" w:lineRule="auto"/>
              <w:ind w:firstLine="29"/>
              <w:jc w:val="both"/>
              <w:rPr>
                <w:rFonts w:ascii="Times New Roman" w:eastAsia="Calibri" w:hAnsi="Times New Roman" w:cs="Times New Roman"/>
              </w:rPr>
            </w:pPr>
            <w:r w:rsidRPr="00CE1B95">
              <w:rPr>
                <w:rFonts w:ascii="Times New Roman" w:eastAsia="Calibri" w:hAnsi="Times New Roman" w:cs="Times New Roman"/>
              </w:rPr>
              <w:t>Содержание административных действий</w:t>
            </w:r>
          </w:p>
        </w:tc>
        <w:tc>
          <w:tcPr>
            <w:tcW w:w="548" w:type="pct"/>
            <w:shd w:val="clear" w:color="auto" w:fill="auto"/>
            <w:vAlign w:val="center"/>
          </w:tcPr>
          <w:p w:rsidR="00CE1B95" w:rsidRPr="00CE1B95" w:rsidRDefault="00CE1B95" w:rsidP="00CE1B95">
            <w:pPr>
              <w:spacing w:after="0" w:line="240" w:lineRule="auto"/>
              <w:jc w:val="both"/>
              <w:rPr>
                <w:rFonts w:ascii="Times New Roman" w:eastAsia="Calibri" w:hAnsi="Times New Roman" w:cs="Times New Roman"/>
              </w:rPr>
            </w:pPr>
            <w:r w:rsidRPr="00CE1B95">
              <w:rPr>
                <w:rFonts w:ascii="Times New Roman" w:eastAsia="Calibri" w:hAnsi="Times New Roman" w:cs="Times New Roman"/>
              </w:rPr>
              <w:t>Срок выполнения административных действий</w:t>
            </w:r>
          </w:p>
        </w:tc>
        <w:tc>
          <w:tcPr>
            <w:tcW w:w="431" w:type="pct"/>
            <w:gridSpan w:val="3"/>
            <w:shd w:val="clear" w:color="auto" w:fill="auto"/>
            <w:vAlign w:val="center"/>
          </w:tcPr>
          <w:p w:rsidR="00CE1B95" w:rsidRPr="00CE1B95" w:rsidRDefault="00CE1B95" w:rsidP="00CE1B95">
            <w:pPr>
              <w:spacing w:after="0" w:line="240" w:lineRule="auto"/>
              <w:ind w:firstLine="21"/>
              <w:jc w:val="both"/>
              <w:rPr>
                <w:rFonts w:ascii="Times New Roman" w:eastAsia="Calibri" w:hAnsi="Times New Roman" w:cs="Times New Roman"/>
              </w:rPr>
            </w:pPr>
            <w:r w:rsidRPr="00CE1B95">
              <w:rPr>
                <w:rFonts w:ascii="Times New Roman" w:eastAsia="Calibri" w:hAnsi="Times New Roman" w:cs="Times New Roman"/>
              </w:rPr>
              <w:t>Должностное лицо, ответственное за выполнение административного действия</w:t>
            </w:r>
          </w:p>
        </w:tc>
        <w:tc>
          <w:tcPr>
            <w:tcW w:w="657" w:type="pct"/>
            <w:gridSpan w:val="3"/>
            <w:shd w:val="clear" w:color="auto" w:fill="auto"/>
            <w:vAlign w:val="center"/>
          </w:tcPr>
          <w:p w:rsidR="00CE1B95" w:rsidRPr="00CE1B95" w:rsidRDefault="00CE1B95" w:rsidP="00CE1B95">
            <w:pPr>
              <w:spacing w:after="0" w:line="240" w:lineRule="auto"/>
              <w:jc w:val="both"/>
              <w:rPr>
                <w:rFonts w:ascii="Times New Roman" w:eastAsia="Calibri" w:hAnsi="Times New Roman" w:cs="Times New Roman"/>
              </w:rPr>
            </w:pPr>
            <w:r w:rsidRPr="00CE1B95">
              <w:rPr>
                <w:rFonts w:ascii="Times New Roman" w:eastAsia="Calibri" w:hAnsi="Times New Roman" w:cs="Times New Roman"/>
              </w:rPr>
              <w:t>Место выполнения административного действия/ используемая информационная система</w:t>
            </w:r>
          </w:p>
        </w:tc>
        <w:tc>
          <w:tcPr>
            <w:tcW w:w="640" w:type="pct"/>
            <w:gridSpan w:val="2"/>
            <w:shd w:val="clear" w:color="auto" w:fill="auto"/>
            <w:vAlign w:val="center"/>
          </w:tcPr>
          <w:p w:rsidR="00CE1B95" w:rsidRPr="00CE1B95" w:rsidRDefault="00CE1B95" w:rsidP="00CE1B95">
            <w:pPr>
              <w:spacing w:after="0" w:line="240" w:lineRule="auto"/>
              <w:ind w:firstLine="27"/>
              <w:jc w:val="both"/>
              <w:rPr>
                <w:rFonts w:ascii="Times New Roman" w:eastAsia="Calibri" w:hAnsi="Times New Roman" w:cs="Times New Roman"/>
              </w:rPr>
            </w:pPr>
            <w:r w:rsidRPr="00CE1B95">
              <w:rPr>
                <w:rFonts w:ascii="Times New Roman" w:eastAsia="Calibri" w:hAnsi="Times New Roman" w:cs="Times New Roman"/>
              </w:rPr>
              <w:t>Критерии принятия решения</w:t>
            </w:r>
          </w:p>
        </w:tc>
        <w:tc>
          <w:tcPr>
            <w:tcW w:w="814" w:type="pct"/>
            <w:shd w:val="clear" w:color="auto" w:fill="auto"/>
            <w:vAlign w:val="center"/>
          </w:tcPr>
          <w:p w:rsidR="00CE1B95" w:rsidRPr="00CE1B95" w:rsidRDefault="00CE1B95" w:rsidP="00CE1B95">
            <w:pPr>
              <w:spacing w:after="0" w:line="240" w:lineRule="auto"/>
              <w:jc w:val="both"/>
              <w:rPr>
                <w:rFonts w:ascii="Times New Roman" w:eastAsia="Calibri" w:hAnsi="Times New Roman" w:cs="Times New Roman"/>
              </w:rPr>
            </w:pPr>
            <w:r w:rsidRPr="00CE1B95">
              <w:rPr>
                <w:rFonts w:ascii="Times New Roman" w:eastAsia="Calibri" w:hAnsi="Times New Roman" w:cs="Times New Roman"/>
              </w:rPr>
              <w:t>Результат административного действия, способ фиксации</w:t>
            </w:r>
          </w:p>
        </w:tc>
      </w:tr>
      <w:tr w:rsidR="00CE1B95" w:rsidRPr="00CE1B95" w:rsidTr="00CE1B95">
        <w:tblPrEx>
          <w:tblBorders>
            <w:bottom w:val="single" w:sz="4" w:space="0" w:color="auto"/>
          </w:tblBorders>
          <w:tblLook w:val="0480" w:firstRow="0" w:lastRow="0" w:firstColumn="1" w:lastColumn="0" w:noHBand="0" w:noVBand="1"/>
        </w:tblPrEx>
        <w:trPr>
          <w:tblHeader/>
        </w:trPr>
        <w:tc>
          <w:tcPr>
            <w:tcW w:w="729" w:type="pct"/>
            <w:shd w:val="clear" w:color="auto" w:fill="auto"/>
            <w:vAlign w:val="center"/>
          </w:tcPr>
          <w:p w:rsidR="00CE1B95" w:rsidRPr="00CE1B95" w:rsidRDefault="00CE1B95" w:rsidP="00CE1B95">
            <w:pPr>
              <w:spacing w:after="0" w:line="240" w:lineRule="auto"/>
              <w:jc w:val="center"/>
              <w:rPr>
                <w:rFonts w:ascii="Times New Roman" w:eastAsia="Calibri" w:hAnsi="Times New Roman" w:cs="Times New Roman"/>
                <w:i/>
                <w:sz w:val="20"/>
                <w:szCs w:val="20"/>
              </w:rPr>
            </w:pPr>
            <w:r w:rsidRPr="00CE1B95">
              <w:rPr>
                <w:rFonts w:ascii="Times New Roman" w:eastAsia="Calibri" w:hAnsi="Times New Roman" w:cs="Times New Roman"/>
                <w:i/>
                <w:sz w:val="20"/>
                <w:szCs w:val="20"/>
              </w:rPr>
              <w:t>1</w:t>
            </w:r>
          </w:p>
        </w:tc>
        <w:tc>
          <w:tcPr>
            <w:tcW w:w="1181" w:type="pct"/>
            <w:shd w:val="clear" w:color="auto" w:fill="auto"/>
            <w:vAlign w:val="center"/>
          </w:tcPr>
          <w:p w:rsidR="00CE1B95" w:rsidRPr="00CE1B95" w:rsidRDefault="00CE1B95" w:rsidP="00CE1B95">
            <w:pPr>
              <w:spacing w:after="0" w:line="240" w:lineRule="auto"/>
              <w:ind w:firstLine="29"/>
              <w:jc w:val="center"/>
              <w:rPr>
                <w:rFonts w:ascii="Times New Roman" w:eastAsia="Calibri" w:hAnsi="Times New Roman" w:cs="Times New Roman"/>
                <w:i/>
                <w:sz w:val="20"/>
                <w:szCs w:val="20"/>
              </w:rPr>
            </w:pPr>
            <w:r w:rsidRPr="00CE1B95">
              <w:rPr>
                <w:rFonts w:ascii="Times New Roman" w:eastAsia="Calibri" w:hAnsi="Times New Roman" w:cs="Times New Roman"/>
                <w:i/>
                <w:sz w:val="20"/>
                <w:szCs w:val="20"/>
              </w:rPr>
              <w:t>2</w:t>
            </w:r>
          </w:p>
        </w:tc>
        <w:tc>
          <w:tcPr>
            <w:tcW w:w="548" w:type="pct"/>
            <w:shd w:val="clear" w:color="auto" w:fill="auto"/>
            <w:vAlign w:val="center"/>
          </w:tcPr>
          <w:p w:rsidR="00CE1B95" w:rsidRPr="00CE1B95" w:rsidRDefault="00CE1B95" w:rsidP="00CE1B95">
            <w:pPr>
              <w:spacing w:after="0" w:line="240" w:lineRule="auto"/>
              <w:jc w:val="center"/>
              <w:rPr>
                <w:rFonts w:ascii="Times New Roman" w:eastAsia="Calibri" w:hAnsi="Times New Roman" w:cs="Times New Roman"/>
                <w:i/>
                <w:sz w:val="20"/>
                <w:szCs w:val="20"/>
              </w:rPr>
            </w:pPr>
            <w:r w:rsidRPr="00CE1B95">
              <w:rPr>
                <w:rFonts w:ascii="Times New Roman" w:eastAsia="Calibri" w:hAnsi="Times New Roman" w:cs="Times New Roman"/>
                <w:i/>
                <w:sz w:val="20"/>
                <w:szCs w:val="20"/>
              </w:rPr>
              <w:t>3</w:t>
            </w:r>
          </w:p>
        </w:tc>
        <w:tc>
          <w:tcPr>
            <w:tcW w:w="434" w:type="pct"/>
            <w:gridSpan w:val="4"/>
            <w:shd w:val="clear" w:color="auto" w:fill="auto"/>
            <w:vAlign w:val="center"/>
          </w:tcPr>
          <w:p w:rsidR="00CE1B95" w:rsidRPr="00CE1B95" w:rsidRDefault="00CE1B95" w:rsidP="00CE1B95">
            <w:pPr>
              <w:spacing w:after="0" w:line="240" w:lineRule="auto"/>
              <w:jc w:val="center"/>
              <w:rPr>
                <w:rFonts w:ascii="Times New Roman" w:eastAsia="Calibri" w:hAnsi="Times New Roman" w:cs="Times New Roman"/>
                <w:i/>
                <w:sz w:val="20"/>
                <w:szCs w:val="20"/>
              </w:rPr>
            </w:pPr>
            <w:r w:rsidRPr="00CE1B95">
              <w:rPr>
                <w:rFonts w:ascii="Times New Roman" w:eastAsia="Calibri" w:hAnsi="Times New Roman" w:cs="Times New Roman"/>
                <w:i/>
                <w:sz w:val="20"/>
                <w:szCs w:val="20"/>
              </w:rPr>
              <w:t>4</w:t>
            </w:r>
          </w:p>
        </w:tc>
        <w:tc>
          <w:tcPr>
            <w:tcW w:w="657" w:type="pct"/>
            <w:gridSpan w:val="3"/>
            <w:shd w:val="clear" w:color="auto" w:fill="auto"/>
            <w:vAlign w:val="center"/>
          </w:tcPr>
          <w:p w:rsidR="00CE1B95" w:rsidRPr="00CE1B95" w:rsidRDefault="00CE1B95" w:rsidP="00CE1B95">
            <w:pPr>
              <w:spacing w:after="0" w:line="240" w:lineRule="auto"/>
              <w:ind w:firstLine="27"/>
              <w:jc w:val="center"/>
              <w:rPr>
                <w:rFonts w:ascii="Times New Roman" w:eastAsia="Calibri" w:hAnsi="Times New Roman" w:cs="Times New Roman"/>
                <w:i/>
                <w:sz w:val="20"/>
                <w:szCs w:val="20"/>
              </w:rPr>
            </w:pPr>
            <w:r w:rsidRPr="00CE1B95">
              <w:rPr>
                <w:rFonts w:ascii="Times New Roman" w:eastAsia="Calibri" w:hAnsi="Times New Roman" w:cs="Times New Roman"/>
                <w:i/>
                <w:sz w:val="20"/>
                <w:szCs w:val="20"/>
              </w:rPr>
              <w:t>5</w:t>
            </w:r>
          </w:p>
        </w:tc>
        <w:tc>
          <w:tcPr>
            <w:tcW w:w="637" w:type="pct"/>
            <w:shd w:val="clear" w:color="auto" w:fill="auto"/>
            <w:vAlign w:val="center"/>
          </w:tcPr>
          <w:p w:rsidR="00CE1B95" w:rsidRPr="00CE1B95" w:rsidRDefault="00CE1B95" w:rsidP="00CE1B95">
            <w:pPr>
              <w:spacing w:after="0" w:line="240" w:lineRule="auto"/>
              <w:ind w:firstLine="27"/>
              <w:jc w:val="center"/>
              <w:rPr>
                <w:rFonts w:ascii="Times New Roman" w:eastAsia="Calibri" w:hAnsi="Times New Roman" w:cs="Times New Roman"/>
                <w:i/>
                <w:sz w:val="20"/>
                <w:szCs w:val="20"/>
              </w:rPr>
            </w:pPr>
            <w:r w:rsidRPr="00CE1B95">
              <w:rPr>
                <w:rFonts w:ascii="Times New Roman" w:eastAsia="Calibri" w:hAnsi="Times New Roman" w:cs="Times New Roman"/>
                <w:i/>
                <w:sz w:val="20"/>
                <w:szCs w:val="20"/>
              </w:rPr>
              <w:t>6</w:t>
            </w:r>
          </w:p>
        </w:tc>
        <w:tc>
          <w:tcPr>
            <w:tcW w:w="814" w:type="pct"/>
            <w:shd w:val="clear" w:color="auto" w:fill="auto"/>
            <w:vAlign w:val="center"/>
          </w:tcPr>
          <w:p w:rsidR="00CE1B95" w:rsidRPr="00CE1B95" w:rsidRDefault="00CE1B95" w:rsidP="00CE1B95">
            <w:pPr>
              <w:spacing w:after="0" w:line="240" w:lineRule="auto"/>
              <w:jc w:val="center"/>
              <w:rPr>
                <w:rFonts w:ascii="Times New Roman" w:eastAsia="Calibri" w:hAnsi="Times New Roman" w:cs="Times New Roman"/>
                <w:i/>
                <w:sz w:val="20"/>
                <w:szCs w:val="20"/>
              </w:rPr>
            </w:pPr>
            <w:r w:rsidRPr="00CE1B95">
              <w:rPr>
                <w:rFonts w:ascii="Times New Roman" w:eastAsia="Calibri" w:hAnsi="Times New Roman" w:cs="Times New Roman"/>
                <w:i/>
                <w:sz w:val="20"/>
                <w:szCs w:val="20"/>
              </w:rPr>
              <w:t>7</w:t>
            </w:r>
          </w:p>
        </w:tc>
      </w:tr>
      <w:tr w:rsidR="00CE1B95" w:rsidRPr="00CE1B95" w:rsidTr="00CE1B95">
        <w:tblPrEx>
          <w:tblBorders>
            <w:bottom w:val="single" w:sz="4" w:space="0" w:color="auto"/>
          </w:tblBorders>
          <w:tblLook w:val="0480" w:firstRow="0" w:lastRow="0" w:firstColumn="1" w:lastColumn="0" w:noHBand="0" w:noVBand="1"/>
        </w:tblPrEx>
        <w:tc>
          <w:tcPr>
            <w:tcW w:w="5000" w:type="pct"/>
            <w:gridSpan w:val="12"/>
            <w:shd w:val="clear" w:color="auto" w:fill="auto"/>
          </w:tcPr>
          <w:p w:rsidR="00CE1B95" w:rsidRPr="00CE1B95" w:rsidRDefault="00CE1B95" w:rsidP="00CE1B95">
            <w:pPr>
              <w:numPr>
                <w:ilvl w:val="0"/>
                <w:numId w:val="23"/>
              </w:numPr>
              <w:spacing w:after="0" w:line="240" w:lineRule="auto"/>
              <w:ind w:firstLine="0"/>
              <w:jc w:val="center"/>
              <w:rPr>
                <w:rFonts w:ascii="Times New Roman" w:eastAsia="Calibri" w:hAnsi="Times New Roman" w:cs="Times New Roman"/>
                <w:sz w:val="24"/>
                <w:szCs w:val="24"/>
              </w:rPr>
            </w:pPr>
            <w:r w:rsidRPr="00CE1B95">
              <w:rPr>
                <w:rFonts w:ascii="Times New Roman" w:eastAsia="Calibri" w:hAnsi="Times New Roman" w:cs="Times New Roman"/>
                <w:sz w:val="24"/>
                <w:szCs w:val="24"/>
              </w:rPr>
              <w:t>Прием и регистрация заявления</w:t>
            </w:r>
            <w:r w:rsidRPr="00CE1B95">
              <w:rPr>
                <w:rFonts w:ascii="Times New Roman" w:eastAsia="Calibri" w:hAnsi="Times New Roman" w:cs="Times New Roman"/>
                <w:sz w:val="24"/>
                <w:szCs w:val="24"/>
                <w:vertAlign w:val="superscript"/>
              </w:rPr>
              <w:footnoteReference w:id="1"/>
            </w:r>
          </w:p>
        </w:tc>
      </w:tr>
      <w:tr w:rsidR="00CE1B95" w:rsidRPr="00CE1B95" w:rsidTr="00CE1B95">
        <w:tblPrEx>
          <w:tblBorders>
            <w:bottom w:val="single" w:sz="4" w:space="0" w:color="auto"/>
          </w:tblBorders>
          <w:tblLook w:val="0480" w:firstRow="0" w:lastRow="0" w:firstColumn="1" w:lastColumn="0" w:noHBand="0" w:noVBand="1"/>
        </w:tblPrEx>
        <w:trPr>
          <w:trHeight w:val="541"/>
        </w:trPr>
        <w:tc>
          <w:tcPr>
            <w:tcW w:w="729" w:type="pct"/>
            <w:vMerge w:val="restar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Поступление заявления и документов для предоставления муниципальной услуги в Уполномоченный орган</w:t>
            </w:r>
          </w:p>
          <w:p w:rsidR="00CE1B95" w:rsidRPr="00CE1B95" w:rsidRDefault="00CE1B95" w:rsidP="00CE1B95">
            <w:pPr>
              <w:spacing w:after="0" w:line="240" w:lineRule="auto"/>
              <w:jc w:val="both"/>
              <w:rPr>
                <w:rFonts w:ascii="Times New Roman" w:eastAsia="Calibri" w:hAnsi="Times New Roman" w:cs="Times New Roman"/>
                <w:sz w:val="24"/>
                <w:szCs w:val="24"/>
              </w:rPr>
            </w:pPr>
          </w:p>
          <w:p w:rsidR="00CE1B95" w:rsidRPr="00CE1B95" w:rsidRDefault="00CE1B95" w:rsidP="00CE1B95">
            <w:pPr>
              <w:spacing w:after="0" w:line="240" w:lineRule="auto"/>
              <w:jc w:val="both"/>
              <w:rPr>
                <w:rFonts w:ascii="Times New Roman" w:eastAsia="Calibri" w:hAnsi="Times New Roman" w:cs="Times New Roman"/>
                <w:sz w:val="24"/>
                <w:szCs w:val="24"/>
              </w:rPr>
            </w:pPr>
          </w:p>
          <w:p w:rsidR="00CE1B95" w:rsidRPr="00CE1B95" w:rsidRDefault="00CE1B95" w:rsidP="00CE1B95">
            <w:pPr>
              <w:spacing w:after="0" w:line="240" w:lineRule="auto"/>
              <w:jc w:val="both"/>
              <w:rPr>
                <w:rFonts w:ascii="Times New Roman" w:eastAsia="Calibri" w:hAnsi="Times New Roman" w:cs="Times New Roman"/>
                <w:sz w:val="24"/>
                <w:szCs w:val="24"/>
              </w:rPr>
            </w:pPr>
          </w:p>
          <w:p w:rsidR="00CE1B95" w:rsidRPr="00CE1B95" w:rsidRDefault="00CE1B95" w:rsidP="00CE1B95">
            <w:pPr>
              <w:spacing w:after="0" w:line="240" w:lineRule="auto"/>
              <w:jc w:val="both"/>
              <w:rPr>
                <w:rFonts w:ascii="Times New Roman" w:eastAsia="Calibri" w:hAnsi="Times New Roman" w:cs="Times New Roman"/>
                <w:sz w:val="24"/>
                <w:szCs w:val="24"/>
              </w:rPr>
            </w:pPr>
          </w:p>
          <w:p w:rsidR="00CE1B95" w:rsidRPr="00CE1B95" w:rsidRDefault="00CE1B95" w:rsidP="00CE1B95">
            <w:pPr>
              <w:spacing w:after="0" w:line="240" w:lineRule="auto"/>
              <w:jc w:val="both"/>
              <w:rPr>
                <w:rFonts w:ascii="Times New Roman" w:eastAsia="Calibri" w:hAnsi="Times New Roman" w:cs="Times New Roman"/>
                <w:sz w:val="24"/>
                <w:szCs w:val="24"/>
              </w:rPr>
            </w:pPr>
          </w:p>
          <w:p w:rsidR="00CE1B95" w:rsidRPr="00CE1B95" w:rsidRDefault="00CE1B95" w:rsidP="00CE1B95">
            <w:pPr>
              <w:spacing w:after="0" w:line="240" w:lineRule="auto"/>
              <w:jc w:val="both"/>
              <w:rPr>
                <w:rFonts w:ascii="Times New Roman" w:eastAsia="Calibri" w:hAnsi="Times New Roman" w:cs="Times New Roman"/>
                <w:sz w:val="24"/>
                <w:szCs w:val="24"/>
              </w:rPr>
            </w:pPr>
          </w:p>
          <w:p w:rsidR="00CE1B95" w:rsidRPr="00CE1B95" w:rsidRDefault="00CE1B95" w:rsidP="00CE1B95">
            <w:pPr>
              <w:spacing w:after="0" w:line="240" w:lineRule="auto"/>
              <w:jc w:val="both"/>
              <w:rPr>
                <w:rFonts w:ascii="Times New Roman" w:eastAsia="Calibri" w:hAnsi="Times New Roman" w:cs="Times New Roman"/>
                <w:sz w:val="24"/>
                <w:szCs w:val="24"/>
              </w:rPr>
            </w:pPr>
          </w:p>
          <w:p w:rsidR="00CE1B95" w:rsidRPr="00CE1B95" w:rsidRDefault="00CE1B95" w:rsidP="00CE1B95">
            <w:pPr>
              <w:spacing w:after="0" w:line="240" w:lineRule="auto"/>
              <w:jc w:val="both"/>
              <w:rPr>
                <w:rFonts w:ascii="Times New Roman" w:eastAsia="Calibri" w:hAnsi="Times New Roman" w:cs="Times New Roman"/>
                <w:sz w:val="24"/>
                <w:szCs w:val="24"/>
              </w:rPr>
            </w:pPr>
          </w:p>
          <w:p w:rsidR="00CE1B95" w:rsidRPr="00CE1B95" w:rsidRDefault="00CE1B95" w:rsidP="00CE1B95">
            <w:pPr>
              <w:spacing w:after="0" w:line="240" w:lineRule="auto"/>
              <w:jc w:val="both"/>
              <w:rPr>
                <w:rFonts w:ascii="Times New Roman" w:eastAsia="Calibri" w:hAnsi="Times New Roman" w:cs="Times New Roman"/>
                <w:sz w:val="24"/>
                <w:szCs w:val="24"/>
              </w:rPr>
            </w:pPr>
          </w:p>
          <w:p w:rsidR="00CE1B95" w:rsidRPr="00CE1B95" w:rsidRDefault="00CE1B95" w:rsidP="00CE1B95">
            <w:pPr>
              <w:spacing w:after="0" w:line="240" w:lineRule="auto"/>
              <w:jc w:val="both"/>
              <w:rPr>
                <w:rFonts w:ascii="Times New Roman" w:eastAsia="Calibri" w:hAnsi="Times New Roman" w:cs="Times New Roman"/>
                <w:sz w:val="24"/>
                <w:szCs w:val="24"/>
              </w:rPr>
            </w:pPr>
          </w:p>
          <w:p w:rsidR="00CE1B95" w:rsidRPr="00CE1B95" w:rsidRDefault="00CE1B95" w:rsidP="00CE1B95">
            <w:pPr>
              <w:spacing w:after="0" w:line="240" w:lineRule="auto"/>
              <w:jc w:val="both"/>
              <w:rPr>
                <w:rFonts w:ascii="Times New Roman" w:eastAsia="Calibri" w:hAnsi="Times New Roman" w:cs="Times New Roman"/>
                <w:sz w:val="24"/>
                <w:szCs w:val="24"/>
              </w:rPr>
            </w:pPr>
          </w:p>
          <w:p w:rsidR="00CE1B95" w:rsidRPr="00CE1B95" w:rsidRDefault="00CE1B95" w:rsidP="00CE1B95">
            <w:pPr>
              <w:spacing w:after="0" w:line="240" w:lineRule="auto"/>
              <w:jc w:val="both"/>
              <w:rPr>
                <w:rFonts w:ascii="Times New Roman" w:eastAsia="Calibri" w:hAnsi="Times New Roman" w:cs="Times New Roman"/>
                <w:sz w:val="24"/>
                <w:szCs w:val="24"/>
              </w:rPr>
            </w:pPr>
          </w:p>
        </w:tc>
        <w:tc>
          <w:tcPr>
            <w:tcW w:w="1181" w:type="pct"/>
            <w:shd w:val="clear" w:color="auto" w:fill="auto"/>
          </w:tcPr>
          <w:p w:rsidR="00CE1B95" w:rsidRPr="00CE1B95" w:rsidRDefault="00CE1B95" w:rsidP="00CE1B95">
            <w:pPr>
              <w:spacing w:after="0" w:line="240" w:lineRule="auto"/>
              <w:ind w:firstLine="2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p w:rsidR="00CE1B95" w:rsidRPr="00CE1B95" w:rsidRDefault="00CE1B95" w:rsidP="00CE1B95">
            <w:pPr>
              <w:spacing w:after="0" w:line="240" w:lineRule="auto"/>
              <w:ind w:firstLine="29"/>
              <w:jc w:val="both"/>
              <w:rPr>
                <w:rFonts w:ascii="Times New Roman" w:eastAsia="Calibri" w:hAnsi="Times New Roman" w:cs="Times New Roman"/>
                <w:i/>
                <w:iCs/>
                <w:sz w:val="24"/>
                <w:szCs w:val="24"/>
              </w:rPr>
            </w:pPr>
            <w:r w:rsidRPr="00CE1B95">
              <w:rPr>
                <w:rFonts w:ascii="Times New Roman" w:eastAsia="Calibri" w:hAnsi="Times New Roman" w:cs="Times New Roman"/>
                <w:sz w:val="24"/>
                <w:szCs w:val="24"/>
              </w:rPr>
              <w:t>Информирование заявителя о наличии оснований для отказа в приеме документов, предусмотренных пунктом 282 Административного регламента</w:t>
            </w:r>
            <w:r w:rsidRPr="00CE1B95">
              <w:rPr>
                <w:rFonts w:ascii="Times New Roman" w:eastAsia="Calibri" w:hAnsi="Times New Roman" w:cs="Times New Roman"/>
                <w:i/>
                <w:iCs/>
                <w:sz w:val="24"/>
                <w:szCs w:val="24"/>
              </w:rPr>
              <w:t xml:space="preserve"> (при поступлении заявления на бумажном носителе).</w:t>
            </w:r>
          </w:p>
          <w:p w:rsidR="00CE1B95" w:rsidRPr="00CE1B95" w:rsidRDefault="00CE1B95" w:rsidP="00CE1B95">
            <w:pPr>
              <w:spacing w:after="0" w:line="240" w:lineRule="auto"/>
              <w:ind w:firstLine="29"/>
              <w:jc w:val="both"/>
              <w:rPr>
                <w:rFonts w:ascii="Times New Roman" w:eastAsia="Calibri" w:hAnsi="Times New Roman" w:cs="Times New Roman"/>
                <w:sz w:val="24"/>
                <w:szCs w:val="24"/>
              </w:rPr>
            </w:pPr>
          </w:p>
        </w:tc>
        <w:tc>
          <w:tcPr>
            <w:tcW w:w="548" w:type="pc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 день</w:t>
            </w:r>
          </w:p>
        </w:tc>
        <w:tc>
          <w:tcPr>
            <w:tcW w:w="434" w:type="pct"/>
            <w:gridSpan w:val="4"/>
            <w:vMerge w:val="restar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Ответственное должностное лицо Уполномоченного органа</w:t>
            </w:r>
          </w:p>
        </w:tc>
        <w:tc>
          <w:tcPr>
            <w:tcW w:w="657" w:type="pct"/>
            <w:gridSpan w:val="3"/>
            <w:vMerge w:val="restart"/>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Уполномоченный орган/ платформа  государственных сервисов (ПГС)</w:t>
            </w:r>
          </w:p>
        </w:tc>
        <w:tc>
          <w:tcPr>
            <w:tcW w:w="637" w:type="pct"/>
            <w:vMerge w:val="restart"/>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w:t>
            </w:r>
          </w:p>
        </w:tc>
        <w:tc>
          <w:tcPr>
            <w:tcW w:w="814" w:type="pct"/>
            <w:vMerge w:val="restar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Регистрация заявления и документов в ПГС (присвоение номера и датирование); </w:t>
            </w:r>
          </w:p>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назначение должностного лица, ответственного за предоставление муниципальной услуги, и передача ему документов</w:t>
            </w:r>
          </w:p>
        </w:tc>
      </w:tr>
      <w:tr w:rsidR="00CE1B95" w:rsidRPr="00CE1B95" w:rsidTr="00CE1B95">
        <w:tblPrEx>
          <w:tblBorders>
            <w:bottom w:val="single" w:sz="4" w:space="0" w:color="auto"/>
          </w:tblBorders>
          <w:tblLook w:val="0480" w:firstRow="0" w:lastRow="0" w:firstColumn="1" w:lastColumn="0" w:noHBand="0" w:noVBand="1"/>
        </w:tblPrEx>
        <w:trPr>
          <w:trHeight w:val="691"/>
        </w:trPr>
        <w:tc>
          <w:tcPr>
            <w:tcW w:w="729" w:type="pct"/>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c>
          <w:tcPr>
            <w:tcW w:w="1181" w:type="pct"/>
            <w:shd w:val="clear" w:color="auto" w:fill="auto"/>
          </w:tcPr>
          <w:p w:rsidR="00CE1B95" w:rsidRPr="00CE1B95" w:rsidRDefault="00CE1B95" w:rsidP="00CE1B95">
            <w:pPr>
              <w:spacing w:after="0" w:line="240" w:lineRule="auto"/>
              <w:ind w:firstLine="2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Проверка информации (данных) заявления для направления на наличие дублированной информации (данных) по данным свидетельства о рождении или документа, удостоверяющего личность ребенка (серия, номер документа и дата рождения). </w:t>
            </w:r>
          </w:p>
          <w:p w:rsidR="00CE1B95" w:rsidRPr="00CE1B95" w:rsidRDefault="00CE1B95" w:rsidP="00CE1B95">
            <w:pPr>
              <w:spacing w:after="0" w:line="240" w:lineRule="auto"/>
              <w:ind w:firstLine="29"/>
              <w:jc w:val="both"/>
              <w:rPr>
                <w:rFonts w:ascii="Times New Roman" w:eastAsia="Calibri" w:hAnsi="Times New Roman" w:cs="Times New Roman"/>
                <w:i/>
                <w:iCs/>
                <w:sz w:val="24"/>
                <w:szCs w:val="24"/>
              </w:rPr>
            </w:pPr>
            <w:r w:rsidRPr="00CE1B95">
              <w:rPr>
                <w:rFonts w:ascii="Times New Roman" w:eastAsia="Calibri" w:hAnsi="Times New Roman" w:cs="Times New Roman"/>
                <w:sz w:val="24"/>
                <w:szCs w:val="24"/>
              </w:rPr>
              <w:t>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w:t>
            </w:r>
            <w:r w:rsidRPr="00CE1B95">
              <w:rPr>
                <w:rFonts w:ascii="Times New Roman" w:eastAsia="Calibri" w:hAnsi="Times New Roman" w:cs="Times New Roman"/>
                <w:i/>
                <w:iCs/>
                <w:sz w:val="24"/>
                <w:szCs w:val="24"/>
              </w:rPr>
              <w:t xml:space="preserve"> </w:t>
            </w:r>
          </w:p>
          <w:p w:rsidR="00CE1B95" w:rsidRPr="00CE1B95" w:rsidRDefault="00CE1B95" w:rsidP="00CE1B95">
            <w:pPr>
              <w:spacing w:after="0" w:line="240" w:lineRule="auto"/>
              <w:ind w:firstLine="29"/>
              <w:jc w:val="both"/>
              <w:rPr>
                <w:rFonts w:ascii="Times New Roman" w:eastAsia="Calibri" w:hAnsi="Times New Roman" w:cs="Times New Roman"/>
                <w:sz w:val="24"/>
                <w:szCs w:val="24"/>
              </w:rPr>
            </w:pPr>
            <w:r w:rsidRPr="00CE1B95">
              <w:rPr>
                <w:rFonts w:ascii="Times New Roman" w:eastAsia="Calibri" w:hAnsi="Times New Roman" w:cs="Times New Roman"/>
                <w:i/>
                <w:iCs/>
                <w:sz w:val="24"/>
                <w:szCs w:val="24"/>
              </w:rPr>
              <w:t>(при поступлении заявления в электронном виде)</w:t>
            </w:r>
          </w:p>
        </w:tc>
        <w:tc>
          <w:tcPr>
            <w:tcW w:w="548" w:type="pc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 день</w:t>
            </w:r>
          </w:p>
        </w:tc>
        <w:tc>
          <w:tcPr>
            <w:tcW w:w="434" w:type="pct"/>
            <w:gridSpan w:val="4"/>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c>
          <w:tcPr>
            <w:tcW w:w="657" w:type="pct"/>
            <w:gridSpan w:val="3"/>
            <w:vMerge/>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p>
        </w:tc>
        <w:tc>
          <w:tcPr>
            <w:tcW w:w="637" w:type="pct"/>
            <w:vMerge/>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p>
        </w:tc>
        <w:tc>
          <w:tcPr>
            <w:tcW w:w="814" w:type="pct"/>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r>
      <w:tr w:rsidR="00CE1B95" w:rsidRPr="00CE1B95" w:rsidTr="00CE1B95">
        <w:tblPrEx>
          <w:tblBorders>
            <w:bottom w:val="single" w:sz="4" w:space="0" w:color="auto"/>
          </w:tblBorders>
          <w:tblLook w:val="0480" w:firstRow="0" w:lastRow="0" w:firstColumn="1" w:lastColumn="0" w:noHBand="0" w:noVBand="1"/>
        </w:tblPrEx>
        <w:trPr>
          <w:trHeight w:val="3592"/>
        </w:trPr>
        <w:tc>
          <w:tcPr>
            <w:tcW w:w="729" w:type="pct"/>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c>
          <w:tcPr>
            <w:tcW w:w="1181" w:type="pct"/>
            <w:shd w:val="clear" w:color="auto" w:fill="auto"/>
          </w:tcPr>
          <w:p w:rsidR="00CE1B95" w:rsidRPr="00CE1B95" w:rsidRDefault="00CE1B95" w:rsidP="00CE1B95">
            <w:pPr>
              <w:spacing w:after="0" w:line="240" w:lineRule="auto"/>
              <w:ind w:firstLine="2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отказа.</w:t>
            </w:r>
          </w:p>
          <w:p w:rsidR="00CE1B95" w:rsidRPr="00CE1B95" w:rsidRDefault="00CE1B95" w:rsidP="00CE1B95">
            <w:pPr>
              <w:spacing w:after="0" w:line="240" w:lineRule="auto"/>
              <w:ind w:firstLine="29"/>
              <w:jc w:val="both"/>
              <w:rPr>
                <w:rFonts w:ascii="Times New Roman" w:eastAsia="Calibri" w:hAnsi="Times New Roman" w:cs="Times New Roman"/>
                <w:sz w:val="24"/>
                <w:szCs w:val="24"/>
              </w:rPr>
            </w:pPr>
          </w:p>
        </w:tc>
        <w:tc>
          <w:tcPr>
            <w:tcW w:w="548" w:type="pc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тот же день, что и прием и проверка комплектности</w:t>
            </w:r>
          </w:p>
        </w:tc>
        <w:tc>
          <w:tcPr>
            <w:tcW w:w="434" w:type="pct"/>
            <w:gridSpan w:val="4"/>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c>
          <w:tcPr>
            <w:tcW w:w="657" w:type="pct"/>
            <w:gridSpan w:val="3"/>
            <w:vMerge/>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p>
        </w:tc>
        <w:tc>
          <w:tcPr>
            <w:tcW w:w="637" w:type="pct"/>
            <w:vMerge/>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p>
        </w:tc>
        <w:tc>
          <w:tcPr>
            <w:tcW w:w="814" w:type="pct"/>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r>
      <w:tr w:rsidR="00CE1B95" w:rsidRPr="00CE1B95" w:rsidTr="00CE1B95">
        <w:tblPrEx>
          <w:tblBorders>
            <w:bottom w:val="single" w:sz="4" w:space="0" w:color="auto"/>
          </w:tblBorders>
          <w:tblLook w:val="0480" w:firstRow="0" w:lastRow="0" w:firstColumn="1" w:lastColumn="0" w:noHBand="0" w:noVBand="1"/>
        </w:tblPrEx>
        <w:trPr>
          <w:trHeight w:val="3025"/>
        </w:trPr>
        <w:tc>
          <w:tcPr>
            <w:tcW w:w="729" w:type="pct"/>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c>
          <w:tcPr>
            <w:tcW w:w="1181" w:type="pct"/>
            <w:shd w:val="clear" w:color="auto" w:fill="auto"/>
          </w:tcPr>
          <w:p w:rsidR="00CE1B95" w:rsidRPr="00CE1B95" w:rsidRDefault="00CE1B95" w:rsidP="00CE1B95">
            <w:pPr>
              <w:spacing w:after="0" w:line="240" w:lineRule="auto"/>
              <w:ind w:firstLine="2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В случае отсутствия оснований для отказа в приеме документов, предусмотренных пунктом 2.8. Административного регламента,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 </w:t>
            </w:r>
          </w:p>
        </w:tc>
        <w:tc>
          <w:tcPr>
            <w:tcW w:w="548" w:type="pc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тот же день, что и прием и проверка комплектности</w:t>
            </w:r>
          </w:p>
        </w:tc>
        <w:tc>
          <w:tcPr>
            <w:tcW w:w="451" w:type="pct"/>
            <w:gridSpan w:val="5"/>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c>
          <w:tcPr>
            <w:tcW w:w="640" w:type="pct"/>
            <w:gridSpan w:val="2"/>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p>
        </w:tc>
        <w:tc>
          <w:tcPr>
            <w:tcW w:w="637" w:type="pct"/>
            <w:vMerge/>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p>
        </w:tc>
        <w:tc>
          <w:tcPr>
            <w:tcW w:w="814" w:type="pct"/>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r>
      <w:tr w:rsidR="00CE1B95" w:rsidRPr="00CE1B95" w:rsidTr="00CE1B95">
        <w:tblPrEx>
          <w:tblBorders>
            <w:bottom w:val="single" w:sz="4" w:space="0" w:color="auto"/>
          </w:tblBorders>
          <w:tblLook w:val="0480" w:firstRow="0" w:lastRow="0" w:firstColumn="1" w:lastColumn="0" w:noHBand="0" w:noVBand="1"/>
        </w:tblPrEx>
        <w:trPr>
          <w:trHeight w:val="523"/>
        </w:trPr>
        <w:tc>
          <w:tcPr>
            <w:tcW w:w="5000" w:type="pct"/>
            <w:gridSpan w:val="12"/>
            <w:shd w:val="clear" w:color="auto" w:fill="auto"/>
          </w:tcPr>
          <w:p w:rsidR="00CE1B95" w:rsidRPr="00CE1B95" w:rsidRDefault="00CE1B95" w:rsidP="00CE1B95">
            <w:pPr>
              <w:numPr>
                <w:ilvl w:val="0"/>
                <w:numId w:val="23"/>
              </w:numPr>
              <w:spacing w:after="0" w:line="240" w:lineRule="auto"/>
              <w:ind w:firstLine="0"/>
              <w:jc w:val="center"/>
              <w:rPr>
                <w:rFonts w:ascii="Times New Roman" w:eastAsia="Calibri" w:hAnsi="Times New Roman" w:cs="Times New Roman"/>
                <w:sz w:val="24"/>
                <w:szCs w:val="24"/>
              </w:rPr>
            </w:pPr>
            <w:r w:rsidRPr="00CE1B95">
              <w:rPr>
                <w:rFonts w:ascii="Times New Roman" w:eastAsia="Calibri" w:hAnsi="Times New Roman" w:cs="Times New Roman"/>
                <w:sz w:val="24"/>
                <w:szCs w:val="24"/>
              </w:rPr>
              <w:t>Рассмотрение документов и сведений</w:t>
            </w:r>
          </w:p>
        </w:tc>
      </w:tr>
      <w:tr w:rsidR="00CE1B95" w:rsidRPr="00CE1B95" w:rsidTr="00CE1B95">
        <w:tblPrEx>
          <w:tblBorders>
            <w:bottom w:val="single" w:sz="4" w:space="0" w:color="auto"/>
          </w:tblBorders>
          <w:tblLook w:val="0480" w:firstRow="0" w:lastRow="0" w:firstColumn="1" w:lastColumn="0" w:noHBand="0" w:noVBand="1"/>
        </w:tblPrEx>
        <w:trPr>
          <w:trHeight w:val="3200"/>
        </w:trPr>
        <w:tc>
          <w:tcPr>
            <w:tcW w:w="729" w:type="pc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пакет зарегистрированных документов, поступивших должностному лицу, ответственному за предоставление  муниципальной услуги</w:t>
            </w:r>
          </w:p>
        </w:tc>
        <w:tc>
          <w:tcPr>
            <w:tcW w:w="1181" w:type="pct"/>
            <w:shd w:val="clear" w:color="auto" w:fill="auto"/>
          </w:tcPr>
          <w:p w:rsidR="00CE1B95" w:rsidRPr="00CE1B95" w:rsidRDefault="00CE1B95" w:rsidP="00CE1B95">
            <w:pPr>
              <w:spacing w:after="0" w:line="240" w:lineRule="auto"/>
              <w:ind w:firstLine="2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Проведение соответствия документов и сведений требованиям нормативных правовых актов предоставления муниципальной услуги </w:t>
            </w:r>
          </w:p>
        </w:tc>
        <w:tc>
          <w:tcPr>
            <w:tcW w:w="548" w:type="pc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1 день</w:t>
            </w:r>
          </w:p>
        </w:tc>
        <w:tc>
          <w:tcPr>
            <w:tcW w:w="424" w:type="pct"/>
            <w:shd w:val="clear" w:color="auto" w:fill="auto"/>
          </w:tcPr>
          <w:p w:rsidR="00CE1B95" w:rsidRPr="00CE1B95" w:rsidRDefault="00CE1B95" w:rsidP="00CE1B95">
            <w:pPr>
              <w:spacing w:after="0" w:line="240" w:lineRule="auto"/>
              <w:ind w:hanging="118"/>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Ответственное должностное лицо Уполномоченного органа</w:t>
            </w:r>
          </w:p>
        </w:tc>
        <w:tc>
          <w:tcPr>
            <w:tcW w:w="667" w:type="pct"/>
            <w:gridSpan w:val="6"/>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Уполномоченный орган / ПГС</w:t>
            </w:r>
          </w:p>
        </w:tc>
        <w:tc>
          <w:tcPr>
            <w:tcW w:w="637" w:type="pct"/>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Основания отказа в предоставлении муниципальной услуги, предусмотренные пунктом 2.8 административного регламента</w:t>
            </w:r>
          </w:p>
        </w:tc>
        <w:tc>
          <w:tcPr>
            <w:tcW w:w="814" w:type="pct"/>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Проект результата предоставления муниципальной услуги </w:t>
            </w:r>
          </w:p>
        </w:tc>
      </w:tr>
      <w:tr w:rsidR="00CE1B95" w:rsidRPr="00CE1B95" w:rsidTr="00CE1B95">
        <w:tblPrEx>
          <w:tblBorders>
            <w:bottom w:val="single" w:sz="4" w:space="0" w:color="auto"/>
          </w:tblBorders>
          <w:tblLook w:val="0480" w:firstRow="0" w:lastRow="0" w:firstColumn="1" w:lastColumn="0" w:noHBand="0" w:noVBand="1"/>
        </w:tblPrEx>
        <w:trPr>
          <w:trHeight w:val="290"/>
        </w:trPr>
        <w:tc>
          <w:tcPr>
            <w:tcW w:w="5000" w:type="pct"/>
            <w:gridSpan w:val="12"/>
            <w:shd w:val="clear" w:color="auto" w:fill="auto"/>
          </w:tcPr>
          <w:p w:rsidR="00CE1B95" w:rsidRPr="00CE1B95" w:rsidRDefault="00CE1B95" w:rsidP="00CE1B95">
            <w:pPr>
              <w:numPr>
                <w:ilvl w:val="0"/>
                <w:numId w:val="23"/>
              </w:numPr>
              <w:spacing w:after="0" w:line="240" w:lineRule="auto"/>
              <w:ind w:firstLine="0"/>
              <w:jc w:val="center"/>
              <w:rPr>
                <w:rFonts w:ascii="Times New Roman" w:eastAsia="Calibri" w:hAnsi="Times New Roman" w:cs="Times New Roman"/>
                <w:sz w:val="24"/>
                <w:szCs w:val="24"/>
              </w:rPr>
            </w:pPr>
            <w:r w:rsidRPr="00CE1B95">
              <w:rPr>
                <w:rFonts w:ascii="Times New Roman" w:eastAsia="Calibri" w:hAnsi="Times New Roman" w:cs="Times New Roman"/>
                <w:sz w:val="24"/>
                <w:szCs w:val="24"/>
              </w:rPr>
              <w:t>Принятие решения</w:t>
            </w:r>
          </w:p>
        </w:tc>
      </w:tr>
      <w:tr w:rsidR="00CE1B95" w:rsidRPr="00CE1B95" w:rsidTr="00CE1B95">
        <w:tblPrEx>
          <w:tblBorders>
            <w:bottom w:val="single" w:sz="4" w:space="0" w:color="auto"/>
          </w:tblBorders>
          <w:tblLook w:val="0480" w:firstRow="0" w:lastRow="0" w:firstColumn="1" w:lastColumn="0" w:noHBand="0" w:noVBand="1"/>
        </w:tblPrEx>
        <w:trPr>
          <w:trHeight w:val="1507"/>
        </w:trPr>
        <w:tc>
          <w:tcPr>
            <w:tcW w:w="729" w:type="pct"/>
            <w:vMerge w:val="restar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проект результатов предоставления муниципальной услуги по формам согласно </w:t>
            </w:r>
            <w:r w:rsidRPr="00CE1B95">
              <w:rPr>
                <w:rFonts w:ascii="Times New Roman" w:eastAsia="Calibri" w:hAnsi="Times New Roman" w:cs="Times New Roman"/>
                <w:sz w:val="24"/>
                <w:szCs w:val="24"/>
              </w:rPr>
              <w:lastRenderedPageBreak/>
              <w:t>приложениям № 1, 2, 3, 4, 5, 6 к Административному регламенту</w:t>
            </w:r>
          </w:p>
        </w:tc>
        <w:tc>
          <w:tcPr>
            <w:tcW w:w="1181" w:type="pct"/>
            <w:shd w:val="clear" w:color="auto" w:fill="auto"/>
          </w:tcPr>
          <w:p w:rsidR="00CE1B95" w:rsidRPr="00CE1B95" w:rsidRDefault="00CE1B95" w:rsidP="00CE1B95">
            <w:pPr>
              <w:spacing w:after="0" w:line="240" w:lineRule="auto"/>
              <w:ind w:firstLine="2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 xml:space="preserve">Принятие промежуточного решения о предоставлении муниципальной услуги </w:t>
            </w:r>
          </w:p>
          <w:p w:rsidR="00CE1B95" w:rsidRPr="00CE1B95" w:rsidRDefault="00CE1B95" w:rsidP="00CE1B95">
            <w:pPr>
              <w:spacing w:after="0" w:line="240" w:lineRule="auto"/>
              <w:ind w:firstLine="29"/>
              <w:jc w:val="both"/>
              <w:rPr>
                <w:rFonts w:ascii="Times New Roman" w:eastAsia="Calibri" w:hAnsi="Times New Roman" w:cs="Times New Roman"/>
                <w:sz w:val="24"/>
                <w:szCs w:val="24"/>
              </w:rPr>
            </w:pPr>
            <w:r w:rsidRPr="00CE1B95">
              <w:rPr>
                <w:rFonts w:ascii="Times New Roman" w:eastAsia="Calibri" w:hAnsi="Times New Roman" w:cs="Times New Roman"/>
                <w:i/>
                <w:sz w:val="24"/>
                <w:szCs w:val="24"/>
              </w:rPr>
              <w:t>(при поступлении заявления на бумажном носителе)</w:t>
            </w:r>
          </w:p>
        </w:tc>
        <w:tc>
          <w:tcPr>
            <w:tcW w:w="548" w:type="pc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тот же день, что и рассмотрение документов и сведений</w:t>
            </w:r>
          </w:p>
        </w:tc>
        <w:tc>
          <w:tcPr>
            <w:tcW w:w="434" w:type="pct"/>
            <w:gridSpan w:val="4"/>
            <w:vMerge w:val="restar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Ответственное должностное лицо Уполномо</w:t>
            </w:r>
            <w:r w:rsidRPr="00CE1B95">
              <w:rPr>
                <w:rFonts w:ascii="Times New Roman" w:eastAsia="Calibri" w:hAnsi="Times New Roman" w:cs="Times New Roman"/>
                <w:sz w:val="24"/>
                <w:szCs w:val="24"/>
              </w:rPr>
              <w:lastRenderedPageBreak/>
              <w:t>ченного органа в части промежуточного результата, в части основного результата принятие решения согласно нормативным правовым актам субъекта Российской Федерации (органов местного самоуправления)</w:t>
            </w:r>
          </w:p>
        </w:tc>
        <w:tc>
          <w:tcPr>
            <w:tcW w:w="657" w:type="pct"/>
            <w:gridSpan w:val="3"/>
            <w:vMerge w:val="restart"/>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Уполномоченный орган / ПГС</w:t>
            </w:r>
          </w:p>
        </w:tc>
        <w:tc>
          <w:tcPr>
            <w:tcW w:w="637" w:type="pct"/>
            <w:vMerge w:val="restart"/>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w:t>
            </w:r>
          </w:p>
          <w:p w:rsidR="00CE1B95" w:rsidRPr="00CE1B95" w:rsidRDefault="00CE1B95" w:rsidP="00CE1B95">
            <w:pPr>
              <w:spacing w:line="240" w:lineRule="auto"/>
              <w:rPr>
                <w:rFonts w:ascii="Times New Roman" w:eastAsia="Calibri" w:hAnsi="Times New Roman" w:cs="Times New Roman"/>
                <w:sz w:val="24"/>
                <w:szCs w:val="24"/>
              </w:rPr>
            </w:pPr>
          </w:p>
        </w:tc>
        <w:tc>
          <w:tcPr>
            <w:tcW w:w="814" w:type="pct"/>
            <w:vMerge w:val="restart"/>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Результат предоставления муниципальной услуги, подписанный усиленной </w:t>
            </w:r>
            <w:r w:rsidRPr="00CE1B95">
              <w:rPr>
                <w:rFonts w:ascii="Times New Roman" w:eastAsia="Calibri" w:hAnsi="Times New Roman" w:cs="Times New Roman"/>
                <w:sz w:val="24"/>
                <w:szCs w:val="24"/>
              </w:rPr>
              <w:lastRenderedPageBreak/>
              <w:t>квалифицированной подписью Руководителем Органа</w:t>
            </w:r>
          </w:p>
          <w:p w:rsidR="00CE1B95" w:rsidRPr="00CE1B95" w:rsidRDefault="00CE1B95" w:rsidP="00CE1B95">
            <w:pPr>
              <w:spacing w:line="240" w:lineRule="auto"/>
              <w:rPr>
                <w:rFonts w:ascii="Times New Roman" w:eastAsia="Calibri" w:hAnsi="Times New Roman" w:cs="Times New Roman"/>
                <w:sz w:val="24"/>
                <w:szCs w:val="24"/>
              </w:rPr>
            </w:pPr>
          </w:p>
        </w:tc>
      </w:tr>
      <w:tr w:rsidR="00CE1B95" w:rsidRPr="00CE1B95" w:rsidTr="00CE1B95">
        <w:tblPrEx>
          <w:tblBorders>
            <w:bottom w:val="single" w:sz="4" w:space="0" w:color="auto"/>
          </w:tblBorders>
          <w:tblLook w:val="0480" w:firstRow="0" w:lastRow="0" w:firstColumn="1" w:lastColumn="0" w:noHBand="0" w:noVBand="1"/>
        </w:tblPrEx>
        <w:trPr>
          <w:trHeight w:val="684"/>
        </w:trPr>
        <w:tc>
          <w:tcPr>
            <w:tcW w:w="729" w:type="pct"/>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c>
          <w:tcPr>
            <w:tcW w:w="1181" w:type="pct"/>
            <w:shd w:val="clear" w:color="auto" w:fill="auto"/>
          </w:tcPr>
          <w:p w:rsidR="00CE1B95" w:rsidRPr="00CE1B95" w:rsidRDefault="00CE1B95" w:rsidP="00CE1B95">
            <w:pPr>
              <w:spacing w:after="0" w:line="240" w:lineRule="auto"/>
              <w:ind w:firstLine="2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Принятие промежуточного решения о предоставлении муниципальной услуги </w:t>
            </w:r>
          </w:p>
          <w:p w:rsidR="00CE1B95" w:rsidRPr="00CE1B95" w:rsidRDefault="00CE1B95" w:rsidP="00CE1B95">
            <w:pPr>
              <w:spacing w:after="0" w:line="240" w:lineRule="auto"/>
              <w:ind w:firstLine="29"/>
              <w:jc w:val="both"/>
              <w:rPr>
                <w:rFonts w:ascii="Times New Roman" w:eastAsia="Calibri" w:hAnsi="Times New Roman" w:cs="Times New Roman"/>
                <w:sz w:val="24"/>
                <w:szCs w:val="24"/>
              </w:rPr>
            </w:pPr>
            <w:r w:rsidRPr="00CE1B95">
              <w:rPr>
                <w:rFonts w:ascii="Times New Roman" w:eastAsia="Calibri" w:hAnsi="Times New Roman" w:cs="Times New Roman"/>
                <w:i/>
                <w:sz w:val="24"/>
                <w:szCs w:val="24"/>
              </w:rPr>
              <w:t>(при поступлении заявления в электронном виде)</w:t>
            </w:r>
          </w:p>
        </w:tc>
        <w:tc>
          <w:tcPr>
            <w:tcW w:w="548" w:type="pc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день рассмотрения документов и сведений</w:t>
            </w:r>
          </w:p>
        </w:tc>
        <w:tc>
          <w:tcPr>
            <w:tcW w:w="434" w:type="pct"/>
            <w:gridSpan w:val="4"/>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c>
          <w:tcPr>
            <w:tcW w:w="657" w:type="pct"/>
            <w:gridSpan w:val="3"/>
            <w:vMerge/>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p>
        </w:tc>
        <w:tc>
          <w:tcPr>
            <w:tcW w:w="637" w:type="pct"/>
            <w:vMerge/>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p>
        </w:tc>
        <w:tc>
          <w:tcPr>
            <w:tcW w:w="814" w:type="pct"/>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r>
      <w:tr w:rsidR="00CE1B95" w:rsidRPr="00CE1B95" w:rsidTr="00CE1B95">
        <w:tblPrEx>
          <w:tblBorders>
            <w:bottom w:val="single" w:sz="4" w:space="0" w:color="auto"/>
          </w:tblBorders>
          <w:tblLook w:val="0480" w:firstRow="0" w:lastRow="0" w:firstColumn="1" w:lastColumn="0" w:noHBand="0" w:noVBand="1"/>
        </w:tblPrEx>
        <w:trPr>
          <w:trHeight w:val="2004"/>
        </w:trPr>
        <w:tc>
          <w:tcPr>
            <w:tcW w:w="729" w:type="pct"/>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c>
          <w:tcPr>
            <w:tcW w:w="1181" w:type="pct"/>
            <w:shd w:val="clear" w:color="auto" w:fill="auto"/>
          </w:tcPr>
          <w:p w:rsidR="00CE1B95" w:rsidRPr="00CE1B95" w:rsidRDefault="00CE1B95" w:rsidP="00CE1B95">
            <w:pPr>
              <w:spacing w:after="0" w:line="240" w:lineRule="auto"/>
              <w:ind w:firstLine="2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Формирование решения о предоставлении муниципальной услуги </w:t>
            </w:r>
          </w:p>
        </w:tc>
        <w:tc>
          <w:tcPr>
            <w:tcW w:w="548" w:type="pc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соответствии с желаемой датой приема при наличии свободных мест</w:t>
            </w:r>
          </w:p>
        </w:tc>
        <w:tc>
          <w:tcPr>
            <w:tcW w:w="434" w:type="pct"/>
            <w:gridSpan w:val="4"/>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c>
          <w:tcPr>
            <w:tcW w:w="657" w:type="pct"/>
            <w:gridSpan w:val="3"/>
            <w:vMerge/>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p>
        </w:tc>
        <w:tc>
          <w:tcPr>
            <w:tcW w:w="637" w:type="pct"/>
            <w:vMerge/>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p>
        </w:tc>
        <w:tc>
          <w:tcPr>
            <w:tcW w:w="814" w:type="pct"/>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r>
      <w:tr w:rsidR="00CE1B95" w:rsidRPr="00CE1B95" w:rsidTr="00CE1B95">
        <w:tblPrEx>
          <w:tblBorders>
            <w:bottom w:val="single" w:sz="4" w:space="0" w:color="auto"/>
          </w:tblBorders>
          <w:tblLook w:val="0480" w:firstRow="0" w:lastRow="0" w:firstColumn="1" w:lastColumn="0" w:noHBand="0" w:noVBand="1"/>
        </w:tblPrEx>
        <w:trPr>
          <w:trHeight w:val="420"/>
        </w:trPr>
        <w:tc>
          <w:tcPr>
            <w:tcW w:w="5000" w:type="pct"/>
            <w:gridSpan w:val="12"/>
            <w:shd w:val="clear" w:color="auto" w:fill="auto"/>
          </w:tcPr>
          <w:p w:rsidR="00CE1B95" w:rsidRPr="00CE1B95" w:rsidRDefault="00CE1B95" w:rsidP="00CE1B95">
            <w:pPr>
              <w:numPr>
                <w:ilvl w:val="0"/>
                <w:numId w:val="23"/>
              </w:numPr>
              <w:spacing w:after="0" w:line="240" w:lineRule="auto"/>
              <w:ind w:firstLine="0"/>
              <w:jc w:val="center"/>
              <w:rPr>
                <w:rFonts w:ascii="Times New Roman" w:eastAsia="Calibri" w:hAnsi="Times New Roman" w:cs="Times New Roman"/>
                <w:sz w:val="24"/>
                <w:szCs w:val="24"/>
              </w:rPr>
            </w:pPr>
            <w:r w:rsidRPr="00CE1B95">
              <w:rPr>
                <w:rFonts w:ascii="Times New Roman" w:eastAsia="Calibri" w:hAnsi="Times New Roman" w:cs="Times New Roman"/>
                <w:sz w:val="24"/>
                <w:szCs w:val="24"/>
              </w:rPr>
              <w:t>Выдача результата</w:t>
            </w:r>
          </w:p>
        </w:tc>
      </w:tr>
      <w:tr w:rsidR="00CE1B95" w:rsidRPr="00CE1B95" w:rsidTr="00CE1B95">
        <w:tblPrEx>
          <w:tblBorders>
            <w:bottom w:val="single" w:sz="4" w:space="0" w:color="auto"/>
          </w:tblBorders>
          <w:tblLook w:val="0480" w:firstRow="0" w:lastRow="0" w:firstColumn="1" w:lastColumn="0" w:noHBand="0" w:noVBand="1"/>
        </w:tblPrEx>
        <w:trPr>
          <w:trHeight w:val="2174"/>
        </w:trPr>
        <w:tc>
          <w:tcPr>
            <w:tcW w:w="729" w:type="pct"/>
            <w:vMerge w:val="restar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формирование и регистрация результата муниципальной услуги, указанного в пункте 2.5 Административного регламента, в форме электронного документа в РГИС ДДО</w:t>
            </w:r>
          </w:p>
        </w:tc>
        <w:tc>
          <w:tcPr>
            <w:tcW w:w="1181" w:type="pct"/>
            <w:shd w:val="clear" w:color="auto" w:fill="auto"/>
          </w:tcPr>
          <w:p w:rsidR="00CE1B95" w:rsidRPr="00CE1B95" w:rsidRDefault="00CE1B95" w:rsidP="00CE1B95">
            <w:pPr>
              <w:spacing w:after="0" w:line="240" w:lineRule="auto"/>
              <w:ind w:firstLine="2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Регистрация каждого результата предоставления муниципальной услуги</w:t>
            </w:r>
          </w:p>
        </w:tc>
        <w:tc>
          <w:tcPr>
            <w:tcW w:w="548" w:type="pc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тот же день, что и принятие решения</w:t>
            </w:r>
          </w:p>
        </w:tc>
        <w:tc>
          <w:tcPr>
            <w:tcW w:w="427" w:type="pct"/>
            <w:gridSpan w:val="2"/>
            <w:shd w:val="clear" w:color="auto" w:fill="auto"/>
          </w:tcPr>
          <w:p w:rsidR="00CE1B95" w:rsidRPr="00CE1B95" w:rsidRDefault="00CE1B95" w:rsidP="00CE1B95">
            <w:pPr>
              <w:spacing w:after="0" w:line="240" w:lineRule="auto"/>
              <w:ind w:hanging="118"/>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Ответственное должностное лицо Уполномоченного органа</w:t>
            </w:r>
          </w:p>
        </w:tc>
        <w:tc>
          <w:tcPr>
            <w:tcW w:w="664" w:type="pct"/>
            <w:gridSpan w:val="5"/>
            <w:shd w:val="clear" w:color="auto" w:fill="auto"/>
          </w:tcPr>
          <w:p w:rsidR="00CE1B95" w:rsidRPr="00CE1B95" w:rsidRDefault="00CE1B95" w:rsidP="00CE1B95">
            <w:pPr>
              <w:spacing w:line="240" w:lineRule="auto"/>
              <w:ind w:left="28"/>
              <w:rPr>
                <w:rFonts w:ascii="Times New Roman" w:eastAsia="Calibri" w:hAnsi="Times New Roman" w:cs="Times New Roman"/>
                <w:sz w:val="24"/>
                <w:szCs w:val="24"/>
              </w:rPr>
            </w:pPr>
            <w:r w:rsidRPr="00CE1B95">
              <w:rPr>
                <w:rFonts w:ascii="Times New Roman" w:eastAsia="Calibri" w:hAnsi="Times New Roman" w:cs="Times New Roman"/>
                <w:sz w:val="24"/>
                <w:szCs w:val="24"/>
              </w:rPr>
              <w:t>Уполномоченный орган / ПГС</w:t>
            </w:r>
          </w:p>
        </w:tc>
        <w:tc>
          <w:tcPr>
            <w:tcW w:w="637" w:type="pct"/>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w:t>
            </w:r>
          </w:p>
        </w:tc>
        <w:tc>
          <w:tcPr>
            <w:tcW w:w="814" w:type="pct"/>
            <w:shd w:val="clear" w:color="auto" w:fill="auto"/>
          </w:tcPr>
          <w:p w:rsidR="00CE1B95" w:rsidRPr="00CE1B95" w:rsidRDefault="00CE1B95" w:rsidP="00CE1B95">
            <w:pPr>
              <w:spacing w:line="240" w:lineRule="auto"/>
              <w:ind w:left="47"/>
              <w:rPr>
                <w:rFonts w:ascii="Times New Roman" w:eastAsia="Calibri" w:hAnsi="Times New Roman" w:cs="Times New Roman"/>
                <w:sz w:val="24"/>
                <w:szCs w:val="24"/>
              </w:rPr>
            </w:pPr>
            <w:r w:rsidRPr="00CE1B95">
              <w:rPr>
                <w:rFonts w:ascii="Times New Roman" w:eastAsia="Calibri" w:hAnsi="Times New Roman" w:cs="Times New Roman"/>
                <w:sz w:val="24"/>
                <w:szCs w:val="24"/>
              </w:rPr>
              <w:t xml:space="preserve">Внесение сведений о конечном результате предоставления муниципальной услуги </w:t>
            </w:r>
          </w:p>
        </w:tc>
      </w:tr>
      <w:tr w:rsidR="00CE1B95" w:rsidRPr="00CE1B95" w:rsidTr="00CE1B95">
        <w:tblPrEx>
          <w:tblBorders>
            <w:bottom w:val="single" w:sz="4" w:space="0" w:color="auto"/>
          </w:tblBorders>
          <w:tblLook w:val="0480" w:firstRow="0" w:lastRow="0" w:firstColumn="1" w:lastColumn="0" w:noHBand="0" w:noVBand="1"/>
        </w:tblPrEx>
        <w:trPr>
          <w:trHeight w:val="3864"/>
        </w:trPr>
        <w:tc>
          <w:tcPr>
            <w:tcW w:w="729" w:type="pct"/>
            <w:vMerge/>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c>
          <w:tcPr>
            <w:tcW w:w="1181" w:type="pct"/>
            <w:shd w:val="clear" w:color="auto" w:fill="auto"/>
          </w:tcPr>
          <w:p w:rsidR="00CE1B95" w:rsidRPr="00CE1B95" w:rsidRDefault="00CE1B95" w:rsidP="00CE1B95">
            <w:pPr>
              <w:spacing w:after="0" w:line="240" w:lineRule="auto"/>
              <w:ind w:firstLine="29"/>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Направление заявителю уведомлений о ходе рассмотрения заявления</w:t>
            </w:r>
            <w:ins w:id="8" w:author="Полякова Татьяна Владимировна" w:date="2022-02-07T14:22:00Z">
              <w:r w:rsidRPr="00CE1B95">
                <w:rPr>
                  <w:rFonts w:ascii="Times New Roman" w:eastAsia="Calibri" w:hAnsi="Times New Roman" w:cs="Times New Roman"/>
                  <w:sz w:val="24"/>
                  <w:szCs w:val="24"/>
                </w:rPr>
                <w:t>,</w:t>
              </w:r>
            </w:ins>
            <w:r w:rsidRPr="00CE1B95">
              <w:rPr>
                <w:rFonts w:ascii="Times New Roman" w:eastAsia="Calibri" w:hAnsi="Times New Roman" w:cs="Times New Roman"/>
                <w:sz w:val="24"/>
                <w:szCs w:val="24"/>
              </w:rPr>
              <w:t xml:space="preserve"> о  предоставлении муниципальной услуги в личный кабинет на ЕПГУ и/или РПГУ (в случае подачи такого заявления посредством ЕПГУ и/или РПГУ или по запросу заявителя в рамках услуги «Подписаться на информирование по заявлениям, поданным на личном приеме»)</w:t>
            </w:r>
          </w:p>
        </w:tc>
        <w:tc>
          <w:tcPr>
            <w:tcW w:w="548" w:type="pc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r w:rsidRPr="00CE1B95">
              <w:rPr>
                <w:rFonts w:ascii="Times New Roman" w:eastAsia="Calibri" w:hAnsi="Times New Roman" w:cs="Times New Roman"/>
                <w:sz w:val="24"/>
                <w:szCs w:val="24"/>
              </w:rPr>
              <w:t>В тот же день, что и принятие решения</w:t>
            </w:r>
          </w:p>
        </w:tc>
        <w:tc>
          <w:tcPr>
            <w:tcW w:w="427" w:type="pct"/>
            <w:gridSpan w:val="2"/>
            <w:shd w:val="clear" w:color="auto" w:fill="auto"/>
          </w:tcPr>
          <w:p w:rsidR="00CE1B95" w:rsidRPr="00CE1B95" w:rsidRDefault="00CE1B95" w:rsidP="00CE1B95">
            <w:pPr>
              <w:spacing w:after="0" w:line="240" w:lineRule="auto"/>
              <w:ind w:hanging="118"/>
              <w:jc w:val="both"/>
              <w:rPr>
                <w:rFonts w:ascii="Times New Roman" w:eastAsia="Calibri" w:hAnsi="Times New Roman" w:cs="Times New Roman"/>
                <w:sz w:val="24"/>
                <w:szCs w:val="24"/>
              </w:rPr>
            </w:pPr>
          </w:p>
        </w:tc>
        <w:tc>
          <w:tcPr>
            <w:tcW w:w="664" w:type="pct"/>
            <w:gridSpan w:val="5"/>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p>
        </w:tc>
        <w:tc>
          <w:tcPr>
            <w:tcW w:w="637" w:type="pct"/>
            <w:shd w:val="clear" w:color="auto" w:fill="auto"/>
          </w:tcPr>
          <w:p w:rsidR="00CE1B95" w:rsidRPr="00CE1B95" w:rsidRDefault="00CE1B95" w:rsidP="00CE1B95">
            <w:pPr>
              <w:spacing w:after="0" w:line="240" w:lineRule="auto"/>
              <w:ind w:firstLine="27"/>
              <w:jc w:val="both"/>
              <w:rPr>
                <w:rFonts w:ascii="Times New Roman" w:eastAsia="Calibri" w:hAnsi="Times New Roman" w:cs="Times New Roman"/>
                <w:sz w:val="24"/>
                <w:szCs w:val="24"/>
              </w:rPr>
            </w:pPr>
          </w:p>
        </w:tc>
        <w:tc>
          <w:tcPr>
            <w:tcW w:w="814" w:type="pct"/>
            <w:shd w:val="clear" w:color="auto" w:fill="auto"/>
          </w:tcPr>
          <w:p w:rsidR="00CE1B95" w:rsidRPr="00CE1B95" w:rsidRDefault="00CE1B95" w:rsidP="00CE1B95">
            <w:pPr>
              <w:spacing w:after="0" w:line="240" w:lineRule="auto"/>
              <w:jc w:val="both"/>
              <w:rPr>
                <w:rFonts w:ascii="Times New Roman" w:eastAsia="Calibri" w:hAnsi="Times New Roman" w:cs="Times New Roman"/>
                <w:sz w:val="24"/>
                <w:szCs w:val="24"/>
              </w:rPr>
            </w:pPr>
          </w:p>
        </w:tc>
      </w:tr>
      <w:tr w:rsidR="00CE1B95" w:rsidRPr="00CE1B95" w:rsidTr="00CE1B95">
        <w:tblPrEx>
          <w:tblBorders>
            <w:bottom w:val="single" w:sz="4" w:space="0" w:color="auto"/>
          </w:tblBorders>
          <w:tblLook w:val="0480" w:firstRow="0" w:lastRow="0" w:firstColumn="1" w:lastColumn="0" w:noHBand="0" w:noVBand="1"/>
        </w:tblPrEx>
        <w:trPr>
          <w:trHeight w:val="373"/>
        </w:trPr>
        <w:tc>
          <w:tcPr>
            <w:tcW w:w="5000" w:type="pct"/>
            <w:gridSpan w:val="12"/>
            <w:shd w:val="clear" w:color="auto" w:fill="auto"/>
          </w:tcPr>
          <w:p w:rsidR="00CE1B95" w:rsidRPr="00CE1B95" w:rsidRDefault="00CE1B95" w:rsidP="00CE1B95">
            <w:pPr>
              <w:numPr>
                <w:ilvl w:val="0"/>
                <w:numId w:val="23"/>
              </w:numPr>
              <w:spacing w:after="0" w:line="240" w:lineRule="auto"/>
              <w:jc w:val="center"/>
              <w:rPr>
                <w:rFonts w:ascii="Times New Roman" w:eastAsia="Calibri" w:hAnsi="Times New Roman" w:cs="Times New Roman"/>
                <w:sz w:val="24"/>
                <w:szCs w:val="24"/>
              </w:rPr>
            </w:pPr>
            <w:r w:rsidRPr="00CE1B95">
              <w:rPr>
                <w:rFonts w:ascii="Times New Roman" w:eastAsia="Calibri" w:hAnsi="Times New Roman" w:cs="Times New Roman"/>
                <w:sz w:val="24"/>
                <w:szCs w:val="24"/>
              </w:rPr>
              <w:t>Внесение результата муниципальной услуги в реестр решений</w:t>
            </w:r>
          </w:p>
        </w:tc>
      </w:tr>
      <w:tr w:rsidR="00CE1B95" w:rsidRPr="00CE1B95" w:rsidTr="00CE1B95">
        <w:tblPrEx>
          <w:tblBorders>
            <w:bottom w:val="single" w:sz="4" w:space="0" w:color="auto"/>
          </w:tblBorders>
          <w:tblLook w:val="0480" w:firstRow="0" w:lastRow="0" w:firstColumn="1" w:lastColumn="0" w:noHBand="0" w:noVBand="1"/>
        </w:tblPrEx>
        <w:trPr>
          <w:trHeight w:val="3864"/>
        </w:trPr>
        <w:tc>
          <w:tcPr>
            <w:tcW w:w="729" w:type="pct"/>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lastRenderedPageBreak/>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1181" w:type="pct"/>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548" w:type="pct"/>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1 рабочий день</w:t>
            </w:r>
          </w:p>
        </w:tc>
        <w:tc>
          <w:tcPr>
            <w:tcW w:w="427" w:type="pct"/>
            <w:gridSpan w:val="2"/>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Специалист Органа, ответственный за предоставление муниципальной услуги</w:t>
            </w:r>
          </w:p>
        </w:tc>
        <w:tc>
          <w:tcPr>
            <w:tcW w:w="664" w:type="pct"/>
            <w:gridSpan w:val="5"/>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ПГС</w:t>
            </w:r>
          </w:p>
        </w:tc>
        <w:tc>
          <w:tcPr>
            <w:tcW w:w="637" w:type="pct"/>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w:t>
            </w:r>
          </w:p>
        </w:tc>
        <w:tc>
          <w:tcPr>
            <w:tcW w:w="814" w:type="pct"/>
            <w:shd w:val="clear" w:color="auto" w:fill="auto"/>
          </w:tcPr>
          <w:p w:rsidR="00CE1B95" w:rsidRPr="00CE1B95" w:rsidRDefault="00CE1B95" w:rsidP="00CE1B95">
            <w:pPr>
              <w:spacing w:line="240" w:lineRule="auto"/>
              <w:rPr>
                <w:rFonts w:ascii="Times New Roman" w:eastAsia="Calibri" w:hAnsi="Times New Roman" w:cs="Times New Roman"/>
                <w:sz w:val="24"/>
                <w:szCs w:val="24"/>
              </w:rPr>
            </w:pPr>
            <w:r w:rsidRPr="00CE1B95">
              <w:rPr>
                <w:rFonts w:ascii="Times New Roman" w:eastAsia="Calibri" w:hAnsi="Times New Roman" w:cs="Times New Roman"/>
                <w:sz w:val="24"/>
                <w:szCs w:val="24"/>
              </w:rPr>
              <w:t>Результат предоставления муниципальной услуги, указанный в пункте 2.5 административного регламента внесен в ПГС</w:t>
            </w:r>
          </w:p>
        </w:tc>
      </w:tr>
    </w:tbl>
    <w:p w:rsidR="00CE1B95" w:rsidRPr="00CE1B95" w:rsidRDefault="00CE1B95" w:rsidP="00CE1B95">
      <w:pPr>
        <w:spacing w:after="0" w:line="240" w:lineRule="auto"/>
        <w:ind w:firstLine="709"/>
        <w:jc w:val="both"/>
        <w:rPr>
          <w:rFonts w:ascii="Times New Roman" w:eastAsia="Calibri" w:hAnsi="Times New Roman" w:cs="Times New Roman"/>
          <w:sz w:val="24"/>
          <w:szCs w:val="24"/>
        </w:rPr>
      </w:pPr>
    </w:p>
    <w:p w:rsidR="00CE1B95" w:rsidRDefault="00CE1B95" w:rsidP="00CE1B95">
      <w:pPr>
        <w:jc w:val="center"/>
        <w:rPr>
          <w:sz w:val="32"/>
          <w:szCs w:val="32"/>
        </w:rPr>
      </w:pPr>
    </w:p>
    <w:p w:rsidR="00C30006" w:rsidRDefault="00C30006" w:rsidP="00CE1B95">
      <w:pPr>
        <w:jc w:val="center"/>
        <w:rPr>
          <w:sz w:val="32"/>
          <w:szCs w:val="32"/>
        </w:rPr>
      </w:pPr>
    </w:p>
    <w:p w:rsidR="00C30006" w:rsidRDefault="00C30006" w:rsidP="00CE1B95">
      <w:pPr>
        <w:jc w:val="center"/>
        <w:rPr>
          <w:sz w:val="32"/>
          <w:szCs w:val="32"/>
        </w:rPr>
      </w:pPr>
    </w:p>
    <w:p w:rsidR="00C30006" w:rsidRDefault="00C30006" w:rsidP="00CE1B95">
      <w:pPr>
        <w:jc w:val="center"/>
        <w:rPr>
          <w:sz w:val="32"/>
          <w:szCs w:val="32"/>
        </w:rPr>
      </w:pPr>
    </w:p>
    <w:p w:rsidR="00C30006" w:rsidRDefault="00C30006" w:rsidP="00CE1B95">
      <w:pPr>
        <w:jc w:val="center"/>
        <w:rPr>
          <w:sz w:val="32"/>
          <w:szCs w:val="32"/>
        </w:rPr>
      </w:pPr>
    </w:p>
    <w:p w:rsidR="00C30006" w:rsidRDefault="00C30006" w:rsidP="00CE1B95">
      <w:pPr>
        <w:jc w:val="center"/>
        <w:rPr>
          <w:sz w:val="32"/>
          <w:szCs w:val="32"/>
        </w:rPr>
      </w:pPr>
    </w:p>
    <w:p w:rsidR="00C30006" w:rsidRDefault="00C30006" w:rsidP="00CE1B95">
      <w:pPr>
        <w:jc w:val="center"/>
        <w:rPr>
          <w:sz w:val="32"/>
          <w:szCs w:val="32"/>
        </w:rPr>
      </w:pPr>
    </w:p>
    <w:p w:rsidR="00C30006" w:rsidRDefault="00C30006" w:rsidP="00CE1B95">
      <w:pPr>
        <w:jc w:val="center"/>
        <w:rPr>
          <w:sz w:val="32"/>
          <w:szCs w:val="32"/>
        </w:rPr>
      </w:pPr>
    </w:p>
    <w:p w:rsidR="00C30006" w:rsidRDefault="00C30006" w:rsidP="00CE1B95">
      <w:pPr>
        <w:jc w:val="center"/>
        <w:rPr>
          <w:sz w:val="32"/>
          <w:szCs w:val="32"/>
        </w:rPr>
        <w:sectPr w:rsidR="00C30006" w:rsidSect="00CE1B95">
          <w:pgSz w:w="16838" w:h="11906" w:orient="landscape"/>
          <w:pgMar w:top="851" w:right="1134" w:bottom="1701" w:left="1134" w:header="709" w:footer="709" w:gutter="0"/>
          <w:cols w:space="708"/>
          <w:docGrid w:linePitch="360"/>
        </w:sectPr>
      </w:pPr>
    </w:p>
    <w:p w:rsidR="00C30006" w:rsidRPr="00C30006" w:rsidRDefault="00C30006" w:rsidP="00C30006">
      <w:pPr>
        <w:spacing w:after="0" w:line="240" w:lineRule="auto"/>
        <w:jc w:val="center"/>
        <w:rPr>
          <w:rFonts w:ascii="Times New Roman" w:eastAsia="Times New Roman" w:hAnsi="Times New Roman" w:cs="Times New Roman"/>
          <w:sz w:val="28"/>
          <w:szCs w:val="28"/>
          <w:lang w:eastAsia="ru-RU"/>
        </w:rPr>
      </w:pPr>
    </w:p>
    <w:p w:rsidR="00C30006" w:rsidRPr="00C30006" w:rsidRDefault="00C30006" w:rsidP="00C30006">
      <w:pPr>
        <w:spacing w:after="0" w:line="240" w:lineRule="auto"/>
        <w:jc w:val="center"/>
        <w:rPr>
          <w:rFonts w:ascii="Times New Roman" w:eastAsia="Times New Roman" w:hAnsi="Times New Roman" w:cs="Times New Roman"/>
          <w:sz w:val="28"/>
          <w:szCs w:val="28"/>
          <w:lang w:eastAsia="ru-RU"/>
        </w:rPr>
      </w:pPr>
      <w:bookmarkStart w:id="9" w:name="_GoBack"/>
      <w:r w:rsidRPr="00C30006">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C30006" w:rsidRPr="00C30006" w:rsidRDefault="00C30006" w:rsidP="00C30006">
      <w:pPr>
        <w:spacing w:after="0" w:line="240" w:lineRule="auto"/>
        <w:jc w:val="center"/>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и администрации муниципального района «Корткеросский»</w:t>
      </w:r>
    </w:p>
    <w:p w:rsidR="00C30006" w:rsidRPr="00C30006" w:rsidRDefault="00C30006" w:rsidP="00C30006">
      <w:pPr>
        <w:pBdr>
          <w:bottom w:val="single" w:sz="12" w:space="1" w:color="auto"/>
        </w:pBdr>
        <w:spacing w:after="0" w:line="240" w:lineRule="auto"/>
        <w:rPr>
          <w:rFonts w:ascii="Times New Roman" w:eastAsia="Times New Roman" w:hAnsi="Times New Roman" w:cs="Times New Roman"/>
          <w:sz w:val="28"/>
          <w:szCs w:val="28"/>
          <w:lang w:eastAsia="ru-RU"/>
        </w:rPr>
      </w:pPr>
    </w:p>
    <w:p w:rsidR="00C30006" w:rsidRPr="00C30006" w:rsidRDefault="00C30006" w:rsidP="00C30006">
      <w:pPr>
        <w:spacing w:after="0" w:line="240" w:lineRule="auto"/>
        <w:jc w:val="both"/>
        <w:rPr>
          <w:rFonts w:ascii="Times New Roman" w:eastAsia="Times New Roman" w:hAnsi="Times New Roman" w:cs="Times New Roman"/>
          <w:sz w:val="28"/>
          <w:szCs w:val="28"/>
          <w:lang w:eastAsia="ru-RU"/>
        </w:rPr>
      </w:pPr>
    </w:p>
    <w:p w:rsidR="00C30006" w:rsidRPr="00C30006" w:rsidRDefault="00C30006" w:rsidP="00C30006">
      <w:pPr>
        <w:spacing w:after="0" w:line="240" w:lineRule="auto"/>
        <w:jc w:val="both"/>
        <w:rPr>
          <w:rFonts w:ascii="Times New Roman" w:eastAsia="Times New Roman" w:hAnsi="Times New Roman" w:cs="Times New Roman"/>
          <w:b/>
          <w:sz w:val="28"/>
          <w:szCs w:val="28"/>
          <w:lang w:eastAsia="ru-RU"/>
        </w:rPr>
      </w:pPr>
      <w:r w:rsidRPr="00C30006">
        <w:rPr>
          <w:rFonts w:ascii="Times New Roman" w:eastAsia="Times New Roman" w:hAnsi="Times New Roman" w:cs="Times New Roman"/>
          <w:b/>
          <w:sz w:val="28"/>
          <w:szCs w:val="28"/>
          <w:lang w:eastAsia="ru-RU"/>
        </w:rPr>
        <w:t>Редакционная коллегия:</w:t>
      </w:r>
    </w:p>
    <w:p w:rsidR="00C30006" w:rsidRPr="00C30006" w:rsidRDefault="00C30006" w:rsidP="00C3000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Руководитель  - Нестерова Л.В. (9-25-51)  </w:t>
      </w:r>
    </w:p>
    <w:p w:rsidR="00C30006" w:rsidRPr="00C30006" w:rsidRDefault="00C30006" w:rsidP="00C3000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Ответственный секретарь – </w:t>
      </w:r>
      <w:proofErr w:type="spellStart"/>
      <w:r w:rsidRPr="00C30006">
        <w:rPr>
          <w:rFonts w:ascii="Times New Roman" w:eastAsia="Times New Roman" w:hAnsi="Times New Roman" w:cs="Times New Roman"/>
          <w:sz w:val="28"/>
          <w:szCs w:val="28"/>
          <w:lang w:eastAsia="ru-RU"/>
        </w:rPr>
        <w:t>Гилева</w:t>
      </w:r>
      <w:proofErr w:type="spellEnd"/>
      <w:r w:rsidRPr="00C30006">
        <w:rPr>
          <w:rFonts w:ascii="Times New Roman" w:eastAsia="Times New Roman" w:hAnsi="Times New Roman" w:cs="Times New Roman"/>
          <w:sz w:val="28"/>
          <w:szCs w:val="28"/>
          <w:lang w:eastAsia="ru-RU"/>
        </w:rPr>
        <w:t xml:space="preserve"> Т.Н.</w:t>
      </w:r>
    </w:p>
    <w:p w:rsidR="00C30006" w:rsidRPr="00C30006" w:rsidRDefault="00C30006" w:rsidP="00C3000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p>
    <w:p w:rsidR="00C30006" w:rsidRPr="00C30006" w:rsidRDefault="00C30006" w:rsidP="00C30006">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C30006" w:rsidRPr="00C30006" w:rsidRDefault="00C30006" w:rsidP="00C30006">
      <w:pPr>
        <w:spacing w:after="0" w:line="240" w:lineRule="auto"/>
        <w:jc w:val="both"/>
        <w:rPr>
          <w:rFonts w:ascii="Times New Roman" w:eastAsia="Times New Roman" w:hAnsi="Times New Roman" w:cs="Times New Roman"/>
          <w:sz w:val="28"/>
          <w:szCs w:val="28"/>
          <w:lang w:eastAsia="ru-RU"/>
        </w:rPr>
      </w:pPr>
    </w:p>
    <w:p w:rsidR="00C30006" w:rsidRPr="00C30006" w:rsidRDefault="00C30006" w:rsidP="00C3000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b/>
          <w:sz w:val="28"/>
          <w:szCs w:val="28"/>
          <w:lang w:eastAsia="ru-RU"/>
        </w:rPr>
        <w:t>Адрес редколлегии</w:t>
      </w:r>
      <w:r w:rsidRPr="00C30006">
        <w:rPr>
          <w:rFonts w:ascii="Times New Roman" w:eastAsia="Times New Roman" w:hAnsi="Times New Roman" w:cs="Times New Roman"/>
          <w:sz w:val="28"/>
          <w:szCs w:val="28"/>
          <w:lang w:eastAsia="ru-RU"/>
        </w:rPr>
        <w:t xml:space="preserve">: 168020, Республика Коми, </w:t>
      </w:r>
      <w:proofErr w:type="spellStart"/>
      <w:r w:rsidRPr="00C30006">
        <w:rPr>
          <w:rFonts w:ascii="Times New Roman" w:eastAsia="Times New Roman" w:hAnsi="Times New Roman" w:cs="Times New Roman"/>
          <w:sz w:val="28"/>
          <w:szCs w:val="28"/>
          <w:lang w:eastAsia="ru-RU"/>
        </w:rPr>
        <w:t>с</w:t>
      </w:r>
      <w:proofErr w:type="gramStart"/>
      <w:r w:rsidRPr="00C30006">
        <w:rPr>
          <w:rFonts w:ascii="Times New Roman" w:eastAsia="Times New Roman" w:hAnsi="Times New Roman" w:cs="Times New Roman"/>
          <w:sz w:val="28"/>
          <w:szCs w:val="28"/>
          <w:lang w:eastAsia="ru-RU"/>
        </w:rPr>
        <w:t>.К</w:t>
      </w:r>
      <w:proofErr w:type="gramEnd"/>
      <w:r w:rsidRPr="00C30006">
        <w:rPr>
          <w:rFonts w:ascii="Times New Roman" w:eastAsia="Times New Roman" w:hAnsi="Times New Roman" w:cs="Times New Roman"/>
          <w:sz w:val="28"/>
          <w:szCs w:val="28"/>
          <w:lang w:eastAsia="ru-RU"/>
        </w:rPr>
        <w:t>орткерос</w:t>
      </w:r>
      <w:proofErr w:type="spellEnd"/>
      <w:r w:rsidRPr="00C30006">
        <w:rPr>
          <w:rFonts w:ascii="Times New Roman" w:eastAsia="Times New Roman" w:hAnsi="Times New Roman" w:cs="Times New Roman"/>
          <w:sz w:val="28"/>
          <w:szCs w:val="28"/>
          <w:lang w:eastAsia="ru-RU"/>
        </w:rPr>
        <w:t xml:space="preserve">, </w:t>
      </w:r>
      <w:proofErr w:type="spellStart"/>
      <w:r w:rsidRPr="00C30006">
        <w:rPr>
          <w:rFonts w:ascii="Times New Roman" w:eastAsia="Times New Roman" w:hAnsi="Times New Roman" w:cs="Times New Roman"/>
          <w:sz w:val="28"/>
          <w:szCs w:val="28"/>
          <w:lang w:eastAsia="ru-RU"/>
        </w:rPr>
        <w:t>ул.Советская</w:t>
      </w:r>
      <w:proofErr w:type="spellEnd"/>
      <w:r w:rsidRPr="00C30006">
        <w:rPr>
          <w:rFonts w:ascii="Times New Roman" w:eastAsia="Times New Roman" w:hAnsi="Times New Roman" w:cs="Times New Roman"/>
          <w:sz w:val="28"/>
          <w:szCs w:val="28"/>
          <w:lang w:eastAsia="ru-RU"/>
        </w:rPr>
        <w:t>, д.225.</w:t>
      </w:r>
    </w:p>
    <w:p w:rsidR="00C30006" w:rsidRPr="00C30006" w:rsidRDefault="00C30006" w:rsidP="00C3000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Телефоны: 9-25-51</w:t>
      </w:r>
    </w:p>
    <w:p w:rsidR="00C30006" w:rsidRPr="00C30006" w:rsidRDefault="00C30006" w:rsidP="00C30006">
      <w:pPr>
        <w:pBdr>
          <w:bottom w:val="single" w:sz="12" w:space="1" w:color="auto"/>
        </w:pBdr>
        <w:spacing w:after="0" w:line="240" w:lineRule="auto"/>
        <w:rPr>
          <w:rFonts w:ascii="Times New Roman" w:eastAsia="Times New Roman" w:hAnsi="Times New Roman" w:cs="Times New Roman"/>
          <w:sz w:val="28"/>
          <w:szCs w:val="28"/>
          <w:lang w:eastAsia="ru-RU"/>
        </w:rPr>
      </w:pPr>
    </w:p>
    <w:p w:rsidR="00C30006" w:rsidRPr="00C30006" w:rsidRDefault="00C30006" w:rsidP="00C30006">
      <w:pPr>
        <w:spacing w:after="0" w:line="240" w:lineRule="auto"/>
        <w:rPr>
          <w:rFonts w:ascii="Times New Roman" w:eastAsia="Times New Roman" w:hAnsi="Times New Roman" w:cs="Times New Roman"/>
          <w:sz w:val="28"/>
          <w:szCs w:val="28"/>
          <w:lang w:eastAsia="ru-RU"/>
        </w:rPr>
      </w:pPr>
    </w:p>
    <w:p w:rsidR="00C30006" w:rsidRPr="00C30006" w:rsidRDefault="0036600C" w:rsidP="00C3000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Подписано в печать </w:t>
      </w:r>
      <w:r w:rsidR="00C30006">
        <w:rPr>
          <w:rFonts w:ascii="Times New Roman" w:eastAsia="Times New Roman" w:hAnsi="Times New Roman" w:cs="Times New Roman"/>
          <w:sz w:val="28"/>
          <w:szCs w:val="28"/>
          <w:lang w:eastAsia="ru-RU"/>
        </w:rPr>
        <w:t>27 июля</w:t>
      </w:r>
      <w:r w:rsidR="00C30006" w:rsidRPr="00C30006">
        <w:rPr>
          <w:rFonts w:ascii="Times New Roman" w:eastAsia="Times New Roman" w:hAnsi="Times New Roman" w:cs="Times New Roman"/>
          <w:sz w:val="28"/>
          <w:szCs w:val="28"/>
          <w:lang w:eastAsia="ru-RU"/>
        </w:rPr>
        <w:t xml:space="preserve"> 2022 года.</w:t>
      </w:r>
    </w:p>
    <w:p w:rsidR="00C30006" w:rsidRPr="00C30006" w:rsidRDefault="00C30006" w:rsidP="00C3000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Тираж – </w:t>
      </w:r>
      <w:r w:rsidRPr="00C30006">
        <w:rPr>
          <w:rFonts w:ascii="Times New Roman" w:eastAsia="Times New Roman" w:hAnsi="Times New Roman" w:cs="Times New Roman"/>
          <w:sz w:val="28"/>
          <w:szCs w:val="28"/>
          <w:lang w:eastAsia="ru-RU"/>
        </w:rPr>
        <w:t>3 экз.</w:t>
      </w:r>
    </w:p>
    <w:p w:rsidR="00C30006" w:rsidRPr="00C30006" w:rsidRDefault="00C30006" w:rsidP="00C30006">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Формат А5.</w:t>
      </w:r>
    </w:p>
    <w:p w:rsidR="00C30006" w:rsidRPr="00C30006" w:rsidRDefault="00C30006" w:rsidP="00C30006">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C30006" w:rsidRPr="00C30006" w:rsidRDefault="00C30006" w:rsidP="00C30006">
      <w:pPr>
        <w:spacing w:after="0" w:line="240" w:lineRule="auto"/>
        <w:jc w:val="both"/>
        <w:rPr>
          <w:rFonts w:ascii="Times New Roman" w:eastAsia="Times New Roman" w:hAnsi="Times New Roman" w:cs="Times New Roman"/>
          <w:sz w:val="28"/>
          <w:szCs w:val="28"/>
          <w:lang w:eastAsia="ru-RU"/>
        </w:rPr>
      </w:pPr>
    </w:p>
    <w:p w:rsidR="00C30006" w:rsidRPr="00C30006" w:rsidRDefault="00C30006" w:rsidP="00C3000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C30006" w:rsidRPr="00C30006" w:rsidRDefault="00C30006" w:rsidP="00C30006">
      <w:pPr>
        <w:spacing w:after="0" w:line="240" w:lineRule="auto"/>
        <w:jc w:val="both"/>
        <w:rPr>
          <w:rFonts w:ascii="Times New Roman" w:eastAsia="Times New Roman" w:hAnsi="Times New Roman" w:cs="Times New Roman"/>
          <w:sz w:val="28"/>
          <w:szCs w:val="28"/>
          <w:lang w:eastAsia="ru-RU"/>
        </w:rPr>
      </w:pPr>
      <w:r w:rsidRPr="00C30006">
        <w:rPr>
          <w:rFonts w:ascii="Times New Roman" w:eastAsia="Times New Roman" w:hAnsi="Times New Roman" w:cs="Times New Roman"/>
          <w:sz w:val="28"/>
          <w:szCs w:val="28"/>
          <w:lang w:eastAsia="ru-RU"/>
        </w:rPr>
        <w:t xml:space="preserve">168020, Республика Коми, </w:t>
      </w:r>
      <w:proofErr w:type="spellStart"/>
      <w:r w:rsidRPr="00C30006">
        <w:rPr>
          <w:rFonts w:ascii="Times New Roman" w:eastAsia="Times New Roman" w:hAnsi="Times New Roman" w:cs="Times New Roman"/>
          <w:sz w:val="28"/>
          <w:szCs w:val="28"/>
          <w:lang w:eastAsia="ru-RU"/>
        </w:rPr>
        <w:t>с</w:t>
      </w:r>
      <w:proofErr w:type="gramStart"/>
      <w:r w:rsidRPr="00C30006">
        <w:rPr>
          <w:rFonts w:ascii="Times New Roman" w:eastAsia="Times New Roman" w:hAnsi="Times New Roman" w:cs="Times New Roman"/>
          <w:sz w:val="28"/>
          <w:szCs w:val="28"/>
          <w:lang w:eastAsia="ru-RU"/>
        </w:rPr>
        <w:t>.К</w:t>
      </w:r>
      <w:proofErr w:type="gramEnd"/>
      <w:r w:rsidRPr="00C30006">
        <w:rPr>
          <w:rFonts w:ascii="Times New Roman" w:eastAsia="Times New Roman" w:hAnsi="Times New Roman" w:cs="Times New Roman"/>
          <w:sz w:val="28"/>
          <w:szCs w:val="28"/>
          <w:lang w:eastAsia="ru-RU"/>
        </w:rPr>
        <w:t>орткерос</w:t>
      </w:r>
      <w:proofErr w:type="spellEnd"/>
      <w:r w:rsidRPr="00C30006">
        <w:rPr>
          <w:rFonts w:ascii="Times New Roman" w:eastAsia="Times New Roman" w:hAnsi="Times New Roman" w:cs="Times New Roman"/>
          <w:sz w:val="28"/>
          <w:szCs w:val="28"/>
          <w:lang w:eastAsia="ru-RU"/>
        </w:rPr>
        <w:t xml:space="preserve">, </w:t>
      </w:r>
      <w:proofErr w:type="spellStart"/>
      <w:r w:rsidRPr="00C30006">
        <w:rPr>
          <w:rFonts w:ascii="Times New Roman" w:eastAsia="Times New Roman" w:hAnsi="Times New Roman" w:cs="Times New Roman"/>
          <w:sz w:val="28"/>
          <w:szCs w:val="28"/>
          <w:lang w:eastAsia="ru-RU"/>
        </w:rPr>
        <w:t>ул.Советская</w:t>
      </w:r>
      <w:proofErr w:type="spellEnd"/>
      <w:r w:rsidRPr="00C30006">
        <w:rPr>
          <w:rFonts w:ascii="Times New Roman" w:eastAsia="Times New Roman" w:hAnsi="Times New Roman" w:cs="Times New Roman"/>
          <w:sz w:val="28"/>
          <w:szCs w:val="28"/>
          <w:lang w:eastAsia="ru-RU"/>
        </w:rPr>
        <w:t>, д.225</w:t>
      </w:r>
    </w:p>
    <w:bookmarkEnd w:id="9"/>
    <w:p w:rsidR="00C30006" w:rsidRPr="00CE1B95" w:rsidRDefault="00C30006" w:rsidP="00CE1B95">
      <w:pPr>
        <w:jc w:val="center"/>
        <w:rPr>
          <w:sz w:val="32"/>
          <w:szCs w:val="32"/>
        </w:rPr>
      </w:pPr>
    </w:p>
    <w:sectPr w:rsidR="00C30006" w:rsidRPr="00CE1B95" w:rsidSect="00C30006">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BB7" w:rsidRDefault="004F1BB7" w:rsidP="00CE1B95">
      <w:pPr>
        <w:spacing w:after="0" w:line="240" w:lineRule="auto"/>
      </w:pPr>
      <w:r>
        <w:separator/>
      </w:r>
    </w:p>
  </w:endnote>
  <w:endnote w:type="continuationSeparator" w:id="0">
    <w:p w:rsidR="004F1BB7" w:rsidRDefault="004F1BB7" w:rsidP="00CE1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B95" w:rsidRDefault="00CE1B95">
    <w:pPr>
      <w:pStyle w:val="a5"/>
      <w:jc w:val="right"/>
    </w:pPr>
  </w:p>
  <w:p w:rsidR="00CE1B95" w:rsidRDefault="00CE1B9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BB7" w:rsidRDefault="004F1BB7" w:rsidP="00CE1B95">
      <w:pPr>
        <w:spacing w:after="0" w:line="240" w:lineRule="auto"/>
      </w:pPr>
      <w:r>
        <w:separator/>
      </w:r>
    </w:p>
  </w:footnote>
  <w:footnote w:type="continuationSeparator" w:id="0">
    <w:p w:rsidR="004F1BB7" w:rsidRDefault="004F1BB7" w:rsidP="00CE1B95">
      <w:pPr>
        <w:spacing w:after="0" w:line="240" w:lineRule="auto"/>
      </w:pPr>
      <w:r>
        <w:continuationSeparator/>
      </w:r>
    </w:p>
  </w:footnote>
  <w:footnote w:id="1">
    <w:p w:rsidR="00CE1B95" w:rsidRDefault="00CE1B95" w:rsidP="00CE1B95">
      <w:pPr>
        <w:pStyle w:val="af0"/>
      </w:pPr>
      <w:r>
        <w:rPr>
          <w:rStyle w:val="af2"/>
        </w:rPr>
        <w:footnoteRef/>
      </w:r>
      <w:r>
        <w:t xml:space="preserve"> Заполнение состава, последовательности </w:t>
      </w:r>
      <w:r w:rsidRPr="00200ADD">
        <w:t>и сроки выполнения административных процедур (действий) при предоставлении муниципальной услуги</w:t>
      </w:r>
      <w:r>
        <w:t xml:space="preserve"> осуществляется в соответствии с действующими Административными регламентами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B95" w:rsidRDefault="00CE1B95" w:rsidP="00CE1B95">
    <w:pPr>
      <w:pStyle w:val="a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B95" w:rsidRDefault="00CE1B9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AA865FC"/>
    <w:multiLevelType w:val="hybridMultilevel"/>
    <w:tmpl w:val="F070B0DA"/>
    <w:lvl w:ilvl="0" w:tplc="1B5E5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9">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5E719A1"/>
    <w:multiLevelType w:val="hybridMultilevel"/>
    <w:tmpl w:val="09FEB248"/>
    <w:lvl w:ilvl="0" w:tplc="037AA0DC">
      <w:start w:val="1"/>
      <w:numFmt w:val="decimal"/>
      <w:lvlText w:val="%1."/>
      <w:lvlJc w:val="left"/>
      <w:pPr>
        <w:ind w:left="927" w:hanging="360"/>
      </w:pPr>
      <w:rPr>
        <w:rFonts w:ascii="Times New Roman" w:eastAsia="Calibr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2">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4"/>
  </w:num>
  <w:num w:numId="4">
    <w:abstractNumId w:val="7"/>
  </w:num>
  <w:num w:numId="5">
    <w:abstractNumId w:val="19"/>
  </w:num>
  <w:num w:numId="6">
    <w:abstractNumId w:val="22"/>
  </w:num>
  <w:num w:numId="7">
    <w:abstractNumId w:val="9"/>
  </w:num>
  <w:num w:numId="8">
    <w:abstractNumId w:val="6"/>
  </w:num>
  <w:num w:numId="9">
    <w:abstractNumId w:val="17"/>
  </w:num>
  <w:num w:numId="10">
    <w:abstractNumId w:val="18"/>
  </w:num>
  <w:num w:numId="11">
    <w:abstractNumId w:val="2"/>
  </w:num>
  <w:num w:numId="12">
    <w:abstractNumId w:val="3"/>
  </w:num>
  <w:num w:numId="13">
    <w:abstractNumId w:val="13"/>
  </w:num>
  <w:num w:numId="14">
    <w:abstractNumId w:val="20"/>
  </w:num>
  <w:num w:numId="15">
    <w:abstractNumId w:val="14"/>
  </w:num>
  <w:num w:numId="16">
    <w:abstractNumId w:val="1"/>
  </w:num>
  <w:num w:numId="17">
    <w:abstractNumId w:val="11"/>
  </w:num>
  <w:num w:numId="18">
    <w:abstractNumId w:val="16"/>
  </w:num>
  <w:num w:numId="19">
    <w:abstractNumId w:val="21"/>
  </w:num>
  <w:num w:numId="20">
    <w:abstractNumId w:val="8"/>
  </w:num>
  <w:num w:numId="21">
    <w:abstractNumId w:val="5"/>
  </w:num>
  <w:num w:numId="22">
    <w:abstractNumId w:val="15"/>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8EF"/>
    <w:rsid w:val="002C6EC9"/>
    <w:rsid w:val="0036600C"/>
    <w:rsid w:val="004C18EF"/>
    <w:rsid w:val="004F1BB7"/>
    <w:rsid w:val="006519F2"/>
    <w:rsid w:val="00842C6E"/>
    <w:rsid w:val="00C30006"/>
    <w:rsid w:val="00CE1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B95"/>
  </w:style>
  <w:style w:type="paragraph" w:styleId="1">
    <w:name w:val="heading 1"/>
    <w:basedOn w:val="a"/>
    <w:next w:val="a"/>
    <w:link w:val="10"/>
    <w:uiPriority w:val="9"/>
    <w:qFormat/>
    <w:rsid w:val="00CE1B95"/>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semiHidden/>
    <w:unhideWhenUsed/>
    <w:qFormat/>
    <w:rsid w:val="00CE1B95"/>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CE1B95"/>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CE1B9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E1B95"/>
  </w:style>
  <w:style w:type="paragraph" w:styleId="a5">
    <w:name w:val="footer"/>
    <w:basedOn w:val="a"/>
    <w:link w:val="a6"/>
    <w:uiPriority w:val="99"/>
    <w:unhideWhenUsed/>
    <w:rsid w:val="00CE1B9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E1B95"/>
  </w:style>
  <w:style w:type="character" w:customStyle="1" w:styleId="10">
    <w:name w:val="Заголовок 1 Знак"/>
    <w:basedOn w:val="a0"/>
    <w:link w:val="1"/>
    <w:uiPriority w:val="9"/>
    <w:rsid w:val="00CE1B95"/>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CE1B95"/>
    <w:rPr>
      <w:rFonts w:ascii="Cambria" w:eastAsia="Times New Roman" w:hAnsi="Cambria" w:cs="Times New Roman"/>
      <w:b/>
      <w:bCs/>
      <w:color w:val="4F81BD"/>
      <w:sz w:val="26"/>
      <w:szCs w:val="26"/>
    </w:rPr>
  </w:style>
  <w:style w:type="numbering" w:customStyle="1" w:styleId="11">
    <w:name w:val="Нет списка1"/>
    <w:next w:val="a2"/>
    <w:uiPriority w:val="99"/>
    <w:semiHidden/>
    <w:unhideWhenUsed/>
    <w:rsid w:val="00CE1B95"/>
  </w:style>
  <w:style w:type="paragraph" w:customStyle="1" w:styleId="ConsPlusNormal">
    <w:name w:val="ConsPlusNormal"/>
    <w:link w:val="ConsPlusNormal0"/>
    <w:uiPriority w:val="99"/>
    <w:rsid w:val="00CE1B9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CE1B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E1B9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CE1B95"/>
    <w:pPr>
      <w:widowControl w:val="0"/>
      <w:autoSpaceDE w:val="0"/>
      <w:autoSpaceDN w:val="0"/>
      <w:adjustRightInd w:val="0"/>
      <w:spacing w:after="0" w:line="240" w:lineRule="auto"/>
    </w:pPr>
    <w:rPr>
      <w:rFonts w:ascii="Calibri" w:eastAsia="Times New Roman" w:hAnsi="Calibri" w:cs="Calibri"/>
      <w:lang w:eastAsia="ru-RU"/>
    </w:rPr>
  </w:style>
  <w:style w:type="paragraph" w:styleId="a7">
    <w:name w:val="Balloon Text"/>
    <w:basedOn w:val="a"/>
    <w:link w:val="a8"/>
    <w:uiPriority w:val="99"/>
    <w:semiHidden/>
    <w:unhideWhenUsed/>
    <w:rsid w:val="00CE1B95"/>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CE1B95"/>
    <w:rPr>
      <w:rFonts w:ascii="Tahoma" w:eastAsia="Calibri" w:hAnsi="Tahoma" w:cs="Tahoma"/>
      <w:sz w:val="16"/>
      <w:szCs w:val="16"/>
    </w:rPr>
  </w:style>
  <w:style w:type="paragraph" w:styleId="a9">
    <w:name w:val="List Paragraph"/>
    <w:basedOn w:val="a"/>
    <w:uiPriority w:val="34"/>
    <w:qFormat/>
    <w:rsid w:val="00CE1B95"/>
    <w:pPr>
      <w:ind w:left="720"/>
      <w:contextualSpacing/>
    </w:pPr>
    <w:rPr>
      <w:rFonts w:ascii="Calibri" w:eastAsia="Calibri" w:hAnsi="Calibri" w:cs="Times New Roman"/>
    </w:rPr>
  </w:style>
  <w:style w:type="character" w:styleId="aa">
    <w:name w:val="Hyperlink"/>
    <w:uiPriority w:val="99"/>
    <w:unhideWhenUsed/>
    <w:rsid w:val="00CE1B95"/>
    <w:rPr>
      <w:color w:val="0000FF"/>
      <w:u w:val="single"/>
    </w:rPr>
  </w:style>
  <w:style w:type="character" w:styleId="ab">
    <w:name w:val="annotation reference"/>
    <w:uiPriority w:val="99"/>
    <w:semiHidden/>
    <w:unhideWhenUsed/>
    <w:rsid w:val="00CE1B95"/>
    <w:rPr>
      <w:sz w:val="16"/>
      <w:szCs w:val="16"/>
    </w:rPr>
  </w:style>
  <w:style w:type="paragraph" w:styleId="ac">
    <w:name w:val="annotation text"/>
    <w:basedOn w:val="a"/>
    <w:link w:val="ad"/>
    <w:uiPriority w:val="99"/>
    <w:semiHidden/>
    <w:unhideWhenUsed/>
    <w:rsid w:val="00CE1B95"/>
    <w:pPr>
      <w:spacing w:line="240" w:lineRule="auto"/>
    </w:pPr>
    <w:rPr>
      <w:rFonts w:ascii="Calibri" w:eastAsia="Calibri" w:hAnsi="Calibri" w:cs="Times New Roman"/>
      <w:sz w:val="20"/>
      <w:szCs w:val="20"/>
    </w:rPr>
  </w:style>
  <w:style w:type="character" w:customStyle="1" w:styleId="ad">
    <w:name w:val="Текст примечания Знак"/>
    <w:basedOn w:val="a0"/>
    <w:link w:val="ac"/>
    <w:uiPriority w:val="99"/>
    <w:semiHidden/>
    <w:rsid w:val="00CE1B95"/>
    <w:rPr>
      <w:rFonts w:ascii="Calibri" w:eastAsia="Calibri" w:hAnsi="Calibri" w:cs="Times New Roman"/>
      <w:sz w:val="20"/>
      <w:szCs w:val="20"/>
    </w:rPr>
  </w:style>
  <w:style w:type="paragraph" w:styleId="ae">
    <w:name w:val="annotation subject"/>
    <w:basedOn w:val="ac"/>
    <w:next w:val="ac"/>
    <w:link w:val="af"/>
    <w:uiPriority w:val="99"/>
    <w:semiHidden/>
    <w:unhideWhenUsed/>
    <w:rsid w:val="00CE1B95"/>
    <w:rPr>
      <w:b/>
      <w:bCs/>
    </w:rPr>
  </w:style>
  <w:style w:type="character" w:customStyle="1" w:styleId="af">
    <w:name w:val="Тема примечания Знак"/>
    <w:basedOn w:val="ad"/>
    <w:link w:val="ae"/>
    <w:uiPriority w:val="99"/>
    <w:semiHidden/>
    <w:rsid w:val="00CE1B95"/>
    <w:rPr>
      <w:rFonts w:ascii="Calibri" w:eastAsia="Calibri" w:hAnsi="Calibri" w:cs="Times New Roman"/>
      <w:b/>
      <w:bCs/>
      <w:sz w:val="20"/>
      <w:szCs w:val="20"/>
    </w:rPr>
  </w:style>
  <w:style w:type="paragraph" w:styleId="af0">
    <w:name w:val="footnote text"/>
    <w:basedOn w:val="a"/>
    <w:link w:val="af1"/>
    <w:uiPriority w:val="99"/>
    <w:unhideWhenUsed/>
    <w:rsid w:val="00CE1B95"/>
    <w:pPr>
      <w:spacing w:after="0" w:line="240" w:lineRule="auto"/>
    </w:pPr>
    <w:rPr>
      <w:rFonts w:ascii="Calibri" w:eastAsia="Calibri" w:hAnsi="Calibri" w:cs="Times New Roman"/>
      <w:sz w:val="20"/>
      <w:szCs w:val="20"/>
    </w:rPr>
  </w:style>
  <w:style w:type="character" w:customStyle="1" w:styleId="af1">
    <w:name w:val="Текст сноски Знак"/>
    <w:basedOn w:val="a0"/>
    <w:link w:val="af0"/>
    <w:uiPriority w:val="99"/>
    <w:rsid w:val="00CE1B95"/>
    <w:rPr>
      <w:rFonts w:ascii="Calibri" w:eastAsia="Calibri" w:hAnsi="Calibri" w:cs="Times New Roman"/>
      <w:sz w:val="20"/>
      <w:szCs w:val="20"/>
    </w:rPr>
  </w:style>
  <w:style w:type="character" w:styleId="af2">
    <w:name w:val="footnote reference"/>
    <w:uiPriority w:val="99"/>
    <w:semiHidden/>
    <w:unhideWhenUsed/>
    <w:rsid w:val="00CE1B95"/>
    <w:rPr>
      <w:vertAlign w:val="superscript"/>
    </w:rPr>
  </w:style>
  <w:style w:type="character" w:customStyle="1" w:styleId="ConsPlusNormal0">
    <w:name w:val="ConsPlusNormal Знак"/>
    <w:link w:val="ConsPlusNormal"/>
    <w:uiPriority w:val="99"/>
    <w:rsid w:val="00CE1B95"/>
    <w:rPr>
      <w:rFonts w:ascii="Calibri" w:eastAsia="Times New Roman" w:hAnsi="Calibri" w:cs="Calibri"/>
      <w:lang w:eastAsia="ru-RU"/>
    </w:rPr>
  </w:style>
  <w:style w:type="table" w:customStyle="1" w:styleId="12">
    <w:name w:val="Сетка таблицы1"/>
    <w:basedOn w:val="a1"/>
    <w:next w:val="af3"/>
    <w:uiPriority w:val="59"/>
    <w:rsid w:val="00CE1B9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59"/>
    <w:rsid w:val="00CE1B9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CE1B95"/>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3"/>
    <w:uiPriority w:val="59"/>
    <w:rsid w:val="00CE1B95"/>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CE1B95"/>
    <w:pPr>
      <w:spacing w:after="0" w:line="240" w:lineRule="auto"/>
    </w:pPr>
    <w:rPr>
      <w:rFonts w:ascii="Calibri" w:eastAsia="Calibri" w:hAnsi="Calibri" w:cs="Times New Roman"/>
    </w:rPr>
  </w:style>
  <w:style w:type="paragraph" w:styleId="af5">
    <w:name w:val="endnote text"/>
    <w:basedOn w:val="a"/>
    <w:link w:val="af6"/>
    <w:uiPriority w:val="99"/>
    <w:semiHidden/>
    <w:unhideWhenUsed/>
    <w:rsid w:val="00CE1B95"/>
    <w:pPr>
      <w:spacing w:after="0" w:line="240" w:lineRule="auto"/>
    </w:pPr>
    <w:rPr>
      <w:rFonts w:ascii="Calibri" w:eastAsia="Calibri" w:hAnsi="Calibri" w:cs="Times New Roman"/>
      <w:sz w:val="20"/>
      <w:szCs w:val="20"/>
    </w:rPr>
  </w:style>
  <w:style w:type="character" w:customStyle="1" w:styleId="af6">
    <w:name w:val="Текст концевой сноски Знак"/>
    <w:basedOn w:val="a0"/>
    <w:link w:val="af5"/>
    <w:uiPriority w:val="99"/>
    <w:semiHidden/>
    <w:rsid w:val="00CE1B95"/>
    <w:rPr>
      <w:rFonts w:ascii="Calibri" w:eastAsia="Calibri" w:hAnsi="Calibri" w:cs="Times New Roman"/>
      <w:sz w:val="20"/>
      <w:szCs w:val="20"/>
    </w:rPr>
  </w:style>
  <w:style w:type="character" w:styleId="af7">
    <w:name w:val="endnote reference"/>
    <w:uiPriority w:val="99"/>
    <w:semiHidden/>
    <w:unhideWhenUsed/>
    <w:rsid w:val="00CE1B95"/>
    <w:rPr>
      <w:vertAlign w:val="superscript"/>
    </w:rPr>
  </w:style>
  <w:style w:type="table" w:styleId="-3">
    <w:name w:val="Table List 3"/>
    <w:basedOn w:val="a1"/>
    <w:uiPriority w:val="99"/>
    <w:semiHidden/>
    <w:unhideWhenUsed/>
    <w:rsid w:val="00CE1B95"/>
    <w:pPr>
      <w:spacing w:after="0" w:line="240" w:lineRule="auto"/>
    </w:pPr>
    <w:rPr>
      <w:rFonts w:ascii="Calibri" w:eastAsia="Calibri"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CE1B95"/>
    <w:rPr>
      <w:rFonts w:ascii="Times New Roman" w:hAnsi="Times New Roman"/>
    </w:rPr>
  </w:style>
  <w:style w:type="character" w:customStyle="1" w:styleId="4640">
    <w:name w:val="Стиль 464 Знак"/>
    <w:link w:val="464"/>
    <w:rsid w:val="00CE1B95"/>
    <w:rPr>
      <w:rFonts w:ascii="Times New Roman" w:eastAsia="Calibri" w:hAnsi="Times New Roman" w:cs="Times New Roman"/>
      <w:sz w:val="20"/>
      <w:szCs w:val="20"/>
    </w:rPr>
  </w:style>
  <w:style w:type="table" w:customStyle="1" w:styleId="4">
    <w:name w:val="Сетка таблицы4"/>
    <w:basedOn w:val="a1"/>
    <w:next w:val="af3"/>
    <w:uiPriority w:val="59"/>
    <w:rsid w:val="00CE1B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B95"/>
  </w:style>
  <w:style w:type="paragraph" w:styleId="1">
    <w:name w:val="heading 1"/>
    <w:basedOn w:val="a"/>
    <w:next w:val="a"/>
    <w:link w:val="10"/>
    <w:uiPriority w:val="9"/>
    <w:qFormat/>
    <w:rsid w:val="00CE1B95"/>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semiHidden/>
    <w:unhideWhenUsed/>
    <w:qFormat/>
    <w:rsid w:val="00CE1B95"/>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CE1B95"/>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CE1B9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E1B95"/>
  </w:style>
  <w:style w:type="paragraph" w:styleId="a5">
    <w:name w:val="footer"/>
    <w:basedOn w:val="a"/>
    <w:link w:val="a6"/>
    <w:uiPriority w:val="99"/>
    <w:unhideWhenUsed/>
    <w:rsid w:val="00CE1B9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E1B95"/>
  </w:style>
  <w:style w:type="character" w:customStyle="1" w:styleId="10">
    <w:name w:val="Заголовок 1 Знак"/>
    <w:basedOn w:val="a0"/>
    <w:link w:val="1"/>
    <w:uiPriority w:val="9"/>
    <w:rsid w:val="00CE1B95"/>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CE1B95"/>
    <w:rPr>
      <w:rFonts w:ascii="Cambria" w:eastAsia="Times New Roman" w:hAnsi="Cambria" w:cs="Times New Roman"/>
      <w:b/>
      <w:bCs/>
      <w:color w:val="4F81BD"/>
      <w:sz w:val="26"/>
      <w:szCs w:val="26"/>
    </w:rPr>
  </w:style>
  <w:style w:type="numbering" w:customStyle="1" w:styleId="11">
    <w:name w:val="Нет списка1"/>
    <w:next w:val="a2"/>
    <w:uiPriority w:val="99"/>
    <w:semiHidden/>
    <w:unhideWhenUsed/>
    <w:rsid w:val="00CE1B95"/>
  </w:style>
  <w:style w:type="paragraph" w:customStyle="1" w:styleId="ConsPlusNormal">
    <w:name w:val="ConsPlusNormal"/>
    <w:link w:val="ConsPlusNormal0"/>
    <w:uiPriority w:val="99"/>
    <w:rsid w:val="00CE1B9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CE1B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E1B9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CE1B95"/>
    <w:pPr>
      <w:widowControl w:val="0"/>
      <w:autoSpaceDE w:val="0"/>
      <w:autoSpaceDN w:val="0"/>
      <w:adjustRightInd w:val="0"/>
      <w:spacing w:after="0" w:line="240" w:lineRule="auto"/>
    </w:pPr>
    <w:rPr>
      <w:rFonts w:ascii="Calibri" w:eastAsia="Times New Roman" w:hAnsi="Calibri" w:cs="Calibri"/>
      <w:lang w:eastAsia="ru-RU"/>
    </w:rPr>
  </w:style>
  <w:style w:type="paragraph" w:styleId="a7">
    <w:name w:val="Balloon Text"/>
    <w:basedOn w:val="a"/>
    <w:link w:val="a8"/>
    <w:uiPriority w:val="99"/>
    <w:semiHidden/>
    <w:unhideWhenUsed/>
    <w:rsid w:val="00CE1B95"/>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CE1B95"/>
    <w:rPr>
      <w:rFonts w:ascii="Tahoma" w:eastAsia="Calibri" w:hAnsi="Tahoma" w:cs="Tahoma"/>
      <w:sz w:val="16"/>
      <w:szCs w:val="16"/>
    </w:rPr>
  </w:style>
  <w:style w:type="paragraph" w:styleId="a9">
    <w:name w:val="List Paragraph"/>
    <w:basedOn w:val="a"/>
    <w:uiPriority w:val="34"/>
    <w:qFormat/>
    <w:rsid w:val="00CE1B95"/>
    <w:pPr>
      <w:ind w:left="720"/>
      <w:contextualSpacing/>
    </w:pPr>
    <w:rPr>
      <w:rFonts w:ascii="Calibri" w:eastAsia="Calibri" w:hAnsi="Calibri" w:cs="Times New Roman"/>
    </w:rPr>
  </w:style>
  <w:style w:type="character" w:styleId="aa">
    <w:name w:val="Hyperlink"/>
    <w:uiPriority w:val="99"/>
    <w:unhideWhenUsed/>
    <w:rsid w:val="00CE1B95"/>
    <w:rPr>
      <w:color w:val="0000FF"/>
      <w:u w:val="single"/>
    </w:rPr>
  </w:style>
  <w:style w:type="character" w:styleId="ab">
    <w:name w:val="annotation reference"/>
    <w:uiPriority w:val="99"/>
    <w:semiHidden/>
    <w:unhideWhenUsed/>
    <w:rsid w:val="00CE1B95"/>
    <w:rPr>
      <w:sz w:val="16"/>
      <w:szCs w:val="16"/>
    </w:rPr>
  </w:style>
  <w:style w:type="paragraph" w:styleId="ac">
    <w:name w:val="annotation text"/>
    <w:basedOn w:val="a"/>
    <w:link w:val="ad"/>
    <w:uiPriority w:val="99"/>
    <w:semiHidden/>
    <w:unhideWhenUsed/>
    <w:rsid w:val="00CE1B95"/>
    <w:pPr>
      <w:spacing w:line="240" w:lineRule="auto"/>
    </w:pPr>
    <w:rPr>
      <w:rFonts w:ascii="Calibri" w:eastAsia="Calibri" w:hAnsi="Calibri" w:cs="Times New Roman"/>
      <w:sz w:val="20"/>
      <w:szCs w:val="20"/>
    </w:rPr>
  </w:style>
  <w:style w:type="character" w:customStyle="1" w:styleId="ad">
    <w:name w:val="Текст примечания Знак"/>
    <w:basedOn w:val="a0"/>
    <w:link w:val="ac"/>
    <w:uiPriority w:val="99"/>
    <w:semiHidden/>
    <w:rsid w:val="00CE1B95"/>
    <w:rPr>
      <w:rFonts w:ascii="Calibri" w:eastAsia="Calibri" w:hAnsi="Calibri" w:cs="Times New Roman"/>
      <w:sz w:val="20"/>
      <w:szCs w:val="20"/>
    </w:rPr>
  </w:style>
  <w:style w:type="paragraph" w:styleId="ae">
    <w:name w:val="annotation subject"/>
    <w:basedOn w:val="ac"/>
    <w:next w:val="ac"/>
    <w:link w:val="af"/>
    <w:uiPriority w:val="99"/>
    <w:semiHidden/>
    <w:unhideWhenUsed/>
    <w:rsid w:val="00CE1B95"/>
    <w:rPr>
      <w:b/>
      <w:bCs/>
    </w:rPr>
  </w:style>
  <w:style w:type="character" w:customStyle="1" w:styleId="af">
    <w:name w:val="Тема примечания Знак"/>
    <w:basedOn w:val="ad"/>
    <w:link w:val="ae"/>
    <w:uiPriority w:val="99"/>
    <w:semiHidden/>
    <w:rsid w:val="00CE1B95"/>
    <w:rPr>
      <w:rFonts w:ascii="Calibri" w:eastAsia="Calibri" w:hAnsi="Calibri" w:cs="Times New Roman"/>
      <w:b/>
      <w:bCs/>
      <w:sz w:val="20"/>
      <w:szCs w:val="20"/>
    </w:rPr>
  </w:style>
  <w:style w:type="paragraph" w:styleId="af0">
    <w:name w:val="footnote text"/>
    <w:basedOn w:val="a"/>
    <w:link w:val="af1"/>
    <w:uiPriority w:val="99"/>
    <w:unhideWhenUsed/>
    <w:rsid w:val="00CE1B95"/>
    <w:pPr>
      <w:spacing w:after="0" w:line="240" w:lineRule="auto"/>
    </w:pPr>
    <w:rPr>
      <w:rFonts w:ascii="Calibri" w:eastAsia="Calibri" w:hAnsi="Calibri" w:cs="Times New Roman"/>
      <w:sz w:val="20"/>
      <w:szCs w:val="20"/>
    </w:rPr>
  </w:style>
  <w:style w:type="character" w:customStyle="1" w:styleId="af1">
    <w:name w:val="Текст сноски Знак"/>
    <w:basedOn w:val="a0"/>
    <w:link w:val="af0"/>
    <w:uiPriority w:val="99"/>
    <w:rsid w:val="00CE1B95"/>
    <w:rPr>
      <w:rFonts w:ascii="Calibri" w:eastAsia="Calibri" w:hAnsi="Calibri" w:cs="Times New Roman"/>
      <w:sz w:val="20"/>
      <w:szCs w:val="20"/>
    </w:rPr>
  </w:style>
  <w:style w:type="character" w:styleId="af2">
    <w:name w:val="footnote reference"/>
    <w:uiPriority w:val="99"/>
    <w:semiHidden/>
    <w:unhideWhenUsed/>
    <w:rsid w:val="00CE1B95"/>
    <w:rPr>
      <w:vertAlign w:val="superscript"/>
    </w:rPr>
  </w:style>
  <w:style w:type="character" w:customStyle="1" w:styleId="ConsPlusNormal0">
    <w:name w:val="ConsPlusNormal Знак"/>
    <w:link w:val="ConsPlusNormal"/>
    <w:uiPriority w:val="99"/>
    <w:rsid w:val="00CE1B95"/>
    <w:rPr>
      <w:rFonts w:ascii="Calibri" w:eastAsia="Times New Roman" w:hAnsi="Calibri" w:cs="Calibri"/>
      <w:lang w:eastAsia="ru-RU"/>
    </w:rPr>
  </w:style>
  <w:style w:type="table" w:customStyle="1" w:styleId="12">
    <w:name w:val="Сетка таблицы1"/>
    <w:basedOn w:val="a1"/>
    <w:next w:val="af3"/>
    <w:uiPriority w:val="59"/>
    <w:rsid w:val="00CE1B9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59"/>
    <w:rsid w:val="00CE1B9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CE1B95"/>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3"/>
    <w:uiPriority w:val="59"/>
    <w:rsid w:val="00CE1B95"/>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CE1B95"/>
    <w:pPr>
      <w:spacing w:after="0" w:line="240" w:lineRule="auto"/>
    </w:pPr>
    <w:rPr>
      <w:rFonts w:ascii="Calibri" w:eastAsia="Calibri" w:hAnsi="Calibri" w:cs="Times New Roman"/>
    </w:rPr>
  </w:style>
  <w:style w:type="paragraph" w:styleId="af5">
    <w:name w:val="endnote text"/>
    <w:basedOn w:val="a"/>
    <w:link w:val="af6"/>
    <w:uiPriority w:val="99"/>
    <w:semiHidden/>
    <w:unhideWhenUsed/>
    <w:rsid w:val="00CE1B95"/>
    <w:pPr>
      <w:spacing w:after="0" w:line="240" w:lineRule="auto"/>
    </w:pPr>
    <w:rPr>
      <w:rFonts w:ascii="Calibri" w:eastAsia="Calibri" w:hAnsi="Calibri" w:cs="Times New Roman"/>
      <w:sz w:val="20"/>
      <w:szCs w:val="20"/>
    </w:rPr>
  </w:style>
  <w:style w:type="character" w:customStyle="1" w:styleId="af6">
    <w:name w:val="Текст концевой сноски Знак"/>
    <w:basedOn w:val="a0"/>
    <w:link w:val="af5"/>
    <w:uiPriority w:val="99"/>
    <w:semiHidden/>
    <w:rsid w:val="00CE1B95"/>
    <w:rPr>
      <w:rFonts w:ascii="Calibri" w:eastAsia="Calibri" w:hAnsi="Calibri" w:cs="Times New Roman"/>
      <w:sz w:val="20"/>
      <w:szCs w:val="20"/>
    </w:rPr>
  </w:style>
  <w:style w:type="character" w:styleId="af7">
    <w:name w:val="endnote reference"/>
    <w:uiPriority w:val="99"/>
    <w:semiHidden/>
    <w:unhideWhenUsed/>
    <w:rsid w:val="00CE1B95"/>
    <w:rPr>
      <w:vertAlign w:val="superscript"/>
    </w:rPr>
  </w:style>
  <w:style w:type="table" w:styleId="-3">
    <w:name w:val="Table List 3"/>
    <w:basedOn w:val="a1"/>
    <w:uiPriority w:val="99"/>
    <w:semiHidden/>
    <w:unhideWhenUsed/>
    <w:rsid w:val="00CE1B95"/>
    <w:pPr>
      <w:spacing w:after="0" w:line="240" w:lineRule="auto"/>
    </w:pPr>
    <w:rPr>
      <w:rFonts w:ascii="Calibri" w:eastAsia="Calibri"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CE1B95"/>
    <w:rPr>
      <w:rFonts w:ascii="Times New Roman" w:hAnsi="Times New Roman"/>
    </w:rPr>
  </w:style>
  <w:style w:type="character" w:customStyle="1" w:styleId="4640">
    <w:name w:val="Стиль 464 Знак"/>
    <w:link w:val="464"/>
    <w:rsid w:val="00CE1B95"/>
    <w:rPr>
      <w:rFonts w:ascii="Times New Roman" w:eastAsia="Calibri" w:hAnsi="Times New Roman" w:cs="Times New Roman"/>
      <w:sz w:val="20"/>
      <w:szCs w:val="20"/>
    </w:rPr>
  </w:style>
  <w:style w:type="table" w:customStyle="1" w:styleId="4">
    <w:name w:val="Сетка таблицы4"/>
    <w:basedOn w:val="a1"/>
    <w:next w:val="af3"/>
    <w:uiPriority w:val="59"/>
    <w:rsid w:val="00CE1B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3EC67E212900D61DF019C582AF16CFD0DA970E2B8885F37380B4F535B64WEF" TargetMode="External"/><Relationship Id="rId5" Type="http://schemas.openxmlformats.org/officeDocument/2006/relationships/webSettings" Target="webSettings.xml"/><Relationship Id="rId10" Type="http://schemas.openxmlformats.org/officeDocument/2006/relationships/hyperlink" Target="http://kortobrazovanie.ucoz.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63</Pages>
  <Words>18696</Words>
  <Characters>106572</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3</cp:revision>
  <cp:lastPrinted>2022-07-27T08:01:00Z</cp:lastPrinted>
  <dcterms:created xsi:type="dcterms:W3CDTF">2022-07-27T08:27:00Z</dcterms:created>
  <dcterms:modified xsi:type="dcterms:W3CDTF">2022-07-27T09:16:00Z</dcterms:modified>
</cp:coreProperties>
</file>